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0D129D" w:rsidRPr="00BF75BD" w14:paraId="4B2A9BB4" w14:textId="77777777" w:rsidTr="00FA1696">
        <w:trPr>
          <w:tblCellSpacing w:w="15" w:type="dxa"/>
        </w:trPr>
        <w:tc>
          <w:tcPr>
            <w:tcW w:w="10020" w:type="dxa"/>
            <w:vAlign w:val="center"/>
            <w:hideMark/>
          </w:tcPr>
          <w:p w14:paraId="255BBB3B" w14:textId="77777777" w:rsidR="000D129D" w:rsidRPr="00BF75BD" w:rsidRDefault="000D129D" w:rsidP="00BF75BD">
            <w:pPr>
              <w:autoSpaceDE/>
              <w:autoSpaceDN/>
              <w:spacing w:before="100" w:beforeAutospacing="1" w:after="100" w:afterAutospacing="1"/>
              <w:jc w:val="center"/>
              <w:outlineLvl w:val="1"/>
              <w:rPr>
                <w:rFonts w:eastAsia="Times New Roman"/>
                <w:b/>
                <w:bCs/>
                <w:sz w:val="32"/>
                <w:szCs w:val="36"/>
              </w:rPr>
            </w:pPr>
            <w:r w:rsidRPr="000C6A08">
              <w:rPr>
                <w:rFonts w:eastAsia="Times New Roman"/>
                <w:b/>
                <w:bCs/>
                <w:sz w:val="24"/>
                <w:szCs w:val="28"/>
              </w:rPr>
              <w:t>INTERNATIONAL ORGANIZATION FOR STANDARDIZATION</w:t>
            </w:r>
            <w:r w:rsidRPr="000C6A08">
              <w:rPr>
                <w:rFonts w:eastAsia="Times New Roman"/>
                <w:b/>
                <w:bCs/>
                <w:sz w:val="24"/>
                <w:szCs w:val="28"/>
              </w:rPr>
              <w:br/>
              <w:t>ORGANISATION INTERNATIONALE DE NORMALISATION</w:t>
            </w:r>
            <w:r w:rsidRPr="000C6A08">
              <w:rPr>
                <w:rFonts w:eastAsia="Times New Roman"/>
                <w:b/>
                <w:bCs/>
                <w:sz w:val="24"/>
                <w:szCs w:val="28"/>
              </w:rPr>
              <w:br/>
              <w:t>ISO/IEC JTC 1/SC 29/WG 5</w:t>
            </w:r>
            <w:r w:rsidRPr="000C6A08">
              <w:rPr>
                <w:rFonts w:eastAsia="Times New Roman"/>
                <w:b/>
                <w:bCs/>
                <w:sz w:val="24"/>
                <w:szCs w:val="28"/>
              </w:rPr>
              <w:br/>
              <w:t xml:space="preserve">MPEG JOINT VIDEO </w:t>
            </w:r>
            <w:r>
              <w:rPr>
                <w:rFonts w:eastAsia="Times New Roman"/>
                <w:b/>
                <w:bCs/>
                <w:sz w:val="24"/>
                <w:szCs w:val="28"/>
              </w:rPr>
              <w:t>EXPERTS</w:t>
            </w:r>
            <w:r w:rsidRPr="000C6A08">
              <w:rPr>
                <w:rFonts w:eastAsia="Times New Roman"/>
                <w:b/>
                <w:bCs/>
                <w:sz w:val="24"/>
                <w:szCs w:val="28"/>
              </w:rPr>
              <w:t xml:space="preserve"> TEAM WITH ITU-T SG 16</w:t>
            </w:r>
          </w:p>
        </w:tc>
      </w:tr>
      <w:tr w:rsidR="000D129D" w:rsidRPr="00BF75BD" w14:paraId="7E12D680" w14:textId="77777777" w:rsidTr="00FA1696">
        <w:trPr>
          <w:tblCellSpacing w:w="15" w:type="dxa"/>
        </w:trPr>
        <w:tc>
          <w:tcPr>
            <w:tcW w:w="10020" w:type="dxa"/>
            <w:vAlign w:val="center"/>
            <w:hideMark/>
          </w:tcPr>
          <w:p w14:paraId="3CA416FE" w14:textId="57D7F825" w:rsidR="000D129D" w:rsidRPr="00BF75BD" w:rsidRDefault="000D129D"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279</w:t>
            </w:r>
          </w:p>
        </w:tc>
      </w:tr>
      <w:tr w:rsidR="000D129D" w:rsidRPr="00BF75BD" w14:paraId="4C0A0069" w14:textId="77777777" w:rsidTr="00FA1696">
        <w:trPr>
          <w:tblCellSpacing w:w="15" w:type="dxa"/>
        </w:trPr>
        <w:tc>
          <w:tcPr>
            <w:tcW w:w="10020" w:type="dxa"/>
            <w:vAlign w:val="center"/>
            <w:hideMark/>
          </w:tcPr>
          <w:p w14:paraId="33BBF09A" w14:textId="77777777" w:rsidR="000D129D" w:rsidRPr="00BF75BD" w:rsidRDefault="000D129D" w:rsidP="00BF75BD">
            <w:pPr>
              <w:autoSpaceDE/>
              <w:autoSpaceDN/>
              <w:spacing w:before="100" w:beforeAutospacing="1" w:after="100" w:afterAutospacing="1"/>
              <w:jc w:val="right"/>
              <w:outlineLvl w:val="2"/>
              <w:rPr>
                <w:rFonts w:eastAsia="Times New Roman"/>
                <w:b/>
                <w:bCs/>
                <w:sz w:val="24"/>
                <w:szCs w:val="27"/>
              </w:rPr>
            </w:pPr>
            <w:r w:rsidRPr="000D129D">
              <w:rPr>
                <w:rFonts w:eastAsia="Times New Roman"/>
                <w:b/>
                <w:bCs/>
                <w:sz w:val="24"/>
                <w:szCs w:val="27"/>
              </w:rPr>
              <w:t>Rennes, FR – 17–24 April 2024</w:t>
            </w:r>
          </w:p>
        </w:tc>
      </w:tr>
      <w:tr w:rsidR="000D129D" w:rsidRPr="00BF75BD" w14:paraId="05B3EF0D" w14:textId="77777777" w:rsidTr="00FA1696">
        <w:trPr>
          <w:tblCellSpacing w:w="15" w:type="dxa"/>
        </w:trPr>
        <w:tc>
          <w:tcPr>
            <w:tcW w:w="10020" w:type="dxa"/>
            <w:vAlign w:val="center"/>
            <w:hideMark/>
          </w:tcPr>
          <w:tbl>
            <w:tblPr>
              <w:tblW w:w="907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6912"/>
            </w:tblGrid>
            <w:tr w:rsidR="000D129D" w:rsidRPr="00BF75BD" w14:paraId="2575090B" w14:textId="77777777" w:rsidTr="00AA7630">
              <w:tc>
                <w:tcPr>
                  <w:tcW w:w="2160" w:type="dxa"/>
                  <w:tcBorders>
                    <w:top w:val="outset" w:sz="6" w:space="0" w:color="auto"/>
                    <w:left w:val="outset" w:sz="6" w:space="0" w:color="auto"/>
                    <w:bottom w:val="outset" w:sz="6" w:space="0" w:color="auto"/>
                    <w:right w:val="outset" w:sz="6" w:space="0" w:color="auto"/>
                  </w:tcBorders>
                  <w:hideMark/>
                </w:tcPr>
                <w:p w14:paraId="36BEAC63" w14:textId="77777777" w:rsidR="000D129D" w:rsidRPr="00BF75BD" w:rsidRDefault="000D129D" w:rsidP="00BF75BD">
                  <w:pPr>
                    <w:autoSpaceDE/>
                    <w:autoSpaceDN/>
                    <w:spacing w:before="60" w:after="60"/>
                    <w:rPr>
                      <w:rFonts w:eastAsia="Times New Roman"/>
                      <w:b/>
                      <w:bCs/>
                    </w:rPr>
                  </w:pPr>
                  <w:r w:rsidRPr="00BF75BD">
                    <w:rPr>
                      <w:rFonts w:eastAsia="Times New Roman"/>
                      <w:b/>
                      <w:bCs/>
                    </w:rPr>
                    <w:t>Title:</w:t>
                  </w:r>
                </w:p>
              </w:tc>
              <w:tc>
                <w:tcPr>
                  <w:tcW w:w="6912" w:type="dxa"/>
                  <w:tcBorders>
                    <w:top w:val="outset" w:sz="6" w:space="0" w:color="auto"/>
                    <w:left w:val="outset" w:sz="6" w:space="0" w:color="auto"/>
                    <w:bottom w:val="single" w:sz="6" w:space="0" w:color="auto"/>
                    <w:right w:val="outset" w:sz="6" w:space="0" w:color="auto"/>
                  </w:tcBorders>
                  <w:hideMark/>
                </w:tcPr>
                <w:p w14:paraId="4BE82F8D" w14:textId="1D2CE870" w:rsidR="000D129D" w:rsidRPr="00BF75BD" w:rsidRDefault="000D129D" w:rsidP="00BF75BD">
                  <w:pPr>
                    <w:autoSpaceDE/>
                    <w:autoSpaceDN/>
                    <w:spacing w:before="60" w:after="60"/>
                    <w:rPr>
                      <w:rFonts w:eastAsia="Times New Roman"/>
                      <w:b/>
                      <w:bCs/>
                    </w:rPr>
                  </w:pPr>
                  <w:r w:rsidRPr="000D129D">
                    <w:rPr>
                      <w:rFonts w:eastAsia="Times New Roman"/>
                      <w:b/>
                      <w:bCs/>
                    </w:rPr>
                    <w:t>Technologies under consideration for future extensions of VSEI (version 4)</w:t>
                  </w:r>
                </w:p>
              </w:tc>
            </w:tr>
            <w:tr w:rsidR="000D129D" w:rsidRPr="00BF75BD" w14:paraId="7EAA0453" w14:textId="77777777" w:rsidTr="00AA7630">
              <w:tc>
                <w:tcPr>
                  <w:tcW w:w="2160" w:type="dxa"/>
                  <w:tcBorders>
                    <w:top w:val="outset" w:sz="6" w:space="0" w:color="auto"/>
                    <w:left w:val="outset" w:sz="6" w:space="0" w:color="auto"/>
                    <w:bottom w:val="outset" w:sz="6" w:space="0" w:color="auto"/>
                    <w:right w:val="outset" w:sz="6" w:space="0" w:color="auto"/>
                  </w:tcBorders>
                </w:tcPr>
                <w:p w14:paraId="15E8B627" w14:textId="77777777" w:rsidR="000D129D" w:rsidRPr="00BF75BD" w:rsidRDefault="000D129D" w:rsidP="00B4369A">
                  <w:pPr>
                    <w:autoSpaceDE/>
                    <w:autoSpaceDN/>
                    <w:spacing w:before="60" w:after="60"/>
                    <w:rPr>
                      <w:rFonts w:eastAsia="Times New Roman"/>
                      <w:b/>
                      <w:bCs/>
                    </w:rPr>
                  </w:pPr>
                  <w:r w:rsidRPr="00BF75BD">
                    <w:rPr>
                      <w:rFonts w:eastAsia="Times New Roman"/>
                      <w:b/>
                      <w:bCs/>
                      <w:szCs w:val="24"/>
                    </w:rPr>
                    <w:t>Source:</w:t>
                  </w:r>
                </w:p>
              </w:tc>
              <w:tc>
                <w:tcPr>
                  <w:tcW w:w="6912" w:type="dxa"/>
                  <w:tcBorders>
                    <w:top w:val="outset" w:sz="6" w:space="0" w:color="auto"/>
                    <w:left w:val="outset" w:sz="6" w:space="0" w:color="auto"/>
                    <w:bottom w:val="single" w:sz="6" w:space="0" w:color="auto"/>
                    <w:right w:val="outset" w:sz="6" w:space="0" w:color="auto"/>
                  </w:tcBorders>
                </w:tcPr>
                <w:p w14:paraId="1BA0B0C4" w14:textId="77777777" w:rsidR="000D129D" w:rsidRPr="000D129D" w:rsidRDefault="000D129D" w:rsidP="00B4369A">
                  <w:pPr>
                    <w:autoSpaceDE/>
                    <w:autoSpaceDN/>
                    <w:spacing w:before="60" w:after="60"/>
                    <w:rPr>
                      <w:rFonts w:eastAsia="Times New Roman"/>
                      <w:b/>
                      <w:bCs/>
                    </w:rPr>
                  </w:pPr>
                  <w:r w:rsidRPr="000D129D">
                    <w:rPr>
                      <w:rFonts w:eastAsia="Times New Roman"/>
                      <w:b/>
                      <w:bCs/>
                      <w:szCs w:val="24"/>
                    </w:rPr>
                    <w:t>Convenor (Jens-Rainer Ohm)</w:t>
                  </w:r>
                </w:p>
              </w:tc>
            </w:tr>
            <w:tr w:rsidR="000D129D" w:rsidRPr="00BF75BD" w14:paraId="47901D76" w14:textId="77777777" w:rsidTr="00AA7630">
              <w:tc>
                <w:tcPr>
                  <w:tcW w:w="2160" w:type="dxa"/>
                  <w:tcBorders>
                    <w:top w:val="outset" w:sz="6" w:space="0" w:color="auto"/>
                    <w:left w:val="outset" w:sz="6" w:space="0" w:color="auto"/>
                    <w:bottom w:val="outset" w:sz="6" w:space="0" w:color="auto"/>
                    <w:right w:val="single" w:sz="6" w:space="0" w:color="auto"/>
                  </w:tcBorders>
                  <w:hideMark/>
                </w:tcPr>
                <w:p w14:paraId="5B74DC09" w14:textId="77777777" w:rsidR="000D129D" w:rsidRPr="00BF75BD" w:rsidRDefault="000D129D" w:rsidP="00B4369A">
                  <w:pPr>
                    <w:autoSpaceDE/>
                    <w:autoSpaceDN/>
                    <w:spacing w:before="60" w:after="60"/>
                    <w:rPr>
                      <w:rFonts w:eastAsia="Times New Roman"/>
                      <w:b/>
                      <w:bCs/>
                    </w:rPr>
                  </w:pPr>
                  <w:r w:rsidRPr="00BF75BD">
                    <w:rPr>
                      <w:rFonts w:eastAsia="Times New Roman"/>
                      <w:b/>
                      <w:bCs/>
                    </w:rPr>
                    <w:t>Type:</w:t>
                  </w:r>
                </w:p>
              </w:tc>
              <w:tc>
                <w:tcPr>
                  <w:tcW w:w="6912" w:type="dxa"/>
                  <w:tcBorders>
                    <w:top w:val="single" w:sz="6" w:space="0" w:color="auto"/>
                    <w:left w:val="single" w:sz="6" w:space="0" w:color="auto"/>
                    <w:bottom w:val="single" w:sz="6" w:space="0" w:color="auto"/>
                    <w:right w:val="single" w:sz="6" w:space="0" w:color="auto"/>
                  </w:tcBorders>
                  <w:hideMark/>
                </w:tcPr>
                <w:p w14:paraId="2D2A3716" w14:textId="77777777" w:rsidR="000D129D" w:rsidRPr="000D129D" w:rsidRDefault="000D129D" w:rsidP="00B4369A">
                  <w:pPr>
                    <w:autoSpaceDE/>
                    <w:autoSpaceDN/>
                    <w:spacing w:before="60" w:after="60"/>
                    <w:rPr>
                      <w:rFonts w:eastAsia="Times New Roman"/>
                      <w:b/>
                      <w:bCs/>
                    </w:rPr>
                  </w:pPr>
                  <w:r w:rsidRPr="000D129D">
                    <w:rPr>
                      <w:rFonts w:eastAsia="Times New Roman"/>
                      <w:b/>
                      <w:bCs/>
                    </w:rPr>
                    <w:t>General</w:t>
                  </w:r>
                </w:p>
              </w:tc>
            </w:tr>
            <w:tr w:rsidR="000D129D" w:rsidRPr="00BF75BD" w14:paraId="4CC92EA3" w14:textId="77777777" w:rsidTr="00AA7630">
              <w:tc>
                <w:tcPr>
                  <w:tcW w:w="2160" w:type="dxa"/>
                  <w:tcBorders>
                    <w:top w:val="outset" w:sz="6" w:space="0" w:color="auto"/>
                    <w:left w:val="outset" w:sz="6" w:space="0" w:color="auto"/>
                    <w:bottom w:val="outset" w:sz="6" w:space="0" w:color="auto"/>
                    <w:right w:val="single" w:sz="6" w:space="0" w:color="auto"/>
                  </w:tcBorders>
                </w:tcPr>
                <w:p w14:paraId="7EC702DE" w14:textId="77777777" w:rsidR="000D129D" w:rsidRPr="00BF75BD" w:rsidRDefault="000D129D" w:rsidP="00B4369A">
                  <w:pPr>
                    <w:autoSpaceDE/>
                    <w:autoSpaceDN/>
                    <w:spacing w:before="60" w:after="60"/>
                    <w:rPr>
                      <w:rFonts w:eastAsia="Times New Roman"/>
                      <w:b/>
                      <w:bCs/>
                    </w:rPr>
                  </w:pPr>
                  <w:r>
                    <w:rPr>
                      <w:rFonts w:eastAsia="Times New Roman"/>
                      <w:b/>
                      <w:bCs/>
                    </w:rPr>
                    <w:t>Subtype:</w:t>
                  </w:r>
                </w:p>
              </w:tc>
              <w:tc>
                <w:tcPr>
                  <w:tcW w:w="6912" w:type="dxa"/>
                  <w:tcBorders>
                    <w:top w:val="single" w:sz="6" w:space="0" w:color="auto"/>
                    <w:left w:val="single" w:sz="6" w:space="0" w:color="auto"/>
                    <w:bottom w:val="single" w:sz="6" w:space="0" w:color="auto"/>
                    <w:right w:val="single" w:sz="6" w:space="0" w:color="auto"/>
                  </w:tcBorders>
                </w:tcPr>
                <w:p w14:paraId="33C5F809" w14:textId="3311744F" w:rsidR="000D129D" w:rsidRPr="000D129D" w:rsidRDefault="000D129D" w:rsidP="00B4369A">
                  <w:pPr>
                    <w:autoSpaceDE/>
                    <w:autoSpaceDN/>
                    <w:spacing w:before="60" w:after="60"/>
                    <w:rPr>
                      <w:rFonts w:eastAsia="Times New Roman"/>
                      <w:b/>
                      <w:bCs/>
                    </w:rPr>
                  </w:pPr>
                  <w:r w:rsidRPr="000D129D">
                    <w:rPr>
                      <w:rFonts w:eastAsia="Times New Roman"/>
                      <w:b/>
                      <w:bCs/>
                    </w:rPr>
                    <w:t>Other</w:t>
                  </w:r>
                </w:p>
              </w:tc>
            </w:tr>
            <w:tr w:rsidR="000D129D" w:rsidRPr="00BF75BD" w14:paraId="6B968618" w14:textId="77777777" w:rsidTr="00AA7630">
              <w:tc>
                <w:tcPr>
                  <w:tcW w:w="2160" w:type="dxa"/>
                  <w:tcBorders>
                    <w:top w:val="outset" w:sz="6" w:space="0" w:color="auto"/>
                    <w:left w:val="outset" w:sz="6" w:space="0" w:color="auto"/>
                    <w:bottom w:val="outset" w:sz="6" w:space="0" w:color="auto"/>
                    <w:right w:val="single" w:sz="6" w:space="0" w:color="auto"/>
                  </w:tcBorders>
                </w:tcPr>
                <w:p w14:paraId="5D0EF3FC" w14:textId="77777777" w:rsidR="000D129D" w:rsidRPr="00BF75BD" w:rsidRDefault="000D129D" w:rsidP="00B4369A">
                  <w:pPr>
                    <w:autoSpaceDE/>
                    <w:autoSpaceDN/>
                    <w:spacing w:before="60" w:after="60"/>
                    <w:rPr>
                      <w:rFonts w:eastAsia="Times New Roman"/>
                      <w:b/>
                      <w:bCs/>
                    </w:rPr>
                  </w:pPr>
                  <w:r w:rsidRPr="00BF75BD">
                    <w:rPr>
                      <w:rFonts w:eastAsia="Times New Roman"/>
                      <w:b/>
                      <w:bCs/>
                    </w:rPr>
                    <w:t>Status:</w:t>
                  </w:r>
                </w:p>
              </w:tc>
              <w:tc>
                <w:tcPr>
                  <w:tcW w:w="6912" w:type="dxa"/>
                  <w:tcBorders>
                    <w:top w:val="single" w:sz="6" w:space="0" w:color="auto"/>
                    <w:left w:val="single" w:sz="6" w:space="0" w:color="auto"/>
                    <w:bottom w:val="single" w:sz="6" w:space="0" w:color="auto"/>
                    <w:right w:val="single" w:sz="6" w:space="0" w:color="auto"/>
                  </w:tcBorders>
                </w:tcPr>
                <w:p w14:paraId="21B30369" w14:textId="77777777" w:rsidR="000D129D" w:rsidRPr="000D129D" w:rsidRDefault="000D129D" w:rsidP="00B4369A">
                  <w:pPr>
                    <w:autoSpaceDE/>
                    <w:autoSpaceDN/>
                    <w:spacing w:before="60" w:after="60"/>
                    <w:rPr>
                      <w:rFonts w:eastAsia="Times New Roman"/>
                      <w:b/>
                      <w:bCs/>
                    </w:rPr>
                  </w:pPr>
                  <w:r w:rsidRPr="000D129D">
                    <w:rPr>
                      <w:rFonts w:eastAsia="Times New Roman"/>
                      <w:b/>
                      <w:bCs/>
                    </w:rPr>
                    <w:t>Approved</w:t>
                  </w:r>
                </w:p>
              </w:tc>
            </w:tr>
            <w:tr w:rsidR="000D129D" w:rsidRPr="00BF75BD" w14:paraId="5B43C328" w14:textId="77777777" w:rsidTr="00AA7630">
              <w:tc>
                <w:tcPr>
                  <w:tcW w:w="2160" w:type="dxa"/>
                  <w:tcBorders>
                    <w:top w:val="outset" w:sz="6" w:space="0" w:color="auto"/>
                    <w:left w:val="outset" w:sz="6" w:space="0" w:color="auto"/>
                    <w:bottom w:val="outset" w:sz="6" w:space="0" w:color="auto"/>
                    <w:right w:val="single" w:sz="6" w:space="0" w:color="auto"/>
                  </w:tcBorders>
                </w:tcPr>
                <w:p w14:paraId="08A33458" w14:textId="77777777" w:rsidR="000D129D" w:rsidRPr="00BF75BD" w:rsidRDefault="000D129D" w:rsidP="00B4369A">
                  <w:pPr>
                    <w:autoSpaceDE/>
                    <w:autoSpaceDN/>
                    <w:spacing w:before="60" w:after="60"/>
                    <w:rPr>
                      <w:rFonts w:eastAsia="Times New Roman"/>
                      <w:b/>
                      <w:bCs/>
                    </w:rPr>
                  </w:pPr>
                  <w:r w:rsidRPr="00BF75BD">
                    <w:rPr>
                      <w:rFonts w:eastAsia="Times New Roman"/>
                      <w:b/>
                      <w:bCs/>
                    </w:rPr>
                    <w:t>Date:</w:t>
                  </w:r>
                </w:p>
              </w:tc>
              <w:tc>
                <w:tcPr>
                  <w:tcW w:w="6912" w:type="dxa"/>
                  <w:tcBorders>
                    <w:top w:val="single" w:sz="6" w:space="0" w:color="auto"/>
                    <w:left w:val="single" w:sz="6" w:space="0" w:color="auto"/>
                    <w:bottom w:val="single" w:sz="6" w:space="0" w:color="auto"/>
                    <w:right w:val="single" w:sz="6" w:space="0" w:color="auto"/>
                  </w:tcBorders>
                </w:tcPr>
                <w:p w14:paraId="781BBD8D" w14:textId="6EDA9A7D" w:rsidR="000D129D" w:rsidRPr="00BF75BD" w:rsidRDefault="000D129D" w:rsidP="00B4369A">
                  <w:pPr>
                    <w:autoSpaceDE/>
                    <w:autoSpaceDN/>
                    <w:spacing w:before="60" w:after="60"/>
                    <w:rPr>
                      <w:rFonts w:eastAsia="Times New Roman"/>
                      <w:b/>
                      <w:bCs/>
                    </w:rPr>
                  </w:pPr>
                  <w:r w:rsidRPr="000D129D">
                    <w:rPr>
                      <w:rFonts w:eastAsia="Times New Roman"/>
                      <w:b/>
                      <w:bCs/>
                    </w:rPr>
                    <w:t>2024-06-05</w:t>
                  </w:r>
                </w:p>
              </w:tc>
            </w:tr>
            <w:tr w:rsidR="000D129D" w:rsidRPr="00BF75BD" w14:paraId="251EC7D8" w14:textId="77777777" w:rsidTr="00AA7630">
              <w:tc>
                <w:tcPr>
                  <w:tcW w:w="2160" w:type="dxa"/>
                  <w:tcBorders>
                    <w:top w:val="outset" w:sz="6" w:space="0" w:color="auto"/>
                    <w:left w:val="outset" w:sz="6" w:space="0" w:color="auto"/>
                    <w:bottom w:val="outset" w:sz="6" w:space="0" w:color="auto"/>
                    <w:right w:val="single" w:sz="6" w:space="0" w:color="auto"/>
                  </w:tcBorders>
                </w:tcPr>
                <w:p w14:paraId="51A2B5F7" w14:textId="77777777" w:rsidR="000D129D" w:rsidRPr="00BF75BD" w:rsidRDefault="000D129D" w:rsidP="00B4369A">
                  <w:pPr>
                    <w:autoSpaceDE/>
                    <w:autoSpaceDN/>
                    <w:spacing w:before="60" w:after="60"/>
                    <w:rPr>
                      <w:rFonts w:eastAsia="Times New Roman"/>
                      <w:b/>
                      <w:bCs/>
                    </w:rPr>
                  </w:pPr>
                  <w:r w:rsidRPr="00BF75BD">
                    <w:rPr>
                      <w:rFonts w:eastAsia="Times New Roman"/>
                      <w:b/>
                      <w:bCs/>
                    </w:rPr>
                    <w:t>Expected Action:</w:t>
                  </w:r>
                </w:p>
              </w:tc>
              <w:tc>
                <w:tcPr>
                  <w:tcW w:w="6912" w:type="dxa"/>
                  <w:tcBorders>
                    <w:top w:val="single" w:sz="6" w:space="0" w:color="auto"/>
                    <w:left w:val="single" w:sz="6" w:space="0" w:color="auto"/>
                    <w:bottom w:val="single" w:sz="6" w:space="0" w:color="auto"/>
                    <w:right w:val="single" w:sz="6" w:space="0" w:color="auto"/>
                  </w:tcBorders>
                </w:tcPr>
                <w:p w14:paraId="6A2B95CD" w14:textId="77777777" w:rsidR="000D129D" w:rsidRPr="00BF75BD" w:rsidRDefault="000D129D" w:rsidP="00B4369A">
                  <w:pPr>
                    <w:autoSpaceDE/>
                    <w:autoSpaceDN/>
                    <w:spacing w:before="60" w:after="60"/>
                    <w:rPr>
                      <w:rFonts w:eastAsia="Times New Roman"/>
                      <w:b/>
                      <w:bCs/>
                    </w:rPr>
                  </w:pPr>
                  <w:r w:rsidRPr="000D129D">
                    <w:rPr>
                      <w:rFonts w:eastAsia="Times New Roman"/>
                      <w:b/>
                      <w:bCs/>
                    </w:rPr>
                    <w:t>Info</w:t>
                  </w:r>
                </w:p>
              </w:tc>
            </w:tr>
            <w:tr w:rsidR="000D129D" w:rsidRPr="00BF75BD" w14:paraId="1E7B13B9" w14:textId="77777777" w:rsidTr="00AA7630">
              <w:tc>
                <w:tcPr>
                  <w:tcW w:w="2160" w:type="dxa"/>
                  <w:tcBorders>
                    <w:top w:val="outset" w:sz="6" w:space="0" w:color="auto"/>
                    <w:left w:val="outset" w:sz="6" w:space="0" w:color="auto"/>
                    <w:bottom w:val="outset" w:sz="6" w:space="0" w:color="auto"/>
                    <w:right w:val="single" w:sz="6" w:space="0" w:color="auto"/>
                  </w:tcBorders>
                </w:tcPr>
                <w:p w14:paraId="28E5724D" w14:textId="77777777" w:rsidR="000D129D" w:rsidRPr="00BF75BD" w:rsidRDefault="000D129D" w:rsidP="00B4369A">
                  <w:pPr>
                    <w:autoSpaceDE/>
                    <w:autoSpaceDN/>
                    <w:spacing w:before="60" w:after="60"/>
                    <w:rPr>
                      <w:rFonts w:eastAsia="Times New Roman"/>
                      <w:b/>
                      <w:bCs/>
                    </w:rPr>
                  </w:pPr>
                  <w:r w:rsidRPr="00BF75BD">
                    <w:rPr>
                      <w:rFonts w:eastAsia="Times New Roman"/>
                      <w:b/>
                      <w:bCs/>
                    </w:rPr>
                    <w:t>Action due date:</w:t>
                  </w:r>
                </w:p>
              </w:tc>
              <w:tc>
                <w:tcPr>
                  <w:tcW w:w="6912" w:type="dxa"/>
                  <w:tcBorders>
                    <w:top w:val="single" w:sz="6" w:space="0" w:color="auto"/>
                    <w:left w:val="single" w:sz="6" w:space="0" w:color="auto"/>
                    <w:bottom w:val="single" w:sz="6" w:space="0" w:color="auto"/>
                    <w:right w:val="single" w:sz="6" w:space="0" w:color="auto"/>
                  </w:tcBorders>
                </w:tcPr>
                <w:p w14:paraId="055EBCBB" w14:textId="77777777" w:rsidR="000D129D" w:rsidRPr="00BF75BD" w:rsidRDefault="000D129D" w:rsidP="00B4369A">
                  <w:pPr>
                    <w:autoSpaceDE/>
                    <w:autoSpaceDN/>
                    <w:spacing w:before="60" w:after="60"/>
                    <w:rPr>
                      <w:rFonts w:eastAsia="Times New Roman"/>
                      <w:b/>
                      <w:bCs/>
                    </w:rPr>
                  </w:pPr>
                  <w:r w:rsidRPr="00BF75BD">
                    <w:rPr>
                      <w:rFonts w:eastAsia="Times New Roman"/>
                      <w:b/>
                      <w:bCs/>
                    </w:rPr>
                    <w:t>N/A</w:t>
                  </w:r>
                </w:p>
              </w:tc>
            </w:tr>
            <w:tr w:rsidR="000D129D" w:rsidRPr="00BF75BD" w14:paraId="62493561" w14:textId="77777777" w:rsidTr="00AA7630">
              <w:tc>
                <w:tcPr>
                  <w:tcW w:w="2160" w:type="dxa"/>
                  <w:tcBorders>
                    <w:top w:val="outset" w:sz="6" w:space="0" w:color="auto"/>
                    <w:left w:val="outset" w:sz="6" w:space="0" w:color="auto"/>
                    <w:bottom w:val="outset" w:sz="6" w:space="0" w:color="auto"/>
                    <w:right w:val="single" w:sz="6" w:space="0" w:color="auto"/>
                  </w:tcBorders>
                </w:tcPr>
                <w:p w14:paraId="72B0661D" w14:textId="77777777" w:rsidR="000D129D" w:rsidRPr="00BF75BD" w:rsidRDefault="000D129D" w:rsidP="00B4369A">
                  <w:pPr>
                    <w:autoSpaceDE/>
                    <w:autoSpaceDN/>
                    <w:spacing w:before="60" w:after="60"/>
                    <w:rPr>
                      <w:rFonts w:eastAsia="Times New Roman"/>
                      <w:b/>
                      <w:bCs/>
                    </w:rPr>
                  </w:pPr>
                  <w:r>
                    <w:rPr>
                      <w:rFonts w:eastAsia="Times New Roman"/>
                      <w:b/>
                      <w:bCs/>
                    </w:rPr>
                    <w:t>No. of pages</w:t>
                  </w:r>
                </w:p>
              </w:tc>
              <w:tc>
                <w:tcPr>
                  <w:tcW w:w="6912" w:type="dxa"/>
                  <w:tcBorders>
                    <w:top w:val="single" w:sz="6" w:space="0" w:color="auto"/>
                    <w:left w:val="single" w:sz="6" w:space="0" w:color="auto"/>
                    <w:bottom w:val="single" w:sz="6" w:space="0" w:color="auto"/>
                    <w:right w:val="single" w:sz="6" w:space="0" w:color="auto"/>
                  </w:tcBorders>
                </w:tcPr>
                <w:p w14:paraId="744A526E" w14:textId="6E8135DF" w:rsidR="000D129D" w:rsidRPr="00BF75BD" w:rsidRDefault="000D129D" w:rsidP="00B4369A">
                  <w:pPr>
                    <w:autoSpaceDE/>
                    <w:autoSpaceDN/>
                    <w:spacing w:before="60" w:after="60"/>
                    <w:rPr>
                      <w:rFonts w:eastAsia="Times New Roman"/>
                      <w:b/>
                      <w:bCs/>
                    </w:rPr>
                  </w:pPr>
                  <w:r>
                    <w:rPr>
                      <w:b/>
                    </w:rPr>
                    <w:t>73</w:t>
                  </w:r>
                  <w:r w:rsidRPr="00097160">
                    <w:rPr>
                      <w:bCs/>
                    </w:rPr>
                    <w:t xml:space="preserve"> (without </w:t>
                  </w:r>
                  <w:r>
                    <w:rPr>
                      <w:bCs/>
                    </w:rPr>
                    <w:t xml:space="preserve">this </w:t>
                  </w:r>
                  <w:r w:rsidRPr="00097160">
                    <w:rPr>
                      <w:bCs/>
                    </w:rPr>
                    <w:t>cover page)</w:t>
                  </w:r>
                </w:p>
              </w:tc>
            </w:tr>
            <w:tr w:rsidR="000D129D" w:rsidRPr="00BF75BD" w14:paraId="588AA6E4" w14:textId="77777777" w:rsidTr="00AA7630">
              <w:tc>
                <w:tcPr>
                  <w:tcW w:w="2160" w:type="dxa"/>
                  <w:tcBorders>
                    <w:top w:val="outset" w:sz="6" w:space="0" w:color="auto"/>
                    <w:left w:val="outset" w:sz="6" w:space="0" w:color="auto"/>
                    <w:bottom w:val="outset" w:sz="6" w:space="0" w:color="auto"/>
                    <w:right w:val="single" w:sz="6" w:space="0" w:color="auto"/>
                  </w:tcBorders>
                </w:tcPr>
                <w:p w14:paraId="2D91A7FA" w14:textId="77777777" w:rsidR="000D129D" w:rsidRPr="00BF75BD" w:rsidRDefault="000D129D" w:rsidP="00B4369A">
                  <w:pPr>
                    <w:autoSpaceDE/>
                    <w:autoSpaceDN/>
                    <w:spacing w:before="60" w:after="60"/>
                    <w:rPr>
                      <w:rFonts w:eastAsia="Times New Roman"/>
                      <w:b/>
                      <w:bCs/>
                    </w:rPr>
                  </w:pPr>
                  <w:r w:rsidRPr="00BF75BD">
                    <w:rPr>
                      <w:rFonts w:eastAsia="Times New Roman"/>
                      <w:b/>
                      <w:bCs/>
                    </w:rPr>
                    <w:t>Email of convenor:</w:t>
                  </w:r>
                </w:p>
              </w:tc>
              <w:tc>
                <w:tcPr>
                  <w:tcW w:w="6912" w:type="dxa"/>
                  <w:tcBorders>
                    <w:top w:val="single" w:sz="6" w:space="0" w:color="auto"/>
                    <w:left w:val="single" w:sz="6" w:space="0" w:color="auto"/>
                    <w:bottom w:val="single" w:sz="6" w:space="0" w:color="auto"/>
                    <w:right w:val="single" w:sz="6" w:space="0" w:color="auto"/>
                  </w:tcBorders>
                </w:tcPr>
                <w:p w14:paraId="47E5DE36" w14:textId="77777777" w:rsidR="000D129D" w:rsidRPr="00BF75BD" w:rsidRDefault="000D129D"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0D129D" w:rsidRPr="00BF75BD" w14:paraId="500D22A8" w14:textId="77777777" w:rsidTr="00AA7630">
              <w:tc>
                <w:tcPr>
                  <w:tcW w:w="2160" w:type="dxa"/>
                  <w:tcBorders>
                    <w:top w:val="outset" w:sz="6" w:space="0" w:color="auto"/>
                    <w:left w:val="outset" w:sz="6" w:space="0" w:color="auto"/>
                    <w:bottom w:val="outset" w:sz="6" w:space="0" w:color="auto"/>
                    <w:right w:val="single" w:sz="6" w:space="0" w:color="auto"/>
                  </w:tcBorders>
                </w:tcPr>
                <w:p w14:paraId="5A315A89" w14:textId="77777777" w:rsidR="000D129D" w:rsidRPr="00BF75BD" w:rsidRDefault="000D129D" w:rsidP="00B4369A">
                  <w:pPr>
                    <w:autoSpaceDE/>
                    <w:autoSpaceDN/>
                    <w:spacing w:before="60" w:after="60"/>
                    <w:rPr>
                      <w:rFonts w:eastAsia="Times New Roman"/>
                      <w:b/>
                      <w:bCs/>
                    </w:rPr>
                  </w:pPr>
                  <w:r w:rsidRPr="00BF75BD">
                    <w:rPr>
                      <w:rFonts w:eastAsia="Times New Roman"/>
                      <w:b/>
                      <w:bCs/>
                    </w:rPr>
                    <w:t>Committee URL:</w:t>
                  </w:r>
                </w:p>
              </w:tc>
              <w:tc>
                <w:tcPr>
                  <w:tcW w:w="6912" w:type="dxa"/>
                  <w:tcBorders>
                    <w:top w:val="single" w:sz="6" w:space="0" w:color="auto"/>
                    <w:left w:val="single" w:sz="6" w:space="0" w:color="auto"/>
                    <w:bottom w:val="single" w:sz="6" w:space="0" w:color="auto"/>
                    <w:right w:val="single" w:sz="6" w:space="0" w:color="auto"/>
                  </w:tcBorders>
                </w:tcPr>
                <w:p w14:paraId="326B0E37" w14:textId="77777777" w:rsidR="000D129D" w:rsidRPr="00BF75BD" w:rsidRDefault="000D129D"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22F7563C" w14:textId="77777777" w:rsidR="000D129D" w:rsidRPr="00BF75BD" w:rsidRDefault="000D129D" w:rsidP="00BF75BD">
            <w:pPr>
              <w:autoSpaceDE/>
              <w:autoSpaceDN/>
              <w:rPr>
                <w:rFonts w:eastAsia="Times New Roman"/>
                <w:szCs w:val="24"/>
              </w:rPr>
            </w:pPr>
          </w:p>
        </w:tc>
      </w:tr>
    </w:tbl>
    <w:p w14:paraId="62E6827D" w14:textId="77777777" w:rsidR="000D129D" w:rsidRDefault="000D129D" w:rsidP="00B42EB7">
      <w:pPr>
        <w:spacing w:before="1"/>
        <w:rPr>
          <w:sz w:val="24"/>
          <w:szCs w:val="24"/>
        </w:rPr>
      </w:pPr>
    </w:p>
    <w:p w14:paraId="4028DB2A" w14:textId="77777777" w:rsidR="000D129D" w:rsidRPr="0010406A" w:rsidRDefault="000D129D">
      <w:pPr>
        <w:tabs>
          <w:tab w:val="left" w:pos="3099"/>
        </w:tabs>
        <w:ind w:left="104"/>
        <w:rPr>
          <w:color w:val="0000EE"/>
          <w:w w:val="120"/>
          <w:sz w:val="24"/>
          <w:u w:val="single" w:color="0000EE"/>
        </w:rPr>
        <w:sectPr w:rsidR="000D129D" w:rsidRPr="0010406A" w:rsidSect="006C12D2">
          <w:footerReference w:type="default" r:id="rId11"/>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45B01671"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19434245" w:rsidR="00E61DAC" w:rsidRPr="005B217D" w:rsidRDefault="00B438AC" w:rsidP="00536188">
            <w:pPr>
              <w:tabs>
                <w:tab w:val="left" w:pos="7200"/>
              </w:tabs>
              <w:spacing w:before="0"/>
              <w:rPr>
                <w:b/>
                <w:szCs w:val="22"/>
                <w:lang w:val="en-CA"/>
              </w:rPr>
            </w:pPr>
            <w:r>
              <w:t>34th</w:t>
            </w:r>
            <w:r w:rsidRPr="00B648F1">
              <w:t xml:space="preserve"> Meeting</w:t>
            </w:r>
            <w:r>
              <w:rPr>
                <w:lang w:val="en-CA"/>
              </w:rPr>
              <w:t>,</w:t>
            </w:r>
            <w:r w:rsidRPr="00B648F1">
              <w:rPr>
                <w:lang w:val="en-CA"/>
              </w:rPr>
              <w:t xml:space="preserve"> </w:t>
            </w:r>
            <w:proofErr w:type="spellStart"/>
            <w:r>
              <w:rPr>
                <w:lang w:val="en-CA"/>
              </w:rPr>
              <w:t>Rennes,FR</w:t>
            </w:r>
            <w:proofErr w:type="spellEnd"/>
            <w:r>
              <w:rPr>
                <w:lang w:val="en-CA"/>
              </w:rPr>
              <w:t>, 17–24</w:t>
            </w:r>
            <w:r w:rsidRPr="00B648F1">
              <w:rPr>
                <w:lang w:val="en-CA"/>
              </w:rPr>
              <w:t xml:space="preserve"> </w:t>
            </w:r>
            <w:r>
              <w:rPr>
                <w:lang w:val="en-CA"/>
              </w:rPr>
              <w:t xml:space="preserve">April </w:t>
            </w:r>
            <w:r w:rsidRPr="00B648F1">
              <w:rPr>
                <w:lang w:val="en-CA"/>
              </w:rPr>
              <w:t>20</w:t>
            </w:r>
            <w:r>
              <w:rPr>
                <w:lang w:val="en-CA"/>
              </w:rPr>
              <w:t>24</w:t>
            </w:r>
          </w:p>
        </w:tc>
        <w:tc>
          <w:tcPr>
            <w:tcW w:w="3060" w:type="dxa"/>
          </w:tcPr>
          <w:p w14:paraId="59B7E346" w14:textId="7F4E740B"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B50246">
              <w:rPr>
                <w:lang w:val="en-CA"/>
              </w:rPr>
              <w:t>AH2032</w:t>
            </w:r>
            <w:r w:rsidR="006A0E5C" w:rsidRPr="006A0E5C">
              <w:rPr>
                <w:lang w:val="en-CA"/>
              </w:rPr>
              <w:t>-</w:t>
            </w:r>
            <w:r w:rsidR="00C86C27" w:rsidRPr="006A0E5C">
              <w:rPr>
                <w:lang w:val="en-CA"/>
              </w:rPr>
              <w:t>v</w:t>
            </w:r>
            <w:ins w:id="1" w:author="McCarthy, Sean" w:date="2024-06-05T09:40:00Z">
              <w:r w:rsidR="007B3BC1">
                <w:rPr>
                  <w:lang w:val="en-CA"/>
                </w:rPr>
                <w:t>2</w:t>
              </w:r>
            </w:ins>
            <w:del w:id="2" w:author="McCarthy, Sean" w:date="2024-06-05T09:40:00Z">
              <w:r w:rsidR="00C86C27" w:rsidDel="007B3BC1">
                <w:rPr>
                  <w:lang w:val="en-CA"/>
                </w:rPr>
                <w:delText>1</w:delText>
              </w:r>
            </w:del>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1879C633" w:rsidR="00E61DAC" w:rsidRPr="000D1306" w:rsidRDefault="00416A09" w:rsidP="009D7CE6">
            <w:pPr>
              <w:spacing w:before="60" w:after="60"/>
              <w:rPr>
                <w:b/>
                <w:szCs w:val="22"/>
              </w:rPr>
            </w:pPr>
            <w:r>
              <w:rPr>
                <w:b/>
                <w:szCs w:val="22"/>
                <w:lang w:val="en-CA"/>
              </w:rPr>
              <w:t>Technologies</w:t>
            </w:r>
            <w:r w:rsidRPr="000D1306">
              <w:rPr>
                <w:b/>
                <w:szCs w:val="22"/>
                <w:lang w:val="en-CA"/>
              </w:rPr>
              <w:t xml:space="preserve"> </w:t>
            </w:r>
            <w:r w:rsidR="000D1306" w:rsidRPr="000D1306">
              <w:rPr>
                <w:b/>
                <w:szCs w:val="22"/>
                <w:lang w:val="en-CA"/>
              </w:rPr>
              <w:t xml:space="preserve">under consideration for </w:t>
            </w:r>
            <w:r>
              <w:rPr>
                <w:b/>
                <w:szCs w:val="22"/>
                <w:lang w:val="en-CA"/>
              </w:rPr>
              <w:t>future extensions of VSEI (</w:t>
            </w:r>
            <w:r w:rsidR="00BA029C">
              <w:rPr>
                <w:b/>
                <w:szCs w:val="22"/>
                <w:lang w:val="en-CA"/>
              </w:rPr>
              <w:t xml:space="preserve">version </w:t>
            </w:r>
            <w:r w:rsidR="00B50246">
              <w:rPr>
                <w:b/>
                <w:szCs w:val="22"/>
                <w:lang w:val="en-CA"/>
              </w:rPr>
              <w:t>4</w:t>
            </w:r>
            <w:r>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5130B072" w14:textId="77777777" w:rsidR="00B50246" w:rsidRDefault="00C86C27" w:rsidP="00B50246">
            <w:pPr>
              <w:spacing w:before="60"/>
              <w:rPr>
                <w:szCs w:val="22"/>
                <w:lang w:val="en-CA"/>
              </w:rPr>
            </w:pPr>
            <w:r>
              <w:rPr>
                <w:szCs w:val="22"/>
                <w:lang w:val="en-CA"/>
              </w:rPr>
              <w:t>Sean McCarthy</w:t>
            </w:r>
            <w:r>
              <w:rPr>
                <w:szCs w:val="22"/>
                <w:lang w:val="en-CA"/>
              </w:rPr>
              <w:br/>
            </w:r>
            <w:r w:rsidR="00B50246">
              <w:rPr>
                <w:szCs w:val="22"/>
                <w:lang w:val="en-CA"/>
              </w:rPr>
              <w:t>Jill Boyce</w:t>
            </w:r>
          </w:p>
          <w:p w14:paraId="7091867A" w14:textId="77777777" w:rsidR="00CB6E8E" w:rsidRDefault="0085254C" w:rsidP="00CB6E8E">
            <w:pPr>
              <w:spacing w:before="0"/>
              <w:rPr>
                <w:szCs w:val="22"/>
                <w:lang w:val="en-CA"/>
              </w:rPr>
            </w:pPr>
            <w:r w:rsidRPr="0085254C">
              <w:rPr>
                <w:szCs w:val="22"/>
                <w:lang w:val="en-CA"/>
              </w:rPr>
              <w:t>Jie Chen</w:t>
            </w:r>
            <w:r>
              <w:rPr>
                <w:szCs w:val="22"/>
                <w:lang w:val="en-CA"/>
              </w:rPr>
              <w:br/>
            </w:r>
            <w:r w:rsidR="00416A09">
              <w:rPr>
                <w:szCs w:val="22"/>
                <w:lang w:val="en-CA"/>
              </w:rPr>
              <w:t xml:space="preserve">Sachin </w:t>
            </w:r>
            <w:r w:rsidR="00416A09" w:rsidRPr="000D1306">
              <w:rPr>
                <w:szCs w:val="22"/>
                <w:lang w:val="en-CA"/>
              </w:rPr>
              <w:t>Deshpande</w:t>
            </w:r>
            <w:r w:rsidR="00BA029C">
              <w:rPr>
                <w:szCs w:val="22"/>
                <w:lang w:val="en-CA"/>
              </w:rPr>
              <w:br/>
            </w:r>
            <w:r w:rsidR="00C86C27">
              <w:rPr>
                <w:szCs w:val="22"/>
                <w:lang w:val="en-CA"/>
              </w:rPr>
              <w:t xml:space="preserve">Miska M. Hannuksela </w:t>
            </w:r>
          </w:p>
          <w:p w14:paraId="49D81240" w14:textId="044545C0" w:rsidR="00E61DAC" w:rsidRPr="005B217D" w:rsidRDefault="00BA029C" w:rsidP="00CB6E8E">
            <w:pPr>
              <w:spacing w:before="0" w:after="60"/>
              <w:rPr>
                <w:szCs w:val="22"/>
                <w:lang w:val="en-CA"/>
              </w:rPr>
            </w:pPr>
            <w:r>
              <w:rPr>
                <w:szCs w:val="22"/>
                <w:lang w:val="en-CA"/>
              </w:rPr>
              <w:t>Hendry</w:t>
            </w:r>
            <w:r w:rsidR="00416A09">
              <w:rPr>
                <w:szCs w:val="22"/>
                <w:lang w:val="en-CA"/>
              </w:rPr>
              <w:br/>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1CF5DCF4" w14:textId="3938BD5C" w:rsidR="00B50246" w:rsidRDefault="00C86C27" w:rsidP="00B50246">
            <w:pPr>
              <w:spacing w:before="60"/>
              <w:rPr>
                <w:szCs w:val="22"/>
                <w:lang w:val="en-CA"/>
              </w:rPr>
            </w:pPr>
            <w:r>
              <w:rPr>
                <w:szCs w:val="22"/>
                <w:lang w:val="en-CA"/>
              </w:rPr>
              <w:t>sean.mccarthy@dolby.com</w:t>
            </w:r>
            <w:r w:rsidRPr="002A1E33">
              <w:rPr>
                <w:szCs w:val="22"/>
                <w:lang w:val="en-CA"/>
              </w:rPr>
              <w:t xml:space="preserve"> </w:t>
            </w:r>
            <w:r w:rsidR="00416A09">
              <w:rPr>
                <w:szCs w:val="22"/>
                <w:lang w:val="en-CA"/>
              </w:rPr>
              <w:br/>
            </w:r>
            <w:r w:rsidR="00590555" w:rsidRPr="00590555">
              <w:rPr>
                <w:szCs w:val="22"/>
                <w:lang w:val="en-CA"/>
              </w:rPr>
              <w:t>jill.boyce@nokia.com</w:t>
            </w:r>
          </w:p>
          <w:p w14:paraId="32C2ABFD" w14:textId="52297EE4" w:rsidR="00E61DAC" w:rsidRPr="005B217D" w:rsidRDefault="0085254C" w:rsidP="00765274">
            <w:pPr>
              <w:spacing w:before="0" w:after="60"/>
              <w:rPr>
                <w:szCs w:val="22"/>
                <w:lang w:val="en-CA"/>
              </w:rPr>
            </w:pPr>
            <w:r w:rsidRPr="002028A0">
              <w:rPr>
                <w:szCs w:val="22"/>
                <w:lang w:val="en-CA"/>
              </w:rPr>
              <w:t>jiechen.cj@alibaba-inc.com</w:t>
            </w:r>
            <w:r>
              <w:rPr>
                <w:szCs w:val="22"/>
                <w:lang w:val="en-CA"/>
              </w:rPr>
              <w:br/>
            </w:r>
            <w:hyperlink r:id="rId12" w:history="1">
              <w:r w:rsidR="00BA029C" w:rsidRPr="00BA029C">
                <w:t>sdeshpande@sharplabs.com</w:t>
              </w:r>
            </w:hyperlink>
            <w:r w:rsidR="00BA029C">
              <w:rPr>
                <w:szCs w:val="22"/>
                <w:lang w:val="en-CA"/>
              </w:rPr>
              <w:br/>
            </w:r>
            <w:r w:rsidR="00C86C27" w:rsidRPr="002A1E33">
              <w:rPr>
                <w:szCs w:val="22"/>
                <w:lang w:val="en-CA"/>
              </w:rPr>
              <w:t>miska.hannuksela@nokia.com</w:t>
            </w:r>
            <w:r w:rsidR="00C86C27" w:rsidRPr="00BA029C">
              <w:rPr>
                <w:szCs w:val="22"/>
                <w:lang w:val="en-CA"/>
              </w:rPr>
              <w:t xml:space="preserve"> </w:t>
            </w:r>
            <w:r w:rsidR="00BA029C" w:rsidRPr="00BA029C">
              <w:rPr>
                <w:szCs w:val="22"/>
                <w:lang w:val="en-CA"/>
              </w:rPr>
              <w:t>dr.hendry@lge.com</w:t>
            </w:r>
            <w:r w:rsidR="00416A09">
              <w:rPr>
                <w:szCs w:val="22"/>
                <w:lang w:val="en-CA"/>
              </w:rPr>
              <w:br/>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tabs>
          <w:tab w:val="clear" w:pos="1117"/>
        </w:tabs>
        <w:ind w:left="432" w:hanging="432"/>
        <w:rPr>
          <w:lang w:val="en-CA"/>
        </w:rPr>
      </w:pPr>
      <w:r w:rsidRPr="005B217D">
        <w:rPr>
          <w:lang w:val="en-CA"/>
        </w:rPr>
        <w:t>Abstract</w:t>
      </w:r>
    </w:p>
    <w:p w14:paraId="55273178" w14:textId="41A9B708" w:rsidR="003926A5" w:rsidRDefault="002A1E33" w:rsidP="009234A5">
      <w:pPr>
        <w:rPr>
          <w:szCs w:val="22"/>
          <w:lang w:val="en-CA"/>
        </w:rPr>
      </w:pPr>
      <w:r>
        <w:rPr>
          <w:szCs w:val="22"/>
          <w:lang w:val="en-CA"/>
        </w:rPr>
        <w:t xml:space="preserve">This document contains draft text for changes </w:t>
      </w:r>
      <w:r w:rsidR="003926A5">
        <w:rPr>
          <w:szCs w:val="22"/>
          <w:lang w:val="en-CA"/>
        </w:rPr>
        <w:t xml:space="preserve">under consideration for future extensions </w:t>
      </w:r>
      <w:r>
        <w:rPr>
          <w:szCs w:val="22"/>
          <w:lang w:val="en-CA"/>
        </w:rPr>
        <w:t xml:space="preserve">to the versatile supplemental enhancement information messages for coded video bitstreams (VSEI) standard (Rec. ITU-T H.274 | ISO/IEC 23002-7) to </w:t>
      </w:r>
      <w:r w:rsidR="003926A5">
        <w:rPr>
          <w:szCs w:val="22"/>
          <w:lang w:val="en-CA"/>
        </w:rPr>
        <w:t>modify existing SEI messages</w:t>
      </w:r>
      <w:r w:rsidR="00031FB8">
        <w:rPr>
          <w:szCs w:val="22"/>
          <w:lang w:val="en-CA"/>
        </w:rPr>
        <w:t>,</w:t>
      </w:r>
      <w:r w:rsidR="003926A5">
        <w:rPr>
          <w:szCs w:val="22"/>
          <w:lang w:val="en-CA"/>
        </w:rPr>
        <w:t xml:space="preserve"> specify </w:t>
      </w:r>
      <w:r>
        <w:rPr>
          <w:szCs w:val="22"/>
          <w:lang w:val="en-CA"/>
        </w:rPr>
        <w:t>additional SEI messages</w:t>
      </w:r>
      <w:r w:rsidR="00031FB8">
        <w:rPr>
          <w:szCs w:val="22"/>
          <w:lang w:val="en-CA"/>
        </w:rPr>
        <w:t>, or specify other functionalities</w:t>
      </w:r>
      <w:r w:rsidR="003926A5">
        <w:rPr>
          <w:szCs w:val="22"/>
          <w:lang w:val="en-CA"/>
        </w:rPr>
        <w:t>.</w:t>
      </w:r>
      <w:r w:rsidR="00591CB6">
        <w:rPr>
          <w:szCs w:val="22"/>
          <w:lang w:val="en-CA"/>
        </w:rPr>
        <w:t xml:space="preserve"> This document also </w:t>
      </w:r>
      <w:r w:rsidR="00591CB6" w:rsidRPr="00591CB6">
        <w:rPr>
          <w:szCs w:val="22"/>
          <w:lang w:val="en-CA"/>
        </w:rPr>
        <w:t>contains draft text for changes under consideration for future extensions to the V</w:t>
      </w:r>
      <w:r w:rsidR="00591CB6">
        <w:rPr>
          <w:szCs w:val="22"/>
          <w:lang w:val="en-CA"/>
        </w:rPr>
        <w:t>VC</w:t>
      </w:r>
      <w:r w:rsidR="000479E1">
        <w:rPr>
          <w:szCs w:val="22"/>
          <w:lang w:val="en-CA"/>
        </w:rPr>
        <w:t>, HEVC, and AVC</w:t>
      </w:r>
      <w:r w:rsidR="00591CB6" w:rsidRPr="00591CB6">
        <w:rPr>
          <w:szCs w:val="22"/>
          <w:lang w:val="en-CA"/>
        </w:rPr>
        <w:t xml:space="preserve"> standard</w:t>
      </w:r>
      <w:r w:rsidR="000479E1">
        <w:rPr>
          <w:szCs w:val="22"/>
          <w:lang w:val="en-CA"/>
        </w:rPr>
        <w:t>s</w:t>
      </w:r>
      <w:r w:rsidR="00591CB6" w:rsidRPr="00591CB6">
        <w:rPr>
          <w:szCs w:val="22"/>
          <w:lang w:val="en-CA"/>
        </w:rPr>
        <w:t xml:space="preserve">  </w:t>
      </w:r>
      <w:r w:rsidR="009A161E">
        <w:rPr>
          <w:szCs w:val="22"/>
          <w:lang w:val="en-CA"/>
        </w:rPr>
        <w:t xml:space="preserve">for specifying the use of </w:t>
      </w:r>
      <w:r w:rsidR="0009582E">
        <w:rPr>
          <w:szCs w:val="22"/>
          <w:lang w:val="en-CA"/>
        </w:rPr>
        <w:t>SEI messages specified in VSEI in VVC</w:t>
      </w:r>
      <w:r w:rsidR="000479E1">
        <w:rPr>
          <w:szCs w:val="22"/>
          <w:lang w:val="en-CA"/>
        </w:rPr>
        <w:t>, HEVC, and AVC</w:t>
      </w:r>
      <w:r w:rsidR="0009582E">
        <w:rPr>
          <w:szCs w:val="22"/>
          <w:lang w:val="en-CA"/>
        </w:rPr>
        <w:t xml:space="preserve"> bitstreams</w:t>
      </w:r>
      <w:r w:rsidR="000479E1">
        <w:rPr>
          <w:szCs w:val="22"/>
          <w:lang w:val="en-CA"/>
        </w:rPr>
        <w:t>, respectively</w:t>
      </w:r>
      <w:r w:rsidR="00591CB6" w:rsidRPr="00591CB6">
        <w:rPr>
          <w:szCs w:val="22"/>
          <w:lang w:val="en-CA"/>
        </w:rPr>
        <w:t>.</w:t>
      </w:r>
    </w:p>
    <w:p w14:paraId="5B1A00F2" w14:textId="284FCF37" w:rsidR="00B438AC" w:rsidRDefault="00B76D7A" w:rsidP="009234A5">
      <w:pPr>
        <w:rPr>
          <w:lang w:val="en-CA" w:eastAsia="de-DE"/>
        </w:rPr>
      </w:pPr>
      <w:r>
        <w:rPr>
          <w:szCs w:val="22"/>
          <w:lang w:val="en-CA"/>
        </w:rPr>
        <w:t xml:space="preserve">This version of the document adds draft text changes for adding the packed regions, constituent rectangles, and quality metrics SEI messages. </w:t>
      </w:r>
      <w:r w:rsidR="00B438AC">
        <w:rPr>
          <w:szCs w:val="22"/>
          <w:lang w:val="en-CA"/>
        </w:rPr>
        <w:t xml:space="preserve">This version of the document removes </w:t>
      </w:r>
      <w:r w:rsidR="004B259D">
        <w:rPr>
          <w:szCs w:val="22"/>
          <w:lang w:val="en-CA"/>
        </w:rPr>
        <w:t xml:space="preserve">the </w:t>
      </w:r>
      <w:r w:rsidR="00B438AC" w:rsidRPr="00AC4E19">
        <w:rPr>
          <w:lang w:val="en-CA" w:eastAsia="de-DE"/>
        </w:rPr>
        <w:t xml:space="preserve">copyright SEI </w:t>
      </w:r>
      <w:r w:rsidR="00B438AC">
        <w:rPr>
          <w:lang w:val="en-CA" w:eastAsia="de-DE"/>
        </w:rPr>
        <w:t>and AI marking SEI message</w:t>
      </w:r>
      <w:r w:rsidR="004B259D">
        <w:rPr>
          <w:lang w:val="en-CA" w:eastAsia="de-DE"/>
        </w:rPr>
        <w:t>s</w:t>
      </w:r>
      <w:r w:rsidR="00B438AC">
        <w:rPr>
          <w:lang w:val="en-CA" w:eastAsia="de-DE"/>
        </w:rPr>
        <w:t>. Support for th</w:t>
      </w:r>
      <w:r w:rsidR="00BF5BB9">
        <w:rPr>
          <w:lang w:val="en-CA" w:eastAsia="de-DE"/>
        </w:rPr>
        <w:t xml:space="preserve">e features provided in those SEI messages </w:t>
      </w:r>
      <w:r w:rsidR="00B438AC">
        <w:rPr>
          <w:lang w:val="en-CA" w:eastAsia="de-DE"/>
        </w:rPr>
        <w:t xml:space="preserve">are now included in </w:t>
      </w:r>
      <w:r w:rsidR="00BF5BB9">
        <w:rPr>
          <w:lang w:val="en-CA" w:eastAsia="de-DE"/>
        </w:rPr>
        <w:t xml:space="preserve">the </w:t>
      </w:r>
      <w:r w:rsidR="004B259D">
        <w:rPr>
          <w:lang w:val="en-CA" w:eastAsia="de-DE"/>
        </w:rPr>
        <w:t>t</w:t>
      </w:r>
      <w:r w:rsidR="00BF5BB9">
        <w:rPr>
          <w:lang w:val="en-CA" w:eastAsia="de-DE"/>
        </w:rPr>
        <w:t xml:space="preserve">ext descriptions SEI message in JVET-AH2006, Additional </w:t>
      </w:r>
      <w:r w:rsidR="00B438AC">
        <w:rPr>
          <w:lang w:val="en-CA" w:eastAsia="de-DE"/>
        </w:rPr>
        <w:t xml:space="preserve">SEI message for VSEI version 4 (Draft 2). </w:t>
      </w:r>
    </w:p>
    <w:p w14:paraId="57BC65C2" w14:textId="6FC95795" w:rsidR="006A3543" w:rsidRPr="00031FB8" w:rsidRDefault="006A3543" w:rsidP="009234A5">
      <w:pPr>
        <w:rPr>
          <w:szCs w:val="22"/>
          <w:lang w:val="en-CA"/>
        </w:rPr>
      </w:pPr>
      <w:r>
        <w:rPr>
          <w:lang w:val="en-CA" w:eastAsia="de-DE"/>
        </w:rPr>
        <w:t xml:space="preserve">This version of the document also removes the </w:t>
      </w:r>
      <w:r w:rsidR="004B259D">
        <w:rPr>
          <w:lang w:val="en-CA" w:eastAsia="de-DE"/>
        </w:rPr>
        <w:t>n</w:t>
      </w:r>
      <w:r>
        <w:rPr>
          <w:lang w:val="en-CA" w:eastAsia="de-DE"/>
        </w:rPr>
        <w:t xml:space="preserve">eural-network post-filter gain characteristics SEI message. Support for the features provided in that SEI message are </w:t>
      </w:r>
      <w:r w:rsidR="00F74DB6">
        <w:rPr>
          <w:lang w:val="en-CA" w:eastAsia="de-DE"/>
        </w:rPr>
        <w:t xml:space="preserve">now included </w:t>
      </w:r>
      <w:r>
        <w:rPr>
          <w:lang w:val="en-CA" w:eastAsia="de-DE"/>
        </w:rPr>
        <w:t>in the Quality metrics SEI message.</w:t>
      </w:r>
    </w:p>
    <w:p w14:paraId="79F32B2B" w14:textId="178D0161" w:rsidR="009F58E8" w:rsidRDefault="009F58E8" w:rsidP="009234A5">
      <w:pPr>
        <w:rPr>
          <w:szCs w:val="22"/>
          <w:lang w:val="en-CA"/>
        </w:rPr>
      </w:pPr>
      <w:r>
        <w:rPr>
          <w:szCs w:val="22"/>
          <w:lang w:val="en-CA"/>
        </w:rPr>
        <w:t>This version of the document includes</w:t>
      </w:r>
      <w:r w:rsidR="00D05AB3">
        <w:rPr>
          <w:szCs w:val="22"/>
          <w:lang w:val="en-CA"/>
        </w:rPr>
        <w:t xml:space="preserve"> the following two alternatives for handling of </w:t>
      </w:r>
      <w:r>
        <w:rPr>
          <w:szCs w:val="22"/>
          <w:lang w:val="en-CA"/>
        </w:rPr>
        <w:t>processing chain</w:t>
      </w:r>
      <w:r w:rsidR="00D05AB3">
        <w:rPr>
          <w:szCs w:val="22"/>
          <w:lang w:val="en-CA"/>
        </w:rPr>
        <w:t>s specified by</w:t>
      </w:r>
      <w:r>
        <w:rPr>
          <w:szCs w:val="22"/>
          <w:lang w:val="en-CA"/>
        </w:rPr>
        <w:t xml:space="preserve"> SEI processing order</w:t>
      </w:r>
      <w:r w:rsidR="00D05AB3">
        <w:rPr>
          <w:szCs w:val="22"/>
          <w:lang w:val="en-CA"/>
        </w:rPr>
        <w:t xml:space="preserve"> SEI messages:</w:t>
      </w:r>
    </w:p>
    <w:p w14:paraId="604B7EC0" w14:textId="77777777" w:rsidR="009F58E8" w:rsidRPr="00CB4198" w:rsidRDefault="009F58E8" w:rsidP="009F58E8">
      <w:pPr>
        <w:numPr>
          <w:ilvl w:val="0"/>
          <w:numId w:val="4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 w:rsidRPr="00CB4198">
        <w:t>Breadth-first: All the pictures (in the entire bitstream, for ease of text specification writing purposes) are processed by a processing stage before moving on to the next processing stage.</w:t>
      </w:r>
    </w:p>
    <w:p w14:paraId="4B4A6ECE" w14:textId="77777777" w:rsidR="009F58E8" w:rsidRPr="00CB4198" w:rsidRDefault="009F58E8" w:rsidP="009F58E8">
      <w:pPr>
        <w:numPr>
          <w:ilvl w:val="0"/>
          <w:numId w:val="4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 w:rsidRPr="00CB4198">
        <w:t>Depth-first: A picture is processed by all the processing stages, before moving on the next picture in output order.</w:t>
      </w:r>
    </w:p>
    <w:p w14:paraId="723883F2" w14:textId="5A11AE14" w:rsidR="00263398" w:rsidRDefault="00031FB8" w:rsidP="009234A5">
      <w:pPr>
        <w:rPr>
          <w:ins w:id="3" w:author="McCarthy, Sean" w:date="2024-06-05T09:41:00Z"/>
          <w:szCs w:val="22"/>
          <w:lang w:val="en-CA"/>
        </w:rPr>
      </w:pPr>
      <w:r>
        <w:rPr>
          <w:szCs w:val="22"/>
          <w:lang w:val="en-CA"/>
        </w:rPr>
        <w:t>T</w:t>
      </w:r>
      <w:r w:rsidR="00FF433B">
        <w:rPr>
          <w:szCs w:val="22"/>
          <w:lang w:val="en-CA"/>
        </w:rPr>
        <w:t xml:space="preserve">he base text </w:t>
      </w:r>
      <w:r>
        <w:rPr>
          <w:szCs w:val="22"/>
          <w:lang w:val="en-CA"/>
        </w:rPr>
        <w:t xml:space="preserve">for this version of the document </w:t>
      </w:r>
      <w:r w:rsidR="00FF433B">
        <w:rPr>
          <w:szCs w:val="22"/>
          <w:lang w:val="en-CA"/>
        </w:rPr>
        <w:t>is JVET-</w:t>
      </w:r>
      <w:r w:rsidR="00B438AC">
        <w:rPr>
          <w:szCs w:val="22"/>
          <w:lang w:val="en-CA"/>
        </w:rPr>
        <w:t>AG2032</w:t>
      </w:r>
      <w:r w:rsidR="00FF433B">
        <w:rPr>
          <w:szCs w:val="22"/>
          <w:lang w:val="en-CA"/>
        </w:rPr>
        <w:t>.</w:t>
      </w:r>
    </w:p>
    <w:p w14:paraId="23D9E45D" w14:textId="3D63E11F" w:rsidR="007B3BC1" w:rsidRDefault="007B3BC1" w:rsidP="009234A5">
      <w:pPr>
        <w:rPr>
          <w:szCs w:val="22"/>
          <w:lang w:val="en-CA"/>
        </w:rPr>
      </w:pPr>
      <w:ins w:id="4" w:author="McCarthy, Sean" w:date="2024-06-05T09:41:00Z">
        <w:r>
          <w:rPr>
            <w:szCs w:val="22"/>
            <w:lang w:val="en-CA"/>
          </w:rPr>
          <w:t xml:space="preserve">Version 2 of this document corrects a </w:t>
        </w:r>
        <w:r w:rsidRPr="007B3BC1">
          <w:rPr>
            <w:szCs w:val="22"/>
            <w:lang w:val="en-CA"/>
          </w:rPr>
          <w:t>missing bracket in the constituent rectangles SEI message</w:t>
        </w:r>
        <w:r>
          <w:rPr>
            <w:szCs w:val="22"/>
            <w:lang w:val="en-CA"/>
          </w:rPr>
          <w:t>.</w:t>
        </w:r>
      </w:ins>
    </w:p>
    <w:p w14:paraId="3AF0625A" w14:textId="3F629E7D" w:rsidR="00B438AC" w:rsidRDefault="00B438AC" w:rsidP="009234A5">
      <w:pPr>
        <w:rPr>
          <w:szCs w:val="22"/>
          <w:lang w:val="en-CA"/>
        </w:rPr>
      </w:pPr>
      <w:r>
        <w:rPr>
          <w:szCs w:val="22"/>
          <w:lang w:val="en-CA"/>
        </w:rPr>
        <w:t>To be integrated:</w:t>
      </w:r>
      <w:r w:rsidR="00971AA8">
        <w:rPr>
          <w:szCs w:val="22"/>
          <w:lang w:val="en-CA"/>
        </w:rPr>
        <w:t xml:space="preserve"> None</w:t>
      </w:r>
    </w:p>
    <w:p w14:paraId="17C57ECE" w14:textId="77777777" w:rsidR="00B438AC" w:rsidRDefault="00B438AC" w:rsidP="009234A5">
      <w:pPr>
        <w:rPr>
          <w:szCs w:val="22"/>
          <w:lang w:val="en-CA"/>
        </w:rPr>
      </w:pPr>
    </w:p>
    <w:p w14:paraId="21281388" w14:textId="23B5ABA6" w:rsidR="00C5400D" w:rsidRDefault="00C5400D" w:rsidP="00971C32">
      <w:pPr>
        <w:pStyle w:val="Heading1"/>
        <w:rPr>
          <w:lang w:val="en-CA" w:eastAsia="ja-JP"/>
        </w:rPr>
      </w:pPr>
      <w:bookmarkStart w:id="5" w:name="_Hlk152255943"/>
      <w:r>
        <w:rPr>
          <w:lang w:val="en-CA" w:eastAsia="ja-JP"/>
        </w:rPr>
        <w:t>Changes that have been integrated</w:t>
      </w:r>
      <w:bookmarkEnd w:id="5"/>
      <w:r>
        <w:rPr>
          <w:lang w:val="en-CA" w:eastAsia="ja-JP"/>
        </w:rPr>
        <w:t>:</w:t>
      </w:r>
    </w:p>
    <w:p w14:paraId="0D219000" w14:textId="7847CB76" w:rsidR="00D77D31" w:rsidRDefault="00D77D31" w:rsidP="00205DA0">
      <w:pPr>
        <w:rPr>
          <w:szCs w:val="22"/>
          <w:lang w:val="en-CA"/>
        </w:rPr>
      </w:pPr>
      <w:r>
        <w:rPr>
          <w:szCs w:val="22"/>
          <w:lang w:val="en-CA"/>
        </w:rPr>
        <w:t>Changes noted below correspond to aspects of</w:t>
      </w:r>
      <w:r w:rsidR="00CB7992">
        <w:rPr>
          <w:szCs w:val="22"/>
          <w:lang w:val="en-CA"/>
        </w:rPr>
        <w:t xml:space="preserve"> </w:t>
      </w:r>
      <w:r w:rsidR="00971AA8">
        <w:rPr>
          <w:szCs w:val="22"/>
          <w:lang w:val="en-CA"/>
        </w:rPr>
        <w:t xml:space="preserve">JVET-AH0049, </w:t>
      </w:r>
      <w:r w:rsidR="00CB7992">
        <w:rPr>
          <w:lang w:val="en-CA" w:eastAsia="de-DE"/>
        </w:rPr>
        <w:t>JVET-AH0161, JVET-AH0162, JVET-AH0164, JVET-AH0325</w:t>
      </w:r>
      <w:r w:rsidR="009F58E8">
        <w:rPr>
          <w:lang w:val="en-CA" w:eastAsia="de-DE"/>
        </w:rPr>
        <w:t>, and JVET-AH0350</w:t>
      </w:r>
      <w:r w:rsidR="00CB7992">
        <w:rPr>
          <w:lang w:val="en-CA" w:eastAsia="de-DE"/>
        </w:rPr>
        <w:t>.</w:t>
      </w:r>
    </w:p>
    <w:p w14:paraId="32BA8B78" w14:textId="4A793B45" w:rsidR="00971AA8" w:rsidRDefault="00971AA8"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Add interface text for AVC and HEVC to support </w:t>
      </w:r>
      <w:proofErr w:type="spellStart"/>
      <w:r>
        <w:rPr>
          <w:lang w:val="en-CA" w:eastAsia="de-DE"/>
        </w:rPr>
        <w:t>modaility</w:t>
      </w:r>
      <w:proofErr w:type="spellEnd"/>
      <w:r>
        <w:rPr>
          <w:lang w:val="en-CA" w:eastAsia="de-DE"/>
        </w:rPr>
        <w:t xml:space="preserve"> information SEI as proposed in JVET-AH0049</w:t>
      </w:r>
    </w:p>
    <w:p w14:paraId="0E407185" w14:textId="4A016633" w:rsidR="00D77D31" w:rsidRDefault="00D77D31"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Add packed regions SEI as proposed in JVET-AH0161</w:t>
      </w:r>
    </w:p>
    <w:p w14:paraId="629295CD" w14:textId="5B4A72BD" w:rsidR="00D77D31" w:rsidRDefault="00D77D31"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Add constituent rectangles SEI as proposed in JVET-AH0162</w:t>
      </w:r>
    </w:p>
    <w:p w14:paraId="377AE943" w14:textId="27A02D99" w:rsidR="00DA33EB" w:rsidRDefault="00DA33EB"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lastRenderedPageBreak/>
        <w:t>Add quality metric SEI as proposed in JVET-AH0164</w:t>
      </w:r>
    </w:p>
    <w:p w14:paraId="3D5C0E9A" w14:textId="767245EB" w:rsidR="00831FB1" w:rsidRDefault="00831FB1"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Remove </w:t>
      </w:r>
      <w:r w:rsidR="00747C51">
        <w:rPr>
          <w:lang w:val="en-CA" w:eastAsia="de-DE"/>
        </w:rPr>
        <w:t>post-processing filter gain SEI message (features include in quality metric SEI)</w:t>
      </w:r>
    </w:p>
    <w:p w14:paraId="4169980E" w14:textId="4B7B7E0B" w:rsidR="00D77D31" w:rsidRDefault="00DA33EB"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Remove Copyright SEI and AI marking SEI (features included in </w:t>
      </w:r>
      <w:r w:rsidR="00747C51">
        <w:rPr>
          <w:lang w:val="en-CA" w:eastAsia="de-DE"/>
        </w:rPr>
        <w:t>t</w:t>
      </w:r>
      <w:r>
        <w:rPr>
          <w:lang w:val="en-CA" w:eastAsia="de-DE"/>
        </w:rPr>
        <w:t>ext description SEI in JVET-AH2006)</w:t>
      </w:r>
    </w:p>
    <w:p w14:paraId="24A7EDDE" w14:textId="6A675782" w:rsidR="00361A66" w:rsidRDefault="00361A66"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Add </w:t>
      </w:r>
      <w:r w:rsidR="008D3DBF">
        <w:rPr>
          <w:lang w:val="en-CA" w:eastAsia="de-DE"/>
        </w:rPr>
        <w:t xml:space="preserve">alternative </w:t>
      </w:r>
      <w:r>
        <w:rPr>
          <w:lang w:val="en-CA" w:eastAsia="de-DE"/>
        </w:rPr>
        <w:t xml:space="preserve">persistence </w:t>
      </w:r>
      <w:r w:rsidR="008D3DBF">
        <w:rPr>
          <w:lang w:val="en-CA" w:eastAsia="de-DE"/>
        </w:rPr>
        <w:t>signalling</w:t>
      </w:r>
      <w:r>
        <w:rPr>
          <w:lang w:val="en-CA" w:eastAsia="de-DE"/>
        </w:rPr>
        <w:t xml:space="preserve"> </w:t>
      </w:r>
      <w:r w:rsidR="00C42A9A">
        <w:rPr>
          <w:lang w:val="en-CA" w:eastAsia="de-DE"/>
        </w:rPr>
        <w:t>as proposed in JVET-AH0325</w:t>
      </w:r>
    </w:p>
    <w:p w14:paraId="7F775B7E" w14:textId="2E93772F" w:rsidR="004E63A4" w:rsidRDefault="004E63A4"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Add modification to generative face video SEI in JVET-AH0053</w:t>
      </w:r>
    </w:p>
    <w:p w14:paraId="7CC5A307" w14:textId="0B3CA3FB" w:rsidR="009F58E8" w:rsidRPr="00B047EE" w:rsidRDefault="009F58E8"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Document both the breadth-first and depth-first SEI processing order approach of JVET-AH0350 as </w:t>
      </w:r>
      <w:proofErr w:type="spellStart"/>
      <w:r>
        <w:rPr>
          <w:lang w:val="en-CA" w:eastAsia="de-DE"/>
        </w:rPr>
        <w:t>TuC</w:t>
      </w:r>
      <w:proofErr w:type="spellEnd"/>
      <w:r>
        <w:rPr>
          <w:lang w:val="en-CA" w:eastAsia="de-DE"/>
        </w:rPr>
        <w:t xml:space="preserve"> text </w:t>
      </w:r>
      <w:r>
        <w:t>specification to determine whether depth-first has some advantage.</w:t>
      </w:r>
    </w:p>
    <w:p w14:paraId="306B996B" w14:textId="1C92F5DF" w:rsidR="00094799" w:rsidRPr="00B047EE" w:rsidRDefault="00094799"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eastAsia="zh-CN"/>
        </w:rPr>
        <w:t>S</w:t>
      </w:r>
      <w:r>
        <w:rPr>
          <w:rFonts w:hint="eastAsia"/>
          <w:lang w:eastAsia="zh-CN"/>
        </w:rPr>
        <w:t>emantics</w:t>
      </w:r>
      <w:r>
        <w:t xml:space="preserve"> </w:t>
      </w:r>
      <w:r>
        <w:rPr>
          <w:rFonts w:hint="eastAsia"/>
          <w:lang w:eastAsia="zh-CN"/>
        </w:rPr>
        <w:t>fixes</w:t>
      </w:r>
      <w:r>
        <w:t xml:space="preserve"> for GFV SEI message form JVET-AH0349</w:t>
      </w:r>
    </w:p>
    <w:p w14:paraId="4CEF3A2A" w14:textId="5E15751C" w:rsidR="00094799" w:rsidRPr="00B047EE" w:rsidRDefault="00094799"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rFonts w:hint="eastAsia"/>
          <w:lang w:eastAsia="zh-CN"/>
        </w:rPr>
        <w:t>A</w:t>
      </w:r>
      <w:r>
        <w:rPr>
          <w:lang w:eastAsia="zh-CN"/>
        </w:rPr>
        <w:t>dd generative face video enhancement SEI message from JVET-AH0127</w:t>
      </w:r>
    </w:p>
    <w:p w14:paraId="62B50C22" w14:textId="2301A845" w:rsidR="00E422C5" w:rsidRDefault="00E422C5" w:rsidP="00D77D31">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eastAsia="zh-CN"/>
        </w:rPr>
        <w:t xml:space="preserve">Added </w:t>
      </w:r>
      <w:proofErr w:type="spellStart"/>
      <w:r w:rsidRPr="00E422C5">
        <w:rPr>
          <w:lang w:eastAsia="zh-CN"/>
        </w:rPr>
        <w:t>gfv_low_confidence_face_parameter_flag</w:t>
      </w:r>
      <w:proofErr w:type="spellEnd"/>
      <w:r>
        <w:rPr>
          <w:lang w:eastAsia="zh-CN"/>
        </w:rPr>
        <w:t xml:space="preserve"> to generative face video enhancement SEI message from JVET-AH0054</w:t>
      </w:r>
    </w:p>
    <w:p w14:paraId="7563A061" w14:textId="77777777" w:rsidR="00D77D31" w:rsidRDefault="00D77D31" w:rsidP="00205DA0">
      <w:pPr>
        <w:rPr>
          <w:szCs w:val="22"/>
          <w:lang w:val="en-CA"/>
        </w:rPr>
      </w:pPr>
    </w:p>
    <w:p w14:paraId="31483552" w14:textId="0E4D2277" w:rsidR="00205DA0" w:rsidRDefault="00205DA0" w:rsidP="00205DA0">
      <w:pPr>
        <w:rPr>
          <w:szCs w:val="22"/>
          <w:lang w:val="en-CA"/>
        </w:rPr>
      </w:pPr>
      <w:r w:rsidRPr="00DE7EDB">
        <w:rPr>
          <w:szCs w:val="22"/>
          <w:lang w:val="en-CA"/>
        </w:rPr>
        <w:t>Summary</w:t>
      </w:r>
      <w:r w:rsidR="005B19A4">
        <w:rPr>
          <w:szCs w:val="22"/>
          <w:lang w:val="en-CA"/>
        </w:rPr>
        <w:t xml:space="preserve"> of JVET-AG0232</w:t>
      </w:r>
      <w:r w:rsidRPr="00DE7EDB">
        <w:rPr>
          <w:szCs w:val="22"/>
          <w:lang w:val="en-CA"/>
        </w:rPr>
        <w:t xml:space="preserve">: changes noted below corresponding to aspects of </w:t>
      </w:r>
      <w:r w:rsidRPr="00F2523B">
        <w:rPr>
          <w:szCs w:val="22"/>
          <w:lang w:val="en-CA"/>
        </w:rPr>
        <w:t>JVET-AG0044</w:t>
      </w:r>
      <w:r w:rsidRPr="007D7DB3">
        <w:rPr>
          <w:szCs w:val="22"/>
          <w:lang w:val="en-CA"/>
        </w:rPr>
        <w:t xml:space="preserve">, </w:t>
      </w:r>
      <w:r w:rsidRPr="00F2523B">
        <w:rPr>
          <w:szCs w:val="22"/>
          <w:lang w:val="en-CA"/>
        </w:rPr>
        <w:t>JVET-AG0045, JVET-AG0051</w:t>
      </w:r>
      <w:r w:rsidRPr="00DE7EDB">
        <w:rPr>
          <w:szCs w:val="22"/>
          <w:lang w:val="en-CA"/>
        </w:rPr>
        <w:t xml:space="preserve">, </w:t>
      </w:r>
      <w:r w:rsidR="00AC4E19">
        <w:rPr>
          <w:szCs w:val="22"/>
          <w:lang w:val="en-CA"/>
        </w:rPr>
        <w:t xml:space="preserve">JVET-AG0086, </w:t>
      </w:r>
      <w:r w:rsidRPr="00F2523B">
        <w:rPr>
          <w:szCs w:val="22"/>
          <w:lang w:val="en-CA"/>
        </w:rPr>
        <w:t>JVET-AG0087</w:t>
      </w:r>
      <w:r w:rsidRPr="00DE7EDB">
        <w:rPr>
          <w:szCs w:val="22"/>
          <w:lang w:val="en-CA"/>
        </w:rPr>
        <w:t xml:space="preserve">, </w:t>
      </w:r>
      <w:r w:rsidRPr="00F2523B">
        <w:rPr>
          <w:szCs w:val="22"/>
          <w:lang w:val="en-CA"/>
        </w:rPr>
        <w:t>JVET-AG0203</w:t>
      </w:r>
      <w:r w:rsidRPr="002048E6">
        <w:rPr>
          <w:szCs w:val="22"/>
          <w:lang w:val="en-CA"/>
        </w:rPr>
        <w:t>,</w:t>
      </w:r>
      <w:r w:rsidRPr="00DE7EDB">
        <w:rPr>
          <w:szCs w:val="22"/>
          <w:lang w:val="en-CA"/>
        </w:rPr>
        <w:t xml:space="preserve"> and </w:t>
      </w:r>
      <w:r w:rsidRPr="00F2523B">
        <w:rPr>
          <w:szCs w:val="22"/>
          <w:lang w:val="en-CA"/>
        </w:rPr>
        <w:t>JVET-AG0328</w:t>
      </w:r>
    </w:p>
    <w:p w14:paraId="2609CBC3" w14:textId="7D7AEE06" w:rsidR="00205DA0" w:rsidRDefault="00205DA0" w:rsidP="00CC1094">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 </w:t>
      </w:r>
      <w:r w:rsidR="00764EB2">
        <w:rPr>
          <w:lang w:val="en-CA" w:eastAsia="de-DE"/>
        </w:rPr>
        <w:t>Remove encoder optimization information SEI message (move to JVET-AG2034)</w:t>
      </w:r>
    </w:p>
    <w:p w14:paraId="3B7DB955" w14:textId="1CF23E80" w:rsidR="00AE77CB" w:rsidRDefault="00AE77CB" w:rsidP="00CC1094">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Add the capability for </w:t>
      </w:r>
      <w:r w:rsidRPr="00C537CD">
        <w:rPr>
          <w:szCs w:val="22"/>
          <w:lang w:val="en-CA"/>
        </w:rPr>
        <w:t xml:space="preserve">indicating </w:t>
      </w:r>
      <w:r w:rsidRPr="00C537CD">
        <w:rPr>
          <w:lang w:val="en-CA"/>
        </w:rPr>
        <w:t>temporal sublayers where optimization has been applied</w:t>
      </w:r>
      <w:r>
        <w:rPr>
          <w:lang w:val="en-CA"/>
        </w:rPr>
        <w:t xml:space="preserve"> into the </w:t>
      </w:r>
      <w:proofErr w:type="spellStart"/>
      <w:r>
        <w:rPr>
          <w:lang w:val="en-CA"/>
        </w:rPr>
        <w:t>the</w:t>
      </w:r>
      <w:proofErr w:type="spellEnd"/>
      <w:r>
        <w:rPr>
          <w:lang w:val="en-CA"/>
        </w:rPr>
        <w:t xml:space="preserve"> encoder optimization information SEI message (JVET-AG0086, item 2 option A).</w:t>
      </w:r>
    </w:p>
    <w:p w14:paraId="60DABAE6" w14:textId="54C581CF" w:rsidR="00205DA0" w:rsidRDefault="00764EB2" w:rsidP="00CC1094">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Remove source picture timing information SEI message (move to JVET-AG2034)</w:t>
      </w:r>
    </w:p>
    <w:p w14:paraId="4240F933" w14:textId="3811D3B7" w:rsidR="00205DA0" w:rsidRDefault="00764EB2" w:rsidP="00CC1094">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Remove object mask information SEI message (move to JVET-AG2034)</w:t>
      </w:r>
    </w:p>
    <w:p w14:paraId="39A4CA8F" w14:textId="1EF3F471" w:rsidR="00764EB2" w:rsidRDefault="00514628" w:rsidP="00CC1094">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Remove modality information in VUI (move to JVET-AG2034 as modality information SEI message (JVET-</w:t>
      </w:r>
      <w:r w:rsidR="008E529C">
        <w:rPr>
          <w:lang w:val="en-CA" w:eastAsia="de-DE"/>
        </w:rPr>
        <w:t>AG0322</w:t>
      </w:r>
      <w:r>
        <w:rPr>
          <w:lang w:val="en-CA" w:eastAsia="de-DE"/>
        </w:rPr>
        <w:t>))</w:t>
      </w:r>
    </w:p>
    <w:p w14:paraId="355AE5D4" w14:textId="7C796E64" w:rsidR="005055B7" w:rsidRPr="005055B7" w:rsidRDefault="005055B7" w:rsidP="00CC1094">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F2523B">
        <w:rPr>
          <w:lang w:val="en-CA" w:eastAsia="de-DE"/>
        </w:rPr>
        <w:t>Remove NNPFC SEI message application information signaling (move to JVET-AG2034)</w:t>
      </w:r>
    </w:p>
    <w:p w14:paraId="04F37BC3" w14:textId="77777777" w:rsidR="007F1F3E" w:rsidRPr="00AC4E19" w:rsidRDefault="007F1F3E" w:rsidP="007F1F3E">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sidRPr="00AC4E19">
        <w:rPr>
          <w:lang w:val="en-CA" w:eastAsia="de-DE"/>
        </w:rPr>
        <w:t xml:space="preserve">Include copyright SEI message as proposed in JVET-AG0044 proposal </w:t>
      </w:r>
      <w:proofErr w:type="gramStart"/>
      <w:r w:rsidRPr="00AC4E19">
        <w:rPr>
          <w:lang w:val="en-CA" w:eastAsia="de-DE"/>
        </w:rPr>
        <w:t>1</w:t>
      </w:r>
      <w:proofErr w:type="gramEnd"/>
    </w:p>
    <w:p w14:paraId="6F86B340" w14:textId="77777777" w:rsidR="007F1F3E" w:rsidRDefault="007F1F3E" w:rsidP="007F1F3E">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AC4E19">
        <w:rPr>
          <w:lang w:val="en-CA" w:eastAsia="de-DE"/>
        </w:rPr>
        <w:t xml:space="preserve">Include AI marking SEI message as proposed in JVET-AG0045 proposal </w:t>
      </w:r>
      <w:proofErr w:type="gramStart"/>
      <w:r w:rsidRPr="00AC4E19">
        <w:rPr>
          <w:lang w:val="en-CA" w:eastAsia="de-DE"/>
        </w:rPr>
        <w:t>1</w:t>
      </w:r>
      <w:proofErr w:type="gramEnd"/>
    </w:p>
    <w:p w14:paraId="49C50A32" w14:textId="0FF5482E" w:rsidR="002048E6" w:rsidRPr="002048E6" w:rsidRDefault="002048E6" w:rsidP="007F1F3E">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2048E6">
        <w:rPr>
          <w:lang w:val="en-CA"/>
        </w:rPr>
        <w:t xml:space="preserve">Include generative face video SEI </w:t>
      </w:r>
      <w:proofErr w:type="gramStart"/>
      <w:r w:rsidRPr="002048E6">
        <w:rPr>
          <w:lang w:val="en-CA"/>
        </w:rPr>
        <w:t>message</w:t>
      </w:r>
      <w:proofErr w:type="gramEnd"/>
      <w:r w:rsidRPr="002048E6">
        <w:rPr>
          <w:lang w:val="en-CA"/>
        </w:rPr>
        <w:t xml:space="preserve"> </w:t>
      </w:r>
    </w:p>
    <w:p w14:paraId="2724F2BD" w14:textId="77777777" w:rsidR="002048E6" w:rsidRPr="00DE7EDB" w:rsidRDefault="002048E6" w:rsidP="00CC1094">
      <w:pPr>
        <w:pStyle w:val="ListParagraph"/>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as proposed in JVET-AG0203</w:t>
      </w:r>
    </w:p>
    <w:p w14:paraId="4F80F694" w14:textId="77777777" w:rsidR="002048E6" w:rsidRPr="00DE7EDB" w:rsidRDefault="002048E6" w:rsidP="00CC1094">
      <w:pPr>
        <w:pStyle w:val="ListParagraph"/>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Aspect 1 (gating flag for signalling the translator) (also agreed in context of JVET-AG0087)</w:t>
      </w:r>
    </w:p>
    <w:p w14:paraId="21807544" w14:textId="77777777" w:rsidR="002048E6" w:rsidRPr="00DE7EDB" w:rsidRDefault="002048E6" w:rsidP="00CC1094">
      <w:pPr>
        <w:pStyle w:val="ListParagraph"/>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Aspect 2 (predictive signalling of matrix elements)</w:t>
      </w:r>
    </w:p>
    <w:p w14:paraId="581F81F3" w14:textId="77777777" w:rsidR="002048E6" w:rsidRPr="00DE7EDB" w:rsidRDefault="002048E6" w:rsidP="00CC1094">
      <w:pPr>
        <w:pStyle w:val="ListParagraph"/>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 xml:space="preserve">Aspect 3 (more flexible interface between translator and model in terms of numbers of </w:t>
      </w:r>
      <w:proofErr w:type="spellStart"/>
      <w:r w:rsidRPr="00DE7EDB">
        <w:rPr>
          <w:lang w:val="en-CA"/>
        </w:rPr>
        <w:t>keypoints</w:t>
      </w:r>
      <w:proofErr w:type="spellEnd"/>
      <w:r w:rsidRPr="00DE7EDB">
        <w:rPr>
          <w:lang w:val="en-CA"/>
        </w:rPr>
        <w:t xml:space="preserve"> and matrix elements)</w:t>
      </w:r>
    </w:p>
    <w:p w14:paraId="4BC935B9" w14:textId="77777777" w:rsidR="002048E6" w:rsidRPr="002048E6" w:rsidRDefault="002048E6" w:rsidP="00CC1094">
      <w:pPr>
        <w:pStyle w:val="ListParagraph"/>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2048E6">
        <w:rPr>
          <w:lang w:val="en-CA"/>
        </w:rPr>
        <w:t>with modifications agreed from JVET-AG0087 as follows.</w:t>
      </w:r>
    </w:p>
    <w:p w14:paraId="78C61669" w14:textId="77777777" w:rsidR="00AC4E19" w:rsidRPr="00DE7EDB" w:rsidRDefault="00AC4E19" w:rsidP="00AC4E19">
      <w:pPr>
        <w:pStyle w:val="ListParagraph"/>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GB" w:eastAsia="de-DE"/>
        </w:rPr>
        <w:t xml:space="preserve">enable the capability of sending parameter translator description only at an </w:t>
      </w:r>
      <w:proofErr w:type="gramStart"/>
      <w:r w:rsidRPr="00DE7EDB">
        <w:rPr>
          <w:lang w:val="en-GB" w:eastAsia="de-DE"/>
        </w:rPr>
        <w:t>IRAP</w:t>
      </w:r>
      <w:proofErr w:type="gramEnd"/>
    </w:p>
    <w:p w14:paraId="6256BE8B" w14:textId="77777777" w:rsidR="00AC4E19" w:rsidRPr="00DE7EDB" w:rsidRDefault="00AC4E19" w:rsidP="00AC4E19">
      <w:pPr>
        <w:pStyle w:val="ListParagraph"/>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sidRPr="00DE7EDB">
        <w:rPr>
          <w:lang w:val="en-CA"/>
        </w:rPr>
        <w:t>allow multiple GFV SEI messages in a picture unit, e.g., carried within suffix SEI NAL units. Additional ingredients of this item include the following:</w:t>
      </w:r>
    </w:p>
    <w:p w14:paraId="34D8B2D6" w14:textId="77777777" w:rsidR="00AC4E19" w:rsidRPr="00DE7EDB" w:rsidRDefault="00AC4E19" w:rsidP="00AC4E19">
      <w:pPr>
        <w:pStyle w:val="ListParagraph"/>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sidRPr="00DE7EDB">
        <w:rPr>
          <w:lang w:val="en-CA"/>
        </w:rPr>
        <w:t>Each new instance of a GFV SEI message will invoke the generative neural network (NN) inference.</w:t>
      </w:r>
    </w:p>
    <w:p w14:paraId="78519B7F" w14:textId="77777777" w:rsidR="00AC4E19" w:rsidRPr="00DE7EDB" w:rsidRDefault="00AC4E19" w:rsidP="00AC4E19">
      <w:pPr>
        <w:pStyle w:val="ListParagraph"/>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sidRPr="00DE7EDB">
        <w:rPr>
          <w:lang w:val="en-CA"/>
        </w:rPr>
        <w:t>To differentiate between repetitions and new instances of GFV SEI messages, add a counter syntax element (</w:t>
      </w:r>
      <w:proofErr w:type="spellStart"/>
      <w:r w:rsidRPr="00DE7EDB">
        <w:rPr>
          <w:lang w:val="en-CA"/>
        </w:rPr>
        <w:t>gfv_cnt</w:t>
      </w:r>
      <w:proofErr w:type="spellEnd"/>
      <w:r w:rsidRPr="00DE7EDB">
        <w:rPr>
          <w:lang w:val="en-CA"/>
        </w:rPr>
        <w:t>) in the syntax.</w:t>
      </w:r>
    </w:p>
    <w:p w14:paraId="6BF4C1A2" w14:textId="77777777" w:rsidR="007D7DB3" w:rsidRPr="00DE7EDB" w:rsidRDefault="007D7DB3" w:rsidP="007D7DB3">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Pr>
          <w:lang w:val="en-CA"/>
        </w:rPr>
        <w:t>Include film grain regions characteristics SEI message as proposed in</w:t>
      </w:r>
      <w:r w:rsidRPr="00DE7EDB">
        <w:rPr>
          <w:lang w:val="en-CA"/>
        </w:rPr>
        <w:t xml:space="preserve"> JVET-AG0328</w:t>
      </w:r>
    </w:p>
    <w:p w14:paraId="27B54B1B" w14:textId="77777777" w:rsidR="007D7DB3" w:rsidRPr="00DE7EDB" w:rsidRDefault="007D7DB3" w:rsidP="007D7DB3">
      <w:pPr>
        <w:pStyle w:val="ListParagraph"/>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 xml:space="preserve">Include </w:t>
      </w:r>
      <w:r>
        <w:rPr>
          <w:lang w:val="en-CA"/>
        </w:rPr>
        <w:t xml:space="preserve">versatile </w:t>
      </w:r>
      <w:r w:rsidRPr="00DE7EDB">
        <w:rPr>
          <w:lang w:val="en-CA"/>
        </w:rPr>
        <w:t>SEI R</w:t>
      </w:r>
      <w:r>
        <w:rPr>
          <w:lang w:val="en-CA"/>
        </w:rPr>
        <w:t>B</w:t>
      </w:r>
      <w:r w:rsidRPr="00DE7EDB">
        <w:rPr>
          <w:lang w:val="en-CA"/>
        </w:rPr>
        <w:t xml:space="preserve">SP and </w:t>
      </w:r>
      <w:r>
        <w:rPr>
          <w:lang w:val="en-CA"/>
        </w:rPr>
        <w:t xml:space="preserve">versatile </w:t>
      </w:r>
      <w:r w:rsidRPr="00DE7EDB">
        <w:rPr>
          <w:lang w:val="en-CA"/>
        </w:rPr>
        <w:t>SEI message as proposed in JVET-AG0051</w:t>
      </w:r>
    </w:p>
    <w:p w14:paraId="710F09F8" w14:textId="77777777" w:rsidR="007D7DB3" w:rsidRPr="00DE7EDB" w:rsidRDefault="007D7DB3" w:rsidP="007D7DB3">
      <w:pPr>
        <w:pStyle w:val="ListParagraph"/>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 xml:space="preserve">move to a separate section together with </w:t>
      </w:r>
      <w:proofErr w:type="gramStart"/>
      <w:r w:rsidRPr="00DE7EDB">
        <w:rPr>
          <w:lang w:val="en-CA"/>
        </w:rPr>
        <w:t>LSEI</w:t>
      </w:r>
      <w:proofErr w:type="gramEnd"/>
    </w:p>
    <w:p w14:paraId="68FE7404" w14:textId="77777777" w:rsidR="007D7DB3" w:rsidRPr="00DE7EDB" w:rsidRDefault="007D7DB3" w:rsidP="007D7DB3">
      <w:pPr>
        <w:pStyle w:val="ListParagraph"/>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sidRPr="00DE7EDB">
        <w:rPr>
          <w:lang w:val="en-CA"/>
        </w:rPr>
        <w:t xml:space="preserve">Proponents of both approaches are asked to work out possible </w:t>
      </w:r>
      <w:proofErr w:type="gramStart"/>
      <w:r w:rsidRPr="00DE7EDB">
        <w:rPr>
          <w:lang w:val="en-CA"/>
        </w:rPr>
        <w:t>combination</w:t>
      </w:r>
      <w:proofErr w:type="gramEnd"/>
    </w:p>
    <w:p w14:paraId="2F82327C" w14:textId="1F29C351" w:rsidR="00764EB2" w:rsidRPr="00AC4E19" w:rsidRDefault="00764EB2" w:rsidP="00F2523B">
      <w:pPr>
        <w:rPr>
          <w:lang w:val="en-CA"/>
        </w:rPr>
      </w:pPr>
    </w:p>
    <w:p w14:paraId="27ED2000" w14:textId="39DFB1A4" w:rsidR="00850399" w:rsidRDefault="00850399" w:rsidP="00C462D1">
      <w:pPr>
        <w:pStyle w:val="Heading1"/>
        <w:rPr>
          <w:lang w:val="en-CA" w:eastAsia="ja-JP"/>
        </w:rPr>
      </w:pPr>
      <w:r>
        <w:rPr>
          <w:lang w:val="en-CA" w:eastAsia="ja-JP"/>
        </w:rPr>
        <w:t>Changes to the specification text:</w:t>
      </w:r>
    </w:p>
    <w:p w14:paraId="2A22BC41" w14:textId="713DC104" w:rsidR="004714D2" w:rsidRPr="00763A29" w:rsidRDefault="004714D2" w:rsidP="004714D2">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Additions</w:t>
      </w:r>
      <w:r w:rsidRPr="00763A29">
        <w:rPr>
          <w:rFonts w:ascii="Cambria" w:hAnsi="Cambria"/>
          <w:i/>
          <w:noProof/>
          <w:szCs w:val="22"/>
          <w:lang w:val="en-CA"/>
        </w:rPr>
        <w:t xml:space="preserve"> to VSEI subclause </w:t>
      </w:r>
      <w:r>
        <w:rPr>
          <w:rFonts w:ascii="Cambria" w:hAnsi="Cambria"/>
          <w:i/>
          <w:noProof/>
          <w:szCs w:val="22"/>
          <w:lang w:val="en-CA"/>
        </w:rPr>
        <w:t>2.3</w:t>
      </w:r>
      <w:r w:rsidRPr="00763A29">
        <w:rPr>
          <w:rFonts w:ascii="Cambria" w:hAnsi="Cambria"/>
          <w:i/>
          <w:noProof/>
          <w:szCs w:val="22"/>
          <w:lang w:val="en-CA"/>
        </w:rPr>
        <w:t xml:space="preserve"> for support of</w:t>
      </w:r>
      <w:r>
        <w:rPr>
          <w:rFonts w:ascii="Cambria" w:hAnsi="Cambria"/>
          <w:i/>
          <w:noProof/>
          <w:szCs w:val="22"/>
          <w:lang w:val="en-CA"/>
        </w:rPr>
        <w:t xml:space="preserve"> quality metrics SEI</w:t>
      </w:r>
    </w:p>
    <w:p w14:paraId="41EBFE34" w14:textId="302769F9" w:rsidR="004714D2" w:rsidRDefault="004714D2" w:rsidP="004714D2">
      <w:pPr>
        <w:pStyle w:val="enumlev1"/>
        <w:spacing w:before="80"/>
        <w:ind w:left="1195" w:hanging="403"/>
      </w:pPr>
      <w:r w:rsidRPr="001D3971">
        <w:t>–</w:t>
      </w:r>
      <w:r w:rsidRPr="001D3971">
        <w:tab/>
      </w:r>
      <w:r>
        <w:t>ISO/IEC 23001-10 Carriage of timed metadata metrics of media in ISO base media file format</w:t>
      </w:r>
    </w:p>
    <w:p w14:paraId="636EB1CE" w14:textId="75555D95" w:rsidR="00C462D1" w:rsidRPr="00763A29" w:rsidRDefault="004714D2" w:rsidP="00DF2126">
      <w:pPr>
        <w:rPr>
          <w:lang w:val="en-CA"/>
        </w:rPr>
      </w:pPr>
      <w:r w:rsidRPr="001D3971">
        <w:t>–</w:t>
      </w:r>
      <w:r w:rsidRPr="001D3971">
        <w:tab/>
      </w:r>
      <w:r>
        <w:t>ISO/IEC 23001-11 Energy-Efficient Media Consumption (Green Metadata)</w:t>
      </w:r>
    </w:p>
    <w:p w14:paraId="28A81CE8" w14:textId="19BCC586" w:rsidR="00C462D1" w:rsidRPr="00763A29"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bookmarkStart w:id="6" w:name="_Hlk152256011"/>
      <w:bookmarkStart w:id="7" w:name="_Hlk152256259"/>
      <w:r w:rsidRPr="00763A29">
        <w:rPr>
          <w:rFonts w:ascii="Cambria" w:hAnsi="Cambria"/>
          <w:i/>
          <w:noProof/>
          <w:szCs w:val="22"/>
          <w:lang w:val="en-CA"/>
        </w:rPr>
        <w:t>Changes to VSEI subclause 8.28</w:t>
      </w:r>
      <w:bookmarkEnd w:id="6"/>
      <w:r w:rsidRPr="00763A29">
        <w:rPr>
          <w:rFonts w:ascii="Cambria" w:hAnsi="Cambria"/>
          <w:i/>
          <w:noProof/>
          <w:szCs w:val="22"/>
          <w:lang w:val="en-CA"/>
        </w:rPr>
        <w:t xml:space="preserve"> for adding the support of grouping of NNPFs</w:t>
      </w:r>
      <w:bookmarkEnd w:id="7"/>
    </w:p>
    <w:p w14:paraId="7448F4CF" w14:textId="77777777" w:rsidR="00C462D1" w:rsidRPr="00763A29" w:rsidRDefault="00C462D1" w:rsidP="00C462D1">
      <w:pPr>
        <w:pStyle w:val="Annex3"/>
        <w:rPr>
          <w:sz w:val="21"/>
          <w:szCs w:val="21"/>
        </w:rPr>
      </w:pPr>
      <w:bookmarkStart w:id="8" w:name="_Hlk150182994"/>
      <w:r w:rsidRPr="00763A29">
        <w:rPr>
          <w:sz w:val="21"/>
          <w:szCs w:val="21"/>
        </w:rPr>
        <w:t>8.28 Neur</w:t>
      </w:r>
      <w:bookmarkEnd w:id="8"/>
      <w:r w:rsidRPr="00763A29">
        <w:rPr>
          <w:sz w:val="21"/>
          <w:szCs w:val="21"/>
        </w:rPr>
        <w:t>al-network post-filter SEI messages</w:t>
      </w:r>
    </w:p>
    <w:p w14:paraId="2DE49ED7" w14:textId="77777777"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763A29">
        <w:rPr>
          <w:rFonts w:eastAsia="Malgun Gothic"/>
          <w:b/>
          <w:bCs/>
          <w:lang w:val="en-GB"/>
        </w:rPr>
        <w:t>8.28.1</w:t>
      </w:r>
      <w:r w:rsidRPr="00763A29">
        <w:rPr>
          <w:rFonts w:eastAsia="Malgun Gothic"/>
          <w:b/>
          <w:bCs/>
          <w:lang w:val="en-GB"/>
        </w:rPr>
        <w:tab/>
        <w:t xml:space="preserve">General </w:t>
      </w:r>
      <w:bookmarkStart w:id="9" w:name="_Ref127784909"/>
      <w:bookmarkStart w:id="10" w:name="_Hlk128122974"/>
      <w:r w:rsidRPr="00763A29">
        <w:rPr>
          <w:rFonts w:eastAsia="Malgun Gothic"/>
          <w:b/>
          <w:bCs/>
          <w:lang w:val="en-GB"/>
        </w:rPr>
        <w:t xml:space="preserve">post-processing filtering process using </w:t>
      </w:r>
      <w:proofErr w:type="gramStart"/>
      <w:r w:rsidRPr="00763A29">
        <w:rPr>
          <w:rFonts w:eastAsia="Malgun Gothic"/>
          <w:b/>
          <w:bCs/>
          <w:lang w:val="en-GB"/>
        </w:rPr>
        <w:t>NNPFs</w:t>
      </w:r>
      <w:bookmarkEnd w:id="9"/>
      <w:bookmarkEnd w:id="10"/>
      <w:proofErr w:type="gramEnd"/>
    </w:p>
    <w:p w14:paraId="36AE587A" w14:textId="77777777"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763A29">
        <w:rPr>
          <w:rFonts w:eastAsia="Malgun Gothic"/>
          <w:b/>
          <w:bCs/>
          <w:lang w:val="en-GB"/>
        </w:rPr>
        <w:t>8.28.1.1</w:t>
      </w:r>
      <w:r w:rsidRPr="00763A29">
        <w:rPr>
          <w:rFonts w:eastAsia="Malgun Gothic"/>
          <w:b/>
          <w:bCs/>
          <w:lang w:val="en-GB"/>
        </w:rPr>
        <w:tab/>
        <w:t>General</w:t>
      </w:r>
    </w:p>
    <w:p w14:paraId="598506E7" w14:textId="77777777" w:rsidR="00C462D1" w:rsidRPr="00763A29" w:rsidRDefault="00C462D1" w:rsidP="00C462D1">
      <w:pPr>
        <w:rPr>
          <w:kern w:val="32"/>
          <w:lang w:val="en-CA" w:eastAsia="ja-JP"/>
        </w:rPr>
      </w:pPr>
      <w:bookmarkStart w:id="11" w:name="_Hlk128123084"/>
      <w:r w:rsidRPr="00763A29">
        <w:rPr>
          <w:kern w:val="32"/>
          <w:lang w:val="en-CA" w:eastAsia="ja-JP"/>
        </w:rPr>
        <w:t xml:space="preserve">Input to this process is a bitstream </w:t>
      </w:r>
      <w:proofErr w:type="spellStart"/>
      <w:r w:rsidRPr="00763A29">
        <w:rPr>
          <w:kern w:val="32"/>
          <w:lang w:val="en-CA" w:eastAsia="ja-JP"/>
        </w:rPr>
        <w:t>BitstreamToFilter</w:t>
      </w:r>
      <w:proofErr w:type="spellEnd"/>
      <w:r w:rsidRPr="00763A29">
        <w:rPr>
          <w:kern w:val="32"/>
          <w:lang w:val="en-CA" w:eastAsia="ja-JP"/>
        </w:rPr>
        <w:t>. Output of this process is a list of NNPF output pictures</w:t>
      </w:r>
      <w:bookmarkEnd w:id="11"/>
      <w:r w:rsidRPr="00763A29">
        <w:rPr>
          <w:kern w:val="32"/>
          <w:lang w:val="en-CA" w:eastAsia="ja-JP"/>
        </w:rPr>
        <w:t xml:space="preserve"> </w:t>
      </w:r>
      <w:proofErr w:type="spellStart"/>
      <w:r w:rsidRPr="00763A29">
        <w:rPr>
          <w:kern w:val="32"/>
          <w:lang w:val="en-CA" w:eastAsia="ja-JP"/>
        </w:rPr>
        <w:t>ListNnpfOutputPics</w:t>
      </w:r>
      <w:proofErr w:type="spellEnd"/>
      <w:r w:rsidRPr="00763A29">
        <w:rPr>
          <w:kern w:val="32"/>
          <w:lang w:val="en-CA" w:eastAsia="ja-JP"/>
        </w:rPr>
        <w:t>.</w:t>
      </w:r>
    </w:p>
    <w:p w14:paraId="5F66A9CD" w14:textId="77777777" w:rsidR="00C462D1" w:rsidRPr="00763A29" w:rsidRDefault="00C462D1" w:rsidP="00C462D1">
      <w:pPr>
        <w:rPr>
          <w:kern w:val="32"/>
          <w:lang w:val="en-CA" w:eastAsia="ja-JP"/>
        </w:rPr>
      </w:pPr>
      <w:r w:rsidRPr="00763A29">
        <w:rPr>
          <w:kern w:val="32"/>
          <w:lang w:val="en-CA" w:eastAsia="ja-JP"/>
        </w:rPr>
        <w:t xml:space="preserve">First, </w:t>
      </w:r>
      <w:bookmarkStart w:id="12" w:name="_Hlk128123216"/>
      <w:proofErr w:type="spellStart"/>
      <w:r w:rsidRPr="00763A29">
        <w:rPr>
          <w:kern w:val="32"/>
          <w:lang w:val="en-CA" w:eastAsia="ja-JP"/>
        </w:rPr>
        <w:t>BitstreamToFilter</w:t>
      </w:r>
      <w:proofErr w:type="spellEnd"/>
      <w:r w:rsidRPr="00763A29">
        <w:rPr>
          <w:kern w:val="32"/>
          <w:lang w:val="en-CA" w:eastAsia="ja-JP"/>
        </w:rPr>
        <w:t xml:space="preserve"> is decoded, and the list </w:t>
      </w:r>
      <w:proofErr w:type="spellStart"/>
      <w:r w:rsidRPr="00763A29">
        <w:rPr>
          <w:kern w:val="32"/>
          <w:lang w:val="en-CA" w:eastAsia="ja-JP"/>
        </w:rPr>
        <w:t>CroppedDecodedPictures</w:t>
      </w:r>
      <w:proofErr w:type="spellEnd"/>
      <w:r w:rsidRPr="00763A29">
        <w:rPr>
          <w:kern w:val="32"/>
          <w:lang w:val="en-CA" w:eastAsia="ja-JP"/>
        </w:rPr>
        <w:t xml:space="preserve"> is set to be the list of the cropped decoded pictures in output order resulted from decoding </w:t>
      </w:r>
      <w:proofErr w:type="spellStart"/>
      <w:r w:rsidRPr="00763A29">
        <w:rPr>
          <w:kern w:val="32"/>
          <w:lang w:val="en-CA" w:eastAsia="ja-JP"/>
        </w:rPr>
        <w:t>BitstreamToFilter</w:t>
      </w:r>
      <w:proofErr w:type="spellEnd"/>
      <w:r w:rsidRPr="00763A29">
        <w:rPr>
          <w:kern w:val="32"/>
          <w:lang w:val="en-CA" w:eastAsia="ja-JP"/>
        </w:rPr>
        <w:t>.</w:t>
      </w:r>
    </w:p>
    <w:bookmarkEnd w:id="12"/>
    <w:p w14:paraId="008D0E2B" w14:textId="77777777" w:rsidR="00C462D1" w:rsidRPr="00763A29" w:rsidRDefault="00C462D1" w:rsidP="00C462D1">
      <w:pPr>
        <w:rPr>
          <w:kern w:val="32"/>
          <w:lang w:val="en-CA" w:eastAsia="ja-JP"/>
        </w:rPr>
      </w:pPr>
      <w:r w:rsidRPr="00763A29">
        <w:rPr>
          <w:kern w:val="32"/>
          <w:lang w:val="en-CA" w:eastAsia="ja-JP"/>
        </w:rPr>
        <w:t xml:space="preserve">Second, </w:t>
      </w:r>
      <w:proofErr w:type="spellStart"/>
      <w:r w:rsidRPr="00763A29">
        <w:rPr>
          <w:kern w:val="32"/>
          <w:lang w:val="en-CA" w:eastAsia="ja-JP"/>
        </w:rPr>
        <w:t>NnpfCand</w:t>
      </w:r>
      <w:proofErr w:type="spellEnd"/>
      <w:r w:rsidRPr="00763A29">
        <w:rPr>
          <w:kern w:val="32"/>
          <w:lang w:val="en-CA" w:eastAsia="ja-JP"/>
        </w:rPr>
        <w:t xml:space="preserve"> is set to contain any single NNPF or any single NNPF group. When </w:t>
      </w:r>
      <w:proofErr w:type="spellStart"/>
      <w:r w:rsidRPr="00763A29">
        <w:rPr>
          <w:kern w:val="32"/>
          <w:lang w:val="en-CA" w:eastAsia="ja-JP"/>
        </w:rPr>
        <w:t>NnpfCand</w:t>
      </w:r>
      <w:proofErr w:type="spellEnd"/>
      <w:r w:rsidRPr="00763A29">
        <w:rPr>
          <w:kern w:val="32"/>
          <w:lang w:val="en-CA" w:eastAsia="ja-JP"/>
        </w:rPr>
        <w:t xml:space="preserve"> contains an NNPF group with </w:t>
      </w:r>
      <w:proofErr w:type="spellStart"/>
      <w:r w:rsidRPr="00763A29">
        <w:rPr>
          <w:kern w:val="32"/>
          <w:lang w:val="en-CA" w:eastAsia="ja-JP"/>
        </w:rPr>
        <w:t>nnpfgc_grouping_type</w:t>
      </w:r>
      <w:proofErr w:type="spellEnd"/>
      <w:r w:rsidRPr="00763A29">
        <w:rPr>
          <w:kern w:val="32"/>
          <w:lang w:val="en-CA" w:eastAsia="ja-JP"/>
        </w:rPr>
        <w:t xml:space="preserve"> equal to 3, the </w:t>
      </w:r>
      <w:proofErr w:type="spellStart"/>
      <w:r w:rsidRPr="00763A29">
        <w:rPr>
          <w:kern w:val="32"/>
          <w:lang w:val="en-CA" w:eastAsia="ja-JP"/>
        </w:rPr>
        <w:t>subseequnt</w:t>
      </w:r>
      <w:proofErr w:type="spellEnd"/>
      <w:r w:rsidRPr="00763A29">
        <w:rPr>
          <w:kern w:val="32"/>
          <w:lang w:val="en-CA" w:eastAsia="ja-JP"/>
        </w:rPr>
        <w:t xml:space="preserve"> specifications of this subclause apply when </w:t>
      </w:r>
      <w:proofErr w:type="spellStart"/>
      <w:r w:rsidRPr="00763A29">
        <w:rPr>
          <w:kern w:val="32"/>
          <w:lang w:val="en-CA" w:eastAsia="ja-JP"/>
        </w:rPr>
        <w:t>NnpfCand</w:t>
      </w:r>
      <w:proofErr w:type="spellEnd"/>
      <w:r w:rsidRPr="00763A29">
        <w:rPr>
          <w:kern w:val="32"/>
          <w:lang w:val="en-CA" w:eastAsia="ja-JP"/>
        </w:rPr>
        <w:t xml:space="preserve"> is set to contain individually each member NNPF, if any, and each member NNPF group, if any, of the NNPF group with </w:t>
      </w:r>
      <w:proofErr w:type="spellStart"/>
      <w:r w:rsidRPr="00763A29">
        <w:rPr>
          <w:kern w:val="32"/>
          <w:lang w:val="en-CA" w:eastAsia="ja-JP"/>
        </w:rPr>
        <w:t>nnpfgc_grouping_type</w:t>
      </w:r>
      <w:proofErr w:type="spellEnd"/>
      <w:r w:rsidRPr="00763A29">
        <w:rPr>
          <w:kern w:val="32"/>
          <w:lang w:val="en-CA" w:eastAsia="ja-JP"/>
        </w:rPr>
        <w:t xml:space="preserve"> equal to 3.</w:t>
      </w:r>
    </w:p>
    <w:p w14:paraId="3E65424A" w14:textId="77777777" w:rsidR="00C462D1" w:rsidRPr="00763A29" w:rsidRDefault="00C462D1" w:rsidP="00C462D1">
      <w:pPr>
        <w:rPr>
          <w:kern w:val="32"/>
          <w:lang w:val="en-CA" w:eastAsia="ja-JP"/>
        </w:rPr>
      </w:pPr>
      <w:r w:rsidRPr="00763A29">
        <w:rPr>
          <w:kern w:val="32"/>
          <w:lang w:val="en-CA" w:eastAsia="ja-JP"/>
        </w:rPr>
        <w:t xml:space="preserve">Third, the filtering process for one picture, as specified in subclause 8.28.1.2, is </w:t>
      </w:r>
      <w:bookmarkStart w:id="13" w:name="_Hlk128123269"/>
      <w:r w:rsidRPr="00763A29">
        <w:rPr>
          <w:kern w:val="32"/>
          <w:lang w:val="en-CA" w:eastAsia="ja-JP"/>
        </w:rPr>
        <w:t xml:space="preserve">repeatedly invoked, in output order, for each cropped decoded picture that is in </w:t>
      </w:r>
      <w:proofErr w:type="spellStart"/>
      <w:r w:rsidRPr="00763A29">
        <w:rPr>
          <w:kern w:val="32"/>
          <w:lang w:val="en-CA" w:eastAsia="ja-JP"/>
        </w:rPr>
        <w:t>CroppedDecodedPictures</w:t>
      </w:r>
      <w:proofErr w:type="spellEnd"/>
      <w:r w:rsidRPr="00763A29">
        <w:rPr>
          <w:kern w:val="32"/>
          <w:lang w:val="en-CA" w:eastAsia="ja-JP"/>
        </w:rPr>
        <w:t xml:space="preserve"> and for which the single NNPF contained in </w:t>
      </w:r>
      <w:proofErr w:type="spellStart"/>
      <w:r w:rsidRPr="00763A29">
        <w:rPr>
          <w:kern w:val="32"/>
          <w:lang w:val="en-CA" w:eastAsia="ja-JP"/>
        </w:rPr>
        <w:t>NnpfCand</w:t>
      </w:r>
      <w:proofErr w:type="spellEnd"/>
      <w:r w:rsidRPr="00763A29">
        <w:rPr>
          <w:kern w:val="32"/>
          <w:lang w:val="en-CA" w:eastAsia="ja-JP"/>
        </w:rPr>
        <w:t xml:space="preserve"> or the single NNPF group contained in </w:t>
      </w:r>
      <w:proofErr w:type="spellStart"/>
      <w:r w:rsidRPr="00763A29">
        <w:rPr>
          <w:kern w:val="32"/>
          <w:lang w:val="en-CA" w:eastAsia="ja-JP"/>
        </w:rPr>
        <w:t>NnpfCand</w:t>
      </w:r>
      <w:proofErr w:type="spellEnd"/>
      <w:r w:rsidRPr="00763A29">
        <w:rPr>
          <w:kern w:val="32"/>
          <w:lang w:val="en-CA" w:eastAsia="ja-JP"/>
        </w:rPr>
        <w:t xml:space="preserve">, or one or more NNPFs or NNPF groups defined as alternatives or alternating in the NNPF group contained in </w:t>
      </w:r>
      <w:proofErr w:type="spellStart"/>
      <w:r w:rsidRPr="00763A29">
        <w:rPr>
          <w:kern w:val="32"/>
          <w:lang w:val="en-CA" w:eastAsia="ja-JP"/>
        </w:rPr>
        <w:t>NnpfCand</w:t>
      </w:r>
      <w:proofErr w:type="spellEnd"/>
      <w:r w:rsidRPr="00763A29">
        <w:rPr>
          <w:kern w:val="32"/>
          <w:lang w:val="en-CA" w:eastAsia="ja-JP"/>
        </w:rPr>
        <w:t xml:space="preserve"> are activated.</w:t>
      </w:r>
      <w:bookmarkEnd w:id="13"/>
    </w:p>
    <w:p w14:paraId="4DACF357" w14:textId="77777777" w:rsidR="00C462D1" w:rsidRPr="00763A29" w:rsidRDefault="00C462D1" w:rsidP="00C462D1">
      <w:pPr>
        <w:rPr>
          <w:lang w:val="en-CA"/>
        </w:rPr>
      </w:pPr>
      <w:r w:rsidRPr="00763A29">
        <w:rPr>
          <w:lang w:val="en-CA"/>
        </w:rPr>
        <w:t xml:space="preserve">The order of the pictures in </w:t>
      </w:r>
      <w:proofErr w:type="spellStart"/>
      <w:r w:rsidRPr="00763A29">
        <w:rPr>
          <w:kern w:val="32"/>
          <w:lang w:val="en-CA" w:eastAsia="ja-JP"/>
        </w:rPr>
        <w:t>ListNnpfOutputPics</w:t>
      </w:r>
      <w:proofErr w:type="spellEnd"/>
      <w:r w:rsidRPr="00763A29">
        <w:rPr>
          <w:lang w:val="en-CA"/>
        </w:rPr>
        <w:t xml:space="preserve"> is in output order.</w:t>
      </w:r>
    </w:p>
    <w:p w14:paraId="7F002978" w14:textId="77777777" w:rsidR="00C462D1" w:rsidRPr="00763A29" w:rsidRDefault="00C462D1" w:rsidP="00C462D1">
      <w:pPr>
        <w:rPr>
          <w:kern w:val="32"/>
          <w:lang w:val="en-CA" w:eastAsia="ja-JP"/>
        </w:rPr>
      </w:pPr>
      <w:r w:rsidRPr="00763A29">
        <w:rPr>
          <w:lang w:val="en-CA"/>
        </w:rPr>
        <w:t xml:space="preserve">Within </w:t>
      </w:r>
      <w:proofErr w:type="spellStart"/>
      <w:r w:rsidRPr="00763A29">
        <w:rPr>
          <w:kern w:val="32"/>
          <w:lang w:val="en-CA" w:eastAsia="ja-JP"/>
        </w:rPr>
        <w:t>ListNnpfOutputPics</w:t>
      </w:r>
      <w:proofErr w:type="spellEnd"/>
      <w:r w:rsidRPr="00763A29">
        <w:rPr>
          <w:lang w:val="en-CA"/>
        </w:rPr>
        <w:t xml:space="preserve"> there shall be no more than one picture</w:t>
      </w:r>
      <w:r w:rsidRPr="00763A29">
        <w:rPr>
          <w:kern w:val="32"/>
          <w:lang w:val="en-CA" w:eastAsia="ja-JP"/>
        </w:rPr>
        <w:t xml:space="preserve"> pertaining to any particular output time instance. [Ed. Check phrasing of this. “Pertains” is not used in a similar way anywhere in the standard.] When for any particular picture in </w:t>
      </w:r>
      <w:proofErr w:type="spellStart"/>
      <w:r w:rsidRPr="00763A29">
        <w:rPr>
          <w:kern w:val="32"/>
          <w:lang w:val="en-CA" w:eastAsia="ja-JP"/>
        </w:rPr>
        <w:t>CroppedDecodedPictures</w:t>
      </w:r>
      <w:proofErr w:type="spellEnd"/>
      <w:r w:rsidRPr="00763A29">
        <w:rPr>
          <w:kern w:val="32"/>
          <w:lang w:val="en-CA" w:eastAsia="ja-JP"/>
        </w:rPr>
        <w:t xml:space="preserve"> there are multiple NNPFs activated and only one of the NNPFs is allowed to be chosen to be applied although any of the NNPFs may be chosen, the above constraint shall apply regardless of which NNPF is chosen to be applied to the particular picture.</w:t>
      </w:r>
    </w:p>
    <w:p w14:paraId="4443CAC4" w14:textId="77777777" w:rsidR="00C462D1" w:rsidRPr="00763A29" w:rsidRDefault="00C462D1" w:rsidP="00C462D1">
      <w:pPr>
        <w:rPr>
          <w:lang w:val="en-CA"/>
        </w:rPr>
      </w:pPr>
      <w:r w:rsidRPr="00763A29">
        <w:rPr>
          <w:rFonts w:eastAsiaTheme="minorEastAsia"/>
          <w:bCs/>
          <w:noProof/>
          <w:szCs w:val="22"/>
          <w:lang w:eastAsia="zh-CN"/>
        </w:rPr>
        <w:t>BitstreamToFilter may be processed multiple times to generate multiple different ListNnpfOutputPics through the second and third steps above.</w:t>
      </w:r>
    </w:p>
    <w:p w14:paraId="77C6A9E0" w14:textId="77777777"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bookmarkStart w:id="14" w:name="_Ref125974067"/>
      <w:bookmarkStart w:id="15" w:name="_Ref133197786"/>
      <w:r w:rsidRPr="00763A29">
        <w:rPr>
          <w:rFonts w:eastAsia="Malgun Gothic"/>
          <w:b/>
          <w:bCs/>
          <w:lang w:val="en-CA"/>
        </w:rPr>
        <w:t>8.28.1.2</w:t>
      </w:r>
      <w:r w:rsidRPr="00763A29">
        <w:rPr>
          <w:rFonts w:eastAsia="Malgun Gothic"/>
          <w:b/>
          <w:bCs/>
          <w:lang w:val="en-CA"/>
        </w:rPr>
        <w:tab/>
        <w:t>Filtering process for one picture</w:t>
      </w:r>
      <w:bookmarkEnd w:id="14"/>
      <w:bookmarkEnd w:id="15"/>
    </w:p>
    <w:p w14:paraId="1B6FED10" w14:textId="77777777" w:rsidR="00C462D1" w:rsidRPr="00763A29" w:rsidRDefault="00C462D1" w:rsidP="00C462D1">
      <w:pPr>
        <w:rPr>
          <w:kern w:val="32"/>
          <w:lang w:val="en-CA" w:eastAsia="ja-JP"/>
        </w:rPr>
      </w:pPr>
      <w:r w:rsidRPr="00763A29">
        <w:rPr>
          <w:kern w:val="32"/>
          <w:lang w:val="en-CA" w:eastAsia="ja-JP"/>
        </w:rPr>
        <w:t xml:space="preserve">The filtering process specified in this subclause applies to each cropped decoded picture, referred to as the current picture, that is in </w:t>
      </w:r>
      <w:proofErr w:type="spellStart"/>
      <w:r w:rsidRPr="00763A29">
        <w:rPr>
          <w:kern w:val="32"/>
          <w:lang w:val="en-CA" w:eastAsia="ja-JP"/>
        </w:rPr>
        <w:t>CroppedDecodedPictures</w:t>
      </w:r>
      <w:proofErr w:type="spellEnd"/>
      <w:r w:rsidRPr="00763A29">
        <w:rPr>
          <w:kern w:val="32"/>
          <w:lang w:val="en-CA" w:eastAsia="ja-JP"/>
        </w:rPr>
        <w:t xml:space="preserve"> and for which one or more NNPFs or NNPF groups in </w:t>
      </w:r>
      <w:proofErr w:type="spellStart"/>
      <w:r w:rsidRPr="00763A29">
        <w:rPr>
          <w:kern w:val="32"/>
          <w:lang w:val="en-CA" w:eastAsia="ja-JP"/>
        </w:rPr>
        <w:t>NnpfCand</w:t>
      </w:r>
      <w:proofErr w:type="spellEnd"/>
      <w:r w:rsidRPr="00763A29">
        <w:rPr>
          <w:kern w:val="32"/>
          <w:lang w:val="en-CA" w:eastAsia="ja-JP"/>
        </w:rPr>
        <w:t xml:space="preserve"> are activated.</w:t>
      </w:r>
    </w:p>
    <w:p w14:paraId="2FE64DDD" w14:textId="77777777" w:rsidR="00C462D1" w:rsidRPr="00763A29" w:rsidRDefault="00C462D1" w:rsidP="00C462D1">
      <w:bookmarkStart w:id="16" w:name="_Hlk128123646"/>
      <w:r w:rsidRPr="00763A29">
        <w:t>An NNPF or an NNPF group to be applied to the current picture is selected as follows:</w:t>
      </w:r>
    </w:p>
    <w:p w14:paraId="3145E2F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If </w:t>
      </w:r>
      <w:proofErr w:type="spellStart"/>
      <w:r w:rsidRPr="00763A29">
        <w:rPr>
          <w:lang w:val="en-GB"/>
        </w:rPr>
        <w:t>NnpfCand</w:t>
      </w:r>
      <w:proofErr w:type="spellEnd"/>
      <w:r w:rsidRPr="00763A29">
        <w:rPr>
          <w:lang w:val="en-GB"/>
        </w:rPr>
        <w:t xml:space="preserve"> contains a single NNPF and that NNPF is activated for the current picture according to an NNPFA SEI message, that NNPF is selected to be applied to the current picture.</w:t>
      </w:r>
    </w:p>
    <w:p w14:paraId="6120E2B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Otherwise, if </w:t>
      </w:r>
      <w:proofErr w:type="spellStart"/>
      <w:r w:rsidRPr="00763A29">
        <w:rPr>
          <w:lang w:val="en-GB"/>
        </w:rPr>
        <w:t>NnpfCand</w:t>
      </w:r>
      <w:proofErr w:type="spellEnd"/>
      <w:r w:rsidRPr="00763A29">
        <w:rPr>
          <w:lang w:val="en-GB"/>
        </w:rPr>
        <w:t xml:space="preserve"> contains an NNPF group with </w:t>
      </w:r>
      <w:proofErr w:type="spellStart"/>
      <w:r w:rsidRPr="00763A29">
        <w:rPr>
          <w:lang w:val="en-GB"/>
        </w:rPr>
        <w:t>nnpfgc_grouping_type</w:t>
      </w:r>
      <w:proofErr w:type="spellEnd"/>
      <w:r w:rsidRPr="00763A29">
        <w:rPr>
          <w:lang w:val="en-GB"/>
        </w:rPr>
        <w:t xml:space="preserve"> equal to 2 and any NNPF of the NNPF group is activated for the current picture according to NNPFA SEI message, that NNPF is selected to be applied to the current picture.</w:t>
      </w:r>
    </w:p>
    <w:p w14:paraId="45A751A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Otherwise, if </w:t>
      </w:r>
      <w:proofErr w:type="spellStart"/>
      <w:r w:rsidRPr="00763A29">
        <w:rPr>
          <w:lang w:val="en-GB"/>
        </w:rPr>
        <w:t>NnpfCand</w:t>
      </w:r>
      <w:proofErr w:type="spellEnd"/>
      <w:r w:rsidRPr="00763A29">
        <w:rPr>
          <w:lang w:val="en-GB"/>
        </w:rPr>
        <w:t xml:space="preserve"> contains an NNPF group with </w:t>
      </w:r>
      <w:proofErr w:type="spellStart"/>
      <w:r w:rsidRPr="00763A29">
        <w:rPr>
          <w:lang w:val="en-GB"/>
        </w:rPr>
        <w:t>nnpfgc_grouping_type</w:t>
      </w:r>
      <w:proofErr w:type="spellEnd"/>
      <w:r w:rsidRPr="00763A29">
        <w:rPr>
          <w:lang w:val="en-GB"/>
        </w:rPr>
        <w:t xml:space="preserve"> equal to 0 and that NNPF group is activated for the current picture according to an NNPFGA SEI message, that NNPF group is selected to be applied to the current picture.</w:t>
      </w:r>
    </w:p>
    <w:p w14:paraId="3EF4BAE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Otherwise (</w:t>
      </w:r>
      <w:proofErr w:type="spellStart"/>
      <w:r w:rsidRPr="00763A29">
        <w:rPr>
          <w:lang w:val="en-GB"/>
        </w:rPr>
        <w:t>NnpfCand</w:t>
      </w:r>
      <w:proofErr w:type="spellEnd"/>
      <w:r w:rsidRPr="00763A29">
        <w:rPr>
          <w:lang w:val="en-GB"/>
        </w:rPr>
        <w:t xml:space="preserve"> contains an NNPF group with </w:t>
      </w:r>
      <w:proofErr w:type="spellStart"/>
      <w:r w:rsidRPr="00763A29">
        <w:rPr>
          <w:lang w:val="en-GB"/>
        </w:rPr>
        <w:t>nnpfgc_grouping_type</w:t>
      </w:r>
      <w:proofErr w:type="spellEnd"/>
      <w:r w:rsidRPr="00763A29">
        <w:rPr>
          <w:lang w:val="en-GB"/>
        </w:rPr>
        <w:t xml:space="preserve"> equal to 1), the following applies:</w:t>
      </w:r>
    </w:p>
    <w:p w14:paraId="4DB3091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763A29">
        <w:rPr>
          <w:lang w:val="en-GB"/>
        </w:rPr>
        <w:t>–</w:t>
      </w:r>
      <w:r w:rsidRPr="00763A29">
        <w:rPr>
          <w:lang w:val="en-GB"/>
        </w:rPr>
        <w:tab/>
      </w:r>
      <w:r w:rsidRPr="00763A29">
        <w:t xml:space="preserve">A set of candidate NNPFs or NNPF groups </w:t>
      </w:r>
      <w:proofErr w:type="spellStart"/>
      <w:r w:rsidRPr="00763A29">
        <w:t>candSet</w:t>
      </w:r>
      <w:proofErr w:type="spellEnd"/>
      <w:r w:rsidRPr="00763A29">
        <w:t xml:space="preserve"> is initially empty and then set to contain the following:</w:t>
      </w:r>
    </w:p>
    <w:p w14:paraId="68704A4F"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 w:rsidRPr="00763A29">
        <w:rPr>
          <w:lang w:val="en-GB"/>
        </w:rPr>
        <w:lastRenderedPageBreak/>
        <w:t>–</w:t>
      </w:r>
      <w:r w:rsidRPr="00763A29">
        <w:rPr>
          <w:lang w:val="en-GB"/>
        </w:rPr>
        <w:tab/>
        <w:t>T</w:t>
      </w:r>
      <w:r w:rsidRPr="00763A29">
        <w:t xml:space="preserve">he NNPFs that are activated for the current picture according to NNPFA SEI messages and are included in the NNPF group contained in </w:t>
      </w:r>
      <w:proofErr w:type="spellStart"/>
      <w:r w:rsidRPr="00763A29">
        <w:t>NnpfCand</w:t>
      </w:r>
      <w:proofErr w:type="spellEnd"/>
      <w:r w:rsidRPr="00763A29">
        <w:t>.</w:t>
      </w:r>
    </w:p>
    <w:p w14:paraId="36DFB72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 w:rsidRPr="00763A29">
        <w:rPr>
          <w:lang w:val="en-GB"/>
        </w:rPr>
        <w:t>–</w:t>
      </w:r>
      <w:r w:rsidRPr="00763A29">
        <w:rPr>
          <w:lang w:val="en-GB"/>
        </w:rPr>
        <w:tab/>
        <w:t>T</w:t>
      </w:r>
      <w:r w:rsidRPr="00763A29">
        <w:t xml:space="preserve">he NNPF groups that are activated for the current picture according to NNPFGA SEI messages and are included in the NNPF group contained in </w:t>
      </w:r>
      <w:proofErr w:type="spellStart"/>
      <w:r w:rsidRPr="00763A29">
        <w:t>NnpfCand</w:t>
      </w:r>
      <w:proofErr w:type="spellEnd"/>
      <w:r w:rsidRPr="00763A29">
        <w:t>.</w:t>
      </w:r>
    </w:p>
    <w:p w14:paraId="3F832A9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763A29">
        <w:rPr>
          <w:lang w:val="en-GB"/>
        </w:rPr>
        <w:t>–</w:t>
      </w:r>
      <w:r w:rsidRPr="00763A29">
        <w:rPr>
          <w:lang w:val="en-GB"/>
        </w:rPr>
        <w:tab/>
      </w:r>
      <w:r w:rsidRPr="00763A29">
        <w:t xml:space="preserve">For each candidate NNPF or NNPF group </w:t>
      </w:r>
      <w:proofErr w:type="spellStart"/>
      <w:r w:rsidRPr="00763A29">
        <w:t>candFilter</w:t>
      </w:r>
      <w:proofErr w:type="spellEnd"/>
      <w:r w:rsidRPr="00763A29">
        <w:t xml:space="preserve"> in </w:t>
      </w:r>
      <w:proofErr w:type="spellStart"/>
      <w:r w:rsidRPr="00763A29">
        <w:t>candSet</w:t>
      </w:r>
      <w:proofErr w:type="spellEnd"/>
      <w:r w:rsidRPr="00763A29">
        <w:t>, the following applies:</w:t>
      </w:r>
    </w:p>
    <w:p w14:paraId="2604C1C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 w:rsidRPr="00763A29">
        <w:rPr>
          <w:lang w:val="en-GB"/>
        </w:rPr>
        <w:t>–</w:t>
      </w:r>
      <w:r w:rsidRPr="00763A29">
        <w:rPr>
          <w:lang w:val="en-GB"/>
        </w:rPr>
        <w:tab/>
      </w:r>
      <w:r w:rsidRPr="00763A29">
        <w:t xml:space="preserve">When one or more of the input pictures of </w:t>
      </w:r>
      <w:proofErr w:type="spellStart"/>
      <w:r w:rsidRPr="00763A29">
        <w:t>candFilter</w:t>
      </w:r>
      <w:proofErr w:type="spellEnd"/>
      <w:r w:rsidRPr="00763A29">
        <w:t xml:space="preserve"> are input pictures to the NNPF or NNPF group </w:t>
      </w:r>
      <w:proofErr w:type="spellStart"/>
      <w:r w:rsidRPr="00763A29">
        <w:t>prevFilter</w:t>
      </w:r>
      <w:proofErr w:type="spellEnd"/>
      <w:r w:rsidRPr="00763A29">
        <w:t xml:space="preserve"> that was used in any previous invocation of the filtering process specified in this subclause for the same </w:t>
      </w:r>
      <w:proofErr w:type="spellStart"/>
      <w:r w:rsidRPr="00763A29">
        <w:t>NnpfCand</w:t>
      </w:r>
      <w:proofErr w:type="spellEnd"/>
      <w:r w:rsidRPr="00763A29">
        <w:t xml:space="preserve">, </w:t>
      </w:r>
      <w:proofErr w:type="spellStart"/>
      <w:r w:rsidRPr="00763A29">
        <w:t>candFilter</w:t>
      </w:r>
      <w:proofErr w:type="spellEnd"/>
      <w:r w:rsidRPr="00763A29">
        <w:t xml:space="preserve"> is excluded from </w:t>
      </w:r>
      <w:proofErr w:type="spellStart"/>
      <w:r w:rsidRPr="00763A29">
        <w:t>candSet</w:t>
      </w:r>
      <w:proofErr w:type="spellEnd"/>
      <w:r w:rsidRPr="00763A29">
        <w:t>.</w:t>
      </w:r>
    </w:p>
    <w:p w14:paraId="1F8A1B7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763A29">
        <w:rPr>
          <w:lang w:val="en-GB"/>
        </w:rPr>
        <w:t>–</w:t>
      </w:r>
      <w:r w:rsidRPr="00763A29">
        <w:rPr>
          <w:lang w:val="en-GB"/>
        </w:rPr>
        <w:tab/>
      </w:r>
      <w:r w:rsidRPr="00763A29">
        <w:t xml:space="preserve">Any NNPF or NNPF group remaining in </w:t>
      </w:r>
      <w:proofErr w:type="spellStart"/>
      <w:r w:rsidRPr="00763A29">
        <w:t>candSet</w:t>
      </w:r>
      <w:proofErr w:type="spellEnd"/>
      <w:r w:rsidRPr="00763A29">
        <w:t xml:space="preserve"> is selected to be applied to the current picture.</w:t>
      </w:r>
    </w:p>
    <w:p w14:paraId="104BDACE" w14:textId="77777777" w:rsidR="00C462D1" w:rsidRPr="00763A29" w:rsidRDefault="00C462D1" w:rsidP="00C462D1">
      <w:pPr>
        <w:rPr>
          <w:lang w:val="en-CA"/>
        </w:rPr>
      </w:pPr>
      <w:r w:rsidRPr="00763A29">
        <w:t xml:space="preserve">When </w:t>
      </w:r>
      <w:r w:rsidRPr="00763A29">
        <w:rPr>
          <w:lang w:val="en-CA"/>
        </w:rPr>
        <w:t>applying an</w:t>
      </w:r>
      <w:r w:rsidRPr="00763A29">
        <w:rPr>
          <w:kern w:val="32"/>
          <w:lang w:val="en-CA" w:eastAsia="ja-JP"/>
        </w:rPr>
        <w:t xml:space="preserve"> NNPF</w:t>
      </w:r>
      <w:r w:rsidRPr="00763A29">
        <w:rPr>
          <w:lang w:val="en-CA"/>
        </w:rPr>
        <w:t xml:space="preserve"> to the current picture, the following applies:</w:t>
      </w:r>
    </w:p>
    <w:p w14:paraId="4915C40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763A29">
        <w:rPr>
          <w:lang w:val="en-GB"/>
        </w:rPr>
        <w:t>–</w:t>
      </w:r>
      <w:r w:rsidRPr="00763A29">
        <w:rPr>
          <w:lang w:val="en-GB"/>
        </w:rPr>
        <w:tab/>
        <w:t>T</w:t>
      </w:r>
      <w:r w:rsidRPr="00763A29">
        <w:rPr>
          <w:lang w:val="en-CA"/>
        </w:rPr>
        <w:t xml:space="preserve">he filtered and/or interpolated pictures are generated by the NNPF by applying the NNPF process </w:t>
      </w:r>
      <w:r w:rsidRPr="00763A29">
        <w:rPr>
          <w:kern w:val="32"/>
          <w:lang w:val="en-CA" w:eastAsia="ja-JP"/>
        </w:rPr>
        <w:t>specified in the semantics of the NNPFC SEI message,</w:t>
      </w:r>
      <w:r w:rsidRPr="00763A29">
        <w:rPr>
          <w:lang w:val="en-CA"/>
        </w:rPr>
        <w:t xml:space="preserve"> in a patch-wise manner, to the current picture.</w:t>
      </w:r>
      <w:bookmarkEnd w:id="16"/>
    </w:p>
    <w:p w14:paraId="630D834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bookmarkStart w:id="17" w:name="_Hlk128123700"/>
      <w:r w:rsidRPr="00763A29">
        <w:rPr>
          <w:lang w:val="en-GB"/>
        </w:rPr>
        <w:t>–</w:t>
      </w:r>
      <w:r w:rsidRPr="00763A29">
        <w:rPr>
          <w:lang w:val="en-GB"/>
        </w:rPr>
        <w:tab/>
      </w:r>
      <w:r w:rsidRPr="00763A29">
        <w:t>T</w:t>
      </w:r>
      <w:r w:rsidRPr="00763A29">
        <w:rPr>
          <w:lang w:val="en-CA"/>
        </w:rPr>
        <w:t>he order of the pictures generated by the NNPF by applying the NNPF process</w:t>
      </w:r>
      <w:r w:rsidRPr="00763A29">
        <w:rPr>
          <w:kern w:val="32"/>
          <w:lang w:val="en-CA" w:eastAsia="ja-JP"/>
        </w:rPr>
        <w:t xml:space="preserve"> being </w:t>
      </w:r>
      <w:r w:rsidRPr="00763A29">
        <w:rPr>
          <w:lang w:val="en-CA"/>
        </w:rPr>
        <w:t>stored into the output tensor of the NNPF is in output order.</w:t>
      </w:r>
      <w:bookmarkEnd w:id="17"/>
    </w:p>
    <w:p w14:paraId="1871182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lang w:val="en-CA"/>
        </w:rPr>
      </w:pPr>
      <w:r w:rsidRPr="00763A29">
        <w:rPr>
          <w:lang w:val="en-GB"/>
        </w:rPr>
        <w:t>–</w:t>
      </w:r>
      <w:r w:rsidRPr="00763A29">
        <w:rPr>
          <w:lang w:val="en-GB"/>
        </w:rPr>
        <w:tab/>
      </w:r>
      <w:r w:rsidRPr="00763A29">
        <w:t>T</w:t>
      </w:r>
      <w:r w:rsidRPr="00763A29">
        <w:rPr>
          <w:rFonts w:eastAsiaTheme="minorEastAsia"/>
          <w:lang w:val="en-CA"/>
        </w:rPr>
        <w:t xml:space="preserve">he pictures </w:t>
      </w:r>
      <w:r w:rsidRPr="00763A29">
        <w:rPr>
          <w:lang w:val="en-CA"/>
        </w:rPr>
        <w:t xml:space="preserve">generated by the NNPF and output by </w:t>
      </w:r>
      <w:bookmarkStart w:id="18" w:name="_Hlk133214781"/>
      <w:r w:rsidRPr="00763A29">
        <w:rPr>
          <w:lang w:val="en-CA"/>
        </w:rPr>
        <w:t>the NNPF process</w:t>
      </w:r>
      <w:bookmarkEnd w:id="18"/>
      <w:r w:rsidRPr="00763A29">
        <w:rPr>
          <w:lang w:val="en-CA"/>
        </w:rPr>
        <w:t xml:space="preserve"> are included into </w:t>
      </w:r>
      <w:proofErr w:type="spellStart"/>
      <w:r w:rsidRPr="00763A29">
        <w:rPr>
          <w:kern w:val="32"/>
          <w:lang w:val="en-CA" w:eastAsia="ja-JP"/>
        </w:rPr>
        <w:t>ListNnpfOutputPics</w:t>
      </w:r>
      <w:proofErr w:type="spellEnd"/>
      <w:r w:rsidRPr="00763A29">
        <w:rPr>
          <w:kern w:val="32"/>
          <w:lang w:val="en-CA" w:eastAsia="ja-JP"/>
        </w:rPr>
        <w:t>, in the same order as when the pictures are stored into the output tensor of the NNPF.</w:t>
      </w:r>
    </w:p>
    <w:p w14:paraId="45B7505A" w14:textId="77777777" w:rsidR="00C462D1" w:rsidRPr="00763A29" w:rsidRDefault="00C462D1" w:rsidP="00C462D1">
      <w:pPr>
        <w:rPr>
          <w:bCs/>
          <w:kern w:val="32"/>
          <w:lang w:val="en-CA" w:eastAsia="ja-JP"/>
        </w:rPr>
      </w:pPr>
      <w:r w:rsidRPr="00763A29">
        <w:rPr>
          <w:bCs/>
          <w:kern w:val="32"/>
          <w:lang w:val="en-CA" w:eastAsia="ja-JP"/>
        </w:rPr>
        <w:t>When applying an NNPF group to the current picture, the following applies:</w:t>
      </w:r>
    </w:p>
    <w:p w14:paraId="2492668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763A29">
        <w:rPr>
          <w:lang w:val="en-GB"/>
        </w:rPr>
        <w:t>–</w:t>
      </w:r>
      <w:r w:rsidRPr="00763A29">
        <w:rPr>
          <w:lang w:val="en-GB"/>
        </w:rPr>
        <w:tab/>
        <w:t>T</w:t>
      </w:r>
      <w:r w:rsidRPr="00763A29">
        <w:rPr>
          <w:lang w:val="en-CA"/>
        </w:rPr>
        <w:t xml:space="preserve">he filtered and/or interpolated pictures are generated by applying the NNPF process </w:t>
      </w:r>
      <w:r w:rsidRPr="00763A29">
        <w:rPr>
          <w:kern w:val="32"/>
          <w:lang w:val="en-CA" w:eastAsia="ja-JP"/>
        </w:rPr>
        <w:t>specified in the semantics of the NNPFC SEI message,</w:t>
      </w:r>
      <w:r w:rsidRPr="00763A29">
        <w:rPr>
          <w:lang w:val="en-CA"/>
        </w:rPr>
        <w:t xml:space="preserve"> in a patch-wise manner, as specified in the semantics of the NNPFGA SEI message activating the NNPF group.</w:t>
      </w:r>
    </w:p>
    <w:p w14:paraId="1F74677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lang w:val="en-CA"/>
        </w:rPr>
      </w:pPr>
      <w:r w:rsidRPr="00763A29">
        <w:rPr>
          <w:lang w:val="en-GB"/>
        </w:rPr>
        <w:t>–</w:t>
      </w:r>
      <w:r w:rsidRPr="00763A29">
        <w:rPr>
          <w:lang w:val="en-GB"/>
        </w:rPr>
        <w:tab/>
      </w:r>
      <w:r w:rsidRPr="00763A29">
        <w:t>T</w:t>
      </w:r>
      <w:r w:rsidRPr="00763A29">
        <w:rPr>
          <w:rFonts w:eastAsiaTheme="minorEastAsia"/>
          <w:lang w:val="en-CA"/>
        </w:rPr>
        <w:t xml:space="preserve">he pictures </w:t>
      </w:r>
      <w:r w:rsidRPr="00763A29">
        <w:rPr>
          <w:lang w:val="en-CA"/>
        </w:rPr>
        <w:t xml:space="preserve">in </w:t>
      </w:r>
      <w:proofErr w:type="spellStart"/>
      <w:r w:rsidRPr="00763A29">
        <w:rPr>
          <w:lang w:val="en-CA"/>
        </w:rPr>
        <w:t>FinalNnpfgaOutputPicList</w:t>
      </w:r>
      <w:proofErr w:type="spellEnd"/>
      <w:r w:rsidRPr="00763A29">
        <w:rPr>
          <w:lang w:val="en-CA"/>
        </w:rPr>
        <w:t xml:space="preserve"> are included into </w:t>
      </w:r>
      <w:proofErr w:type="spellStart"/>
      <w:r w:rsidRPr="00763A29">
        <w:rPr>
          <w:kern w:val="32"/>
          <w:lang w:val="en-CA" w:eastAsia="ja-JP"/>
        </w:rPr>
        <w:t>ListNnpfOutputPics</w:t>
      </w:r>
      <w:proofErr w:type="spellEnd"/>
      <w:r w:rsidRPr="00763A29">
        <w:rPr>
          <w:kern w:val="32"/>
          <w:lang w:val="en-CA" w:eastAsia="ja-JP"/>
        </w:rPr>
        <w:t xml:space="preserve">, in the same order as the pictures are stored in </w:t>
      </w:r>
      <w:proofErr w:type="spellStart"/>
      <w:r w:rsidRPr="00763A29">
        <w:rPr>
          <w:lang w:val="en-CA"/>
        </w:rPr>
        <w:t>FinalNnpfgaOutputPicList</w:t>
      </w:r>
      <w:proofErr w:type="spellEnd"/>
      <w:r w:rsidRPr="00763A29">
        <w:rPr>
          <w:kern w:val="32"/>
          <w:lang w:val="en-CA" w:eastAsia="ja-JP"/>
        </w:rPr>
        <w:t>.</w:t>
      </w:r>
    </w:p>
    <w:p w14:paraId="45FE5374" w14:textId="77777777" w:rsidR="00C462D1" w:rsidRPr="00763A29" w:rsidRDefault="00C462D1" w:rsidP="00CC1094">
      <w:pPr>
        <w:keepNext/>
        <w:keepLines/>
        <w:numPr>
          <w:ilvl w:val="2"/>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763A29">
        <w:rPr>
          <w:rFonts w:eastAsia="Malgun Gothic"/>
          <w:b/>
          <w:bCs/>
          <w:noProof/>
          <w:lang w:val="en-CA"/>
        </w:rPr>
        <w:t>Neural-network post-filter group characteristics SEI message</w:t>
      </w:r>
    </w:p>
    <w:p w14:paraId="48D47350"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763A29">
        <w:rPr>
          <w:rFonts w:eastAsia="Malgun Gothic"/>
          <w:b/>
          <w:bCs/>
          <w:noProof/>
          <w:lang w:val="en-CA"/>
        </w:rPr>
        <w:t>Neural-network post-filter group characteristics SEI message syntax</w:t>
      </w:r>
    </w:p>
    <w:p w14:paraId="1958ACAA" w14:textId="77777777" w:rsidR="00C462D1" w:rsidRPr="00763A29" w:rsidRDefault="00C462D1" w:rsidP="00C462D1">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2"/>
      </w:tblGrid>
      <w:tr w:rsidR="00C462D1" w:rsidRPr="00763A29" w14:paraId="13638136" w14:textId="77777777" w:rsidTr="00281655">
        <w:trPr>
          <w:trHeight w:val="204"/>
          <w:jc w:val="center"/>
        </w:trPr>
        <w:tc>
          <w:tcPr>
            <w:tcW w:w="7920" w:type="dxa"/>
          </w:tcPr>
          <w:p w14:paraId="79E4BF1C"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proofErr w:type="spellStart"/>
            <w:r w:rsidRPr="00763A29">
              <w:rPr>
                <w:lang w:val="en-GB"/>
              </w:rPr>
              <w:t>nn_post_filter_group_characteristics</w:t>
            </w:r>
            <w:proofErr w:type="spellEnd"/>
            <w:r w:rsidRPr="00763A29">
              <w:rPr>
                <w:lang w:val="en-GB"/>
              </w:rPr>
              <w:t>( </w:t>
            </w:r>
            <w:proofErr w:type="spellStart"/>
            <w:r w:rsidRPr="00763A29">
              <w:rPr>
                <w:lang w:val="en-GB"/>
              </w:rPr>
              <w:t>payloadSize</w:t>
            </w:r>
            <w:proofErr w:type="spellEnd"/>
            <w:r w:rsidRPr="00763A29">
              <w:rPr>
                <w:lang w:val="en-GB"/>
              </w:rPr>
              <w:t> ) {</w:t>
            </w:r>
          </w:p>
        </w:tc>
        <w:tc>
          <w:tcPr>
            <w:tcW w:w="1162" w:type="dxa"/>
          </w:tcPr>
          <w:p w14:paraId="57848EB4"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
                <w:bCs/>
                <w:lang w:val="en-GB"/>
              </w:rPr>
              <w:t>Descriptor</w:t>
            </w:r>
          </w:p>
        </w:tc>
      </w:tr>
      <w:tr w:rsidR="00C462D1" w:rsidRPr="00763A29" w14:paraId="0059A2B8" w14:textId="77777777" w:rsidTr="00281655">
        <w:trPr>
          <w:trHeight w:val="204"/>
          <w:jc w:val="center"/>
        </w:trPr>
        <w:tc>
          <w:tcPr>
            <w:tcW w:w="7920" w:type="dxa"/>
            <w:shd w:val="clear" w:color="auto" w:fill="auto"/>
          </w:tcPr>
          <w:p w14:paraId="6B60A4B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GB"/>
              </w:rPr>
            </w:pPr>
            <w:r w:rsidRPr="00763A29">
              <w:rPr>
                <w:lang w:val="en-GB"/>
              </w:rPr>
              <w:tab/>
            </w:r>
            <w:proofErr w:type="spellStart"/>
            <w:r w:rsidRPr="00763A29">
              <w:rPr>
                <w:b/>
                <w:lang w:val="en-GB"/>
              </w:rPr>
              <w:t>nnpfgc_id</w:t>
            </w:r>
            <w:proofErr w:type="spellEnd"/>
          </w:p>
        </w:tc>
        <w:tc>
          <w:tcPr>
            <w:tcW w:w="1162" w:type="dxa"/>
            <w:shd w:val="clear" w:color="auto" w:fill="auto"/>
          </w:tcPr>
          <w:p w14:paraId="759C1835"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513238E7" w14:textId="77777777" w:rsidTr="00281655">
        <w:trPr>
          <w:trHeight w:val="204"/>
          <w:jc w:val="center"/>
        </w:trPr>
        <w:tc>
          <w:tcPr>
            <w:tcW w:w="7920" w:type="dxa"/>
            <w:shd w:val="clear" w:color="auto" w:fill="auto"/>
          </w:tcPr>
          <w:p w14:paraId="09C40AE5"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763A29">
              <w:rPr>
                <w:lang w:val="en-GB"/>
              </w:rPr>
              <w:tab/>
            </w:r>
            <w:proofErr w:type="spellStart"/>
            <w:r w:rsidRPr="00763A29">
              <w:rPr>
                <w:b/>
                <w:bCs/>
                <w:lang w:val="en-GB"/>
              </w:rPr>
              <w:t>nnpfgc_grouping_type</w:t>
            </w:r>
            <w:proofErr w:type="spellEnd"/>
          </w:p>
        </w:tc>
        <w:tc>
          <w:tcPr>
            <w:tcW w:w="1162" w:type="dxa"/>
            <w:shd w:val="clear" w:color="auto" w:fill="auto"/>
          </w:tcPr>
          <w:p w14:paraId="40E2A073"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569F8EDF" w14:textId="77777777" w:rsidTr="00281655">
        <w:trPr>
          <w:trHeight w:val="204"/>
          <w:jc w:val="center"/>
        </w:trPr>
        <w:tc>
          <w:tcPr>
            <w:tcW w:w="7920" w:type="dxa"/>
            <w:shd w:val="clear" w:color="auto" w:fill="auto"/>
          </w:tcPr>
          <w:p w14:paraId="0EBDDE5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t xml:space="preserve">if( </w:t>
            </w:r>
            <w:proofErr w:type="spellStart"/>
            <w:r w:rsidRPr="00763A29">
              <w:rPr>
                <w:lang w:val="en-GB"/>
              </w:rPr>
              <w:t>nnpfgc_grouping_type</w:t>
            </w:r>
            <w:proofErr w:type="spellEnd"/>
            <w:r w:rsidRPr="00763A29">
              <w:rPr>
                <w:lang w:val="en-GB"/>
              </w:rPr>
              <w:t xml:space="preserve">  = =  0  | |  </w:t>
            </w:r>
            <w:proofErr w:type="spellStart"/>
            <w:r w:rsidRPr="00763A29">
              <w:rPr>
                <w:lang w:val="en-GB"/>
              </w:rPr>
              <w:t>nnpfgc_grouping_type</w:t>
            </w:r>
            <w:proofErr w:type="spellEnd"/>
            <w:r w:rsidRPr="00763A29">
              <w:rPr>
                <w:lang w:val="en-GB"/>
              </w:rPr>
              <w:t xml:space="preserve">  = =  2 )</w:t>
            </w:r>
          </w:p>
        </w:tc>
        <w:tc>
          <w:tcPr>
            <w:tcW w:w="1162" w:type="dxa"/>
            <w:shd w:val="clear" w:color="auto" w:fill="auto"/>
          </w:tcPr>
          <w:p w14:paraId="25089DEF"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0568BA5E" w14:textId="77777777" w:rsidTr="00281655">
        <w:trPr>
          <w:trHeight w:val="204"/>
          <w:jc w:val="center"/>
        </w:trPr>
        <w:tc>
          <w:tcPr>
            <w:tcW w:w="7920" w:type="dxa"/>
            <w:shd w:val="clear" w:color="auto" w:fill="auto"/>
          </w:tcPr>
          <w:p w14:paraId="4238F1EE"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r>
            <w:r w:rsidRPr="00763A29">
              <w:rPr>
                <w:lang w:val="en-GB"/>
              </w:rPr>
              <w:tab/>
            </w:r>
            <w:proofErr w:type="spellStart"/>
            <w:r w:rsidRPr="00763A29">
              <w:rPr>
                <w:b/>
                <w:bCs/>
                <w:lang w:val="en-GB"/>
              </w:rPr>
              <w:t>nnpfgc_purpose</w:t>
            </w:r>
            <w:proofErr w:type="spellEnd"/>
          </w:p>
        </w:tc>
        <w:tc>
          <w:tcPr>
            <w:tcW w:w="1162" w:type="dxa"/>
            <w:shd w:val="clear" w:color="auto" w:fill="auto"/>
          </w:tcPr>
          <w:p w14:paraId="1DA6070A"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u(16)</w:t>
            </w:r>
          </w:p>
        </w:tc>
      </w:tr>
      <w:tr w:rsidR="00C462D1" w:rsidRPr="00763A29" w14:paraId="21EB2803" w14:textId="77777777" w:rsidTr="00281655">
        <w:trPr>
          <w:trHeight w:val="204"/>
          <w:jc w:val="center"/>
        </w:trPr>
        <w:tc>
          <w:tcPr>
            <w:tcW w:w="7920" w:type="dxa"/>
            <w:shd w:val="clear" w:color="auto" w:fill="auto"/>
          </w:tcPr>
          <w:p w14:paraId="1DC25050"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color w:val="000000" w:themeColor="text1"/>
                <w:lang w:val="en-GB"/>
              </w:rPr>
            </w:pPr>
            <w:r w:rsidRPr="00763A29">
              <w:rPr>
                <w:color w:val="000000" w:themeColor="text1"/>
                <w:lang w:val="en-GB"/>
              </w:rPr>
              <w:tab/>
            </w:r>
            <w:r w:rsidRPr="00763A29">
              <w:rPr>
                <w:b/>
                <w:bCs/>
                <w:color w:val="000000" w:themeColor="text1"/>
                <w:lang w:val="en-GB"/>
              </w:rPr>
              <w:t>nnpfgc_num_members_minus2</w:t>
            </w:r>
          </w:p>
        </w:tc>
        <w:tc>
          <w:tcPr>
            <w:tcW w:w="1162" w:type="dxa"/>
            <w:shd w:val="clear" w:color="auto" w:fill="auto"/>
          </w:tcPr>
          <w:p w14:paraId="428FCE53"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63A29">
              <w:rPr>
                <w:bCs/>
                <w:color w:val="000000" w:themeColor="text1"/>
                <w:lang w:val="en-GB"/>
              </w:rPr>
              <w:t>ue</w:t>
            </w:r>
            <w:proofErr w:type="spellEnd"/>
            <w:r w:rsidRPr="00763A29">
              <w:rPr>
                <w:bCs/>
                <w:color w:val="000000" w:themeColor="text1"/>
                <w:lang w:val="en-GB"/>
              </w:rPr>
              <w:t>(v)</w:t>
            </w:r>
          </w:p>
        </w:tc>
      </w:tr>
      <w:tr w:rsidR="00C462D1" w:rsidRPr="00763A29" w14:paraId="5802D142" w14:textId="77777777" w:rsidTr="00281655">
        <w:trPr>
          <w:trHeight w:val="204"/>
          <w:jc w:val="center"/>
        </w:trPr>
        <w:tc>
          <w:tcPr>
            <w:tcW w:w="7920" w:type="dxa"/>
            <w:shd w:val="clear" w:color="auto" w:fill="auto"/>
          </w:tcPr>
          <w:p w14:paraId="556AB71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color w:val="000000" w:themeColor="text1"/>
                <w:lang w:val="en-GB"/>
              </w:rPr>
              <w:tab/>
            </w:r>
            <w:r w:rsidRPr="00763A29">
              <w:rPr>
                <w:color w:val="000000"/>
                <w:kern w:val="24"/>
                <w:szCs w:val="24"/>
              </w:rPr>
              <w:t xml:space="preserve">for( </w:t>
            </w:r>
            <w:proofErr w:type="spellStart"/>
            <w:r w:rsidRPr="00763A29">
              <w:rPr>
                <w:color w:val="000000"/>
                <w:kern w:val="24"/>
                <w:szCs w:val="24"/>
              </w:rPr>
              <w:t>i</w:t>
            </w:r>
            <w:proofErr w:type="spellEnd"/>
            <w:r w:rsidRPr="00763A29">
              <w:rPr>
                <w:color w:val="000000"/>
                <w:kern w:val="24"/>
                <w:szCs w:val="24"/>
              </w:rPr>
              <w:t xml:space="preserve"> = 0; </w:t>
            </w:r>
            <w:proofErr w:type="spellStart"/>
            <w:r w:rsidRPr="00763A29">
              <w:rPr>
                <w:color w:val="000000"/>
                <w:kern w:val="24"/>
                <w:szCs w:val="24"/>
              </w:rPr>
              <w:t>i</w:t>
            </w:r>
            <w:proofErr w:type="spellEnd"/>
            <w:r w:rsidRPr="00763A29">
              <w:rPr>
                <w:color w:val="000000"/>
                <w:kern w:val="24"/>
                <w:szCs w:val="24"/>
              </w:rPr>
              <w:t xml:space="preserve">  &lt;=  nnpfgc_num_members_minus2 + 1; </w:t>
            </w:r>
            <w:proofErr w:type="spellStart"/>
            <w:r w:rsidRPr="00763A29">
              <w:rPr>
                <w:color w:val="000000"/>
                <w:kern w:val="24"/>
                <w:szCs w:val="24"/>
              </w:rPr>
              <w:t>i</w:t>
            </w:r>
            <w:proofErr w:type="spellEnd"/>
            <w:r w:rsidRPr="00763A29">
              <w:rPr>
                <w:color w:val="000000"/>
                <w:kern w:val="24"/>
                <w:szCs w:val="24"/>
              </w:rPr>
              <w:t>++ ) {</w:t>
            </w:r>
          </w:p>
        </w:tc>
        <w:tc>
          <w:tcPr>
            <w:tcW w:w="1162" w:type="dxa"/>
            <w:shd w:val="clear" w:color="auto" w:fill="auto"/>
          </w:tcPr>
          <w:p w14:paraId="79FF739A"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C462D1" w:rsidRPr="00763A29" w14:paraId="6CB0429E" w14:textId="77777777" w:rsidTr="00281655">
        <w:trPr>
          <w:trHeight w:val="204"/>
          <w:jc w:val="center"/>
        </w:trPr>
        <w:tc>
          <w:tcPr>
            <w:tcW w:w="7920" w:type="dxa"/>
            <w:shd w:val="clear" w:color="auto" w:fill="auto"/>
          </w:tcPr>
          <w:p w14:paraId="7F22A39E"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color w:val="000000" w:themeColor="text1"/>
                <w:lang w:val="en-GB"/>
              </w:rPr>
              <w:tab/>
            </w:r>
            <w:r w:rsidRPr="00763A29">
              <w:rPr>
                <w:color w:val="000000" w:themeColor="text1"/>
                <w:lang w:val="en-GB"/>
              </w:rPr>
              <w:tab/>
            </w:r>
            <w:proofErr w:type="spellStart"/>
            <w:r w:rsidRPr="00763A29">
              <w:rPr>
                <w:b/>
                <w:bCs/>
                <w:color w:val="000000" w:themeColor="text1"/>
                <w:lang w:val="en-GB"/>
              </w:rPr>
              <w:t>nnpfgc_member_id</w:t>
            </w:r>
            <w:proofErr w:type="spellEnd"/>
            <w:r w:rsidRPr="00763A29">
              <w:rPr>
                <w:color w:val="000000" w:themeColor="text1"/>
                <w:lang w:val="en-GB"/>
              </w:rPr>
              <w:t>[ </w:t>
            </w:r>
            <w:proofErr w:type="spellStart"/>
            <w:r w:rsidRPr="00763A29">
              <w:rPr>
                <w:color w:val="000000" w:themeColor="text1"/>
                <w:lang w:val="en-GB"/>
              </w:rPr>
              <w:t>i</w:t>
            </w:r>
            <w:proofErr w:type="spellEnd"/>
            <w:r w:rsidRPr="00763A29">
              <w:rPr>
                <w:color w:val="000000" w:themeColor="text1"/>
                <w:lang w:val="en-GB"/>
              </w:rPr>
              <w:t> ]</w:t>
            </w:r>
          </w:p>
        </w:tc>
        <w:tc>
          <w:tcPr>
            <w:tcW w:w="1162" w:type="dxa"/>
            <w:shd w:val="clear" w:color="auto" w:fill="auto"/>
          </w:tcPr>
          <w:p w14:paraId="6EEBF203"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63A29">
              <w:rPr>
                <w:bCs/>
                <w:color w:val="000000" w:themeColor="text1"/>
                <w:lang w:val="en-GB"/>
              </w:rPr>
              <w:t>ue</w:t>
            </w:r>
            <w:proofErr w:type="spellEnd"/>
            <w:r w:rsidRPr="00763A29">
              <w:rPr>
                <w:bCs/>
                <w:color w:val="000000" w:themeColor="text1"/>
                <w:lang w:val="en-GB"/>
              </w:rPr>
              <w:t>(v)</w:t>
            </w:r>
          </w:p>
        </w:tc>
      </w:tr>
      <w:tr w:rsidR="00C462D1" w:rsidRPr="00763A29" w14:paraId="7F7C67A3" w14:textId="77777777" w:rsidTr="00281655">
        <w:trPr>
          <w:trHeight w:val="204"/>
          <w:jc w:val="center"/>
        </w:trPr>
        <w:tc>
          <w:tcPr>
            <w:tcW w:w="7920" w:type="dxa"/>
            <w:shd w:val="clear" w:color="auto" w:fill="auto"/>
          </w:tcPr>
          <w:p w14:paraId="40F8860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lang w:val="en-GB"/>
              </w:rPr>
              <w:tab/>
            </w:r>
            <w:r w:rsidRPr="00763A29">
              <w:rPr>
                <w:lang w:val="en-GB"/>
              </w:rPr>
              <w:tab/>
              <w:t xml:space="preserve">if( </w:t>
            </w:r>
            <w:proofErr w:type="spellStart"/>
            <w:r w:rsidRPr="00763A29">
              <w:rPr>
                <w:lang w:val="en-GB"/>
              </w:rPr>
              <w:t>nnpfgc_grouping_type</w:t>
            </w:r>
            <w:proofErr w:type="spellEnd"/>
            <w:r w:rsidRPr="00763A29">
              <w:rPr>
                <w:lang w:val="en-GB"/>
              </w:rPr>
              <w:t xml:space="preserve">  = =  1  | |  </w:t>
            </w:r>
            <w:proofErr w:type="spellStart"/>
            <w:r w:rsidRPr="00763A29">
              <w:rPr>
                <w:lang w:val="en-GB"/>
              </w:rPr>
              <w:t>nnpfgc_grouping_type</w:t>
            </w:r>
            <w:proofErr w:type="spellEnd"/>
            <w:r w:rsidRPr="00763A29">
              <w:rPr>
                <w:lang w:val="en-GB"/>
              </w:rPr>
              <w:t xml:space="preserve">  = =  3 )</w:t>
            </w:r>
          </w:p>
        </w:tc>
        <w:tc>
          <w:tcPr>
            <w:tcW w:w="1162" w:type="dxa"/>
            <w:shd w:val="clear" w:color="auto" w:fill="auto"/>
          </w:tcPr>
          <w:p w14:paraId="193ACAA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C462D1" w:rsidRPr="00763A29" w14:paraId="76FED7BA" w14:textId="77777777" w:rsidTr="00281655">
        <w:trPr>
          <w:trHeight w:val="204"/>
          <w:jc w:val="center"/>
        </w:trPr>
        <w:tc>
          <w:tcPr>
            <w:tcW w:w="7920" w:type="dxa"/>
            <w:shd w:val="clear" w:color="auto" w:fill="auto"/>
          </w:tcPr>
          <w:p w14:paraId="62A0E0A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lang w:val="en-GB"/>
              </w:rPr>
              <w:tab/>
            </w:r>
            <w:r w:rsidRPr="00763A29">
              <w:rPr>
                <w:lang w:val="en-GB"/>
              </w:rPr>
              <w:tab/>
            </w:r>
            <w:r w:rsidRPr="00763A29">
              <w:rPr>
                <w:lang w:val="en-GB"/>
              </w:rPr>
              <w:tab/>
            </w:r>
            <w:proofErr w:type="spellStart"/>
            <w:r w:rsidRPr="00763A29">
              <w:rPr>
                <w:b/>
                <w:bCs/>
                <w:lang w:val="en-GB"/>
              </w:rPr>
              <w:t>nnpfgc_member_purpose</w:t>
            </w:r>
            <w:proofErr w:type="spellEnd"/>
            <w:r w:rsidRPr="00763A29">
              <w:rPr>
                <w:bCs/>
                <w:lang w:val="en-GB"/>
              </w:rPr>
              <w:t>[ </w:t>
            </w:r>
            <w:proofErr w:type="spellStart"/>
            <w:r w:rsidRPr="00763A29">
              <w:rPr>
                <w:bCs/>
                <w:lang w:val="en-GB"/>
              </w:rPr>
              <w:t>i</w:t>
            </w:r>
            <w:proofErr w:type="spellEnd"/>
            <w:r w:rsidRPr="00763A29">
              <w:rPr>
                <w:bCs/>
                <w:lang w:val="en-GB"/>
              </w:rPr>
              <w:t> ]</w:t>
            </w:r>
          </w:p>
        </w:tc>
        <w:tc>
          <w:tcPr>
            <w:tcW w:w="1162" w:type="dxa"/>
            <w:shd w:val="clear" w:color="auto" w:fill="auto"/>
          </w:tcPr>
          <w:p w14:paraId="50D78464"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63A29">
              <w:rPr>
                <w:bCs/>
                <w:lang w:val="en-GB"/>
              </w:rPr>
              <w:t>u(16)</w:t>
            </w:r>
          </w:p>
        </w:tc>
      </w:tr>
      <w:tr w:rsidR="00C462D1" w:rsidRPr="00763A29" w14:paraId="31815B03" w14:textId="77777777" w:rsidTr="00281655">
        <w:trPr>
          <w:trHeight w:val="204"/>
          <w:jc w:val="center"/>
        </w:trPr>
        <w:tc>
          <w:tcPr>
            <w:tcW w:w="7920" w:type="dxa"/>
            <w:shd w:val="clear" w:color="auto" w:fill="auto"/>
          </w:tcPr>
          <w:p w14:paraId="29A6EDE3"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color w:val="000000" w:themeColor="text1"/>
                <w:lang w:val="en-GB"/>
              </w:rPr>
              <w:tab/>
              <w:t>}</w:t>
            </w:r>
          </w:p>
        </w:tc>
        <w:tc>
          <w:tcPr>
            <w:tcW w:w="1162" w:type="dxa"/>
            <w:shd w:val="clear" w:color="auto" w:fill="auto"/>
          </w:tcPr>
          <w:p w14:paraId="0400E5ED"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C462D1" w:rsidRPr="00763A29" w14:paraId="279B69C6" w14:textId="77777777" w:rsidTr="00281655">
        <w:trPr>
          <w:trHeight w:val="204"/>
          <w:jc w:val="center"/>
        </w:trPr>
        <w:tc>
          <w:tcPr>
            <w:tcW w:w="7920" w:type="dxa"/>
            <w:shd w:val="clear" w:color="auto" w:fill="auto"/>
          </w:tcPr>
          <w:p w14:paraId="4A8D587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763A29">
              <w:rPr>
                <w:lang w:val="en-GB"/>
              </w:rPr>
              <w:tab/>
            </w:r>
            <w:proofErr w:type="spellStart"/>
            <w:r w:rsidRPr="00763A29">
              <w:rPr>
                <w:b/>
                <w:bCs/>
                <w:lang w:val="en-GB"/>
              </w:rPr>
              <w:t>nnpfgc_complexity_info_present_flag</w:t>
            </w:r>
            <w:proofErr w:type="spellEnd"/>
          </w:p>
        </w:tc>
        <w:tc>
          <w:tcPr>
            <w:tcW w:w="1162" w:type="dxa"/>
            <w:shd w:val="clear" w:color="auto" w:fill="auto"/>
          </w:tcPr>
          <w:p w14:paraId="2B885115"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1920D2A6" w14:textId="77777777" w:rsidTr="00281655">
        <w:trPr>
          <w:trHeight w:val="204"/>
          <w:jc w:val="center"/>
        </w:trPr>
        <w:tc>
          <w:tcPr>
            <w:tcW w:w="7920" w:type="dxa"/>
            <w:shd w:val="clear" w:color="auto" w:fill="auto"/>
          </w:tcPr>
          <w:p w14:paraId="10358DED"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ab/>
              <w:t xml:space="preserve">if( </w:t>
            </w:r>
            <w:proofErr w:type="spellStart"/>
            <w:r w:rsidRPr="00763A29">
              <w:rPr>
                <w:lang w:val="en-GB"/>
              </w:rPr>
              <w:t>nnpfgc_complexity_info_present_flag</w:t>
            </w:r>
            <w:proofErr w:type="spellEnd"/>
            <w:r w:rsidRPr="00763A29">
              <w:rPr>
                <w:lang w:val="en-GB"/>
              </w:rPr>
              <w:t xml:space="preserve"> ) {</w:t>
            </w:r>
          </w:p>
        </w:tc>
        <w:tc>
          <w:tcPr>
            <w:tcW w:w="1162" w:type="dxa"/>
            <w:shd w:val="clear" w:color="auto" w:fill="auto"/>
          </w:tcPr>
          <w:p w14:paraId="71926B07"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7D8F1A67" w14:textId="77777777" w:rsidTr="00281655">
        <w:trPr>
          <w:trHeight w:val="204"/>
          <w:jc w:val="center"/>
        </w:trPr>
        <w:tc>
          <w:tcPr>
            <w:tcW w:w="7920" w:type="dxa"/>
          </w:tcPr>
          <w:p w14:paraId="1B3DDB63"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eastAsia="ja-JP"/>
              </w:rPr>
              <w:tab/>
            </w:r>
            <w:r w:rsidRPr="00763A29">
              <w:rPr>
                <w:noProof/>
                <w:lang w:val="en-CA"/>
              </w:rPr>
              <w:tab/>
            </w:r>
            <w:r w:rsidRPr="00763A29">
              <w:rPr>
                <w:b/>
                <w:bCs/>
                <w:noProof/>
                <w:lang w:val="en-CA"/>
              </w:rPr>
              <w:t>nnpfgc_parameter_type_idc</w:t>
            </w:r>
          </w:p>
        </w:tc>
        <w:tc>
          <w:tcPr>
            <w:tcW w:w="1162" w:type="dxa"/>
          </w:tcPr>
          <w:p w14:paraId="2F161778"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rPr>
              <w:t>u(2)</w:t>
            </w:r>
          </w:p>
        </w:tc>
      </w:tr>
      <w:tr w:rsidR="00C462D1" w:rsidRPr="00763A29" w14:paraId="7DA8CA3A" w14:textId="77777777" w:rsidTr="00281655">
        <w:trPr>
          <w:trHeight w:val="204"/>
          <w:jc w:val="center"/>
        </w:trPr>
        <w:tc>
          <w:tcPr>
            <w:tcW w:w="7920" w:type="dxa"/>
          </w:tcPr>
          <w:p w14:paraId="75F4CA04"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rPr>
              <w:tab/>
            </w:r>
            <w:r w:rsidRPr="00763A29">
              <w:rPr>
                <w:noProof/>
                <w:lang w:val="en-CA"/>
              </w:rPr>
              <w:tab/>
            </w:r>
            <w:r w:rsidRPr="00763A29">
              <w:rPr>
                <w:color w:val="000000" w:themeColor="text1"/>
                <w:lang w:val="en-GB"/>
              </w:rPr>
              <w:t xml:space="preserve">if( </w:t>
            </w:r>
            <w:proofErr w:type="spellStart"/>
            <w:r w:rsidRPr="00763A29">
              <w:rPr>
                <w:color w:val="000000" w:themeColor="text1"/>
                <w:lang w:val="en-GB"/>
              </w:rPr>
              <w:t>nnpfgc_parameter_type_idc</w:t>
            </w:r>
            <w:proofErr w:type="spellEnd"/>
            <w:r w:rsidRPr="00763A29">
              <w:rPr>
                <w:color w:val="000000" w:themeColor="text1"/>
                <w:lang w:val="en-GB"/>
              </w:rPr>
              <w:t xml:space="preserve">  !=  2 )</w:t>
            </w:r>
          </w:p>
        </w:tc>
        <w:tc>
          <w:tcPr>
            <w:tcW w:w="1162" w:type="dxa"/>
          </w:tcPr>
          <w:p w14:paraId="4AF6EB2C"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0D51559F" w14:textId="77777777" w:rsidTr="00281655">
        <w:trPr>
          <w:trHeight w:val="204"/>
          <w:jc w:val="center"/>
        </w:trPr>
        <w:tc>
          <w:tcPr>
            <w:tcW w:w="7920" w:type="dxa"/>
          </w:tcPr>
          <w:p w14:paraId="4F630BB4"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rPr>
              <w:tab/>
            </w:r>
            <w:r w:rsidRPr="00763A29">
              <w:rPr>
                <w:noProof/>
                <w:lang w:val="en-CA" w:eastAsia="ja-JP"/>
              </w:rPr>
              <w:tab/>
            </w:r>
            <w:r w:rsidRPr="00763A29">
              <w:rPr>
                <w:noProof/>
                <w:lang w:val="en-CA"/>
              </w:rPr>
              <w:tab/>
            </w:r>
            <w:r w:rsidRPr="00763A29">
              <w:rPr>
                <w:b/>
                <w:bCs/>
                <w:noProof/>
                <w:lang w:val="en-CA" w:eastAsia="ja-JP"/>
              </w:rPr>
              <w:t>nnpfgc_log2_parameter_bit_length_minus3</w:t>
            </w:r>
          </w:p>
        </w:tc>
        <w:tc>
          <w:tcPr>
            <w:tcW w:w="1162" w:type="dxa"/>
          </w:tcPr>
          <w:p w14:paraId="25C4E351"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rPr>
              <w:t>u(2)</w:t>
            </w:r>
          </w:p>
        </w:tc>
      </w:tr>
      <w:tr w:rsidR="00C462D1" w:rsidRPr="00763A29" w14:paraId="7AB97DFE" w14:textId="77777777" w:rsidTr="00281655">
        <w:trPr>
          <w:trHeight w:val="204"/>
          <w:jc w:val="center"/>
        </w:trPr>
        <w:tc>
          <w:tcPr>
            <w:tcW w:w="7920" w:type="dxa"/>
          </w:tcPr>
          <w:p w14:paraId="044E7B46"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rPr>
              <w:tab/>
            </w:r>
            <w:r w:rsidRPr="00763A29">
              <w:rPr>
                <w:noProof/>
                <w:lang w:val="en-CA"/>
              </w:rPr>
              <w:tab/>
            </w:r>
            <w:r w:rsidRPr="00763A29">
              <w:rPr>
                <w:b/>
                <w:bCs/>
                <w:noProof/>
                <w:lang w:val="en-CA"/>
              </w:rPr>
              <w:t>nnpfgc_num_parameters_idc</w:t>
            </w:r>
          </w:p>
        </w:tc>
        <w:tc>
          <w:tcPr>
            <w:tcW w:w="1162" w:type="dxa"/>
          </w:tcPr>
          <w:p w14:paraId="51DBDCFC"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rPr>
              <w:t>u(6)</w:t>
            </w:r>
          </w:p>
        </w:tc>
      </w:tr>
      <w:tr w:rsidR="00C462D1" w:rsidRPr="00763A29" w14:paraId="1A716375" w14:textId="77777777" w:rsidTr="00281655">
        <w:trPr>
          <w:trHeight w:val="204"/>
          <w:jc w:val="center"/>
        </w:trPr>
        <w:tc>
          <w:tcPr>
            <w:tcW w:w="7920" w:type="dxa"/>
          </w:tcPr>
          <w:p w14:paraId="3923804C"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noProof/>
                <w:lang w:val="en-CA"/>
              </w:rPr>
              <w:tab/>
            </w:r>
            <w:r w:rsidRPr="00763A29">
              <w:rPr>
                <w:noProof/>
                <w:lang w:val="en-CA"/>
              </w:rPr>
              <w:tab/>
            </w:r>
            <w:proofErr w:type="spellStart"/>
            <w:r w:rsidRPr="00763A29">
              <w:rPr>
                <w:b/>
              </w:rPr>
              <w:t>nnpfgc_num_kmac_operations</w:t>
            </w:r>
            <w:proofErr w:type="spellEnd"/>
            <w:r w:rsidRPr="00763A29">
              <w:rPr>
                <w:b/>
                <w:bCs/>
                <w:noProof/>
                <w:lang w:val="en-CA"/>
              </w:rPr>
              <w:t>_idc</w:t>
            </w:r>
          </w:p>
        </w:tc>
        <w:tc>
          <w:tcPr>
            <w:tcW w:w="1162" w:type="dxa"/>
          </w:tcPr>
          <w:p w14:paraId="21FDA36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eastAsia="ja-JP"/>
              </w:rPr>
              <w:t>ue(v)</w:t>
            </w:r>
          </w:p>
        </w:tc>
      </w:tr>
      <w:tr w:rsidR="00C462D1" w:rsidRPr="00763A29" w14:paraId="24F07A2D" w14:textId="77777777" w:rsidTr="00281655">
        <w:trPr>
          <w:trHeight w:val="204"/>
          <w:jc w:val="center"/>
        </w:trPr>
        <w:tc>
          <w:tcPr>
            <w:tcW w:w="7920" w:type="dxa"/>
          </w:tcPr>
          <w:p w14:paraId="0B01413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763A29">
              <w:rPr>
                <w:noProof/>
                <w:lang w:val="en-CA"/>
              </w:rPr>
              <w:tab/>
            </w:r>
            <w:r w:rsidRPr="00763A29">
              <w:rPr>
                <w:lang w:val="en-GB"/>
              </w:rPr>
              <w:tab/>
            </w:r>
            <w:proofErr w:type="spellStart"/>
            <w:r w:rsidRPr="00763A29">
              <w:rPr>
                <w:b/>
                <w:bCs/>
                <w:lang w:val="en-GB"/>
              </w:rPr>
              <w:t>nnpfgc_total_kilobyte_size</w:t>
            </w:r>
            <w:proofErr w:type="spellEnd"/>
          </w:p>
        </w:tc>
        <w:tc>
          <w:tcPr>
            <w:tcW w:w="1162" w:type="dxa"/>
          </w:tcPr>
          <w:p w14:paraId="4A2FC04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noProof/>
                <w:lang w:val="en-CA" w:eastAsia="ja-JP"/>
              </w:rPr>
              <w:t>ue(v)</w:t>
            </w:r>
          </w:p>
        </w:tc>
      </w:tr>
      <w:tr w:rsidR="00C462D1" w:rsidRPr="00763A29" w14:paraId="0C68239A" w14:textId="77777777" w:rsidTr="00281655">
        <w:trPr>
          <w:trHeight w:val="204"/>
          <w:jc w:val="center"/>
        </w:trPr>
        <w:tc>
          <w:tcPr>
            <w:tcW w:w="7920" w:type="dxa"/>
          </w:tcPr>
          <w:p w14:paraId="388BD907"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763A29">
              <w:rPr>
                <w:noProof/>
                <w:lang w:val="en-CA"/>
              </w:rPr>
              <w:tab/>
            </w:r>
            <w:r w:rsidRPr="00763A29">
              <w:rPr>
                <w:lang w:val="en-GB"/>
              </w:rPr>
              <w:t>}</w:t>
            </w:r>
          </w:p>
        </w:tc>
        <w:tc>
          <w:tcPr>
            <w:tcW w:w="1162" w:type="dxa"/>
          </w:tcPr>
          <w:p w14:paraId="6811C2B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C462D1" w:rsidRPr="00763A29" w14:paraId="100529DF" w14:textId="77777777" w:rsidTr="00281655">
        <w:trPr>
          <w:trHeight w:val="204"/>
          <w:jc w:val="center"/>
        </w:trPr>
        <w:tc>
          <w:tcPr>
            <w:tcW w:w="7920" w:type="dxa"/>
          </w:tcPr>
          <w:p w14:paraId="122A901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lastRenderedPageBreak/>
              <w:t>}</w:t>
            </w:r>
          </w:p>
        </w:tc>
        <w:tc>
          <w:tcPr>
            <w:tcW w:w="1162" w:type="dxa"/>
          </w:tcPr>
          <w:p w14:paraId="05E72864"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bl>
    <w:p w14:paraId="31240390" w14:textId="77777777" w:rsidR="00C462D1" w:rsidRPr="00763A29" w:rsidRDefault="00C462D1" w:rsidP="00C462D1"/>
    <w:p w14:paraId="4DA983F4"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63A29">
        <w:rPr>
          <w:rFonts w:eastAsia="Malgun Gothic"/>
          <w:b/>
          <w:bCs/>
          <w:noProof/>
          <w:lang w:val="en-CA"/>
        </w:rPr>
        <w:t xml:space="preserve">Neural-network post-filter group characteristics </w:t>
      </w:r>
      <w:r w:rsidRPr="00763A29">
        <w:rPr>
          <w:rFonts w:eastAsia="Malgun Gothic"/>
          <w:b/>
          <w:bCs/>
          <w:lang w:val="en-GB"/>
        </w:rPr>
        <w:t>SEI message semantics</w:t>
      </w:r>
    </w:p>
    <w:p w14:paraId="7B37FCE8" w14:textId="77777777" w:rsidR="00C462D1" w:rsidRPr="00763A29" w:rsidRDefault="00C462D1" w:rsidP="00C462D1">
      <w:pPr>
        <w:rPr>
          <w:rFonts w:eastAsiaTheme="minorEastAsia"/>
          <w:szCs w:val="22"/>
          <w:lang w:val="en-CA"/>
        </w:rPr>
      </w:pPr>
      <w:r w:rsidRPr="00763A29">
        <w:rPr>
          <w:rFonts w:eastAsiaTheme="minorEastAsia"/>
          <w:szCs w:val="22"/>
          <w:lang w:val="en-CA"/>
        </w:rPr>
        <w:t>The neural-network post-filter group characteristics (NNPFGC) SEI message specifies a neural network post-filter (NNPF) group. It is indicated by the SEI message if the NNPF group defines an NNPF cascade or defines NNPFs or NNPF groups of NNPF cascades that are alternatives to each other. The use of NNPF groups of NNPF cascades for specific pictures is indicated with neural-network post-filter group activation (NNPFGA) SEI messages. An NNPF group may have members that are NNPF or NNPF group. An NNPF is a direct member of an NNPF group when it is included in the list of members in the NNPFGC SEI message of the NNPF group. An NNPF is an indirect member of an NNPF group nnpfg_1 when it is a member of another NNPF group nnpfg_2 and nnpfg_2 is a member of nnpfg_1.</w:t>
      </w:r>
    </w:p>
    <w:p w14:paraId="2DEE453F" w14:textId="77777777" w:rsidR="00C462D1" w:rsidRPr="00763A29" w:rsidRDefault="00C462D1" w:rsidP="00C462D1">
      <w:pPr>
        <w:rPr>
          <w:szCs w:val="22"/>
          <w:lang w:val="en-CA"/>
        </w:rPr>
      </w:pPr>
      <w:proofErr w:type="spellStart"/>
      <w:r w:rsidRPr="00763A29">
        <w:rPr>
          <w:b/>
          <w:bCs/>
          <w:szCs w:val="22"/>
          <w:lang w:val="en-CA"/>
        </w:rPr>
        <w:t>nnpfgc_id</w:t>
      </w:r>
      <w:proofErr w:type="spellEnd"/>
      <w:r w:rsidRPr="00763A29">
        <w:rPr>
          <w:b/>
          <w:bCs/>
          <w:szCs w:val="22"/>
          <w:lang w:val="en-CA"/>
        </w:rPr>
        <w:t xml:space="preserve"> </w:t>
      </w:r>
      <w:r w:rsidRPr="00763A29">
        <w:rPr>
          <w:szCs w:val="22"/>
          <w:lang w:val="en-CA"/>
        </w:rPr>
        <w:t xml:space="preserve">contains </w:t>
      </w:r>
      <w:r w:rsidRPr="00763A29">
        <w:rPr>
          <w:rFonts w:eastAsiaTheme="minorEastAsia"/>
        </w:rPr>
        <w:t xml:space="preserve">an identifying number that may be used to identify an </w:t>
      </w:r>
      <w:r w:rsidRPr="00763A29">
        <w:rPr>
          <w:rFonts w:eastAsiaTheme="minorEastAsia"/>
          <w:szCs w:val="22"/>
          <w:lang w:val="en-CA"/>
        </w:rPr>
        <w:t>NNPF group</w:t>
      </w:r>
      <w:r w:rsidRPr="00763A29">
        <w:rPr>
          <w:rFonts w:eastAsiaTheme="minorEastAsia"/>
        </w:rPr>
        <w:t xml:space="preserve">. </w:t>
      </w:r>
      <w:r w:rsidRPr="00763A29">
        <w:rPr>
          <w:rFonts w:eastAsiaTheme="minorEastAsia"/>
          <w:szCs w:val="22"/>
          <w:lang w:val="en-GB"/>
        </w:rPr>
        <w:t xml:space="preserve">The value of </w:t>
      </w:r>
      <w:proofErr w:type="spellStart"/>
      <w:r w:rsidRPr="00763A29">
        <w:rPr>
          <w:rFonts w:eastAsiaTheme="minorEastAsia"/>
          <w:szCs w:val="22"/>
          <w:lang w:val="en-GB"/>
        </w:rPr>
        <w:t>nnpfgc_id</w:t>
      </w:r>
      <w:proofErr w:type="spellEnd"/>
      <w:r w:rsidRPr="00763A29">
        <w:rPr>
          <w:rFonts w:eastAsiaTheme="minorEastAsia"/>
          <w:szCs w:val="22"/>
          <w:lang w:val="en-GB"/>
        </w:rPr>
        <w:t xml:space="preserve"> shall be in the range of 0 to 2</w:t>
      </w:r>
      <w:r w:rsidRPr="00763A29">
        <w:rPr>
          <w:rFonts w:eastAsiaTheme="minorEastAsia"/>
          <w:szCs w:val="22"/>
          <w:vertAlign w:val="superscript"/>
          <w:lang w:val="en-GB"/>
        </w:rPr>
        <w:t>32</w:t>
      </w:r>
      <w:r w:rsidRPr="00763A29">
        <w:rPr>
          <w:rFonts w:eastAsiaTheme="minorEastAsia"/>
          <w:szCs w:val="22"/>
          <w:lang w:val="en-GB"/>
        </w:rPr>
        <w:t xml:space="preserve"> − 2, inclusive. Values of </w:t>
      </w:r>
      <w:proofErr w:type="spellStart"/>
      <w:r w:rsidRPr="00763A29">
        <w:rPr>
          <w:rFonts w:eastAsiaTheme="minorEastAsia"/>
          <w:szCs w:val="22"/>
          <w:lang w:val="en-GB"/>
        </w:rPr>
        <w:t>nnpfgc_id</w:t>
      </w:r>
      <w:proofErr w:type="spellEnd"/>
      <w:r w:rsidRPr="00763A29">
        <w:rPr>
          <w:rFonts w:eastAsiaTheme="minorEastAsia"/>
          <w:szCs w:val="22"/>
          <w:lang w:val="en-GB"/>
        </w:rPr>
        <w:t xml:space="preserve"> from 256 to 511, inclusive, and from 2</w:t>
      </w:r>
      <w:r w:rsidRPr="00763A29">
        <w:rPr>
          <w:rFonts w:eastAsiaTheme="minorEastAsia"/>
          <w:szCs w:val="22"/>
          <w:vertAlign w:val="superscript"/>
          <w:lang w:val="en-GB"/>
        </w:rPr>
        <w:t>31</w:t>
      </w:r>
      <w:r w:rsidRPr="00763A29">
        <w:rPr>
          <w:rFonts w:eastAsiaTheme="minorEastAsia"/>
          <w:szCs w:val="22"/>
          <w:lang w:val="en-GB"/>
        </w:rPr>
        <w:t xml:space="preserve"> to 2</w:t>
      </w:r>
      <w:r w:rsidRPr="00763A29">
        <w:rPr>
          <w:rFonts w:eastAsiaTheme="minorEastAsia"/>
          <w:szCs w:val="22"/>
          <w:vertAlign w:val="superscript"/>
          <w:lang w:val="en-GB"/>
        </w:rPr>
        <w:t>32</w:t>
      </w:r>
      <w:r w:rsidRPr="00763A29">
        <w:rPr>
          <w:rFonts w:eastAsiaTheme="minorEastAsia"/>
          <w:szCs w:val="22"/>
          <w:lang w:val="en-GB"/>
        </w:rPr>
        <w:t xml:space="preserve"> − 2, inclusive, are reserved for future use by ITU-T | ISO/IEC. Decoders </w:t>
      </w:r>
      <w:r w:rsidRPr="00763A29">
        <w:rPr>
          <w:rFonts w:eastAsiaTheme="minorEastAsia"/>
          <w:lang w:val="en-GB"/>
        </w:rPr>
        <w:t xml:space="preserve">conforming to this edition of this document </w:t>
      </w:r>
      <w:r w:rsidRPr="00763A29">
        <w:rPr>
          <w:rFonts w:eastAsiaTheme="minorEastAsia"/>
          <w:szCs w:val="22"/>
          <w:lang w:val="en-GB"/>
        </w:rPr>
        <w:t xml:space="preserve">encountering an NNPFGC SEI message with </w:t>
      </w:r>
      <w:proofErr w:type="spellStart"/>
      <w:r w:rsidRPr="00763A29">
        <w:rPr>
          <w:rFonts w:eastAsiaTheme="minorEastAsia"/>
          <w:szCs w:val="22"/>
          <w:lang w:val="en-GB"/>
        </w:rPr>
        <w:t>nnpfgc_id</w:t>
      </w:r>
      <w:proofErr w:type="spellEnd"/>
      <w:r w:rsidRPr="00763A29">
        <w:rPr>
          <w:rFonts w:eastAsiaTheme="minorEastAsia"/>
          <w:szCs w:val="22"/>
          <w:lang w:val="en-GB"/>
        </w:rPr>
        <w:t xml:space="preserve"> in the range of 256 to 511, inclusive, or in the range of 2</w:t>
      </w:r>
      <w:r w:rsidRPr="00763A29">
        <w:rPr>
          <w:rFonts w:eastAsiaTheme="minorEastAsia"/>
          <w:szCs w:val="22"/>
          <w:vertAlign w:val="superscript"/>
          <w:lang w:val="en-GB"/>
        </w:rPr>
        <w:t>31</w:t>
      </w:r>
      <w:r w:rsidRPr="00763A29">
        <w:rPr>
          <w:rFonts w:eastAsiaTheme="minorEastAsia"/>
          <w:szCs w:val="22"/>
          <w:lang w:val="en-GB"/>
        </w:rPr>
        <w:t xml:space="preserve"> to 2</w:t>
      </w:r>
      <w:r w:rsidRPr="00763A29">
        <w:rPr>
          <w:rFonts w:eastAsiaTheme="minorEastAsia"/>
          <w:szCs w:val="22"/>
          <w:vertAlign w:val="superscript"/>
          <w:lang w:val="en-GB"/>
        </w:rPr>
        <w:t>32</w:t>
      </w:r>
      <w:r w:rsidRPr="00763A29">
        <w:rPr>
          <w:rFonts w:eastAsiaTheme="minorEastAsia"/>
          <w:szCs w:val="22"/>
          <w:lang w:val="en-GB"/>
        </w:rPr>
        <w:t> − 2, inclusive, shall ignore the SEI message.</w:t>
      </w:r>
      <w:r w:rsidRPr="00763A29">
        <w:rPr>
          <w:szCs w:val="22"/>
          <w:lang w:val="en-CA"/>
        </w:rPr>
        <w:t xml:space="preserve"> The value of </w:t>
      </w:r>
      <w:proofErr w:type="spellStart"/>
      <w:r w:rsidRPr="00763A29">
        <w:rPr>
          <w:szCs w:val="22"/>
          <w:lang w:val="en-CA"/>
        </w:rPr>
        <w:t>nnpfgc_id</w:t>
      </w:r>
      <w:proofErr w:type="spellEnd"/>
      <w:r w:rsidRPr="00763A29">
        <w:rPr>
          <w:szCs w:val="22"/>
          <w:lang w:val="en-CA"/>
        </w:rPr>
        <w:t xml:space="preserve"> shall not be equal to any </w:t>
      </w:r>
      <w:proofErr w:type="spellStart"/>
      <w:r w:rsidRPr="00763A29">
        <w:rPr>
          <w:szCs w:val="22"/>
          <w:lang w:val="en-CA"/>
        </w:rPr>
        <w:t>nnpfc_id</w:t>
      </w:r>
      <w:proofErr w:type="spellEnd"/>
      <w:r w:rsidRPr="00763A29">
        <w:rPr>
          <w:szCs w:val="22"/>
          <w:lang w:val="en-CA"/>
        </w:rPr>
        <w:t xml:space="preserve"> value of any NNPFC SEI message present in the same CLVS. When the value of </w:t>
      </w:r>
      <w:proofErr w:type="spellStart"/>
      <w:r w:rsidRPr="00763A29">
        <w:rPr>
          <w:szCs w:val="22"/>
          <w:lang w:val="en-CA"/>
        </w:rPr>
        <w:t>nnpfgc_id</w:t>
      </w:r>
      <w:proofErr w:type="spellEnd"/>
      <w:r w:rsidRPr="00763A29">
        <w:rPr>
          <w:szCs w:val="22"/>
          <w:lang w:val="en-CA"/>
        </w:rPr>
        <w:t xml:space="preserve"> of an NNPFGC SEI message </w:t>
      </w:r>
      <w:proofErr w:type="spellStart"/>
      <w:r w:rsidRPr="00763A29">
        <w:rPr>
          <w:szCs w:val="22"/>
          <w:lang w:val="en-CA"/>
        </w:rPr>
        <w:t>nnpfgcSeiA</w:t>
      </w:r>
      <w:proofErr w:type="spellEnd"/>
      <w:r w:rsidRPr="00763A29">
        <w:rPr>
          <w:szCs w:val="22"/>
          <w:lang w:val="en-CA"/>
        </w:rPr>
        <w:t xml:space="preserve"> is equal to the value of </w:t>
      </w:r>
      <w:proofErr w:type="spellStart"/>
      <w:r w:rsidRPr="00763A29">
        <w:rPr>
          <w:szCs w:val="22"/>
          <w:lang w:val="en-CA"/>
        </w:rPr>
        <w:t>nnpfgc_id</w:t>
      </w:r>
      <w:proofErr w:type="spellEnd"/>
      <w:r w:rsidRPr="00763A29">
        <w:rPr>
          <w:szCs w:val="22"/>
          <w:lang w:val="en-CA"/>
        </w:rPr>
        <w:t xml:space="preserve"> of another NNPFGC SEI message </w:t>
      </w:r>
      <w:proofErr w:type="spellStart"/>
      <w:r w:rsidRPr="00763A29">
        <w:rPr>
          <w:szCs w:val="22"/>
          <w:lang w:val="en-CA"/>
        </w:rPr>
        <w:t>nnpfgcSeiB</w:t>
      </w:r>
      <w:proofErr w:type="spellEnd"/>
      <w:r w:rsidRPr="00763A29">
        <w:rPr>
          <w:szCs w:val="22"/>
          <w:lang w:val="en-CA"/>
        </w:rPr>
        <w:t xml:space="preserve"> present in the same CLVS, </w:t>
      </w:r>
      <w:proofErr w:type="spellStart"/>
      <w:r w:rsidRPr="00763A29">
        <w:rPr>
          <w:szCs w:val="22"/>
          <w:lang w:val="en-CA"/>
        </w:rPr>
        <w:t>nnpfgcSeiA</w:t>
      </w:r>
      <w:proofErr w:type="spellEnd"/>
      <w:r w:rsidRPr="00763A29">
        <w:rPr>
          <w:szCs w:val="22"/>
          <w:lang w:val="en-CA"/>
        </w:rPr>
        <w:t xml:space="preserve"> and </w:t>
      </w:r>
      <w:proofErr w:type="spellStart"/>
      <w:r w:rsidRPr="00763A29">
        <w:rPr>
          <w:szCs w:val="22"/>
          <w:lang w:val="en-CA"/>
        </w:rPr>
        <w:t>nnpfgcSeiB</w:t>
      </w:r>
      <w:proofErr w:type="spellEnd"/>
      <w:r w:rsidRPr="00763A29">
        <w:rPr>
          <w:szCs w:val="22"/>
          <w:lang w:val="en-CA"/>
        </w:rPr>
        <w:t xml:space="preserve"> shall be identical.</w:t>
      </w:r>
    </w:p>
    <w:p w14:paraId="28E34A32" w14:textId="77777777" w:rsidR="00C462D1" w:rsidRPr="00763A29" w:rsidRDefault="00C462D1" w:rsidP="00C462D1">
      <w:pPr>
        <w:rPr>
          <w:szCs w:val="22"/>
          <w:lang w:val="en-CA"/>
        </w:rPr>
      </w:pPr>
      <w:proofErr w:type="spellStart"/>
      <w:r w:rsidRPr="00763A29">
        <w:rPr>
          <w:b/>
          <w:bCs/>
          <w:szCs w:val="22"/>
          <w:lang w:val="en-CA"/>
        </w:rPr>
        <w:t>nnpfgc_grouping_type</w:t>
      </w:r>
      <w:proofErr w:type="spellEnd"/>
      <w:r w:rsidRPr="00763A29">
        <w:rPr>
          <w:szCs w:val="22"/>
          <w:lang w:val="en-CA"/>
        </w:rPr>
        <w:t xml:space="preserve"> equal to 0 indicates that this SEI message specifies a group of cascaded neural-network post-filters. </w:t>
      </w:r>
    </w:p>
    <w:p w14:paraId="32A21E81"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equal to 1 indicates that the NNPFs or NNPF groups identified by the </w:t>
      </w:r>
      <w:proofErr w:type="spellStart"/>
      <w:r w:rsidRPr="00763A29">
        <w:rPr>
          <w:szCs w:val="22"/>
          <w:lang w:val="en-CA"/>
        </w:rPr>
        <w:t>nnpfgc_member_id</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are alternatives to each other out of which the post-processor should select only one to be applied. </w:t>
      </w:r>
    </w:p>
    <w:p w14:paraId="10791980"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equal to 2 indicates that this SEI message specifies a group of NNPFs that are intended to be used jointly and are activated in an alternating manner so that at most one of these NNPFs is activate for any picture. </w:t>
      </w:r>
    </w:p>
    <w:p w14:paraId="10D406CA"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equal to 3 indicates that the NNPFs or NNPF groups identified by the </w:t>
      </w:r>
      <w:proofErr w:type="spellStart"/>
      <w:r w:rsidRPr="00763A29">
        <w:rPr>
          <w:szCs w:val="22"/>
          <w:lang w:val="en-CA"/>
        </w:rPr>
        <w:t>nnpfgc_member_id</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are intended to be used in parallel. </w:t>
      </w:r>
    </w:p>
    <w:p w14:paraId="31152B35"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equal to 4 indicates that the NNPFs or NNPF groups identified by the </w:t>
      </w:r>
      <w:proofErr w:type="spellStart"/>
      <w:r w:rsidRPr="00763A29">
        <w:rPr>
          <w:szCs w:val="22"/>
          <w:lang w:val="en-CA"/>
        </w:rPr>
        <w:t>nnpfgc_member_id</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are optional, i.e., may or may not be applied by the post-processor. </w:t>
      </w:r>
    </w:p>
    <w:p w14:paraId="14275019" w14:textId="77777777" w:rsidR="00C462D1" w:rsidRPr="00763A29" w:rsidRDefault="00C462D1" w:rsidP="00C462D1">
      <w:pPr>
        <w:rPr>
          <w:szCs w:val="22"/>
          <w:lang w:val="en-CA"/>
        </w:rPr>
      </w:pPr>
      <w:r w:rsidRPr="00763A29">
        <w:rPr>
          <w:rFonts w:eastAsiaTheme="minorEastAsia"/>
          <w:szCs w:val="22"/>
          <w:lang w:val="en-CA"/>
        </w:rPr>
        <w:t xml:space="preserve">The value of </w:t>
      </w:r>
      <w:proofErr w:type="spellStart"/>
      <w:r w:rsidRPr="00763A29">
        <w:rPr>
          <w:szCs w:val="22"/>
          <w:lang w:val="en-CA"/>
        </w:rPr>
        <w:t>nnpfgc_grouping_type</w:t>
      </w:r>
      <w:proofErr w:type="spellEnd"/>
      <w:r w:rsidRPr="00763A29">
        <w:rPr>
          <w:szCs w:val="22"/>
          <w:lang w:val="en-CA"/>
        </w:rPr>
        <w:t xml:space="preserve"> </w:t>
      </w:r>
      <w:r w:rsidRPr="00763A29">
        <w:rPr>
          <w:rFonts w:eastAsiaTheme="minorEastAsia"/>
          <w:szCs w:val="22"/>
          <w:lang w:val="en-CA"/>
        </w:rPr>
        <w:t xml:space="preserve">shall be in the range of 0 to 255, inclusive. </w:t>
      </w:r>
      <w:r w:rsidRPr="00763A29">
        <w:rPr>
          <w:lang w:val="en-GB"/>
        </w:rPr>
        <w:t xml:space="preserve">Values of </w:t>
      </w:r>
      <w:proofErr w:type="spellStart"/>
      <w:r w:rsidRPr="00763A29">
        <w:rPr>
          <w:szCs w:val="22"/>
          <w:lang w:val="en-CA"/>
        </w:rPr>
        <w:t>nnpfgc_grouping_type</w:t>
      </w:r>
      <w:proofErr w:type="spellEnd"/>
      <w:r w:rsidRPr="00763A29">
        <w:rPr>
          <w:szCs w:val="22"/>
          <w:lang w:val="en-CA"/>
        </w:rPr>
        <w:t xml:space="preserve"> </w:t>
      </w:r>
      <w:r w:rsidRPr="00763A29">
        <w:rPr>
          <w:lang w:val="en-CA"/>
        </w:rPr>
        <w:t xml:space="preserve">in the range of 5 to 255, inclusive, </w:t>
      </w:r>
      <w:r w:rsidRPr="00763A29">
        <w:rPr>
          <w:lang w:val="en-GB"/>
        </w:rPr>
        <w:t xml:space="preserve">are reserved for future specification by ITU-T | ISO/IEC and shall not be present in bitstreams conforming to this edition of this document. Decoders conforming to this edition of this document shall ignore NNPFGC SEI messages with </w:t>
      </w:r>
      <w:proofErr w:type="spellStart"/>
      <w:r w:rsidRPr="00763A29">
        <w:rPr>
          <w:szCs w:val="22"/>
          <w:lang w:val="en-CA"/>
        </w:rPr>
        <w:t>nnpfgc_grouping_type</w:t>
      </w:r>
      <w:proofErr w:type="spellEnd"/>
      <w:r w:rsidRPr="00763A29">
        <w:rPr>
          <w:szCs w:val="22"/>
          <w:lang w:val="en-CA"/>
        </w:rPr>
        <w:t xml:space="preserve"> </w:t>
      </w:r>
      <w:r w:rsidRPr="00763A29">
        <w:rPr>
          <w:rFonts w:eastAsiaTheme="minorEastAsia"/>
          <w:szCs w:val="22"/>
          <w:lang w:val="en-CA"/>
        </w:rPr>
        <w:t>in the range of 5 to 255, inclusive</w:t>
      </w:r>
      <w:r w:rsidRPr="00763A29">
        <w:rPr>
          <w:lang w:val="en-GB"/>
        </w:rPr>
        <w:t>.</w:t>
      </w:r>
    </w:p>
    <w:p w14:paraId="43387944" w14:textId="77777777" w:rsidR="00C462D1" w:rsidRPr="00763A29" w:rsidRDefault="00C462D1" w:rsidP="00C462D1">
      <w:pPr>
        <w:rPr>
          <w:szCs w:val="22"/>
          <w:lang w:val="en-CA"/>
        </w:rPr>
      </w:pPr>
      <w:proofErr w:type="spellStart"/>
      <w:r w:rsidRPr="00763A29">
        <w:rPr>
          <w:b/>
          <w:bCs/>
          <w:szCs w:val="22"/>
          <w:lang w:val="en-CA"/>
        </w:rPr>
        <w:t>nnpfgc_purpose</w:t>
      </w:r>
      <w:proofErr w:type="spellEnd"/>
      <w:r w:rsidRPr="00763A29">
        <w:rPr>
          <w:szCs w:val="22"/>
          <w:lang w:val="en-CA"/>
        </w:rPr>
        <w:t xml:space="preserve"> has the semantics of </w:t>
      </w:r>
      <w:proofErr w:type="spellStart"/>
      <w:r w:rsidRPr="00763A29">
        <w:rPr>
          <w:szCs w:val="22"/>
          <w:lang w:val="en-CA"/>
        </w:rPr>
        <w:t>nnpfc_purpose</w:t>
      </w:r>
      <w:proofErr w:type="spellEnd"/>
      <w:r w:rsidRPr="00763A29">
        <w:rPr>
          <w:szCs w:val="22"/>
          <w:lang w:val="en-CA"/>
        </w:rPr>
        <w:t xml:space="preserve"> but with the exception that the semantics are specified for the NNPF group defined by this SEI message rather than the NNPF defined by an NNPFC SEI message. When present, the value of </w:t>
      </w:r>
      <w:proofErr w:type="spellStart"/>
      <w:r w:rsidRPr="00763A29">
        <w:rPr>
          <w:szCs w:val="22"/>
          <w:lang w:val="en-CA"/>
        </w:rPr>
        <w:t>nnpfgc_purpose</w:t>
      </w:r>
      <w:proofErr w:type="spellEnd"/>
      <w:r w:rsidRPr="00763A29">
        <w:rPr>
          <w:szCs w:val="22"/>
          <w:lang w:val="en-CA"/>
        </w:rPr>
        <w:t xml:space="preserve"> shall be the union of the values of </w:t>
      </w:r>
      <w:proofErr w:type="spellStart"/>
      <w:r w:rsidRPr="00763A29">
        <w:rPr>
          <w:szCs w:val="22"/>
          <w:lang w:val="en-CA"/>
        </w:rPr>
        <w:t>nnpfc_purpose</w:t>
      </w:r>
      <w:proofErr w:type="spellEnd"/>
      <w:r w:rsidRPr="00763A29">
        <w:rPr>
          <w:szCs w:val="22"/>
          <w:lang w:val="en-CA"/>
        </w:rPr>
        <w:t xml:space="preserve"> of direct and indirect members of the NNPF group.</w:t>
      </w:r>
    </w:p>
    <w:p w14:paraId="689109A8" w14:textId="77777777" w:rsidR="00C462D1" w:rsidRPr="00763A29" w:rsidRDefault="00C462D1" w:rsidP="00C462D1">
      <w:pPr>
        <w:rPr>
          <w:szCs w:val="22"/>
        </w:rPr>
      </w:pPr>
      <w:r w:rsidRPr="00763A29">
        <w:rPr>
          <w:b/>
          <w:bCs/>
          <w:szCs w:val="22"/>
        </w:rPr>
        <w:t>nnpfgc_num_members_minus2</w:t>
      </w:r>
      <w:r w:rsidRPr="00763A29">
        <w:rPr>
          <w:szCs w:val="22"/>
        </w:rPr>
        <w:t xml:space="preserve"> plus 2</w:t>
      </w:r>
      <w:r w:rsidRPr="00763A29">
        <w:rPr>
          <w:b/>
          <w:bCs/>
          <w:szCs w:val="22"/>
        </w:rPr>
        <w:t xml:space="preserve"> </w:t>
      </w:r>
      <w:r w:rsidRPr="00763A29">
        <w:rPr>
          <w:szCs w:val="22"/>
        </w:rPr>
        <w:t>indicates the number of NNPFs or NNPF groups in the NNPF group that this SEI message defines.</w:t>
      </w:r>
    </w:p>
    <w:p w14:paraId="1F2C57B6" w14:textId="77777777" w:rsidR="00C462D1" w:rsidRPr="00763A29" w:rsidRDefault="00C462D1" w:rsidP="00C462D1">
      <w:pPr>
        <w:rPr>
          <w:szCs w:val="22"/>
        </w:rPr>
      </w:pPr>
      <w:proofErr w:type="spellStart"/>
      <w:r w:rsidRPr="00763A29">
        <w:rPr>
          <w:b/>
          <w:bCs/>
          <w:szCs w:val="22"/>
        </w:rPr>
        <w:t>nnpfgc_member_id</w:t>
      </w:r>
      <w:proofErr w:type="spellEnd"/>
      <w:r w:rsidRPr="00763A29">
        <w:rPr>
          <w:szCs w:val="22"/>
        </w:rPr>
        <w:t>[ </w:t>
      </w:r>
      <w:proofErr w:type="spellStart"/>
      <w:r w:rsidRPr="00763A29">
        <w:rPr>
          <w:szCs w:val="22"/>
        </w:rPr>
        <w:t>i</w:t>
      </w:r>
      <w:proofErr w:type="spellEnd"/>
      <w:r w:rsidRPr="00763A29">
        <w:rPr>
          <w:szCs w:val="22"/>
        </w:rPr>
        <w:t xml:space="preserve"> ] indicates the </w:t>
      </w:r>
      <w:proofErr w:type="spellStart"/>
      <w:r w:rsidRPr="00763A29">
        <w:rPr>
          <w:szCs w:val="22"/>
        </w:rPr>
        <w:t>i-th</w:t>
      </w:r>
      <w:proofErr w:type="spellEnd"/>
      <w:r w:rsidRPr="00763A29">
        <w:rPr>
          <w:szCs w:val="22"/>
        </w:rPr>
        <w:t xml:space="preserve"> member in the NNPF group defined by this SEI message as follows:</w:t>
      </w:r>
    </w:p>
    <w:p w14:paraId="032DA74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If there is an NNPF with </w:t>
      </w:r>
      <w:proofErr w:type="spellStart"/>
      <w:r w:rsidRPr="00763A29">
        <w:rPr>
          <w:lang w:val="en-GB"/>
        </w:rPr>
        <w:t>nnpfc_id</w:t>
      </w:r>
      <w:proofErr w:type="spellEnd"/>
      <w:r w:rsidRPr="00763A29">
        <w:rPr>
          <w:lang w:val="en-GB"/>
        </w:rPr>
        <w:t xml:space="preserve"> equal to </w:t>
      </w:r>
      <w:proofErr w:type="spellStart"/>
      <w:r w:rsidRPr="00763A29">
        <w:rPr>
          <w:lang w:val="en-GB"/>
        </w:rPr>
        <w:t>nnpfgc_member_id</w:t>
      </w:r>
      <w:proofErr w:type="spellEnd"/>
      <w:r w:rsidRPr="00763A29">
        <w:rPr>
          <w:lang w:val="en-GB"/>
        </w:rPr>
        <w:t>[ </w:t>
      </w:r>
      <w:proofErr w:type="spellStart"/>
      <w:r w:rsidRPr="00763A29">
        <w:rPr>
          <w:lang w:val="en-GB"/>
        </w:rPr>
        <w:t>i</w:t>
      </w:r>
      <w:proofErr w:type="spellEnd"/>
      <w:r w:rsidRPr="00763A29">
        <w:rPr>
          <w:lang w:val="en-GB"/>
        </w:rPr>
        <w:t xml:space="preserve"> ] defined in the CLVS, the </w:t>
      </w:r>
      <w:proofErr w:type="spellStart"/>
      <w:r w:rsidRPr="00763A29">
        <w:rPr>
          <w:lang w:val="en-GB"/>
        </w:rPr>
        <w:t>i-th</w:t>
      </w:r>
      <w:proofErr w:type="spellEnd"/>
      <w:r w:rsidRPr="00763A29">
        <w:rPr>
          <w:lang w:val="en-GB"/>
        </w:rPr>
        <w:t xml:space="preserve"> member in the NNPF group defined by this SEI message is an NNPF that has </w:t>
      </w:r>
      <w:proofErr w:type="spellStart"/>
      <w:r w:rsidRPr="00763A29">
        <w:rPr>
          <w:lang w:val="en-GB"/>
        </w:rPr>
        <w:t>nnpfc_id</w:t>
      </w:r>
      <w:proofErr w:type="spellEnd"/>
      <w:r w:rsidRPr="00763A29">
        <w:rPr>
          <w:lang w:val="en-GB"/>
        </w:rPr>
        <w:t xml:space="preserve"> equal to </w:t>
      </w:r>
      <w:proofErr w:type="spellStart"/>
      <w:r w:rsidRPr="00763A29">
        <w:rPr>
          <w:lang w:val="en-GB"/>
        </w:rPr>
        <w:t>nnpfgc_member_id</w:t>
      </w:r>
      <w:proofErr w:type="spellEnd"/>
      <w:r w:rsidRPr="00763A29">
        <w:rPr>
          <w:lang w:val="en-GB"/>
        </w:rPr>
        <w:t>[ </w:t>
      </w:r>
      <w:proofErr w:type="spellStart"/>
      <w:r w:rsidRPr="00763A29">
        <w:rPr>
          <w:lang w:val="en-GB"/>
        </w:rPr>
        <w:t>i</w:t>
      </w:r>
      <w:proofErr w:type="spellEnd"/>
      <w:r w:rsidRPr="00763A29">
        <w:rPr>
          <w:lang w:val="en-GB"/>
        </w:rPr>
        <w:t> ].</w:t>
      </w:r>
    </w:p>
    <w:p w14:paraId="09761CB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Otherwise (there is no NNPF with </w:t>
      </w:r>
      <w:proofErr w:type="spellStart"/>
      <w:r w:rsidRPr="00763A29">
        <w:rPr>
          <w:lang w:val="en-GB"/>
        </w:rPr>
        <w:t>nnpfc_id</w:t>
      </w:r>
      <w:proofErr w:type="spellEnd"/>
      <w:r w:rsidRPr="00763A29">
        <w:rPr>
          <w:lang w:val="en-GB"/>
        </w:rPr>
        <w:t xml:space="preserve"> equal to </w:t>
      </w:r>
      <w:proofErr w:type="spellStart"/>
      <w:r w:rsidRPr="00763A29">
        <w:rPr>
          <w:lang w:val="en-GB"/>
        </w:rPr>
        <w:t>nnpfgc_member_id</w:t>
      </w:r>
      <w:proofErr w:type="spellEnd"/>
      <w:r w:rsidRPr="00763A29">
        <w:rPr>
          <w:lang w:val="en-GB"/>
        </w:rPr>
        <w:t>[ </w:t>
      </w:r>
      <w:proofErr w:type="spellStart"/>
      <w:r w:rsidRPr="00763A29">
        <w:rPr>
          <w:lang w:val="en-GB"/>
        </w:rPr>
        <w:t>i</w:t>
      </w:r>
      <w:proofErr w:type="spellEnd"/>
      <w:r w:rsidRPr="00763A29">
        <w:rPr>
          <w:lang w:val="en-GB"/>
        </w:rPr>
        <w:t xml:space="preserve"> ] defined in the CLVS), the </w:t>
      </w:r>
      <w:proofErr w:type="spellStart"/>
      <w:r w:rsidRPr="00763A29">
        <w:rPr>
          <w:lang w:val="en-GB"/>
        </w:rPr>
        <w:t>i-th</w:t>
      </w:r>
      <w:proofErr w:type="spellEnd"/>
      <w:r w:rsidRPr="00763A29">
        <w:rPr>
          <w:lang w:val="en-GB"/>
        </w:rPr>
        <w:t xml:space="preserve"> member in the NNPF group defined by this SEI message is an NNPF group with </w:t>
      </w:r>
      <w:proofErr w:type="spellStart"/>
      <w:r w:rsidRPr="00763A29">
        <w:rPr>
          <w:lang w:val="en-GB"/>
        </w:rPr>
        <w:t>nnpfgc_id</w:t>
      </w:r>
      <w:proofErr w:type="spellEnd"/>
      <w:r w:rsidRPr="00763A29">
        <w:rPr>
          <w:lang w:val="en-GB"/>
        </w:rPr>
        <w:t xml:space="preserve"> equal to </w:t>
      </w:r>
      <w:proofErr w:type="spellStart"/>
      <w:r w:rsidRPr="00763A29">
        <w:rPr>
          <w:lang w:val="en-GB"/>
        </w:rPr>
        <w:t>nnpfgc_member_id</w:t>
      </w:r>
      <w:proofErr w:type="spellEnd"/>
      <w:r w:rsidRPr="00763A29">
        <w:rPr>
          <w:lang w:val="en-GB"/>
        </w:rPr>
        <w:t>[ </w:t>
      </w:r>
      <w:proofErr w:type="spellStart"/>
      <w:r w:rsidRPr="00763A29">
        <w:rPr>
          <w:lang w:val="en-GB"/>
        </w:rPr>
        <w:t>i</w:t>
      </w:r>
      <w:proofErr w:type="spellEnd"/>
      <w:r w:rsidRPr="00763A29">
        <w:rPr>
          <w:lang w:val="en-GB"/>
        </w:rPr>
        <w:t xml:space="preserve"> ]. </w:t>
      </w:r>
    </w:p>
    <w:p w14:paraId="13376F00" w14:textId="77777777" w:rsidR="00C462D1" w:rsidRPr="00763A29" w:rsidRDefault="00C462D1" w:rsidP="00C462D1">
      <w:pPr>
        <w:rPr>
          <w:szCs w:val="22"/>
        </w:rPr>
      </w:pPr>
      <w:r w:rsidRPr="00763A29">
        <w:rPr>
          <w:szCs w:val="22"/>
        </w:rPr>
        <w:t xml:space="preserve">When an </w:t>
      </w:r>
      <w:proofErr w:type="spellStart"/>
      <w:r w:rsidRPr="00763A29">
        <w:rPr>
          <w:szCs w:val="22"/>
        </w:rPr>
        <w:t>nnpfgc_member_</w:t>
      </w:r>
      <w:proofErr w:type="gramStart"/>
      <w:r w:rsidRPr="00763A29">
        <w:rPr>
          <w:szCs w:val="22"/>
        </w:rPr>
        <w:t>id</w:t>
      </w:r>
      <w:proofErr w:type="spellEnd"/>
      <w:r w:rsidRPr="00763A29">
        <w:rPr>
          <w:szCs w:val="22"/>
        </w:rPr>
        <w:t>[</w:t>
      </w:r>
      <w:proofErr w:type="gramEnd"/>
      <w:r w:rsidRPr="00763A29">
        <w:rPr>
          <w:szCs w:val="22"/>
        </w:rPr>
        <w:t> </w:t>
      </w:r>
      <w:proofErr w:type="spellStart"/>
      <w:r w:rsidRPr="00763A29">
        <w:rPr>
          <w:szCs w:val="22"/>
        </w:rPr>
        <w:t>i</w:t>
      </w:r>
      <w:proofErr w:type="spellEnd"/>
      <w:r w:rsidRPr="00763A29">
        <w:rPr>
          <w:szCs w:val="22"/>
        </w:rPr>
        <w:t xml:space="preserve"> ] value references an </w:t>
      </w:r>
      <w:proofErr w:type="spellStart"/>
      <w:r w:rsidRPr="00763A29">
        <w:rPr>
          <w:szCs w:val="22"/>
        </w:rPr>
        <w:t>nnpfgc_id</w:t>
      </w:r>
      <w:proofErr w:type="spellEnd"/>
      <w:r w:rsidRPr="00763A29">
        <w:rPr>
          <w:szCs w:val="22"/>
        </w:rPr>
        <w:t xml:space="preserve"> value of an NNPFGC SEI message </w:t>
      </w:r>
      <w:proofErr w:type="spellStart"/>
      <w:r w:rsidRPr="00763A29">
        <w:rPr>
          <w:szCs w:val="22"/>
        </w:rPr>
        <w:t>nnpfgcSei</w:t>
      </w:r>
      <w:proofErr w:type="spellEnd"/>
      <w:r w:rsidRPr="00763A29">
        <w:rPr>
          <w:szCs w:val="22"/>
        </w:rPr>
        <w:t xml:space="preserve">, it is a requirement of bitstream conformance that the NNPFGC SEI message </w:t>
      </w:r>
      <w:proofErr w:type="spellStart"/>
      <w:r w:rsidRPr="00763A29">
        <w:rPr>
          <w:szCs w:val="22"/>
        </w:rPr>
        <w:t>nnpfgcSei</w:t>
      </w:r>
      <w:proofErr w:type="spellEnd"/>
      <w:r w:rsidRPr="00763A29">
        <w:rPr>
          <w:szCs w:val="22"/>
        </w:rPr>
        <w:t xml:space="preserve"> shall have </w:t>
      </w:r>
      <w:proofErr w:type="spellStart"/>
      <w:r w:rsidRPr="00763A29">
        <w:rPr>
          <w:szCs w:val="22"/>
        </w:rPr>
        <w:t>nnpfgc_grouping_type</w:t>
      </w:r>
      <w:proofErr w:type="spellEnd"/>
      <w:r w:rsidRPr="00763A29">
        <w:rPr>
          <w:szCs w:val="22"/>
        </w:rPr>
        <w:t xml:space="preserve"> equal to 0.</w:t>
      </w:r>
      <w:bookmarkStart w:id="19" w:name="_Hlk139131257"/>
    </w:p>
    <w:p w14:paraId="50A9FC0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\r 1 \* MERGEFORMAT  \* MERGEFORMAT </w:instrText>
      </w:r>
      <w:r w:rsidRPr="00763A29">
        <w:rPr>
          <w:iCs/>
          <w:sz w:val="18"/>
          <w:szCs w:val="18"/>
          <w:lang w:val="en-GB"/>
        </w:rPr>
        <w:fldChar w:fldCharType="separate"/>
      </w:r>
      <w:r w:rsidRPr="00763A29">
        <w:rPr>
          <w:iCs/>
          <w:noProof/>
          <w:sz w:val="18"/>
          <w:szCs w:val="18"/>
          <w:lang w:val="en-GB"/>
        </w:rPr>
        <w:t>1</w:t>
      </w:r>
      <w:r w:rsidRPr="00763A29">
        <w:rPr>
          <w:iCs/>
          <w:sz w:val="18"/>
          <w:szCs w:val="18"/>
          <w:lang w:val="en-GB"/>
        </w:rPr>
        <w:fldChar w:fldCharType="end"/>
      </w:r>
      <w:r w:rsidRPr="00763A29">
        <w:rPr>
          <w:sz w:val="18"/>
          <w:szCs w:val="18"/>
          <w:lang w:val="en-GB"/>
        </w:rPr>
        <w:t> </w:t>
      </w:r>
      <w:r w:rsidRPr="00763A29">
        <w:rPr>
          <w:noProof/>
          <w:sz w:val="18"/>
          <w:szCs w:val="18"/>
          <w:lang w:val="en-GB"/>
        </w:rPr>
        <w:t xml:space="preserve">– In other words, when a second NNPF group is a member of </w:t>
      </w:r>
      <w:r w:rsidRPr="00763A29">
        <w:rPr>
          <w:bCs/>
          <w:color w:val="000000"/>
          <w:sz w:val="18"/>
          <w:szCs w:val="18"/>
          <w:lang w:val="en-GB"/>
        </w:rPr>
        <w:t>a first NNPF group, the type of the second NNPF group cannot be any other than a cascade of NNPFs.</w:t>
      </w:r>
    </w:p>
    <w:p w14:paraId="24375DFF" w14:textId="77777777" w:rsidR="00C462D1" w:rsidRPr="00763A29" w:rsidRDefault="00C462D1" w:rsidP="00C462D1">
      <w:r w:rsidRPr="00763A29">
        <w:rPr>
          <w:szCs w:val="22"/>
        </w:rPr>
        <w:lastRenderedPageBreak/>
        <w:t xml:space="preserve">When </w:t>
      </w:r>
      <w:proofErr w:type="spellStart"/>
      <w:r w:rsidRPr="00763A29">
        <w:rPr>
          <w:szCs w:val="22"/>
        </w:rPr>
        <w:t>nnpfgc_grouping_type</w:t>
      </w:r>
      <w:proofErr w:type="spellEnd"/>
      <w:r w:rsidRPr="00763A29">
        <w:rPr>
          <w:szCs w:val="22"/>
        </w:rPr>
        <w:t xml:space="preserve"> is equal to 0 or 2, it is a requirement of bitstream conformance that there is an NNPF with </w:t>
      </w:r>
      <w:proofErr w:type="spellStart"/>
      <w:r w:rsidRPr="00763A29">
        <w:rPr>
          <w:szCs w:val="22"/>
        </w:rPr>
        <w:t>nnpfc_id</w:t>
      </w:r>
      <w:proofErr w:type="spellEnd"/>
      <w:r w:rsidRPr="00763A29">
        <w:rPr>
          <w:szCs w:val="22"/>
        </w:rPr>
        <w:t xml:space="preserve"> value equal to </w:t>
      </w:r>
      <w:proofErr w:type="spellStart"/>
      <w:r w:rsidRPr="00763A29">
        <w:rPr>
          <w:szCs w:val="22"/>
        </w:rPr>
        <w:t>nnpfgc_member_id</w:t>
      </w:r>
      <w:proofErr w:type="spellEnd"/>
      <w:r w:rsidRPr="00763A29">
        <w:rPr>
          <w:szCs w:val="22"/>
        </w:rPr>
        <w:t>[ </w:t>
      </w:r>
      <w:proofErr w:type="spellStart"/>
      <w:r w:rsidRPr="00763A29">
        <w:rPr>
          <w:szCs w:val="22"/>
        </w:rPr>
        <w:t>i</w:t>
      </w:r>
      <w:proofErr w:type="spellEnd"/>
      <w:r w:rsidRPr="00763A29">
        <w:t> ] defined in the CLVS.</w:t>
      </w:r>
    </w:p>
    <w:p w14:paraId="7B1DC49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 MERGEFORMAT  \* MERGEFORMAT  \* MERGEFORMAT </w:instrText>
      </w:r>
      <w:r w:rsidRPr="00763A29">
        <w:rPr>
          <w:iCs/>
          <w:sz w:val="18"/>
          <w:szCs w:val="18"/>
          <w:lang w:val="en-GB"/>
        </w:rPr>
        <w:fldChar w:fldCharType="separate"/>
      </w:r>
      <w:r w:rsidRPr="00763A29">
        <w:rPr>
          <w:iCs/>
          <w:noProof/>
          <w:sz w:val="18"/>
          <w:szCs w:val="18"/>
          <w:lang w:val="en-GB"/>
        </w:rPr>
        <w:t>2</w:t>
      </w:r>
      <w:r w:rsidRPr="00763A29">
        <w:rPr>
          <w:iCs/>
          <w:sz w:val="18"/>
          <w:szCs w:val="18"/>
          <w:lang w:val="en-GB"/>
        </w:rPr>
        <w:fldChar w:fldCharType="end"/>
      </w:r>
      <w:r w:rsidRPr="00763A29">
        <w:rPr>
          <w:sz w:val="18"/>
          <w:szCs w:val="18"/>
          <w:lang w:val="en-GB"/>
        </w:rPr>
        <w:t> </w:t>
      </w:r>
      <w:r w:rsidRPr="00763A29">
        <w:rPr>
          <w:noProof/>
          <w:sz w:val="18"/>
          <w:szCs w:val="18"/>
          <w:lang w:val="en-GB"/>
        </w:rPr>
        <w:t>– In other words, the members of a cascade or alternating NNPF group are individual NNPFs and cannot be NNPF groups</w:t>
      </w:r>
      <w:r w:rsidRPr="00763A29">
        <w:rPr>
          <w:bCs/>
          <w:color w:val="000000"/>
          <w:sz w:val="18"/>
          <w:szCs w:val="18"/>
          <w:lang w:val="en-GB"/>
        </w:rPr>
        <w:t>.</w:t>
      </w:r>
    </w:p>
    <w:p w14:paraId="400AF313" w14:textId="77777777" w:rsidR="00C462D1" w:rsidRPr="00763A29" w:rsidRDefault="00C462D1" w:rsidP="00C462D1">
      <w:r w:rsidRPr="00763A29">
        <w:t xml:space="preserve">When </w:t>
      </w:r>
      <w:proofErr w:type="spellStart"/>
      <w:r w:rsidRPr="00763A29">
        <w:t>nnpfgc_grouping_type</w:t>
      </w:r>
      <w:proofErr w:type="spellEnd"/>
      <w:r w:rsidRPr="00763A29">
        <w:t xml:space="preserve"> is equal to 1, 3, or 4, it is a requirement of bitstream conformance that there is an NNPF with </w:t>
      </w:r>
      <w:proofErr w:type="spellStart"/>
      <w:r w:rsidRPr="00763A29">
        <w:t>nnpfc_id</w:t>
      </w:r>
      <w:proofErr w:type="spellEnd"/>
      <w:r w:rsidRPr="00763A29">
        <w:t xml:space="preserve"> value equal to </w:t>
      </w:r>
      <w:proofErr w:type="spellStart"/>
      <w:r w:rsidRPr="00763A29">
        <w:t>nnpfgc_member_id</w:t>
      </w:r>
      <w:proofErr w:type="spellEnd"/>
      <w:r w:rsidRPr="00763A29">
        <w:t>[ </w:t>
      </w:r>
      <w:proofErr w:type="spellStart"/>
      <w:r w:rsidRPr="00763A29">
        <w:t>i</w:t>
      </w:r>
      <w:proofErr w:type="spellEnd"/>
      <w:r w:rsidRPr="00763A29">
        <w:t xml:space="preserve"> ] or an NNPF group with </w:t>
      </w:r>
      <w:proofErr w:type="spellStart"/>
      <w:r w:rsidRPr="00763A29">
        <w:t>nnpfgc_id</w:t>
      </w:r>
      <w:proofErr w:type="spellEnd"/>
      <w:r w:rsidRPr="00763A29">
        <w:t xml:space="preserve"> value equal to </w:t>
      </w:r>
      <w:proofErr w:type="spellStart"/>
      <w:r w:rsidRPr="00763A29">
        <w:t>nnpfgc_member_id</w:t>
      </w:r>
      <w:proofErr w:type="spellEnd"/>
      <w:r w:rsidRPr="00763A29">
        <w:t>[ </w:t>
      </w:r>
      <w:proofErr w:type="spellStart"/>
      <w:r w:rsidRPr="00763A29">
        <w:t>i</w:t>
      </w:r>
      <w:proofErr w:type="spellEnd"/>
      <w:r w:rsidRPr="00763A29">
        <w:t> ] defined in the CLVS.</w:t>
      </w:r>
    </w:p>
    <w:p w14:paraId="7F1BF83D" w14:textId="77777777" w:rsidR="00C462D1" w:rsidRPr="00763A29" w:rsidRDefault="00C462D1" w:rsidP="00C462D1">
      <w:pPr>
        <w:rPr>
          <w:szCs w:val="22"/>
          <w:lang w:val="en-CA"/>
        </w:rPr>
      </w:pPr>
      <w:r w:rsidRPr="00763A29">
        <w:rPr>
          <w:szCs w:val="22"/>
        </w:rPr>
        <w:t xml:space="preserve">When </w:t>
      </w:r>
      <w:proofErr w:type="spellStart"/>
      <w:r w:rsidRPr="00763A29">
        <w:rPr>
          <w:szCs w:val="22"/>
        </w:rPr>
        <w:t>nnpfgc_grouping_type</w:t>
      </w:r>
      <w:proofErr w:type="spellEnd"/>
      <w:r w:rsidRPr="00763A29">
        <w:rPr>
          <w:szCs w:val="22"/>
        </w:rPr>
        <w:t xml:space="preserve"> is equal to 0, the NNPFs with </w:t>
      </w:r>
      <w:proofErr w:type="spellStart"/>
      <w:r w:rsidRPr="00763A29">
        <w:rPr>
          <w:szCs w:val="22"/>
        </w:rPr>
        <w:t>nnpfc_id</w:t>
      </w:r>
      <w:proofErr w:type="spellEnd"/>
      <w:r w:rsidRPr="00763A29">
        <w:rPr>
          <w:szCs w:val="22"/>
        </w:rPr>
        <w:t xml:space="preserve"> equal to </w:t>
      </w:r>
      <w:proofErr w:type="spellStart"/>
      <w:r w:rsidRPr="00763A29">
        <w:rPr>
          <w:szCs w:val="22"/>
        </w:rPr>
        <w:t>nnpfgc_member_id</w:t>
      </w:r>
      <w:proofErr w:type="spellEnd"/>
      <w:r w:rsidRPr="00763A29">
        <w:rPr>
          <w:szCs w:val="22"/>
        </w:rPr>
        <w:t>[ </w:t>
      </w:r>
      <w:proofErr w:type="spellStart"/>
      <w:r w:rsidRPr="00763A29">
        <w:rPr>
          <w:szCs w:val="22"/>
        </w:rPr>
        <w:t>i</w:t>
      </w:r>
      <w:proofErr w:type="spellEnd"/>
      <w:r w:rsidRPr="00763A29">
        <w:rPr>
          <w:szCs w:val="22"/>
        </w:rPr>
        <w:t xml:space="preserve"> ] are performed in cascade in increasing order of </w:t>
      </w:r>
      <w:proofErr w:type="spellStart"/>
      <w:r w:rsidRPr="00763A29">
        <w:rPr>
          <w:szCs w:val="22"/>
        </w:rPr>
        <w:t>i</w:t>
      </w:r>
      <w:proofErr w:type="spellEnd"/>
      <w:r w:rsidRPr="00763A29">
        <w:rPr>
          <w:szCs w:val="22"/>
        </w:rPr>
        <w:t xml:space="preserve">, as activated by an NNPFGA SEI message with </w:t>
      </w:r>
      <w:proofErr w:type="spellStart"/>
      <w:r w:rsidRPr="00763A29">
        <w:rPr>
          <w:szCs w:val="22"/>
        </w:rPr>
        <w:t>nnpfga_target_id</w:t>
      </w:r>
      <w:proofErr w:type="spellEnd"/>
      <w:r w:rsidRPr="00763A29">
        <w:rPr>
          <w:szCs w:val="22"/>
        </w:rPr>
        <w:t xml:space="preserve"> equal to </w:t>
      </w:r>
      <w:proofErr w:type="spellStart"/>
      <w:r w:rsidRPr="00763A29">
        <w:rPr>
          <w:szCs w:val="22"/>
        </w:rPr>
        <w:t>nnpfgc_id</w:t>
      </w:r>
      <w:proofErr w:type="spellEnd"/>
      <w:r w:rsidRPr="00763A29">
        <w:rPr>
          <w:szCs w:val="22"/>
        </w:rPr>
        <w:t>.</w:t>
      </w:r>
      <w:bookmarkEnd w:id="19"/>
    </w:p>
    <w:p w14:paraId="6F0F4247" w14:textId="77777777" w:rsidR="00C462D1" w:rsidRPr="00763A29" w:rsidRDefault="00C462D1" w:rsidP="00C462D1">
      <w:pPr>
        <w:rPr>
          <w:lang w:val="en-CA"/>
        </w:rPr>
      </w:pPr>
      <w:proofErr w:type="spellStart"/>
      <w:r w:rsidRPr="00763A29">
        <w:rPr>
          <w:b/>
          <w:bCs/>
          <w:lang w:val="en-CA"/>
        </w:rPr>
        <w:t>nnpfgc_member_purpose</w:t>
      </w:r>
      <w:proofErr w:type="spellEnd"/>
      <w:r w:rsidRPr="00763A29">
        <w:rPr>
          <w:lang w:val="en-CA"/>
        </w:rPr>
        <w:t>[ </w:t>
      </w:r>
      <w:proofErr w:type="spellStart"/>
      <w:r w:rsidRPr="00763A29">
        <w:rPr>
          <w:lang w:val="en-CA"/>
        </w:rPr>
        <w:t>i</w:t>
      </w:r>
      <w:proofErr w:type="spellEnd"/>
      <w:r w:rsidRPr="00763A29">
        <w:rPr>
          <w:lang w:val="en-CA"/>
        </w:rPr>
        <w:t xml:space="preserve"> ] has the semantics of </w:t>
      </w:r>
      <w:proofErr w:type="spellStart"/>
      <w:r w:rsidRPr="00763A29">
        <w:rPr>
          <w:lang w:val="en-CA"/>
        </w:rPr>
        <w:t>nnpfc_purpose</w:t>
      </w:r>
      <w:proofErr w:type="spellEnd"/>
      <w:r w:rsidRPr="00763A29">
        <w:rPr>
          <w:lang w:val="en-CA"/>
        </w:rPr>
        <w:t xml:space="preserve"> but with the exception that the semantics are specified for the NNPFC or NNPFGC associated with </w:t>
      </w:r>
      <w:proofErr w:type="spellStart"/>
      <w:r w:rsidRPr="00763A29">
        <w:rPr>
          <w:lang w:val="en-CA"/>
        </w:rPr>
        <w:t>nnpfgc_member</w:t>
      </w:r>
      <w:proofErr w:type="spellEnd"/>
      <w:r w:rsidRPr="00763A29">
        <w:rPr>
          <w:lang w:val="en-CA"/>
        </w:rPr>
        <w:t>[ </w:t>
      </w:r>
      <w:proofErr w:type="spellStart"/>
      <w:r w:rsidRPr="00763A29">
        <w:rPr>
          <w:lang w:val="en-CA"/>
        </w:rPr>
        <w:t>i</w:t>
      </w:r>
      <w:proofErr w:type="spellEnd"/>
      <w:r w:rsidRPr="00763A29">
        <w:rPr>
          <w:lang w:val="en-CA"/>
        </w:rPr>
        <w:t xml:space="preserve"> ]. When present, the value of </w:t>
      </w:r>
      <w:proofErr w:type="spellStart"/>
      <w:r w:rsidRPr="00763A29">
        <w:rPr>
          <w:lang w:val="en-CA"/>
        </w:rPr>
        <w:t>nnpfgc_member_purpose</w:t>
      </w:r>
      <w:proofErr w:type="spellEnd"/>
      <w:r w:rsidRPr="00763A29">
        <w:rPr>
          <w:lang w:val="en-CA"/>
        </w:rPr>
        <w:t>[ </w:t>
      </w:r>
      <w:proofErr w:type="spellStart"/>
      <w:r w:rsidRPr="00763A29">
        <w:rPr>
          <w:lang w:val="en-CA"/>
        </w:rPr>
        <w:t>i</w:t>
      </w:r>
      <w:proofErr w:type="spellEnd"/>
      <w:r w:rsidRPr="00763A29">
        <w:rPr>
          <w:lang w:val="en-CA"/>
        </w:rPr>
        <w:t> ] shall be as follows:</w:t>
      </w:r>
    </w:p>
    <w:p w14:paraId="376EA364" w14:textId="77777777" w:rsidR="00C462D1" w:rsidRPr="00763A29" w:rsidRDefault="00C462D1" w:rsidP="00C462D1">
      <w:pPr>
        <w:rPr>
          <w:lang w:val="en-CA"/>
        </w:rPr>
      </w:pPr>
      <w:r w:rsidRPr="00763A29">
        <w:rPr>
          <w:lang w:val="en-GB"/>
        </w:rPr>
        <w:t>–</w:t>
      </w:r>
      <w:r w:rsidRPr="00763A29">
        <w:rPr>
          <w:lang w:val="en-GB"/>
        </w:rPr>
        <w:tab/>
      </w:r>
      <w:r w:rsidRPr="00763A29">
        <w:rPr>
          <w:lang w:val="en-CA"/>
        </w:rPr>
        <w:t xml:space="preserve">If </w:t>
      </w:r>
      <w:proofErr w:type="spellStart"/>
      <w:r w:rsidRPr="00763A29">
        <w:rPr>
          <w:lang w:val="en-CA"/>
        </w:rPr>
        <w:t>nnpfgc_member_id</w:t>
      </w:r>
      <w:proofErr w:type="spellEnd"/>
      <w:r w:rsidRPr="00763A29">
        <w:rPr>
          <w:lang w:val="en-CA"/>
        </w:rPr>
        <w:t>[ </w:t>
      </w:r>
      <w:proofErr w:type="spellStart"/>
      <w:r w:rsidRPr="00763A29">
        <w:rPr>
          <w:lang w:val="en-CA"/>
        </w:rPr>
        <w:t>i</w:t>
      </w:r>
      <w:proofErr w:type="spellEnd"/>
      <w:r w:rsidRPr="00763A29">
        <w:rPr>
          <w:lang w:val="en-CA"/>
        </w:rPr>
        <w:t xml:space="preserve"> ] is equal to the value of </w:t>
      </w:r>
      <w:proofErr w:type="spellStart"/>
      <w:r w:rsidRPr="00763A29">
        <w:rPr>
          <w:lang w:val="en-CA"/>
        </w:rPr>
        <w:t>nnpfc_id</w:t>
      </w:r>
      <w:proofErr w:type="spellEnd"/>
      <w:r w:rsidRPr="00763A29">
        <w:rPr>
          <w:lang w:val="en-CA"/>
        </w:rPr>
        <w:t xml:space="preserve"> of an NNPF, the value of </w:t>
      </w:r>
      <w:proofErr w:type="spellStart"/>
      <w:r w:rsidRPr="00763A29">
        <w:rPr>
          <w:lang w:val="en-CA"/>
        </w:rPr>
        <w:t>nnpfgc_member_purpose</w:t>
      </w:r>
      <w:proofErr w:type="spellEnd"/>
      <w:r w:rsidRPr="00763A29">
        <w:rPr>
          <w:lang w:val="en-CA"/>
        </w:rPr>
        <w:t>[ </w:t>
      </w:r>
      <w:proofErr w:type="spellStart"/>
      <w:r w:rsidRPr="00763A29">
        <w:rPr>
          <w:lang w:val="en-CA"/>
        </w:rPr>
        <w:t>i</w:t>
      </w:r>
      <w:proofErr w:type="spellEnd"/>
      <w:r w:rsidRPr="00763A29">
        <w:rPr>
          <w:lang w:val="en-CA"/>
        </w:rPr>
        <w:t xml:space="preserve"> ] shall be equal to the value of </w:t>
      </w:r>
      <w:proofErr w:type="spellStart"/>
      <w:r w:rsidRPr="00763A29">
        <w:rPr>
          <w:lang w:val="en-CA"/>
        </w:rPr>
        <w:t>nnpfc_purpose</w:t>
      </w:r>
      <w:proofErr w:type="spellEnd"/>
      <w:r w:rsidRPr="00763A29">
        <w:rPr>
          <w:lang w:val="en-CA"/>
        </w:rPr>
        <w:t xml:space="preserve"> of the NNPF.</w:t>
      </w:r>
    </w:p>
    <w:p w14:paraId="2A7F0813" w14:textId="77777777" w:rsidR="00C462D1" w:rsidRPr="00763A29" w:rsidRDefault="00C462D1" w:rsidP="00C462D1">
      <w:pPr>
        <w:rPr>
          <w:lang w:val="en-CA"/>
        </w:rPr>
      </w:pPr>
      <w:r w:rsidRPr="00763A29">
        <w:rPr>
          <w:lang w:val="en-GB"/>
        </w:rPr>
        <w:t>–</w:t>
      </w:r>
      <w:r w:rsidRPr="00763A29">
        <w:rPr>
          <w:lang w:val="en-GB"/>
        </w:rPr>
        <w:tab/>
      </w:r>
      <w:r w:rsidRPr="00763A29">
        <w:rPr>
          <w:lang w:val="en-CA"/>
        </w:rPr>
        <w:t>Otherwise (</w:t>
      </w:r>
      <w:proofErr w:type="spellStart"/>
      <w:r w:rsidRPr="00763A29">
        <w:rPr>
          <w:lang w:val="en-CA"/>
        </w:rPr>
        <w:t>nnpfgc_member_id</w:t>
      </w:r>
      <w:proofErr w:type="spellEnd"/>
      <w:r w:rsidRPr="00763A29">
        <w:rPr>
          <w:lang w:val="en-CA"/>
        </w:rPr>
        <w:t>[ </w:t>
      </w:r>
      <w:proofErr w:type="spellStart"/>
      <w:r w:rsidRPr="00763A29">
        <w:rPr>
          <w:lang w:val="en-CA"/>
        </w:rPr>
        <w:t>i</w:t>
      </w:r>
      <w:proofErr w:type="spellEnd"/>
      <w:r w:rsidRPr="00763A29">
        <w:rPr>
          <w:lang w:val="en-CA"/>
        </w:rPr>
        <w:t xml:space="preserve"> ] is equal to the value of </w:t>
      </w:r>
      <w:proofErr w:type="spellStart"/>
      <w:r w:rsidRPr="00763A29">
        <w:rPr>
          <w:lang w:val="en-CA"/>
        </w:rPr>
        <w:t>nnpfgc_id</w:t>
      </w:r>
      <w:proofErr w:type="spellEnd"/>
      <w:r w:rsidRPr="00763A29">
        <w:rPr>
          <w:lang w:val="en-CA"/>
        </w:rPr>
        <w:t xml:space="preserve"> of an NNPF group ), the value of </w:t>
      </w:r>
      <w:proofErr w:type="spellStart"/>
      <w:r w:rsidRPr="00763A29">
        <w:rPr>
          <w:lang w:val="en-CA"/>
        </w:rPr>
        <w:t>nnpfgc_member_purpose</w:t>
      </w:r>
      <w:proofErr w:type="spellEnd"/>
      <w:r w:rsidRPr="00763A29">
        <w:rPr>
          <w:lang w:val="en-CA"/>
        </w:rPr>
        <w:t>[ </w:t>
      </w:r>
      <w:proofErr w:type="spellStart"/>
      <w:r w:rsidRPr="00763A29">
        <w:rPr>
          <w:lang w:val="en-CA"/>
        </w:rPr>
        <w:t>i</w:t>
      </w:r>
      <w:proofErr w:type="spellEnd"/>
      <w:r w:rsidRPr="00763A29">
        <w:rPr>
          <w:lang w:val="en-CA"/>
        </w:rPr>
        <w:t xml:space="preserve"> ] shall be equal to </w:t>
      </w:r>
      <w:proofErr w:type="spellStart"/>
      <w:r w:rsidRPr="00763A29">
        <w:rPr>
          <w:lang w:val="en-CA"/>
        </w:rPr>
        <w:t>nnpfgc_purpose</w:t>
      </w:r>
      <w:proofErr w:type="spellEnd"/>
      <w:r w:rsidRPr="00763A29">
        <w:rPr>
          <w:lang w:val="en-CA"/>
        </w:rPr>
        <w:t xml:space="preserve"> of the </w:t>
      </w:r>
      <w:proofErr w:type="spellStart"/>
      <w:r w:rsidRPr="00763A29">
        <w:rPr>
          <w:lang w:val="en-CA"/>
        </w:rPr>
        <w:t>associatied</w:t>
      </w:r>
      <w:proofErr w:type="spellEnd"/>
      <w:r w:rsidRPr="00763A29">
        <w:rPr>
          <w:lang w:val="en-CA"/>
        </w:rPr>
        <w:t xml:space="preserve"> NNPF group.</w:t>
      </w:r>
    </w:p>
    <w:p w14:paraId="66658516" w14:textId="77777777" w:rsidR="00C462D1" w:rsidRPr="00763A29" w:rsidRDefault="00C462D1" w:rsidP="00C462D1">
      <w:pPr>
        <w:rPr>
          <w:szCs w:val="22"/>
          <w:lang w:val="en-CA"/>
        </w:rPr>
      </w:pPr>
      <w:proofErr w:type="spellStart"/>
      <w:r w:rsidRPr="00763A29">
        <w:rPr>
          <w:szCs w:val="22"/>
          <w:lang w:val="en-CA"/>
        </w:rPr>
        <w:t>nnpfgc_complexity_info_present_flag</w:t>
      </w:r>
      <w:proofErr w:type="spellEnd"/>
      <w:r w:rsidRPr="00763A29">
        <w:rPr>
          <w:szCs w:val="22"/>
          <w:lang w:val="en-CA"/>
        </w:rPr>
        <w:t xml:space="preserve">, </w:t>
      </w:r>
      <w:proofErr w:type="spellStart"/>
      <w:r w:rsidRPr="00763A29">
        <w:rPr>
          <w:szCs w:val="22"/>
          <w:lang w:val="en-CA"/>
        </w:rPr>
        <w:t>nnpfgc_parameter_type_idc</w:t>
      </w:r>
      <w:proofErr w:type="spellEnd"/>
      <w:r w:rsidRPr="00763A29">
        <w:rPr>
          <w:szCs w:val="22"/>
          <w:lang w:val="en-CA"/>
        </w:rPr>
        <w:t xml:space="preserve">, nnpfgc_log2_parameter_bit_length_minus3, </w:t>
      </w:r>
      <w:proofErr w:type="spellStart"/>
      <w:r w:rsidRPr="00763A29">
        <w:rPr>
          <w:szCs w:val="22"/>
          <w:lang w:val="en-CA"/>
        </w:rPr>
        <w:t>nnpfgc_num_parameters_idc</w:t>
      </w:r>
      <w:proofErr w:type="spellEnd"/>
      <w:r w:rsidRPr="00763A29">
        <w:rPr>
          <w:szCs w:val="22"/>
          <w:lang w:val="en-CA"/>
        </w:rPr>
        <w:t xml:space="preserve">, </w:t>
      </w:r>
      <w:proofErr w:type="spellStart"/>
      <w:r w:rsidRPr="00763A29">
        <w:rPr>
          <w:szCs w:val="22"/>
          <w:lang w:val="en-CA"/>
        </w:rPr>
        <w:t>nnpfgc_num_kmac_operations_idc</w:t>
      </w:r>
      <w:proofErr w:type="spellEnd"/>
      <w:r w:rsidRPr="00763A29">
        <w:rPr>
          <w:szCs w:val="22"/>
          <w:lang w:val="en-CA"/>
        </w:rPr>
        <w:t xml:space="preserve">, and </w:t>
      </w:r>
      <w:proofErr w:type="spellStart"/>
      <w:r w:rsidRPr="00763A29">
        <w:rPr>
          <w:szCs w:val="22"/>
          <w:lang w:val="en-CA"/>
        </w:rPr>
        <w:t>nnpfgc_total_kilobyte_size</w:t>
      </w:r>
      <w:proofErr w:type="spellEnd"/>
      <w:r w:rsidRPr="00763A29">
        <w:rPr>
          <w:szCs w:val="22"/>
          <w:lang w:val="en-CA"/>
        </w:rPr>
        <w:t xml:space="preserve"> have the semantics of </w:t>
      </w:r>
      <w:proofErr w:type="spellStart"/>
      <w:r w:rsidRPr="00763A29">
        <w:rPr>
          <w:szCs w:val="22"/>
          <w:lang w:val="en-CA"/>
        </w:rPr>
        <w:t>nnpfc_complexity_info_present_flag</w:t>
      </w:r>
      <w:proofErr w:type="spellEnd"/>
      <w:r w:rsidRPr="00763A29">
        <w:rPr>
          <w:szCs w:val="22"/>
          <w:lang w:val="en-CA"/>
        </w:rPr>
        <w:t xml:space="preserve">, </w:t>
      </w:r>
      <w:proofErr w:type="spellStart"/>
      <w:r w:rsidRPr="00763A29">
        <w:rPr>
          <w:szCs w:val="22"/>
          <w:lang w:val="en-CA"/>
        </w:rPr>
        <w:t>nnpfc_parameter_type_idc</w:t>
      </w:r>
      <w:proofErr w:type="spellEnd"/>
      <w:r w:rsidRPr="00763A29">
        <w:rPr>
          <w:szCs w:val="22"/>
          <w:lang w:val="en-CA"/>
        </w:rPr>
        <w:t xml:space="preserve">, nnpfc_log2_parameter_bit_length_minus3, </w:t>
      </w:r>
      <w:proofErr w:type="spellStart"/>
      <w:r w:rsidRPr="00763A29">
        <w:rPr>
          <w:szCs w:val="22"/>
          <w:lang w:val="en-CA"/>
        </w:rPr>
        <w:t>nnpfc_num_parameters_idc</w:t>
      </w:r>
      <w:proofErr w:type="spellEnd"/>
      <w:r w:rsidRPr="00763A29">
        <w:rPr>
          <w:szCs w:val="22"/>
          <w:lang w:val="en-CA"/>
        </w:rPr>
        <w:t xml:space="preserve">, </w:t>
      </w:r>
      <w:proofErr w:type="spellStart"/>
      <w:r w:rsidRPr="00763A29">
        <w:rPr>
          <w:szCs w:val="22"/>
          <w:lang w:val="en-CA"/>
        </w:rPr>
        <w:t>nnpfc_num_kmac_operations_idc</w:t>
      </w:r>
      <w:proofErr w:type="spellEnd"/>
      <w:r w:rsidRPr="00763A29">
        <w:rPr>
          <w:szCs w:val="22"/>
          <w:lang w:val="en-CA"/>
        </w:rPr>
        <w:t xml:space="preserve">, and </w:t>
      </w:r>
      <w:proofErr w:type="spellStart"/>
      <w:r w:rsidRPr="00763A29">
        <w:rPr>
          <w:szCs w:val="22"/>
          <w:lang w:val="en-CA"/>
        </w:rPr>
        <w:t>nnpfc_total_kilobyte_size</w:t>
      </w:r>
      <w:proofErr w:type="spellEnd"/>
      <w:r w:rsidRPr="00763A29">
        <w:rPr>
          <w:szCs w:val="22"/>
          <w:lang w:val="en-CA"/>
        </w:rPr>
        <w:t xml:space="preserve">, respectively, but with the exception that the semantics are specified for the NNPF group defined by this SEI message rather than the NNPF defined by an NNPFC SEI message. When </w:t>
      </w:r>
      <w:proofErr w:type="spellStart"/>
      <w:r w:rsidRPr="00763A29">
        <w:rPr>
          <w:szCs w:val="22"/>
          <w:lang w:val="en-CA"/>
        </w:rPr>
        <w:t>nnpfgc_grouping_type</w:t>
      </w:r>
      <w:proofErr w:type="spellEnd"/>
      <w:r w:rsidRPr="00763A29">
        <w:rPr>
          <w:szCs w:val="22"/>
          <w:lang w:val="en-CA"/>
        </w:rPr>
        <w:t xml:space="preserve"> is equal to 1, </w:t>
      </w:r>
      <w:proofErr w:type="spellStart"/>
      <w:r w:rsidRPr="00763A29">
        <w:rPr>
          <w:szCs w:val="22"/>
          <w:lang w:val="en-CA"/>
        </w:rPr>
        <w:t>nnpfgc_complexity_info_present_flag</w:t>
      </w:r>
      <w:proofErr w:type="spellEnd"/>
      <w:r w:rsidRPr="00763A29">
        <w:rPr>
          <w:szCs w:val="22"/>
          <w:lang w:val="en-CA"/>
        </w:rPr>
        <w:t xml:space="preserve"> shall be equal to 0.</w:t>
      </w:r>
    </w:p>
    <w:p w14:paraId="5FAF8212" w14:textId="77777777" w:rsidR="00C462D1" w:rsidRPr="00763A29" w:rsidRDefault="00C462D1" w:rsidP="00CC1094">
      <w:pPr>
        <w:keepNext/>
        <w:keepLines/>
        <w:numPr>
          <w:ilvl w:val="2"/>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63A29">
        <w:rPr>
          <w:b/>
          <w:lang w:val="en-CA"/>
        </w:rPr>
        <w:t>Neural-network post-filter group activation SEI message</w:t>
      </w:r>
    </w:p>
    <w:p w14:paraId="6B1DC7A6"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63A29">
        <w:rPr>
          <w:rFonts w:eastAsia="Malgun Gothic"/>
          <w:b/>
          <w:bCs/>
          <w:noProof/>
          <w:lang w:val="en-CA"/>
        </w:rPr>
        <w:t xml:space="preserve">Neural-network post-filter group activation </w:t>
      </w:r>
      <w:r w:rsidRPr="00763A29">
        <w:rPr>
          <w:rFonts w:eastAsia="Malgun Gothic"/>
          <w:b/>
          <w:bCs/>
          <w:lang w:val="en-GB"/>
        </w:rPr>
        <w:t>SEI message syntax</w:t>
      </w:r>
    </w:p>
    <w:p w14:paraId="708126B5" w14:textId="77777777" w:rsidR="00C462D1" w:rsidRPr="00763A29" w:rsidRDefault="00C462D1" w:rsidP="00C462D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62D1" w:rsidRPr="00763A29" w14:paraId="020BE1ED" w14:textId="77777777" w:rsidTr="00281655">
        <w:trPr>
          <w:trHeight w:val="204"/>
          <w:jc w:val="center"/>
        </w:trPr>
        <w:tc>
          <w:tcPr>
            <w:tcW w:w="7920" w:type="dxa"/>
          </w:tcPr>
          <w:p w14:paraId="25B6F441"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proofErr w:type="spellStart"/>
            <w:r w:rsidRPr="00763A29">
              <w:rPr>
                <w:lang w:val="en-GB"/>
              </w:rPr>
              <w:t>nn_post_filter_group_activation</w:t>
            </w:r>
            <w:proofErr w:type="spellEnd"/>
            <w:r w:rsidRPr="00763A29">
              <w:rPr>
                <w:lang w:val="en-GB"/>
              </w:rPr>
              <w:t>( </w:t>
            </w:r>
            <w:proofErr w:type="spellStart"/>
            <w:r w:rsidRPr="00763A29">
              <w:rPr>
                <w:lang w:val="en-GB"/>
              </w:rPr>
              <w:t>payloadSize</w:t>
            </w:r>
            <w:proofErr w:type="spellEnd"/>
            <w:r w:rsidRPr="00763A29">
              <w:rPr>
                <w:lang w:val="en-GB"/>
              </w:rPr>
              <w:t> ) {</w:t>
            </w:r>
          </w:p>
        </w:tc>
        <w:tc>
          <w:tcPr>
            <w:tcW w:w="1157" w:type="dxa"/>
          </w:tcPr>
          <w:p w14:paraId="76C516E2"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
                <w:bCs/>
                <w:lang w:val="en-GB"/>
              </w:rPr>
              <w:t>Descriptor</w:t>
            </w:r>
          </w:p>
        </w:tc>
      </w:tr>
      <w:tr w:rsidR="00C462D1" w:rsidRPr="00763A29" w14:paraId="34B7E31E" w14:textId="77777777" w:rsidTr="00281655">
        <w:trPr>
          <w:trHeight w:val="204"/>
          <w:jc w:val="center"/>
        </w:trPr>
        <w:tc>
          <w:tcPr>
            <w:tcW w:w="7920" w:type="dxa"/>
          </w:tcPr>
          <w:p w14:paraId="1CE70476"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GB"/>
              </w:rPr>
            </w:pPr>
            <w:r w:rsidRPr="00763A29">
              <w:rPr>
                <w:lang w:val="en-GB"/>
              </w:rPr>
              <w:tab/>
            </w:r>
            <w:proofErr w:type="spellStart"/>
            <w:r w:rsidRPr="00763A29">
              <w:rPr>
                <w:b/>
                <w:lang w:val="en-GB"/>
              </w:rPr>
              <w:t>nnpfga_target_id</w:t>
            </w:r>
            <w:proofErr w:type="spellEnd"/>
          </w:p>
        </w:tc>
        <w:tc>
          <w:tcPr>
            <w:tcW w:w="1157" w:type="dxa"/>
          </w:tcPr>
          <w:p w14:paraId="65A2E1A8"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32E5EB83" w14:textId="77777777" w:rsidTr="00281655">
        <w:trPr>
          <w:trHeight w:val="204"/>
          <w:jc w:val="center"/>
        </w:trPr>
        <w:tc>
          <w:tcPr>
            <w:tcW w:w="7920" w:type="dxa"/>
          </w:tcPr>
          <w:p w14:paraId="0D90BDC2"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rFonts w:cstheme="minorBidi"/>
                <w:lang w:val="en-GB" w:eastAsia="zh-CN"/>
              </w:rPr>
              <w:tab/>
            </w:r>
            <w:proofErr w:type="spellStart"/>
            <w:r w:rsidRPr="00763A29">
              <w:rPr>
                <w:rFonts w:cstheme="minorBidi"/>
                <w:b/>
                <w:lang w:val="en-GB" w:eastAsia="zh-CN"/>
              </w:rPr>
              <w:t>nnpfga_cancel_flag</w:t>
            </w:r>
            <w:proofErr w:type="spellEnd"/>
          </w:p>
        </w:tc>
        <w:tc>
          <w:tcPr>
            <w:tcW w:w="1157" w:type="dxa"/>
          </w:tcPr>
          <w:p w14:paraId="04CC766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1492596F" w14:textId="77777777" w:rsidTr="00281655">
        <w:trPr>
          <w:trHeight w:val="204"/>
          <w:jc w:val="center"/>
        </w:trPr>
        <w:tc>
          <w:tcPr>
            <w:tcW w:w="7920" w:type="dxa"/>
          </w:tcPr>
          <w:p w14:paraId="3988C1A1"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rFonts w:eastAsia="Malgun Gothic"/>
                <w:lang w:val="en-GB"/>
              </w:rPr>
              <w:tab/>
              <w:t>if( !</w:t>
            </w:r>
            <w:proofErr w:type="spellStart"/>
            <w:r w:rsidRPr="00763A29">
              <w:rPr>
                <w:rFonts w:eastAsia="Malgun Gothic"/>
                <w:lang w:val="en-GB"/>
              </w:rPr>
              <w:t>nnpfga</w:t>
            </w:r>
            <w:r w:rsidRPr="00763A29">
              <w:rPr>
                <w:rFonts w:eastAsia="Malgun Gothic"/>
                <w:lang w:val="en-GB" w:eastAsia="zh-CN"/>
              </w:rPr>
              <w:t>_</w:t>
            </w:r>
            <w:r w:rsidRPr="00763A29">
              <w:rPr>
                <w:rFonts w:eastAsia="Malgun Gothic"/>
                <w:bCs/>
                <w:lang w:val="en-GB" w:eastAsia="zh-CN"/>
              </w:rPr>
              <w:t>cancel_flag</w:t>
            </w:r>
            <w:proofErr w:type="spellEnd"/>
            <w:r w:rsidRPr="00763A29">
              <w:rPr>
                <w:rFonts w:eastAsia="Malgun Gothic"/>
                <w:bCs/>
                <w:lang w:val="en-GB" w:eastAsia="zh-CN"/>
              </w:rPr>
              <w:t xml:space="preserve"> ) {</w:t>
            </w:r>
          </w:p>
        </w:tc>
        <w:tc>
          <w:tcPr>
            <w:tcW w:w="1157" w:type="dxa"/>
          </w:tcPr>
          <w:p w14:paraId="4E790A7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6A0272CE" w14:textId="77777777" w:rsidTr="00281655">
        <w:trPr>
          <w:trHeight w:val="204"/>
          <w:jc w:val="center"/>
        </w:trPr>
        <w:tc>
          <w:tcPr>
            <w:tcW w:w="7920" w:type="dxa"/>
          </w:tcPr>
          <w:p w14:paraId="4D7DBCA2"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lang w:val="en-GB" w:eastAsia="zh-CN"/>
              </w:rPr>
              <w:t>nnpfga_</w:t>
            </w:r>
            <w:r w:rsidRPr="00763A29">
              <w:rPr>
                <w:rFonts w:eastAsia="Malgun Gothic"/>
                <w:b/>
                <w:bCs/>
                <w:lang w:val="en-GB" w:eastAsia="zh-CN"/>
              </w:rPr>
              <w:t>persistence_flag</w:t>
            </w:r>
            <w:proofErr w:type="spellEnd"/>
          </w:p>
        </w:tc>
        <w:tc>
          <w:tcPr>
            <w:tcW w:w="1157" w:type="dxa"/>
          </w:tcPr>
          <w:p w14:paraId="6BBA6D5D"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45D03E90" w14:textId="77777777" w:rsidTr="00281655">
        <w:trPr>
          <w:trHeight w:val="204"/>
          <w:jc w:val="center"/>
        </w:trPr>
        <w:tc>
          <w:tcPr>
            <w:tcW w:w="7920" w:type="dxa"/>
          </w:tcPr>
          <w:p w14:paraId="7AFB49E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nnpfga_no_prev_clvs_flag</w:t>
            </w:r>
            <w:proofErr w:type="spellEnd"/>
          </w:p>
        </w:tc>
        <w:tc>
          <w:tcPr>
            <w:tcW w:w="1157" w:type="dxa"/>
          </w:tcPr>
          <w:p w14:paraId="155054C1"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5BD1AE8B" w14:textId="77777777" w:rsidTr="00281655">
        <w:trPr>
          <w:trHeight w:val="204"/>
          <w:jc w:val="center"/>
        </w:trPr>
        <w:tc>
          <w:tcPr>
            <w:tcW w:w="7920" w:type="dxa"/>
          </w:tcPr>
          <w:p w14:paraId="60FCFAF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t xml:space="preserve">if( </w:t>
            </w:r>
            <w:proofErr w:type="spellStart"/>
            <w:r w:rsidRPr="00763A29">
              <w:rPr>
                <w:rFonts w:eastAsia="Malgun Gothic"/>
                <w:lang w:val="en-GB" w:eastAsia="zh-CN"/>
              </w:rPr>
              <w:t>nnpfga_persistence_flag</w:t>
            </w:r>
            <w:proofErr w:type="spellEnd"/>
            <w:r w:rsidRPr="00763A29">
              <w:rPr>
                <w:rFonts w:eastAsia="Malgun Gothic"/>
                <w:lang w:val="en-GB" w:eastAsia="zh-CN"/>
              </w:rPr>
              <w:t xml:space="preserve"> )</w:t>
            </w:r>
          </w:p>
        </w:tc>
        <w:tc>
          <w:tcPr>
            <w:tcW w:w="1157" w:type="dxa"/>
          </w:tcPr>
          <w:p w14:paraId="6434E21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00B2699A" w14:textId="77777777" w:rsidTr="00281655">
        <w:trPr>
          <w:trHeight w:val="204"/>
          <w:jc w:val="center"/>
        </w:trPr>
        <w:tc>
          <w:tcPr>
            <w:tcW w:w="7920" w:type="dxa"/>
          </w:tcPr>
          <w:p w14:paraId="1621FAD1"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nnpfga_no_foll_clvs_flag</w:t>
            </w:r>
            <w:proofErr w:type="spellEnd"/>
          </w:p>
        </w:tc>
        <w:tc>
          <w:tcPr>
            <w:tcW w:w="1157" w:type="dxa"/>
          </w:tcPr>
          <w:p w14:paraId="309FE21E"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1EB5F405" w14:textId="77777777" w:rsidTr="00281655">
        <w:trPr>
          <w:trHeight w:val="204"/>
          <w:jc w:val="center"/>
        </w:trPr>
        <w:tc>
          <w:tcPr>
            <w:tcW w:w="7920" w:type="dxa"/>
          </w:tcPr>
          <w:p w14:paraId="5789DE1C"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b/>
                <w:bCs/>
                <w:color w:val="000000" w:themeColor="text1"/>
                <w:lang w:val="en-GB"/>
              </w:rPr>
              <w:t>nnpfga_num_filters_minus2</w:t>
            </w:r>
          </w:p>
        </w:tc>
        <w:tc>
          <w:tcPr>
            <w:tcW w:w="1157" w:type="dxa"/>
          </w:tcPr>
          <w:p w14:paraId="5F1AB59B"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436328E2" w14:textId="77777777" w:rsidTr="00281655">
        <w:trPr>
          <w:trHeight w:val="204"/>
          <w:jc w:val="center"/>
        </w:trPr>
        <w:tc>
          <w:tcPr>
            <w:tcW w:w="7920" w:type="dxa"/>
          </w:tcPr>
          <w:p w14:paraId="455F2F32"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color w:val="000000"/>
                <w:kern w:val="24"/>
                <w:szCs w:val="24"/>
              </w:rPr>
              <w:t xml:space="preserve">for( </w:t>
            </w:r>
            <w:proofErr w:type="spellStart"/>
            <w:r w:rsidRPr="00763A29">
              <w:rPr>
                <w:color w:val="000000"/>
                <w:kern w:val="24"/>
                <w:szCs w:val="24"/>
              </w:rPr>
              <w:t>i</w:t>
            </w:r>
            <w:proofErr w:type="spellEnd"/>
            <w:r w:rsidRPr="00763A29">
              <w:rPr>
                <w:color w:val="000000"/>
                <w:kern w:val="24"/>
                <w:szCs w:val="24"/>
              </w:rPr>
              <w:t xml:space="preserve"> = 0; </w:t>
            </w:r>
            <w:proofErr w:type="spellStart"/>
            <w:r w:rsidRPr="00763A29">
              <w:rPr>
                <w:color w:val="000000"/>
                <w:kern w:val="24"/>
                <w:szCs w:val="24"/>
              </w:rPr>
              <w:t>i</w:t>
            </w:r>
            <w:proofErr w:type="spellEnd"/>
            <w:r w:rsidRPr="00763A29">
              <w:rPr>
                <w:color w:val="000000"/>
                <w:kern w:val="24"/>
                <w:szCs w:val="24"/>
              </w:rPr>
              <w:t xml:space="preserve">  &lt;=  nnpfga_num_filters_minus2 + 1; </w:t>
            </w:r>
            <w:proofErr w:type="spellStart"/>
            <w:r w:rsidRPr="00763A29">
              <w:rPr>
                <w:color w:val="000000"/>
                <w:kern w:val="24"/>
                <w:szCs w:val="24"/>
              </w:rPr>
              <w:t>i</w:t>
            </w:r>
            <w:proofErr w:type="spellEnd"/>
            <w:r w:rsidRPr="00763A29">
              <w:rPr>
                <w:color w:val="000000"/>
                <w:kern w:val="24"/>
                <w:szCs w:val="24"/>
              </w:rPr>
              <w:t>++ ) {</w:t>
            </w:r>
          </w:p>
        </w:tc>
        <w:tc>
          <w:tcPr>
            <w:tcW w:w="1157" w:type="dxa"/>
          </w:tcPr>
          <w:p w14:paraId="6FA260A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02E6F899" w14:textId="77777777" w:rsidTr="00281655">
        <w:trPr>
          <w:trHeight w:val="204"/>
          <w:jc w:val="center"/>
        </w:trPr>
        <w:tc>
          <w:tcPr>
            <w:tcW w:w="7920" w:type="dxa"/>
          </w:tcPr>
          <w:p w14:paraId="4E2438B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nnpfga_target_base_flag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5EA1DEA3"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5455231A" w14:textId="77777777" w:rsidTr="00281655">
        <w:trPr>
          <w:trHeight w:val="204"/>
          <w:jc w:val="center"/>
        </w:trPr>
        <w:tc>
          <w:tcPr>
            <w:tcW w:w="7920" w:type="dxa"/>
          </w:tcPr>
          <w:p w14:paraId="71DBAFD7"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nnpfga_input_all_pics_flag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13F5B60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644154A6" w14:textId="77777777" w:rsidTr="00281655">
        <w:trPr>
          <w:trHeight w:val="204"/>
          <w:jc w:val="center"/>
        </w:trPr>
        <w:tc>
          <w:tcPr>
            <w:tcW w:w="7920" w:type="dxa"/>
          </w:tcPr>
          <w:p w14:paraId="61308040"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t>if( !</w:t>
            </w:r>
            <w:proofErr w:type="spellStart"/>
            <w:r w:rsidRPr="00763A29">
              <w:rPr>
                <w:rFonts w:eastAsia="Malgun Gothic"/>
                <w:lang w:val="en-GB" w:eastAsia="zh-CN"/>
              </w:rPr>
              <w:t>nnpfga_input_all_pics_flag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 ) {</w:t>
            </w:r>
          </w:p>
        </w:tc>
        <w:tc>
          <w:tcPr>
            <w:tcW w:w="1157" w:type="dxa"/>
          </w:tcPr>
          <w:p w14:paraId="1CB4EEFE"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79D5D524" w14:textId="77777777" w:rsidTr="00281655">
        <w:trPr>
          <w:trHeight w:val="204"/>
          <w:jc w:val="center"/>
        </w:trPr>
        <w:tc>
          <w:tcPr>
            <w:tcW w:w="7920" w:type="dxa"/>
          </w:tcPr>
          <w:p w14:paraId="39593DF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b/>
                <w:bCs/>
                <w:lang w:val="en-GB" w:eastAsia="zh-CN"/>
              </w:rPr>
              <w:t>nnpfga_num_input_pics_minus1</w:t>
            </w:r>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2FAC236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0FFCE331" w14:textId="77777777" w:rsidTr="00281655">
        <w:trPr>
          <w:trHeight w:val="204"/>
          <w:jc w:val="center"/>
        </w:trPr>
        <w:tc>
          <w:tcPr>
            <w:tcW w:w="7920" w:type="dxa"/>
          </w:tcPr>
          <w:p w14:paraId="1B5EB9E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t>for( j = 0; j  &lt;=  nnpfga_num_input_pics_minus1[ </w:t>
            </w:r>
            <w:proofErr w:type="spellStart"/>
            <w:r w:rsidRPr="00763A29">
              <w:rPr>
                <w:rFonts w:eastAsia="Malgun Gothic"/>
                <w:lang w:val="en-GB" w:eastAsia="zh-CN"/>
              </w:rPr>
              <w:t>i</w:t>
            </w:r>
            <w:proofErr w:type="spellEnd"/>
            <w:r w:rsidRPr="00763A29">
              <w:rPr>
                <w:rFonts w:eastAsia="Malgun Gothic"/>
                <w:lang w:val="en-GB" w:eastAsia="zh-CN"/>
              </w:rPr>
              <w:t xml:space="preserve"> ]; </w:t>
            </w:r>
            <w:proofErr w:type="spellStart"/>
            <w:r w:rsidRPr="00763A29">
              <w:rPr>
                <w:rFonts w:eastAsia="Malgun Gothic"/>
                <w:lang w:val="en-GB" w:eastAsia="zh-CN"/>
              </w:rPr>
              <w:t>j++</w:t>
            </w:r>
            <w:proofErr w:type="spellEnd"/>
            <w:r w:rsidRPr="00763A29">
              <w:rPr>
                <w:rFonts w:eastAsia="Malgun Gothic"/>
                <w:lang w:val="en-GB" w:eastAsia="zh-CN"/>
              </w:rPr>
              <w:t xml:space="preserve"> )</w:t>
            </w:r>
          </w:p>
        </w:tc>
        <w:tc>
          <w:tcPr>
            <w:tcW w:w="1157" w:type="dxa"/>
          </w:tcPr>
          <w:p w14:paraId="1C0F3F5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3DFEF4D6" w14:textId="77777777" w:rsidTr="00281655">
        <w:trPr>
          <w:trHeight w:val="204"/>
          <w:jc w:val="center"/>
        </w:trPr>
        <w:tc>
          <w:tcPr>
            <w:tcW w:w="7920" w:type="dxa"/>
          </w:tcPr>
          <w:p w14:paraId="73A47D54"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nnpfga_input_pic_skip_count</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 j ]</w:t>
            </w:r>
          </w:p>
        </w:tc>
        <w:tc>
          <w:tcPr>
            <w:tcW w:w="1157" w:type="dxa"/>
          </w:tcPr>
          <w:p w14:paraId="0868F801"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253974FD" w14:textId="77777777" w:rsidTr="00281655">
        <w:trPr>
          <w:trHeight w:val="204"/>
          <w:jc w:val="center"/>
        </w:trPr>
        <w:tc>
          <w:tcPr>
            <w:tcW w:w="7920" w:type="dxa"/>
          </w:tcPr>
          <w:p w14:paraId="7903919A"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t>}</w:t>
            </w:r>
          </w:p>
        </w:tc>
        <w:tc>
          <w:tcPr>
            <w:tcW w:w="1157" w:type="dxa"/>
          </w:tcPr>
          <w:p w14:paraId="18F5B55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1574ACA0" w14:textId="77777777" w:rsidTr="00281655">
        <w:trPr>
          <w:trHeight w:val="204"/>
          <w:jc w:val="center"/>
        </w:trPr>
        <w:tc>
          <w:tcPr>
            <w:tcW w:w="7920" w:type="dxa"/>
          </w:tcPr>
          <w:p w14:paraId="2849C6DC"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nnpfga_num_output_entries</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315E9B3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0D1BC5D5" w14:textId="77777777" w:rsidTr="00281655">
        <w:trPr>
          <w:trHeight w:val="204"/>
          <w:jc w:val="center"/>
        </w:trPr>
        <w:tc>
          <w:tcPr>
            <w:tcW w:w="7920" w:type="dxa"/>
          </w:tcPr>
          <w:p w14:paraId="380F3956"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t xml:space="preserve">for( j = 0; j &lt; </w:t>
            </w:r>
            <w:proofErr w:type="spellStart"/>
            <w:r w:rsidRPr="00763A29">
              <w:rPr>
                <w:rFonts w:eastAsia="Malgun Gothic"/>
                <w:lang w:val="en-GB" w:eastAsia="zh-CN"/>
              </w:rPr>
              <w:t>nnpfga_num_output_entries</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xml:space="preserve"> ]; </w:t>
            </w:r>
            <w:proofErr w:type="spellStart"/>
            <w:r w:rsidRPr="00763A29">
              <w:rPr>
                <w:rFonts w:eastAsia="Malgun Gothic"/>
                <w:lang w:val="en-GB" w:eastAsia="zh-CN"/>
              </w:rPr>
              <w:t>j++</w:t>
            </w:r>
            <w:proofErr w:type="spellEnd"/>
            <w:r w:rsidRPr="00763A29">
              <w:rPr>
                <w:rFonts w:eastAsia="Malgun Gothic"/>
                <w:lang w:val="en-GB" w:eastAsia="zh-CN"/>
              </w:rPr>
              <w:t xml:space="preserve"> )</w:t>
            </w:r>
          </w:p>
        </w:tc>
        <w:tc>
          <w:tcPr>
            <w:tcW w:w="1157" w:type="dxa"/>
          </w:tcPr>
          <w:p w14:paraId="3B176F76"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2A817301" w14:textId="77777777" w:rsidTr="00281655">
        <w:trPr>
          <w:trHeight w:val="204"/>
          <w:jc w:val="center"/>
        </w:trPr>
        <w:tc>
          <w:tcPr>
            <w:tcW w:w="7920" w:type="dxa"/>
          </w:tcPr>
          <w:p w14:paraId="7D81262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nnpfga_output_flag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 j ]</w:t>
            </w:r>
          </w:p>
        </w:tc>
        <w:tc>
          <w:tcPr>
            <w:tcW w:w="1157" w:type="dxa"/>
          </w:tcPr>
          <w:p w14:paraId="5EA2E6E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16B8B007" w14:textId="77777777" w:rsidTr="00281655">
        <w:trPr>
          <w:trHeight w:val="204"/>
          <w:jc w:val="center"/>
        </w:trPr>
        <w:tc>
          <w:tcPr>
            <w:tcW w:w="7920" w:type="dxa"/>
          </w:tcPr>
          <w:p w14:paraId="4325B897"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lastRenderedPageBreak/>
              <w:tab/>
            </w:r>
            <w:r w:rsidRPr="00763A29">
              <w:rPr>
                <w:rFonts w:eastAsia="Malgun Gothic"/>
                <w:lang w:val="en-GB" w:eastAsia="zh-CN"/>
              </w:rPr>
              <w:tab/>
              <w:t>}</w:t>
            </w:r>
          </w:p>
        </w:tc>
        <w:tc>
          <w:tcPr>
            <w:tcW w:w="1157" w:type="dxa"/>
          </w:tcPr>
          <w:p w14:paraId="192760C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39129964" w14:textId="77777777" w:rsidTr="00281655">
        <w:trPr>
          <w:trHeight w:val="204"/>
          <w:jc w:val="center"/>
        </w:trPr>
        <w:tc>
          <w:tcPr>
            <w:tcW w:w="7920" w:type="dxa"/>
          </w:tcPr>
          <w:p w14:paraId="4645A814"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proofErr w:type="spellStart"/>
            <w:r w:rsidRPr="00763A29">
              <w:rPr>
                <w:b/>
                <w:bCs/>
                <w:color w:val="000000"/>
                <w:lang w:val="en-GB"/>
              </w:rPr>
              <w:t>nnpfga_num_output_pic_update</w:t>
            </w:r>
            <w:proofErr w:type="spellEnd"/>
          </w:p>
        </w:tc>
        <w:tc>
          <w:tcPr>
            <w:tcW w:w="1157" w:type="dxa"/>
          </w:tcPr>
          <w:p w14:paraId="794DCF32"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763A29">
              <w:rPr>
                <w:bCs/>
                <w:lang w:val="en-GB"/>
              </w:rPr>
              <w:t>ue</w:t>
            </w:r>
            <w:proofErr w:type="spellEnd"/>
            <w:r w:rsidRPr="00763A29">
              <w:rPr>
                <w:bCs/>
                <w:lang w:val="en-GB"/>
              </w:rPr>
              <w:t>(v)</w:t>
            </w:r>
          </w:p>
        </w:tc>
      </w:tr>
      <w:tr w:rsidR="00C462D1" w:rsidRPr="00763A29" w14:paraId="75784B70" w14:textId="77777777" w:rsidTr="00281655">
        <w:trPr>
          <w:trHeight w:val="204"/>
          <w:jc w:val="center"/>
        </w:trPr>
        <w:tc>
          <w:tcPr>
            <w:tcW w:w="7920" w:type="dxa"/>
          </w:tcPr>
          <w:p w14:paraId="19935E48"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color w:val="000000"/>
                <w:kern w:val="24"/>
                <w:szCs w:val="24"/>
              </w:rPr>
              <w:t xml:space="preserve">for( </w:t>
            </w:r>
            <w:proofErr w:type="spellStart"/>
            <w:r w:rsidRPr="00763A29">
              <w:rPr>
                <w:color w:val="000000"/>
                <w:kern w:val="24"/>
                <w:szCs w:val="24"/>
              </w:rPr>
              <w:t>i</w:t>
            </w:r>
            <w:proofErr w:type="spellEnd"/>
            <w:r w:rsidRPr="00763A29">
              <w:rPr>
                <w:color w:val="000000"/>
                <w:kern w:val="24"/>
                <w:szCs w:val="24"/>
              </w:rPr>
              <w:t xml:space="preserve"> = 0; </w:t>
            </w:r>
            <w:proofErr w:type="spellStart"/>
            <w:r w:rsidRPr="00763A29">
              <w:rPr>
                <w:color w:val="000000"/>
                <w:kern w:val="24"/>
                <w:szCs w:val="24"/>
              </w:rPr>
              <w:t>i</w:t>
            </w:r>
            <w:proofErr w:type="spellEnd"/>
            <w:r w:rsidRPr="00763A29">
              <w:rPr>
                <w:color w:val="000000"/>
                <w:kern w:val="24"/>
                <w:szCs w:val="24"/>
              </w:rPr>
              <w:t xml:space="preserve"> &lt; </w:t>
            </w:r>
            <w:proofErr w:type="spellStart"/>
            <w:r w:rsidRPr="00763A29">
              <w:rPr>
                <w:color w:val="000000"/>
                <w:kern w:val="24"/>
                <w:szCs w:val="24"/>
              </w:rPr>
              <w:t>nnpfga_num_output_pic_update</w:t>
            </w:r>
            <w:proofErr w:type="spellEnd"/>
            <w:r w:rsidRPr="00763A29">
              <w:rPr>
                <w:color w:val="000000"/>
                <w:kern w:val="24"/>
                <w:szCs w:val="24"/>
              </w:rPr>
              <w:t xml:space="preserve">; </w:t>
            </w:r>
            <w:proofErr w:type="spellStart"/>
            <w:r w:rsidRPr="00763A29">
              <w:rPr>
                <w:color w:val="000000"/>
                <w:kern w:val="24"/>
                <w:szCs w:val="24"/>
              </w:rPr>
              <w:t>i</w:t>
            </w:r>
            <w:proofErr w:type="spellEnd"/>
            <w:r w:rsidRPr="00763A29">
              <w:rPr>
                <w:color w:val="000000"/>
                <w:kern w:val="24"/>
                <w:szCs w:val="24"/>
              </w:rPr>
              <w:t>++ )</w:t>
            </w:r>
          </w:p>
        </w:tc>
        <w:tc>
          <w:tcPr>
            <w:tcW w:w="1157" w:type="dxa"/>
          </w:tcPr>
          <w:p w14:paraId="4594B88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6B0ECBE7" w14:textId="77777777" w:rsidTr="00281655">
        <w:trPr>
          <w:trHeight w:val="204"/>
          <w:jc w:val="center"/>
        </w:trPr>
        <w:tc>
          <w:tcPr>
            <w:tcW w:w="7920" w:type="dxa"/>
          </w:tcPr>
          <w:p w14:paraId="22F30891"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r>
            <w:r w:rsidRPr="00763A29">
              <w:rPr>
                <w:rFonts w:eastAsia="Malgun Gothic"/>
                <w:lang w:val="en-GB" w:eastAsia="zh-CN"/>
              </w:rPr>
              <w:tab/>
            </w:r>
            <w:r w:rsidRPr="00763A29">
              <w:rPr>
                <w:rFonts w:eastAsia="Malgun Gothic"/>
                <w:lang w:val="en-GB" w:eastAsia="zh-CN"/>
              </w:rPr>
              <w:tab/>
            </w:r>
            <w:proofErr w:type="spellStart"/>
            <w:r w:rsidRPr="00763A29">
              <w:rPr>
                <w:rFonts w:eastAsia="Malgun Gothic"/>
                <w:b/>
                <w:bCs/>
                <w:lang w:val="en-GB" w:eastAsia="zh-CN"/>
              </w:rPr>
              <w:t>nnpfga_output_pic_update_flag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w:t>
            </w:r>
          </w:p>
        </w:tc>
        <w:tc>
          <w:tcPr>
            <w:tcW w:w="1157" w:type="dxa"/>
          </w:tcPr>
          <w:p w14:paraId="609C6656"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763A29">
              <w:rPr>
                <w:bCs/>
                <w:lang w:val="en-GB"/>
              </w:rPr>
              <w:t>u(1)</w:t>
            </w:r>
          </w:p>
        </w:tc>
      </w:tr>
      <w:tr w:rsidR="00C462D1" w:rsidRPr="00763A29" w14:paraId="7EB8ED1C" w14:textId="77777777" w:rsidTr="00281655">
        <w:trPr>
          <w:trHeight w:val="204"/>
          <w:jc w:val="center"/>
        </w:trPr>
        <w:tc>
          <w:tcPr>
            <w:tcW w:w="7920" w:type="dxa"/>
          </w:tcPr>
          <w:p w14:paraId="31B154E1"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763A29">
              <w:rPr>
                <w:rFonts w:eastAsia="Malgun Gothic"/>
                <w:lang w:val="en-GB" w:eastAsia="zh-CN"/>
              </w:rPr>
              <w:tab/>
              <w:t>}</w:t>
            </w:r>
          </w:p>
        </w:tc>
        <w:tc>
          <w:tcPr>
            <w:tcW w:w="1157" w:type="dxa"/>
          </w:tcPr>
          <w:p w14:paraId="7B120E3B"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C462D1" w:rsidRPr="00763A29" w14:paraId="33B6E63C" w14:textId="77777777" w:rsidTr="00281655">
        <w:trPr>
          <w:trHeight w:val="204"/>
          <w:jc w:val="center"/>
        </w:trPr>
        <w:tc>
          <w:tcPr>
            <w:tcW w:w="7920" w:type="dxa"/>
          </w:tcPr>
          <w:p w14:paraId="176D38CB"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763A29">
              <w:rPr>
                <w:lang w:val="en-GB"/>
              </w:rPr>
              <w:t>}</w:t>
            </w:r>
          </w:p>
        </w:tc>
        <w:tc>
          <w:tcPr>
            <w:tcW w:w="1157" w:type="dxa"/>
          </w:tcPr>
          <w:p w14:paraId="542893B2"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bl>
    <w:p w14:paraId="0AAB6C15" w14:textId="77777777" w:rsidR="00C462D1" w:rsidRPr="00763A29" w:rsidRDefault="00C462D1" w:rsidP="00C462D1"/>
    <w:p w14:paraId="6D5E24C3" w14:textId="77777777" w:rsidR="00C462D1" w:rsidRPr="00763A29" w:rsidRDefault="00C462D1" w:rsidP="00CC1094">
      <w:pPr>
        <w:keepNext/>
        <w:keepLines/>
        <w:numPr>
          <w:ilvl w:val="3"/>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63A29">
        <w:rPr>
          <w:rFonts w:eastAsia="Malgun Gothic"/>
          <w:b/>
          <w:bCs/>
          <w:noProof/>
          <w:lang w:val="en-CA"/>
        </w:rPr>
        <w:t xml:space="preserve">Neural-network post-filter group activation </w:t>
      </w:r>
      <w:r w:rsidRPr="00763A29">
        <w:rPr>
          <w:rFonts w:eastAsia="Malgun Gothic"/>
          <w:b/>
          <w:bCs/>
          <w:lang w:val="en-GB"/>
        </w:rPr>
        <w:t>SEI message semantics</w:t>
      </w:r>
    </w:p>
    <w:p w14:paraId="4FB54373" w14:textId="77777777" w:rsidR="00C462D1" w:rsidRPr="00763A29" w:rsidRDefault="00C462D1" w:rsidP="00C462D1">
      <w:pPr>
        <w:rPr>
          <w:lang w:val="en-GB"/>
          <w14:glow w14:rad="0">
            <w14:srgbClr w14:val="FFFFFF"/>
          </w14:glow>
        </w:rPr>
      </w:pPr>
      <w:r w:rsidRPr="00763A29">
        <w:rPr>
          <w:lang w:val="en-GB"/>
          <w14:glow w14:rad="0">
            <w14:srgbClr w14:val="FFFFFF"/>
          </w14:glow>
        </w:rPr>
        <w:t xml:space="preserve">The neural-network post-filter group activation (NNPFGA) SEI message activates or de-activates the possible use of the target neural-network post-processing filter group (NNPFG) of NNPF groups, identified by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for post-processing filtering of a set of pictures. </w:t>
      </w:r>
    </w:p>
    <w:p w14:paraId="77E9814B" w14:textId="77777777" w:rsidR="00C462D1" w:rsidRPr="00763A29" w:rsidRDefault="00C462D1" w:rsidP="00C462D1">
      <w:pPr>
        <w:rPr>
          <w:szCs w:val="22"/>
          <w:lang w:val="en-CA"/>
        </w:rPr>
      </w:pPr>
      <w:proofErr w:type="spellStart"/>
      <w:r w:rsidRPr="00763A29">
        <w:rPr>
          <w:szCs w:val="22"/>
          <w:lang w:val="en-CA"/>
        </w:rPr>
        <w:t>nnpfgc_grouping_type</w:t>
      </w:r>
      <w:proofErr w:type="spellEnd"/>
      <w:r w:rsidRPr="00763A29">
        <w:rPr>
          <w:szCs w:val="22"/>
          <w:lang w:val="en-CA"/>
        </w:rPr>
        <w:t xml:space="preserve"> for the </w:t>
      </w:r>
      <w:proofErr w:type="spellStart"/>
      <w:r w:rsidRPr="00763A29">
        <w:rPr>
          <w:szCs w:val="22"/>
          <w:lang w:val="en-CA"/>
        </w:rPr>
        <w:t>identfied</w:t>
      </w:r>
      <w:proofErr w:type="spellEnd"/>
      <w:r w:rsidRPr="00763A29">
        <w:rPr>
          <w:szCs w:val="22"/>
          <w:lang w:val="en-CA"/>
        </w:rPr>
        <w:t xml:space="preserve"> NNPF group, which has </w:t>
      </w:r>
      <w:proofErr w:type="spellStart"/>
      <w:r w:rsidRPr="00763A29">
        <w:rPr>
          <w:szCs w:val="22"/>
          <w:lang w:val="en-CA"/>
        </w:rPr>
        <w:t>nnpfgc_id</w:t>
      </w:r>
      <w:proofErr w:type="spellEnd"/>
      <w:r w:rsidRPr="00763A29">
        <w:rPr>
          <w:szCs w:val="22"/>
          <w:lang w:val="en-CA"/>
        </w:rPr>
        <w:t xml:space="preserve"> equal to </w:t>
      </w:r>
      <w:proofErr w:type="spellStart"/>
      <w:r w:rsidRPr="00763A29">
        <w:rPr>
          <w:szCs w:val="22"/>
          <w:lang w:val="en-CA"/>
        </w:rPr>
        <w:t>nnpfga_target_id</w:t>
      </w:r>
      <w:proofErr w:type="spellEnd"/>
      <w:r w:rsidRPr="00763A29">
        <w:rPr>
          <w:szCs w:val="22"/>
          <w:lang w:val="en-CA"/>
        </w:rPr>
        <w:t xml:space="preserve">, shall be equal to 0 (cascade) or 1 (alternatives). When </w:t>
      </w:r>
      <w:proofErr w:type="spellStart"/>
      <w:r w:rsidRPr="00763A29">
        <w:rPr>
          <w:szCs w:val="22"/>
          <w:lang w:val="en-CA"/>
        </w:rPr>
        <w:t>nnpfgc_grouping_type</w:t>
      </w:r>
      <w:proofErr w:type="spellEnd"/>
      <w:r w:rsidRPr="00763A29">
        <w:rPr>
          <w:szCs w:val="22"/>
          <w:lang w:val="en-CA"/>
        </w:rPr>
        <w:t xml:space="preserve"> of the identified NNPF group is equal to 1, each member of the group shall have the same number of input pictures and NNPF output pictures.</w:t>
      </w:r>
    </w:p>
    <w:p w14:paraId="54121760" w14:textId="77777777" w:rsidR="00C462D1" w:rsidRPr="00763A29" w:rsidRDefault="00C462D1" w:rsidP="00C462D1">
      <w:pPr>
        <w:rPr>
          <w:lang w:val="en-GB"/>
          <w14:glow w14:rad="0">
            <w14:srgbClr w14:val="FFFFFF"/>
          </w14:glow>
        </w:rPr>
      </w:pPr>
      <w:r w:rsidRPr="00763A29">
        <w:rPr>
          <w:lang w:val="en-GB"/>
          <w14:glow w14:rad="0">
            <w14:srgbClr w14:val="FFFFFF"/>
          </w14:glow>
        </w:rPr>
        <w:t xml:space="preserve">For a particular picture for which the NNPFG is activated, the associated NNPFGC SEI message is the last NNPFGC SEI message with </w:t>
      </w:r>
      <w:proofErr w:type="spellStart"/>
      <w:r w:rsidRPr="00763A29">
        <w:rPr>
          <w:lang w:val="en-GB"/>
          <w14:glow w14:rad="0">
            <w14:srgbClr w14:val="FFFFFF"/>
          </w14:glow>
        </w:rPr>
        <w:t>nnpfgc_id</w:t>
      </w:r>
      <w:proofErr w:type="spellEnd"/>
      <w:r w:rsidRPr="00763A29">
        <w:rPr>
          <w:lang w:val="en-GB"/>
          <w14:glow w14:rad="0">
            <w14:srgbClr w14:val="FFFFFF"/>
          </w14:glow>
        </w:rPr>
        <w:t xml:space="preserve"> equal to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that precedes the first VCL NAL unit of the current picture in decoding order. </w:t>
      </w:r>
      <w:r w:rsidRPr="00763A29">
        <w:rPr>
          <w:szCs w:val="22"/>
          <w:lang w:val="en-CA"/>
        </w:rPr>
        <w:t xml:space="preserve">If the </w:t>
      </w:r>
      <w:proofErr w:type="spellStart"/>
      <w:r w:rsidRPr="00763A29">
        <w:rPr>
          <w:szCs w:val="22"/>
          <w:lang w:val="en-CA"/>
        </w:rPr>
        <w:t>nnpfgc_grouping_type</w:t>
      </w:r>
      <w:proofErr w:type="spellEnd"/>
      <w:r w:rsidRPr="00763A29">
        <w:rPr>
          <w:szCs w:val="22"/>
          <w:lang w:val="en-CA"/>
        </w:rPr>
        <w:t xml:space="preserve"> in the associated NNPGC SEI message is equal to 0, </w:t>
      </w:r>
      <w:r w:rsidRPr="00763A29">
        <w:rPr>
          <w:lang w:val="en-GB"/>
          <w14:glow w14:rad="0">
            <w14:srgbClr w14:val="FFFFFF"/>
          </w14:glow>
        </w:rPr>
        <w:t>the target NNPFG is the NNPFG specified by the associated NNPFGC SEI message. Otherwise (</w:t>
      </w:r>
      <w:proofErr w:type="spellStart"/>
      <w:r w:rsidRPr="00763A29">
        <w:rPr>
          <w:szCs w:val="22"/>
          <w:lang w:val="en-CA"/>
        </w:rPr>
        <w:t>nnpfgc_grouping_type</w:t>
      </w:r>
      <w:proofErr w:type="spellEnd"/>
      <w:r w:rsidRPr="00763A29">
        <w:rPr>
          <w:szCs w:val="22"/>
          <w:lang w:val="en-CA"/>
        </w:rPr>
        <w:t xml:space="preserve"> in the associated NNPFGC SEI message is equal to 1), the target NNPFG is any NNPFG, if any, that is a member of the NNPFG specified by the associated NNPFGC SEI message.</w:t>
      </w:r>
      <w:r w:rsidRPr="00763A29">
        <w:rPr>
          <w:lang w:val="en-GB"/>
          <w14:glow w14:rad="0">
            <w14:srgbClr w14:val="FFFFFF"/>
          </w14:glow>
        </w:rPr>
        <w:t xml:space="preserve"> The NNPFs of the target NNPFG are defined by the NNPFC SEI messages that have </w:t>
      </w:r>
      <w:proofErr w:type="spellStart"/>
      <w:r w:rsidRPr="00763A29">
        <w:rPr>
          <w:lang w:val="en-GB"/>
          <w14:glow w14:rad="0">
            <w14:srgbClr w14:val="FFFFFF"/>
          </w14:glow>
        </w:rPr>
        <w:t>nnpfc_id</w:t>
      </w:r>
      <w:proofErr w:type="spellEnd"/>
      <w:r w:rsidRPr="00763A29">
        <w:rPr>
          <w:lang w:val="en-GB"/>
          <w14:glow w14:rad="0">
            <w14:srgbClr w14:val="FFFFFF"/>
          </w14:glow>
        </w:rPr>
        <w:t xml:space="preserve"> equal to any </w:t>
      </w:r>
      <w:proofErr w:type="spellStart"/>
      <w:r w:rsidRPr="00763A29">
        <w:rPr>
          <w:lang w:val="en-GB"/>
          <w14:glow w14:rad="0">
            <w14:srgbClr w14:val="FFFFFF"/>
          </w14:glow>
        </w:rPr>
        <w:t>nnpfgc_member_id</w:t>
      </w:r>
      <w:proofErr w:type="spellEnd"/>
      <w:r w:rsidRPr="00763A29">
        <w:rPr>
          <w:lang w:val="en-GB"/>
          <w14:glow w14:rad="0">
            <w14:srgbClr w14:val="FFFFFF"/>
          </w14:glow>
        </w:rPr>
        <w:t>[ </w:t>
      </w:r>
      <w:proofErr w:type="spellStart"/>
      <w:r w:rsidRPr="00763A29">
        <w:rPr>
          <w:lang w:val="en-GB"/>
          <w14:glow w14:rad="0">
            <w14:srgbClr w14:val="FFFFFF"/>
          </w14:glow>
        </w:rPr>
        <w:t>i</w:t>
      </w:r>
      <w:proofErr w:type="spellEnd"/>
      <w:r w:rsidRPr="00763A29">
        <w:rPr>
          <w:lang w:val="en-GB"/>
          <w14:glow w14:rad="0">
            <w14:srgbClr w14:val="FFFFFF"/>
          </w14:glow>
        </w:rPr>
        <w:t> ] value of the target NNPFG and are present in the current picture unit or precede the current picture in decoding order.</w:t>
      </w:r>
    </w:p>
    <w:p w14:paraId="5517A4E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\r 1 \* MERGEFORMAT  \* MERGEFORMAT </w:instrText>
      </w:r>
      <w:r w:rsidRPr="00763A29">
        <w:rPr>
          <w:iCs/>
          <w:sz w:val="18"/>
          <w:szCs w:val="18"/>
          <w:lang w:val="en-GB"/>
        </w:rPr>
        <w:fldChar w:fldCharType="separate"/>
      </w:r>
      <w:r w:rsidRPr="00763A29">
        <w:rPr>
          <w:iCs/>
          <w:noProof/>
          <w:sz w:val="18"/>
          <w:szCs w:val="18"/>
          <w:lang w:val="en-GB"/>
        </w:rPr>
        <w:t>1</w:t>
      </w:r>
      <w:r w:rsidRPr="00763A29">
        <w:rPr>
          <w:iCs/>
          <w:sz w:val="18"/>
          <w:szCs w:val="18"/>
          <w:lang w:val="en-GB"/>
        </w:rPr>
        <w:fldChar w:fldCharType="end"/>
      </w:r>
      <w:r w:rsidRPr="00763A29">
        <w:rPr>
          <w:sz w:val="18"/>
          <w:szCs w:val="18"/>
          <w:lang w:val="en-GB"/>
        </w:rPr>
        <w:t> </w:t>
      </w:r>
      <w:r w:rsidRPr="00763A29">
        <w:rPr>
          <w:noProof/>
          <w:sz w:val="18"/>
          <w:szCs w:val="18"/>
          <w:lang w:val="en-GB"/>
        </w:rPr>
        <w:t>– The members of the target NNPFG are individual NNPFs and cannot be NNPF groups</w:t>
      </w:r>
      <w:r w:rsidRPr="00763A29">
        <w:rPr>
          <w:bCs/>
          <w:color w:val="000000"/>
          <w:sz w:val="18"/>
          <w:szCs w:val="18"/>
          <w:lang w:val="en-GB"/>
        </w:rPr>
        <w:t>.</w:t>
      </w:r>
    </w:p>
    <w:p w14:paraId="071E026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763A29">
        <w:rPr>
          <w:lang w:val="en-GB"/>
        </w:rPr>
        <w:t>Use of this SEI message requires the definition of the following variables:</w:t>
      </w:r>
    </w:p>
    <w:p w14:paraId="254E935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Input picture width and height in units of luma samples, denoted herein by </w:t>
      </w:r>
      <w:proofErr w:type="spellStart"/>
      <w:r w:rsidRPr="00763A29">
        <w:rPr>
          <w:lang w:val="en-GB"/>
        </w:rPr>
        <w:t>InitCroppedWidth</w:t>
      </w:r>
      <w:proofErr w:type="spellEnd"/>
      <w:r w:rsidRPr="00763A29">
        <w:rPr>
          <w:lang w:val="en-GB"/>
        </w:rPr>
        <w:t>[ </w:t>
      </w:r>
      <w:proofErr w:type="spellStart"/>
      <w:r w:rsidRPr="00763A29">
        <w:rPr>
          <w:lang w:val="en-GB"/>
        </w:rPr>
        <w:t>idx</w:t>
      </w:r>
      <w:proofErr w:type="spellEnd"/>
      <w:r w:rsidRPr="00763A29">
        <w:rPr>
          <w:lang w:val="en-GB"/>
        </w:rPr>
        <w:t xml:space="preserve"> ] and </w:t>
      </w:r>
      <w:proofErr w:type="spellStart"/>
      <w:r w:rsidRPr="00763A29">
        <w:rPr>
          <w:lang w:val="en-GB"/>
        </w:rPr>
        <w:t>InitCroppedHeight</w:t>
      </w:r>
      <w:proofErr w:type="spellEnd"/>
      <w:r w:rsidRPr="00763A29">
        <w:rPr>
          <w:lang w:val="en-GB"/>
        </w:rPr>
        <w:t>[ </w:t>
      </w:r>
      <w:proofErr w:type="spellStart"/>
      <w:r w:rsidRPr="00763A29">
        <w:rPr>
          <w:lang w:val="en-GB"/>
        </w:rPr>
        <w:t>idx</w:t>
      </w:r>
      <w:proofErr w:type="spellEnd"/>
      <w:r w:rsidRPr="00763A29">
        <w:rPr>
          <w:lang w:val="en-GB"/>
        </w:rPr>
        <w:t xml:space="preserve"> ], respectively, of the candidate input pictures with index </w:t>
      </w:r>
      <w:proofErr w:type="spellStart"/>
      <w:r w:rsidRPr="00763A29">
        <w:rPr>
          <w:lang w:val="en-GB"/>
        </w:rPr>
        <w:t>idx</w:t>
      </w:r>
      <w:proofErr w:type="spellEnd"/>
      <w:r w:rsidRPr="00763A29">
        <w:rPr>
          <w:lang w:val="en-GB"/>
        </w:rPr>
        <w:t xml:space="preserve"> in the range of 0 to </w:t>
      </w:r>
      <w:proofErr w:type="spellStart"/>
      <w:r w:rsidRPr="00763A29">
        <w:rPr>
          <w:lang w:val="en-GB"/>
        </w:rPr>
        <w:t>numCandInputPics</w:t>
      </w:r>
      <w:proofErr w:type="spellEnd"/>
      <w:r w:rsidRPr="00763A29">
        <w:rPr>
          <w:lang w:val="en-GB"/>
        </w:rPr>
        <w:t xml:space="preserve"> − 1, inclusive, that may be used as input for the </w:t>
      </w:r>
      <w:r w:rsidRPr="00763A29">
        <w:rPr>
          <w:rFonts w:eastAsiaTheme="minorEastAsia"/>
          <w:szCs w:val="22"/>
          <w:lang w:val="en-CA"/>
        </w:rPr>
        <w:t>NNPFG</w:t>
      </w:r>
      <w:r w:rsidRPr="00763A29">
        <w:rPr>
          <w:lang w:val="en-GB"/>
        </w:rPr>
        <w:t>.</w:t>
      </w:r>
    </w:p>
    <w:p w14:paraId="52764DD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Luma sample array </w:t>
      </w:r>
      <w:proofErr w:type="spellStart"/>
      <w:r w:rsidRPr="00763A29">
        <w:rPr>
          <w:lang w:val="en-GB"/>
        </w:rPr>
        <w:t>InitCroppedYPic</w:t>
      </w:r>
      <w:proofErr w:type="spellEnd"/>
      <w:r w:rsidRPr="00763A29">
        <w:rPr>
          <w:lang w:val="en-GB"/>
        </w:rPr>
        <w:t>[ </w:t>
      </w:r>
      <w:proofErr w:type="spellStart"/>
      <w:r w:rsidRPr="00763A29">
        <w:rPr>
          <w:lang w:val="en-GB"/>
        </w:rPr>
        <w:t>idx</w:t>
      </w:r>
      <w:proofErr w:type="spellEnd"/>
      <w:r w:rsidRPr="00763A29">
        <w:rPr>
          <w:lang w:val="en-GB"/>
        </w:rPr>
        <w:t xml:space="preserve"> ] and chroma sample arrays </w:t>
      </w:r>
      <w:proofErr w:type="spellStart"/>
      <w:r w:rsidRPr="00763A29">
        <w:rPr>
          <w:lang w:val="en-GB"/>
        </w:rPr>
        <w:t>InitCroppedCbPic</w:t>
      </w:r>
      <w:proofErr w:type="spellEnd"/>
      <w:r w:rsidRPr="00763A29">
        <w:rPr>
          <w:lang w:val="en-GB"/>
        </w:rPr>
        <w:t>[ </w:t>
      </w:r>
      <w:proofErr w:type="spellStart"/>
      <w:r w:rsidRPr="00763A29">
        <w:rPr>
          <w:lang w:val="en-GB"/>
        </w:rPr>
        <w:t>idx</w:t>
      </w:r>
      <w:proofErr w:type="spellEnd"/>
      <w:r w:rsidRPr="00763A29">
        <w:rPr>
          <w:lang w:val="en-GB"/>
        </w:rPr>
        <w:t xml:space="preserve"> ] and </w:t>
      </w:r>
      <w:proofErr w:type="spellStart"/>
      <w:r w:rsidRPr="00763A29">
        <w:rPr>
          <w:lang w:val="en-GB"/>
        </w:rPr>
        <w:t>InitCroppedCrPic</w:t>
      </w:r>
      <w:proofErr w:type="spellEnd"/>
      <w:r w:rsidRPr="00763A29">
        <w:rPr>
          <w:lang w:val="en-GB"/>
        </w:rPr>
        <w:t>[ </w:t>
      </w:r>
      <w:proofErr w:type="spellStart"/>
      <w:r w:rsidRPr="00763A29">
        <w:rPr>
          <w:lang w:val="en-GB"/>
        </w:rPr>
        <w:t>idx</w:t>
      </w:r>
      <w:proofErr w:type="spellEnd"/>
      <w:r w:rsidRPr="00763A29">
        <w:rPr>
          <w:lang w:val="en-CA"/>
        </w:rPr>
        <w:t> ]</w:t>
      </w:r>
      <w:r w:rsidRPr="00763A29">
        <w:rPr>
          <w:lang w:val="en-GB"/>
        </w:rPr>
        <w:t xml:space="preserve">, when present, of the candidate input pictures with index </w:t>
      </w:r>
      <w:proofErr w:type="spellStart"/>
      <w:r w:rsidRPr="00763A29">
        <w:rPr>
          <w:lang w:val="en-GB"/>
        </w:rPr>
        <w:t>idx</w:t>
      </w:r>
      <w:proofErr w:type="spellEnd"/>
      <w:r w:rsidRPr="00763A29">
        <w:rPr>
          <w:lang w:val="en-GB"/>
        </w:rPr>
        <w:t xml:space="preserve"> in the range of 0 to </w:t>
      </w:r>
      <w:proofErr w:type="spellStart"/>
      <w:r w:rsidRPr="00763A29">
        <w:rPr>
          <w:lang w:val="en-GB"/>
        </w:rPr>
        <w:t>numCandInputPics</w:t>
      </w:r>
      <w:proofErr w:type="spellEnd"/>
      <w:r w:rsidRPr="00763A29">
        <w:rPr>
          <w:lang w:val="en-GB"/>
        </w:rPr>
        <w:t xml:space="preserve"> − 1, inclusive, that may be used as input for the </w:t>
      </w:r>
      <w:r w:rsidRPr="00763A29">
        <w:rPr>
          <w:rFonts w:eastAsiaTheme="minorEastAsia"/>
          <w:szCs w:val="22"/>
          <w:lang w:val="en-CA"/>
        </w:rPr>
        <w:t>NNPFG</w:t>
      </w:r>
      <w:r w:rsidRPr="00763A29">
        <w:rPr>
          <w:lang w:val="en-GB"/>
        </w:rPr>
        <w:t>.</w:t>
      </w:r>
    </w:p>
    <w:p w14:paraId="1F95DD0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rPr>
      </w:pPr>
      <w:r w:rsidRPr="00763A29">
        <w:rPr>
          <w:lang w:val="en-GB"/>
        </w:rPr>
        <w:t>–</w:t>
      </w:r>
      <w:r w:rsidRPr="00763A29">
        <w:rPr>
          <w:lang w:val="en-GB"/>
        </w:rPr>
        <w:tab/>
        <w:t xml:space="preserve">Bit depth </w:t>
      </w:r>
      <w:r w:rsidRPr="00763A29">
        <w:rPr>
          <w:rFonts w:eastAsiaTheme="minorEastAsia"/>
          <w:noProof/>
        </w:rPr>
        <w:t>BitDepth</w:t>
      </w:r>
      <w:r w:rsidRPr="00763A29">
        <w:rPr>
          <w:rFonts w:eastAsiaTheme="minorEastAsia"/>
          <w:noProof/>
          <w:vertAlign w:val="subscript"/>
        </w:rPr>
        <w:t>Y</w:t>
      </w:r>
      <w:r w:rsidRPr="00763A29">
        <w:rPr>
          <w:lang w:val="en-GB"/>
        </w:rPr>
        <w:t xml:space="preserve"> for the luma sample array </w:t>
      </w:r>
      <w:r w:rsidRPr="00763A29">
        <w:rPr>
          <w:rFonts w:eastAsiaTheme="minorEastAsia"/>
          <w:noProof/>
        </w:rPr>
        <w:t>of the candidate input pictures.</w:t>
      </w:r>
    </w:p>
    <w:p w14:paraId="534DCCF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rPr>
      </w:pPr>
      <w:r w:rsidRPr="00763A29">
        <w:rPr>
          <w:lang w:val="en-GB"/>
        </w:rPr>
        <w:t>–</w:t>
      </w:r>
      <w:r w:rsidRPr="00763A29">
        <w:rPr>
          <w:lang w:val="en-GB"/>
        </w:rPr>
        <w:tab/>
      </w:r>
      <w:r w:rsidRPr="00763A29">
        <w:rPr>
          <w:rFonts w:eastAsiaTheme="minorEastAsia"/>
          <w:noProof/>
        </w:rPr>
        <w:t>Bit depth BitDepth</w:t>
      </w:r>
      <w:r w:rsidRPr="00763A29">
        <w:rPr>
          <w:rFonts w:eastAsiaTheme="minorEastAsia"/>
          <w:noProof/>
          <w:vertAlign w:val="subscript"/>
        </w:rPr>
        <w:t>C</w:t>
      </w:r>
      <w:r w:rsidRPr="00763A29">
        <w:rPr>
          <w:rFonts w:eastAsiaTheme="minorEastAsia"/>
          <w:noProof/>
        </w:rPr>
        <w:t xml:space="preserve"> for the chroma sample arrays, if any, of the candidate input pictures.</w:t>
      </w:r>
    </w:p>
    <w:p w14:paraId="6ABCA44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A chroma format indicator, denoted herein by </w:t>
      </w:r>
      <w:proofErr w:type="spellStart"/>
      <w:r w:rsidRPr="00763A29">
        <w:rPr>
          <w:lang w:val="en-GB"/>
        </w:rPr>
        <w:t>ChromaFormatIdc</w:t>
      </w:r>
      <w:proofErr w:type="spellEnd"/>
      <w:r w:rsidRPr="00763A29">
        <w:rPr>
          <w:lang w:val="en-GB"/>
        </w:rPr>
        <w:t xml:space="preserve">, as described in subclause </w:t>
      </w:r>
      <w:r w:rsidRPr="00763A29">
        <w:rPr>
          <w:lang w:val="en-GB"/>
        </w:rPr>
        <w:fldChar w:fldCharType="begin" w:fldLock="1"/>
      </w:r>
      <w:r w:rsidRPr="00763A29">
        <w:rPr>
          <w:lang w:val="en-GB"/>
        </w:rPr>
        <w:instrText xml:space="preserve"> REF _Ref23160780 \r \h  \* MERGEFORMAT </w:instrText>
      </w:r>
      <w:r w:rsidRPr="00763A29">
        <w:rPr>
          <w:lang w:val="en-GB"/>
        </w:rPr>
      </w:r>
      <w:r w:rsidRPr="00763A29">
        <w:rPr>
          <w:lang w:val="en-GB"/>
        </w:rPr>
        <w:fldChar w:fldCharType="separate"/>
      </w:r>
      <w:r w:rsidRPr="00763A29">
        <w:rPr>
          <w:cs/>
          <w:lang w:val="en-GB"/>
        </w:rPr>
        <w:t>‎</w:t>
      </w:r>
      <w:r w:rsidRPr="00763A29">
        <w:rPr>
          <w:lang w:val="en-GB"/>
        </w:rPr>
        <w:fldChar w:fldCharType="end"/>
      </w:r>
      <w:r w:rsidRPr="00763A29">
        <w:rPr>
          <w:lang w:val="en-GB"/>
        </w:rPr>
        <w:t>7.3.</w:t>
      </w:r>
    </w:p>
    <w:p w14:paraId="61F7FAE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When </w:t>
      </w:r>
      <w:proofErr w:type="spellStart"/>
      <w:r w:rsidRPr="00763A29">
        <w:rPr>
          <w:lang w:val="en-GB"/>
        </w:rPr>
        <w:t>nnpfc_auxiliary_inp_idc</w:t>
      </w:r>
      <w:proofErr w:type="spellEnd"/>
      <w:r w:rsidRPr="00763A29">
        <w:rPr>
          <w:lang w:val="en-GB"/>
        </w:rPr>
        <w:t xml:space="preserve"> is equal to 1, a filtering strength control value array </w:t>
      </w:r>
      <w:proofErr w:type="spellStart"/>
      <w:r w:rsidRPr="00763A29">
        <w:rPr>
          <w:lang w:val="en-GB"/>
        </w:rPr>
        <w:t>StrengthControlVal</w:t>
      </w:r>
      <w:proofErr w:type="spellEnd"/>
      <w:r w:rsidRPr="00763A29">
        <w:rPr>
          <w:lang w:val="en-GB"/>
        </w:rPr>
        <w:t>[ </w:t>
      </w:r>
      <w:proofErr w:type="spellStart"/>
      <w:r w:rsidRPr="00763A29">
        <w:rPr>
          <w:lang w:val="en-GB"/>
        </w:rPr>
        <w:t>idx</w:t>
      </w:r>
      <w:proofErr w:type="spellEnd"/>
      <w:r w:rsidRPr="00763A29">
        <w:rPr>
          <w:lang w:val="en-GB"/>
        </w:rPr>
        <w:t xml:space="preserve"> ] that shall contain real numbers in the range of 0 to 1, inclusive, of the candidate input pictures with index </w:t>
      </w:r>
      <w:proofErr w:type="spellStart"/>
      <w:r w:rsidRPr="00763A29">
        <w:rPr>
          <w:lang w:val="en-GB"/>
        </w:rPr>
        <w:t>idx</w:t>
      </w:r>
      <w:proofErr w:type="spellEnd"/>
      <w:r w:rsidRPr="00763A29">
        <w:rPr>
          <w:lang w:val="en-GB"/>
        </w:rPr>
        <w:t xml:space="preserve"> in the range of 0 to </w:t>
      </w:r>
      <w:proofErr w:type="spellStart"/>
      <w:r w:rsidRPr="00763A29">
        <w:rPr>
          <w:lang w:val="en-GB"/>
        </w:rPr>
        <w:t>numCandInputPics</w:t>
      </w:r>
      <w:proofErr w:type="spellEnd"/>
      <w:r w:rsidRPr="00763A29">
        <w:rPr>
          <w:lang w:val="en-GB"/>
        </w:rPr>
        <w:t> − 1, inclusive.</w:t>
      </w:r>
    </w:p>
    <w:p w14:paraId="016092F0" w14:textId="77777777" w:rsidR="00C462D1" w:rsidRPr="00763A29" w:rsidRDefault="00C462D1" w:rsidP="00C462D1">
      <w:pPr>
        <w:rPr>
          <w:lang w:val="en-GB"/>
        </w:rPr>
      </w:pPr>
      <w:r w:rsidRPr="00763A29">
        <w:rPr>
          <w:lang w:val="en-GB"/>
        </w:rPr>
        <w:t xml:space="preserve">Candidate input picture with index 0 corresponds to the picture for which the </w:t>
      </w:r>
      <w:r w:rsidRPr="00763A29">
        <w:rPr>
          <w:rFonts w:eastAsiaTheme="minorEastAsia"/>
          <w:szCs w:val="22"/>
          <w:lang w:val="en-CA"/>
        </w:rPr>
        <w:t xml:space="preserve">NNPFG </w:t>
      </w:r>
      <w:r w:rsidRPr="00763A29">
        <w:rPr>
          <w:lang w:val="en-GB"/>
        </w:rPr>
        <w:t xml:space="preserve">is activated by this NNPFGA SEI message. Candidate input picture with index </w:t>
      </w:r>
      <w:proofErr w:type="spellStart"/>
      <w:r w:rsidRPr="00763A29">
        <w:rPr>
          <w:lang w:val="en-GB"/>
        </w:rPr>
        <w:t>i</w:t>
      </w:r>
      <w:proofErr w:type="spellEnd"/>
      <w:r w:rsidRPr="00763A29">
        <w:rPr>
          <w:lang w:val="en-GB"/>
        </w:rPr>
        <w:t xml:space="preserve"> in the range of 1 to </w:t>
      </w:r>
      <w:proofErr w:type="spellStart"/>
      <w:r w:rsidRPr="00763A29">
        <w:rPr>
          <w:lang w:val="en-GB"/>
        </w:rPr>
        <w:t>numCandInputPics</w:t>
      </w:r>
      <w:proofErr w:type="spellEnd"/>
      <w:r w:rsidRPr="00763A29">
        <w:rPr>
          <w:lang w:val="en-GB"/>
        </w:rPr>
        <w:t xml:space="preserve"> − 1, inclusive, precedes the candidate input picture with index </w:t>
      </w:r>
      <w:proofErr w:type="spellStart"/>
      <w:r w:rsidRPr="00763A29">
        <w:rPr>
          <w:lang w:val="en-GB"/>
        </w:rPr>
        <w:t>i</w:t>
      </w:r>
      <w:proofErr w:type="spellEnd"/>
      <w:r w:rsidRPr="00763A29">
        <w:rPr>
          <w:lang w:val="en-GB"/>
        </w:rPr>
        <w:t xml:space="preserve"> − 1 in output order. Let </w:t>
      </w:r>
      <w:proofErr w:type="spellStart"/>
      <w:r w:rsidRPr="00763A29">
        <w:rPr>
          <w:rFonts w:eastAsia="Malgun Gothic"/>
          <w:lang w:val="en-GB" w:eastAsia="zh-CN"/>
        </w:rPr>
        <w:t>candInputPicList</w:t>
      </w:r>
      <w:proofErr w:type="spellEnd"/>
      <w:r w:rsidRPr="00763A29">
        <w:rPr>
          <w:rFonts w:eastAsia="Malgun Gothic"/>
          <w:lang w:val="en-GB" w:eastAsia="zh-CN"/>
        </w:rPr>
        <w:t xml:space="preserve">[ 0 ] be the list of candidate input pictures in inverse output order. </w:t>
      </w:r>
    </w:p>
    <w:p w14:paraId="70F1A4B3" w14:textId="77777777" w:rsidR="00C462D1" w:rsidRPr="00763A29" w:rsidRDefault="00C462D1" w:rsidP="00C462D1">
      <w:pPr>
        <w:rPr>
          <w:lang w:val="en-GB"/>
          <w14:glow w14:rad="0">
            <w14:srgbClr w14:val="FFFFFF"/>
          </w14:glow>
        </w:rPr>
      </w:pPr>
      <w:proofErr w:type="spellStart"/>
      <w:r w:rsidRPr="00763A29">
        <w:rPr>
          <w:b/>
          <w:bCs/>
          <w:lang w:val="en-CA"/>
          <w14:glow w14:rad="0">
            <w14:srgbClr w14:val="FFFFFF"/>
          </w14:glow>
        </w:rPr>
        <w:t>nnpfga_target_id</w:t>
      </w:r>
      <w:proofErr w:type="spellEnd"/>
      <w:r w:rsidRPr="00763A29">
        <w:rPr>
          <w:lang w:val="en-CA"/>
          <w14:glow w14:rad="0">
            <w14:srgbClr w14:val="FFFFFF"/>
          </w14:glow>
        </w:rPr>
        <w:t xml:space="preserve"> </w:t>
      </w:r>
      <w:r w:rsidRPr="00763A29">
        <w:rPr>
          <w:lang w:val="en-GB"/>
        </w:rPr>
        <w:t xml:space="preserve">indicates </w:t>
      </w:r>
      <w:r w:rsidRPr="00763A29">
        <w:rPr>
          <w:lang w:val="en-CA"/>
          <w14:glow w14:rad="0">
            <w14:srgbClr w14:val="FFFFFF"/>
          </w14:glow>
        </w:rPr>
        <w:t>the target NNPFG</w:t>
      </w:r>
      <w:r w:rsidRPr="00763A29">
        <w:rPr>
          <w:lang w:val="en-GB"/>
          <w14:glow w14:rad="0">
            <w14:srgbClr w14:val="FFFFFF"/>
          </w14:glow>
        </w:rPr>
        <w:t xml:space="preserve">, which is specified by the NNPFGC SEI message that pertains to the current picture and have </w:t>
      </w:r>
      <w:proofErr w:type="spellStart"/>
      <w:r w:rsidRPr="00763A29">
        <w:rPr>
          <w:lang w:val="en-GB"/>
          <w14:glow w14:rad="0">
            <w14:srgbClr w14:val="FFFFFF"/>
          </w14:glow>
        </w:rPr>
        <w:t>nnpfgc_id</w:t>
      </w:r>
      <w:proofErr w:type="spellEnd"/>
      <w:r w:rsidRPr="00763A29">
        <w:rPr>
          <w:lang w:val="en-GB"/>
          <w14:glow w14:rad="0">
            <w14:srgbClr w14:val="FFFFFF"/>
          </w14:glow>
        </w:rPr>
        <w:t xml:space="preserve"> equal to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w:t>
      </w:r>
      <w:r w:rsidRPr="00763A29">
        <w:rPr>
          <w:kern w:val="32"/>
          <w:lang w:val="en-CA" w:eastAsia="ja-JP"/>
        </w:rPr>
        <w:t>[Ed. Check phrasing of this. “Pertains” is not used in a similar way anywhere in the standard.]</w:t>
      </w:r>
    </w:p>
    <w:p w14:paraId="01486AFB" w14:textId="77777777" w:rsidR="00C462D1" w:rsidRPr="00763A29" w:rsidRDefault="00C462D1" w:rsidP="00C462D1">
      <w:pPr>
        <w:rPr>
          <w:lang w:val="en-CA"/>
          <w14:glow w14:rad="0">
            <w14:srgbClr w14:val="FFFFFF"/>
          </w14:glow>
        </w:rPr>
      </w:pPr>
      <w:r w:rsidRPr="00763A29">
        <w:rPr>
          <w:lang w:val="en-GB"/>
          <w14:glow w14:rad="0">
            <w14:srgbClr w14:val="FFFFFF"/>
          </w14:glow>
        </w:rPr>
        <w:t xml:space="preserve">The value of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shall be in the range of 0 to 2</w:t>
      </w:r>
      <w:r w:rsidRPr="00763A29">
        <w:rPr>
          <w:vertAlign w:val="superscript"/>
          <w:lang w:val="en-GB"/>
          <w14:glow w14:rad="0">
            <w14:srgbClr w14:val="FFFFFF"/>
          </w14:glow>
        </w:rPr>
        <w:t>32</w:t>
      </w:r>
      <w:r w:rsidRPr="00763A29">
        <w:rPr>
          <w:lang w:val="en-GB"/>
          <w14:glow w14:rad="0">
            <w14:srgbClr w14:val="FFFFFF"/>
          </w14:glow>
        </w:rPr>
        <w:t xml:space="preserve"> − 2, inclusive. </w:t>
      </w:r>
    </w:p>
    <w:p w14:paraId="523CD94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r w:rsidRPr="00763A29">
        <w:rPr>
          <w:rFonts w:eastAsiaTheme="minorEastAsia" w:cstheme="minorBidi"/>
          <w:lang w:val="en-CA" w:eastAsia="zh-CN"/>
          <w14:glow w14:rad="0">
            <w14:srgbClr w14:val="FFFFFF"/>
          </w14:glow>
        </w:rPr>
        <w:t xml:space="preserve">An NNPFGA SEI message with a particular value of </w:t>
      </w:r>
      <w:proofErr w:type="spellStart"/>
      <w:r w:rsidRPr="00763A29">
        <w:rPr>
          <w:rFonts w:eastAsiaTheme="minorEastAsia" w:cstheme="minorBidi"/>
          <w:lang w:val="en-CA" w:eastAsia="zh-CN"/>
          <w14:glow w14:rad="0">
            <w14:srgbClr w14:val="FFFFFF"/>
          </w14:glow>
        </w:rPr>
        <w:t>nnpfga_target_id</w:t>
      </w:r>
      <w:proofErr w:type="spellEnd"/>
      <w:r w:rsidRPr="00763A29">
        <w:rPr>
          <w:rFonts w:eastAsiaTheme="minorEastAsia" w:cstheme="minorBidi"/>
          <w:lang w:val="en-CA" w:eastAsia="zh-CN"/>
          <w14:glow w14:rad="0">
            <w14:srgbClr w14:val="FFFFFF"/>
          </w14:glow>
        </w:rPr>
        <w:t xml:space="preserve"> shall not be present in a current PU unless there is an NNPFGC SEI message with </w:t>
      </w:r>
      <w:proofErr w:type="spellStart"/>
      <w:r w:rsidRPr="00763A29">
        <w:rPr>
          <w:rFonts w:eastAsiaTheme="minorEastAsia" w:cstheme="minorBidi"/>
          <w:lang w:val="en-CA" w:eastAsia="zh-CN"/>
          <w14:glow w14:rad="0">
            <w14:srgbClr w14:val="FFFFFF"/>
          </w14:glow>
        </w:rPr>
        <w:t>nnpfgc_id</w:t>
      </w:r>
      <w:proofErr w:type="spellEnd"/>
      <w:r w:rsidRPr="00763A29">
        <w:rPr>
          <w:rFonts w:eastAsiaTheme="minorEastAsia" w:cstheme="minorBidi"/>
          <w:lang w:val="en-CA" w:eastAsia="zh-CN"/>
          <w14:glow w14:rad="0">
            <w14:srgbClr w14:val="FFFFFF"/>
          </w14:glow>
        </w:rPr>
        <w:t xml:space="preserve"> equal to the particular value of </w:t>
      </w:r>
      <w:proofErr w:type="spellStart"/>
      <w:r w:rsidRPr="00763A29">
        <w:rPr>
          <w:rFonts w:eastAsiaTheme="minorEastAsia" w:cstheme="minorBidi"/>
          <w:lang w:val="en-CA" w:eastAsia="zh-CN"/>
          <w14:glow w14:rad="0">
            <w14:srgbClr w14:val="FFFFFF"/>
          </w14:glow>
        </w:rPr>
        <w:t>nnpfga_target_id</w:t>
      </w:r>
      <w:proofErr w:type="spellEnd"/>
      <w:r w:rsidRPr="00763A29">
        <w:rPr>
          <w:rFonts w:eastAsiaTheme="minorEastAsia" w:cstheme="minorBidi"/>
          <w:lang w:val="en-CA" w:eastAsia="zh-CN"/>
          <w14:glow w14:rad="0">
            <w14:srgbClr w14:val="FFFFFF"/>
          </w14:glow>
        </w:rPr>
        <w:t xml:space="preserve"> and </w:t>
      </w:r>
      <w:proofErr w:type="spellStart"/>
      <w:r w:rsidRPr="00763A29">
        <w:rPr>
          <w:rFonts w:eastAsiaTheme="minorEastAsia" w:cstheme="minorBidi"/>
          <w:lang w:val="en-CA" w:eastAsia="zh-CN"/>
          <w14:glow w14:rad="0">
            <w14:srgbClr w14:val="FFFFFF"/>
          </w14:glow>
        </w:rPr>
        <w:t>nnpfgc_grouping_type</w:t>
      </w:r>
      <w:proofErr w:type="spellEnd"/>
      <w:r w:rsidRPr="00763A29">
        <w:rPr>
          <w:rFonts w:eastAsiaTheme="minorEastAsia" w:cstheme="minorBidi"/>
          <w:lang w:val="en-CA" w:eastAsia="zh-CN"/>
          <w14:glow w14:rad="0">
            <w14:srgbClr w14:val="FFFFFF"/>
          </w14:glow>
        </w:rPr>
        <w:t xml:space="preserve"> equal to 0 present in the current PU or in a PU that precedes the current PU in decoding order within the current CLVS.</w:t>
      </w:r>
    </w:p>
    <w:p w14:paraId="036763B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r w:rsidRPr="00763A29">
        <w:rPr>
          <w:rFonts w:eastAsiaTheme="minorEastAsia" w:cstheme="minorBidi"/>
          <w:lang w:val="en-CA" w:eastAsia="zh-CN"/>
          <w14:glow w14:rad="0">
            <w14:srgbClr w14:val="FFFFFF"/>
          </w14:glow>
        </w:rPr>
        <w:lastRenderedPageBreak/>
        <w:t xml:space="preserve">When a PU contains both an NNPFGC SEI message with a particular value of </w:t>
      </w:r>
      <w:proofErr w:type="spellStart"/>
      <w:r w:rsidRPr="00763A29">
        <w:rPr>
          <w:rFonts w:eastAsiaTheme="minorEastAsia" w:cstheme="minorBidi"/>
          <w:lang w:val="en-CA" w:eastAsia="zh-CN"/>
          <w14:glow w14:rad="0">
            <w14:srgbClr w14:val="FFFFFF"/>
          </w14:glow>
        </w:rPr>
        <w:t>nnpfgc_id</w:t>
      </w:r>
      <w:proofErr w:type="spellEnd"/>
      <w:r w:rsidRPr="00763A29">
        <w:rPr>
          <w:rFonts w:eastAsiaTheme="minorEastAsia" w:cstheme="minorBidi"/>
          <w:lang w:val="en-CA" w:eastAsia="zh-CN"/>
          <w14:glow w14:rad="0">
            <w14:srgbClr w14:val="FFFFFF"/>
          </w14:glow>
        </w:rPr>
        <w:t xml:space="preserve"> and an NNPFGA SEI message with </w:t>
      </w:r>
      <w:proofErr w:type="spellStart"/>
      <w:r w:rsidRPr="00763A29">
        <w:rPr>
          <w:rFonts w:eastAsiaTheme="minorEastAsia" w:cstheme="minorBidi"/>
          <w:lang w:val="en-CA" w:eastAsia="zh-CN"/>
          <w14:glow w14:rad="0">
            <w14:srgbClr w14:val="FFFFFF"/>
          </w14:glow>
        </w:rPr>
        <w:t>nnpfga_target_id</w:t>
      </w:r>
      <w:proofErr w:type="spellEnd"/>
      <w:r w:rsidRPr="00763A29">
        <w:rPr>
          <w:rFonts w:eastAsiaTheme="minorEastAsia" w:cstheme="minorBidi"/>
          <w:lang w:val="en-CA" w:eastAsia="zh-CN"/>
          <w14:glow w14:rad="0">
            <w14:srgbClr w14:val="FFFFFF"/>
          </w14:glow>
        </w:rPr>
        <w:t xml:space="preserve"> equal to the particular value of </w:t>
      </w:r>
      <w:proofErr w:type="spellStart"/>
      <w:r w:rsidRPr="00763A29">
        <w:rPr>
          <w:rFonts w:eastAsiaTheme="minorEastAsia" w:cstheme="minorBidi"/>
          <w:lang w:val="en-CA" w:eastAsia="zh-CN"/>
          <w14:glow w14:rad="0">
            <w14:srgbClr w14:val="FFFFFF"/>
          </w14:glow>
        </w:rPr>
        <w:t>nnpfgc_id</w:t>
      </w:r>
      <w:proofErr w:type="spellEnd"/>
      <w:r w:rsidRPr="00763A29">
        <w:rPr>
          <w:rFonts w:eastAsiaTheme="minorEastAsia" w:cstheme="minorBidi"/>
          <w:lang w:val="en-CA" w:eastAsia="zh-CN"/>
          <w14:glow w14:rad="0">
            <w14:srgbClr w14:val="FFFFFF"/>
          </w14:glow>
        </w:rPr>
        <w:t>, the NNPFGC SEI message shall precede the NNPFGA SEI message in decoding order.</w:t>
      </w:r>
    </w:p>
    <w:p w14:paraId="30682A6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763A29">
        <w:rPr>
          <w:rFonts w:eastAsiaTheme="minorEastAsia" w:cstheme="minorBidi"/>
          <w:b/>
          <w:bCs/>
          <w:lang w:val="en-CA" w:eastAsia="zh-CN"/>
          <w14:glow w14:rad="0">
            <w14:srgbClr w14:val="FFFFFF"/>
          </w14:glow>
        </w:rPr>
        <w:t>nnpfga_cancel_flag</w:t>
      </w:r>
      <w:proofErr w:type="spellEnd"/>
      <w:r w:rsidRPr="00763A29">
        <w:rPr>
          <w:rFonts w:eastAsiaTheme="minorEastAsia" w:cstheme="minorBidi"/>
          <w:lang w:val="en-CA" w:eastAsia="zh-CN"/>
          <w14:glow w14:rad="0">
            <w14:srgbClr w14:val="FFFFFF"/>
          </w14:glow>
        </w:rPr>
        <w:t xml:space="preserve"> equal to 1 indicates that the persistence of 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established by any previous NNPFGA SEI message with the same </w:t>
      </w:r>
      <w:proofErr w:type="spellStart"/>
      <w:r w:rsidRPr="00763A29">
        <w:rPr>
          <w:rFonts w:eastAsiaTheme="minorEastAsia" w:cstheme="minorBidi"/>
          <w:lang w:val="en-GB" w:eastAsia="zh-CN"/>
          <w14:glow w14:rad="0">
            <w14:srgbClr w14:val="FFFFFF"/>
          </w14:glow>
        </w:rPr>
        <w:t>nnpfga_target_id</w:t>
      </w:r>
      <w:proofErr w:type="spellEnd"/>
      <w:r w:rsidRPr="00763A29">
        <w:rPr>
          <w:rFonts w:eastAsiaTheme="minorEastAsia" w:cstheme="minorBidi"/>
          <w:lang w:val="en-GB" w:eastAsia="zh-CN"/>
          <w14:glow w14:rad="0">
            <w14:srgbClr w14:val="FFFFFF"/>
          </w14:glow>
        </w:rPr>
        <w:t xml:space="preserve"> as the current SEI message is cancelled, i.e., </w:t>
      </w:r>
      <w:r w:rsidRPr="00763A29">
        <w:rPr>
          <w:rFonts w:eastAsiaTheme="minorEastAsia" w:cstheme="minorBidi"/>
          <w:lang w:val="en-CA" w:eastAsia="zh-CN"/>
          <w14:glow w14:rad="0">
            <w14:srgbClr w14:val="FFFFFF"/>
          </w14:glow>
        </w:rPr>
        <w:t xml:space="preserve">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is no longer used unless it is activated by another NNPFGA SEI message with t</w:t>
      </w:r>
      <w:r w:rsidRPr="00763A29">
        <w:rPr>
          <w:rFonts w:eastAsia="Malgun Gothic" w:cstheme="minorBidi"/>
          <w:lang w:eastAsia="zh-CN"/>
        </w:rPr>
        <w:t xml:space="preserve">he same </w:t>
      </w:r>
      <w:proofErr w:type="spellStart"/>
      <w:r w:rsidRPr="00763A29">
        <w:rPr>
          <w:rFonts w:eastAsia="Malgun Gothic" w:cstheme="minorBidi"/>
          <w:lang w:eastAsia="zh-CN"/>
        </w:rPr>
        <w:t>nnpfga_target_id</w:t>
      </w:r>
      <w:proofErr w:type="spellEnd"/>
      <w:r w:rsidRPr="00763A29">
        <w:rPr>
          <w:rFonts w:eastAsia="Malgun Gothic" w:cstheme="minorBidi"/>
          <w:lang w:eastAsia="zh-CN"/>
        </w:rPr>
        <w:t xml:space="preserve"> as the current SEI message and </w:t>
      </w:r>
      <w:proofErr w:type="spellStart"/>
      <w:r w:rsidRPr="00763A29">
        <w:rPr>
          <w:rFonts w:eastAsia="Malgun Gothic" w:cstheme="minorBidi"/>
          <w:lang w:eastAsia="zh-CN"/>
        </w:rPr>
        <w:t>nnpfga_cancel_flag</w:t>
      </w:r>
      <w:proofErr w:type="spellEnd"/>
      <w:r w:rsidRPr="00763A29">
        <w:rPr>
          <w:rFonts w:eastAsia="Malgun Gothic" w:cstheme="minorBidi"/>
          <w:lang w:eastAsia="zh-CN"/>
        </w:rPr>
        <w:t xml:space="preserve"> equal to 0</w:t>
      </w:r>
      <w:r w:rsidRPr="00763A29">
        <w:rPr>
          <w:rFonts w:eastAsiaTheme="minorEastAsia" w:cstheme="minorBidi"/>
          <w:lang w:val="en-GB" w:eastAsia="zh-CN"/>
          <w14:glow w14:rad="0">
            <w14:srgbClr w14:val="FFFFFF"/>
          </w14:glow>
        </w:rPr>
        <w:t xml:space="preserve">. </w:t>
      </w:r>
      <w:proofErr w:type="spellStart"/>
      <w:r w:rsidRPr="00763A29">
        <w:rPr>
          <w:rFonts w:eastAsiaTheme="minorEastAsia" w:cstheme="minorBidi"/>
          <w:lang w:val="en-CA" w:eastAsia="zh-CN"/>
          <w14:glow w14:rad="0">
            <w14:srgbClr w14:val="FFFFFF"/>
          </w14:glow>
        </w:rPr>
        <w:t>nnpfga_cancel_flag</w:t>
      </w:r>
      <w:proofErr w:type="spellEnd"/>
      <w:r w:rsidRPr="00763A29">
        <w:rPr>
          <w:rFonts w:eastAsiaTheme="minorEastAsia" w:cstheme="minorBidi"/>
          <w:lang w:val="en-CA" w:eastAsia="zh-CN"/>
          <w14:glow w14:rad="0">
            <w14:srgbClr w14:val="FFFFFF"/>
          </w14:glow>
        </w:rPr>
        <w:t xml:space="preserve"> equal to 0 indicates that the target NNPFG is activated for use.</w:t>
      </w:r>
    </w:p>
    <w:p w14:paraId="272FBEF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763A29">
        <w:rPr>
          <w:rFonts w:eastAsiaTheme="minorEastAsia" w:cstheme="minorBidi"/>
          <w:b/>
          <w:bCs/>
          <w:lang w:val="en-CA" w:eastAsia="zh-CN"/>
          <w14:glow w14:rad="0">
            <w14:srgbClr w14:val="FFFFFF"/>
          </w14:glow>
        </w:rPr>
        <w:t>nnpfga_persistence_flag</w:t>
      </w:r>
      <w:proofErr w:type="spellEnd"/>
      <w:r w:rsidRPr="00763A29">
        <w:rPr>
          <w:rFonts w:eastAsiaTheme="minorEastAsia" w:cstheme="minorBidi"/>
          <w:lang w:val="en-CA" w:eastAsia="zh-CN"/>
          <w14:glow w14:rad="0">
            <w14:srgbClr w14:val="FFFFFF"/>
          </w14:glow>
        </w:rPr>
        <w:t xml:space="preserve"> specifies the persistence of 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for the current layer.</w:t>
      </w:r>
    </w:p>
    <w:p w14:paraId="6DBD9B6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763A29">
        <w:rPr>
          <w:rFonts w:eastAsiaTheme="minorEastAsia" w:cstheme="minorBidi"/>
          <w:lang w:val="en-CA" w:eastAsia="zh-CN"/>
          <w14:glow w14:rad="0">
            <w14:srgbClr w14:val="FFFFFF"/>
          </w14:glow>
        </w:rPr>
        <w:t>nnpfga_persistence_flag</w:t>
      </w:r>
      <w:proofErr w:type="spellEnd"/>
      <w:r w:rsidRPr="00763A29">
        <w:rPr>
          <w:rFonts w:eastAsiaTheme="minorEastAsia" w:cstheme="minorBidi"/>
          <w:lang w:val="en-CA" w:eastAsia="zh-CN"/>
          <w14:glow w14:rad="0">
            <w14:srgbClr w14:val="FFFFFF"/>
          </w14:glow>
        </w:rPr>
        <w:t xml:space="preserve"> equal to 0 specifies that 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may be used for post-processing filtering for the current picture only.</w:t>
      </w:r>
    </w:p>
    <w:p w14:paraId="1E00064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763A29">
        <w:rPr>
          <w:rFonts w:eastAsiaTheme="minorEastAsia" w:cstheme="minorBidi"/>
          <w:lang w:val="en-GB" w:eastAsia="zh-CN"/>
          <w14:glow w14:rad="0">
            <w14:srgbClr w14:val="FFFFFF"/>
          </w14:glow>
        </w:rPr>
        <w:t>nnpfga_persistence_flag</w:t>
      </w:r>
      <w:proofErr w:type="spellEnd"/>
      <w:r w:rsidRPr="00763A29">
        <w:rPr>
          <w:rFonts w:eastAsiaTheme="minorEastAsia" w:cstheme="minorBidi"/>
          <w:lang w:val="en-GB" w:eastAsia="zh-CN"/>
          <w14:glow w14:rad="0">
            <w14:srgbClr w14:val="FFFFFF"/>
          </w14:glow>
        </w:rPr>
        <w:t xml:space="preserve"> equal to 1 specifies that </w:t>
      </w:r>
      <w:r w:rsidRPr="00763A29">
        <w:rPr>
          <w:rFonts w:eastAsiaTheme="minorEastAsia" w:cstheme="minorBidi"/>
          <w:lang w:val="en-CA" w:eastAsia="zh-CN"/>
          <w14:glow w14:rad="0">
            <w14:srgbClr w14:val="FFFFFF"/>
          </w14:glow>
        </w:rPr>
        <w:t xml:space="preserve">the target </w:t>
      </w:r>
      <w:r w:rsidRPr="00763A29">
        <w:rPr>
          <w:rFonts w:eastAsiaTheme="minorEastAsia"/>
          <w:szCs w:val="22"/>
          <w:lang w:val="en-CA"/>
        </w:rPr>
        <w:t>NNPFG</w:t>
      </w:r>
      <w:r w:rsidRPr="00763A29">
        <w:rPr>
          <w:rFonts w:eastAsiaTheme="minorEastAsia" w:cstheme="minorBidi"/>
          <w:lang w:val="en-GB" w:eastAsia="zh-CN"/>
          <w14:glow w14:rad="0">
            <w14:srgbClr w14:val="FFFFFF"/>
          </w14:glow>
        </w:rPr>
        <w:t xml:space="preserve"> may be used for post-processing filtering for the current picture and all subsequent pictures of the current layer in output order until one or more of the following conditions are true:</w:t>
      </w:r>
    </w:p>
    <w:p w14:paraId="01FCAFE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eastAsia="zh-CN"/>
        </w:rPr>
      </w:pPr>
      <w:r w:rsidRPr="00763A29">
        <w:rPr>
          <w:rFonts w:eastAsia="Malgun Gothic" w:cstheme="minorBidi"/>
          <w:lang w:eastAsia="zh-CN"/>
        </w:rPr>
        <w:t>–</w:t>
      </w:r>
      <w:r w:rsidRPr="00763A29">
        <w:rPr>
          <w:rFonts w:eastAsia="Malgun Gothic" w:cstheme="minorBidi"/>
          <w:lang w:eastAsia="zh-CN"/>
        </w:rPr>
        <w:tab/>
        <w:t>A new CLVS of the current layer begins.</w:t>
      </w:r>
    </w:p>
    <w:p w14:paraId="55F3EA0F"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eastAsia="zh-CN"/>
        </w:rPr>
      </w:pPr>
      <w:r w:rsidRPr="00763A29">
        <w:rPr>
          <w:rFonts w:eastAsia="Malgun Gothic" w:cstheme="minorBidi"/>
          <w:lang w:eastAsia="zh-CN"/>
        </w:rPr>
        <w:t>–</w:t>
      </w:r>
      <w:r w:rsidRPr="00763A29">
        <w:rPr>
          <w:rFonts w:eastAsia="Malgun Gothic" w:cstheme="minorBidi"/>
          <w:lang w:eastAsia="zh-CN"/>
        </w:rPr>
        <w:tab/>
        <w:t>The bitstream ends.</w:t>
      </w:r>
    </w:p>
    <w:p w14:paraId="0967187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eastAsia="zh-CN"/>
        </w:rPr>
      </w:pPr>
      <w:r w:rsidRPr="00763A29">
        <w:rPr>
          <w:rFonts w:eastAsia="Malgun Gothic" w:cstheme="minorBidi"/>
          <w:lang w:eastAsia="zh-CN"/>
        </w:rPr>
        <w:t>–</w:t>
      </w:r>
      <w:r w:rsidRPr="00763A29">
        <w:rPr>
          <w:rFonts w:eastAsia="Malgun Gothic" w:cstheme="minorBidi"/>
          <w:lang w:eastAsia="zh-CN"/>
        </w:rPr>
        <w:tab/>
        <w:t xml:space="preserve">A picture in the current layer associated with a NNPFGA SEI message with the same </w:t>
      </w:r>
      <w:proofErr w:type="spellStart"/>
      <w:r w:rsidRPr="00763A29">
        <w:rPr>
          <w:rFonts w:eastAsia="Malgun Gothic" w:cstheme="minorBidi"/>
          <w:lang w:eastAsia="zh-CN"/>
        </w:rPr>
        <w:t>nnpfga_target_id</w:t>
      </w:r>
      <w:proofErr w:type="spellEnd"/>
      <w:r w:rsidRPr="00763A29">
        <w:rPr>
          <w:rFonts w:eastAsia="Malgun Gothic" w:cstheme="minorBidi"/>
          <w:lang w:eastAsia="zh-CN"/>
        </w:rPr>
        <w:t xml:space="preserve"> as the current SEI message </w:t>
      </w:r>
      <w:r w:rsidRPr="00763A29">
        <w:rPr>
          <w:rFonts w:eastAsiaTheme="minorEastAsia" w:cstheme="minorBidi"/>
          <w:lang w:eastAsia="zh-CN"/>
        </w:rPr>
        <w:t>that follows the current picture in output order</w:t>
      </w:r>
      <w:r w:rsidRPr="00763A29">
        <w:rPr>
          <w:rFonts w:eastAsia="Malgun Gothic" w:cstheme="minorBidi"/>
          <w:lang w:eastAsia="zh-CN"/>
        </w:rPr>
        <w:t>.</w:t>
      </w:r>
    </w:p>
    <w:p w14:paraId="5321937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 MERGEFORMAT  \* MERGEFORMAT </w:instrText>
      </w:r>
      <w:r w:rsidRPr="00763A29">
        <w:rPr>
          <w:iCs/>
          <w:sz w:val="18"/>
          <w:szCs w:val="18"/>
          <w:lang w:val="en-GB"/>
        </w:rPr>
        <w:fldChar w:fldCharType="separate"/>
      </w:r>
      <w:r w:rsidRPr="00763A29">
        <w:rPr>
          <w:iCs/>
          <w:noProof/>
          <w:sz w:val="18"/>
          <w:szCs w:val="18"/>
          <w:lang w:val="en-GB"/>
        </w:rPr>
        <w:t>2</w:t>
      </w:r>
      <w:r w:rsidRPr="00763A29">
        <w:rPr>
          <w:iCs/>
          <w:sz w:val="18"/>
          <w:szCs w:val="18"/>
          <w:lang w:val="en-GB"/>
        </w:rPr>
        <w:fldChar w:fldCharType="end"/>
      </w:r>
      <w:r w:rsidRPr="00763A29">
        <w:rPr>
          <w:sz w:val="18"/>
          <w:szCs w:val="18"/>
          <w:lang w:val="en-GB"/>
        </w:rPr>
        <w:t> </w:t>
      </w:r>
      <w:r w:rsidRPr="00763A29">
        <w:rPr>
          <w:noProof/>
          <w:sz w:val="18"/>
          <w:szCs w:val="18"/>
          <w:lang w:val="en-GB"/>
        </w:rPr>
        <w:t xml:space="preserve">– The target </w:t>
      </w:r>
      <w:r w:rsidRPr="00763A29">
        <w:rPr>
          <w:sz w:val="18"/>
          <w:lang w:val="en-GB"/>
          <w14:glow w14:rad="0">
            <w14:srgbClr w14:val="FFFFFF"/>
          </w14:glow>
        </w:rPr>
        <w:t xml:space="preserve">NNPFG is not applied for this subsequent picture </w:t>
      </w:r>
      <w:r w:rsidRPr="00763A29">
        <w:rPr>
          <w:rFonts w:eastAsia="Malgun Gothic"/>
          <w:sz w:val="18"/>
          <w:lang w:val="en-GB"/>
        </w:rPr>
        <w:t xml:space="preserve">in the current layer associated with a NNPFGA SEI message with the same </w:t>
      </w:r>
      <w:proofErr w:type="spellStart"/>
      <w:r w:rsidRPr="00763A29">
        <w:rPr>
          <w:rFonts w:eastAsia="Malgun Gothic"/>
          <w:sz w:val="18"/>
          <w:lang w:val="en-GB"/>
        </w:rPr>
        <w:t>nnpfga_target_id</w:t>
      </w:r>
      <w:proofErr w:type="spellEnd"/>
      <w:r w:rsidRPr="00763A29">
        <w:rPr>
          <w:rFonts w:eastAsia="Malgun Gothic"/>
          <w:sz w:val="18"/>
          <w:lang w:val="en-GB"/>
        </w:rPr>
        <w:t xml:space="preserve"> as the current SEI message</w:t>
      </w:r>
      <w:r w:rsidRPr="00763A29">
        <w:rPr>
          <w:bCs/>
          <w:color w:val="000000"/>
          <w:sz w:val="18"/>
          <w:szCs w:val="18"/>
          <w:lang w:val="en-GB"/>
        </w:rPr>
        <w:t>.</w:t>
      </w:r>
    </w:p>
    <w:p w14:paraId="4A235C6D" w14:textId="77777777" w:rsidR="00C462D1" w:rsidRPr="00763A29" w:rsidRDefault="00C462D1" w:rsidP="00C462D1">
      <w:pPr>
        <w:rPr>
          <w:kern w:val="32"/>
          <w:lang w:val="en-CA" w:eastAsia="ja-JP"/>
        </w:rPr>
      </w:pPr>
      <w:r w:rsidRPr="00763A29">
        <w:rPr>
          <w:lang w:val="en-GB"/>
          <w14:glow w14:rad="0">
            <w14:srgbClr w14:val="FFFFFF"/>
          </w14:glow>
        </w:rPr>
        <w:t xml:space="preserve">Let the </w:t>
      </w:r>
      <w:proofErr w:type="spellStart"/>
      <w:r w:rsidRPr="00763A29">
        <w:rPr>
          <w:lang w:val="en-GB"/>
          <w14:glow w14:rad="0">
            <w14:srgbClr w14:val="FFFFFF"/>
          </w14:glow>
        </w:rPr>
        <w:t>nnpfgcTargetPictures</w:t>
      </w:r>
      <w:proofErr w:type="spellEnd"/>
      <w:r w:rsidRPr="00763A29">
        <w:rPr>
          <w:lang w:val="en-GB"/>
          <w14:glow w14:rad="0">
            <w14:srgbClr w14:val="FFFFFF"/>
          </w14:glow>
        </w:rPr>
        <w:t xml:space="preserve"> be the set of pictures to which the last NNPFGC SEI message with </w:t>
      </w:r>
      <w:proofErr w:type="spellStart"/>
      <w:r w:rsidRPr="00763A29">
        <w:rPr>
          <w:lang w:val="en-GB"/>
          <w14:glow w14:rad="0">
            <w14:srgbClr w14:val="FFFFFF"/>
          </w14:glow>
        </w:rPr>
        <w:t>nnpfgc_id</w:t>
      </w:r>
      <w:proofErr w:type="spellEnd"/>
      <w:r w:rsidRPr="00763A29">
        <w:rPr>
          <w:lang w:val="en-GB"/>
          <w14:glow w14:rad="0">
            <w14:srgbClr w14:val="FFFFFF"/>
          </w14:glow>
        </w:rPr>
        <w:t xml:space="preserve"> equal to </w:t>
      </w:r>
      <w:proofErr w:type="spellStart"/>
      <w:r w:rsidRPr="00763A29">
        <w:rPr>
          <w:lang w:val="en-GB"/>
          <w14:glow w14:rad="0">
            <w14:srgbClr w14:val="FFFFFF"/>
          </w14:glow>
        </w:rPr>
        <w:t>nnpfga_target_id</w:t>
      </w:r>
      <w:proofErr w:type="spellEnd"/>
      <w:r w:rsidRPr="00763A29">
        <w:rPr>
          <w:lang w:val="en-GB"/>
          <w14:glow w14:rad="0">
            <w14:srgbClr w14:val="FFFFFF"/>
          </w14:glow>
        </w:rPr>
        <w:t xml:space="preserve"> that precedes the current NNPFGA SEI message in decoding order pertains. </w:t>
      </w:r>
      <w:r w:rsidRPr="00763A29">
        <w:rPr>
          <w:kern w:val="32"/>
          <w:lang w:val="en-CA" w:eastAsia="ja-JP"/>
        </w:rPr>
        <w:t xml:space="preserve">[Ed. Check phrasing of this. “Pertains” is not used in a similar way anywhere in the standard.] </w:t>
      </w:r>
      <w:r w:rsidRPr="00763A29">
        <w:rPr>
          <w:lang w:val="en-GB"/>
          <w14:glow w14:rad="0">
            <w14:srgbClr w14:val="FFFFFF"/>
          </w14:glow>
        </w:rPr>
        <w:t xml:space="preserve">Let </w:t>
      </w:r>
      <w:proofErr w:type="spellStart"/>
      <w:r w:rsidRPr="00763A29">
        <w:rPr>
          <w:lang w:val="en-GB"/>
          <w14:glow w14:rad="0">
            <w14:srgbClr w14:val="FFFFFF"/>
          </w14:glow>
        </w:rPr>
        <w:t>nnpfgaTargetPictures</w:t>
      </w:r>
      <w:proofErr w:type="spellEnd"/>
      <w:r w:rsidRPr="00763A29">
        <w:rPr>
          <w:lang w:val="en-GB"/>
          <w14:glow w14:rad="0">
            <w14:srgbClr w14:val="FFFFFF"/>
          </w14:glow>
        </w:rPr>
        <w:t xml:space="preserve"> be the set of pictures for which the target NNPFG is activated by the current NNPFGA SEI message. It is a requirement of bitstream conformance that any picture included in </w:t>
      </w:r>
      <w:proofErr w:type="spellStart"/>
      <w:r w:rsidRPr="00763A29">
        <w:rPr>
          <w:lang w:val="en-GB"/>
          <w14:glow w14:rad="0">
            <w14:srgbClr w14:val="FFFFFF"/>
          </w14:glow>
        </w:rPr>
        <w:t>nnpfgaTargetPictures</w:t>
      </w:r>
      <w:proofErr w:type="spellEnd"/>
      <w:r w:rsidRPr="00763A29">
        <w:rPr>
          <w:lang w:val="en-GB"/>
          <w14:glow w14:rad="0">
            <w14:srgbClr w14:val="FFFFFF"/>
          </w14:glow>
        </w:rPr>
        <w:t xml:space="preserve"> shall also be included in </w:t>
      </w:r>
      <w:proofErr w:type="spellStart"/>
      <w:r w:rsidRPr="00763A29">
        <w:rPr>
          <w:lang w:val="en-GB"/>
          <w14:glow w14:rad="0">
            <w14:srgbClr w14:val="FFFFFF"/>
          </w14:glow>
        </w:rPr>
        <w:t>nnpfgcTargetPictures</w:t>
      </w:r>
      <w:proofErr w:type="spellEnd"/>
      <w:r w:rsidRPr="00763A29">
        <w:rPr>
          <w:lang w:val="en-GB"/>
          <w14:glow w14:rad="0">
            <w14:srgbClr w14:val="FFFFFF"/>
          </w14:glow>
        </w:rPr>
        <w:t>.</w:t>
      </w:r>
    </w:p>
    <w:p w14:paraId="499DA8C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CA" w:eastAsia="ja-JP"/>
        </w:rPr>
      </w:pPr>
      <w:bookmarkStart w:id="20" w:name="_Hlk136596843"/>
      <w:proofErr w:type="spellStart"/>
      <w:r w:rsidRPr="00763A29">
        <w:rPr>
          <w:b/>
          <w:bCs/>
          <w:kern w:val="32"/>
          <w:lang w:val="en-CA" w:eastAsia="ja-JP"/>
        </w:rPr>
        <w:t>nnpfga_no_prev_clvs_flag</w:t>
      </w:r>
      <w:proofErr w:type="spellEnd"/>
      <w:r w:rsidRPr="00763A29">
        <w:rPr>
          <w:kern w:val="32"/>
          <w:lang w:val="en-CA" w:eastAsia="ja-JP"/>
        </w:rPr>
        <w:t xml:space="preserve"> </w:t>
      </w:r>
      <w:bookmarkEnd w:id="20"/>
      <w:r w:rsidRPr="00763A29">
        <w:rPr>
          <w:kern w:val="32"/>
          <w:lang w:val="en-CA" w:eastAsia="ja-JP"/>
        </w:rPr>
        <w:t xml:space="preserve">equal to 1 specifies that the input pictures for the NNPF group do not originate from a previous CLVS. </w:t>
      </w:r>
      <w:proofErr w:type="spellStart"/>
      <w:r w:rsidRPr="00763A29">
        <w:rPr>
          <w:kern w:val="32"/>
          <w:lang w:val="en-CA" w:eastAsia="ja-JP"/>
        </w:rPr>
        <w:t>nnpfga_no_prev_clvs_flag</w:t>
      </w:r>
      <w:proofErr w:type="spellEnd"/>
      <w:r w:rsidRPr="00763A29">
        <w:rPr>
          <w:kern w:val="32"/>
          <w:lang w:val="en-CA" w:eastAsia="ja-JP"/>
        </w:rPr>
        <w:t xml:space="preserve"> equal to 0 specifies that the input pictures for the NNPF group may or may not originate from a previous CLVS.</w:t>
      </w:r>
    </w:p>
    <w:p w14:paraId="4060925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iCs/>
          <w:sz w:val="18"/>
          <w:szCs w:val="18"/>
          <w:lang w:val="en-GB"/>
        </w:rPr>
        <w:fldChar w:fldCharType="begin"/>
      </w:r>
      <w:r w:rsidRPr="00763A29">
        <w:rPr>
          <w:iCs/>
          <w:sz w:val="18"/>
          <w:szCs w:val="18"/>
          <w:lang w:val="en-GB"/>
        </w:rPr>
        <w:instrText xml:space="preserve"> SEQ NoteCounter \* MERGEFORMAT \* MERGEFORMAT  \* MERGEFORMAT </w:instrText>
      </w:r>
      <w:r w:rsidRPr="00763A29">
        <w:rPr>
          <w:iCs/>
          <w:sz w:val="18"/>
          <w:szCs w:val="18"/>
          <w:lang w:val="en-GB"/>
        </w:rPr>
        <w:fldChar w:fldCharType="separate"/>
      </w:r>
      <w:r w:rsidRPr="00763A29">
        <w:rPr>
          <w:iCs/>
          <w:noProof/>
          <w:sz w:val="18"/>
          <w:szCs w:val="18"/>
          <w:lang w:val="en-GB"/>
        </w:rPr>
        <w:t>3</w:t>
      </w:r>
      <w:r w:rsidRPr="00763A29">
        <w:rPr>
          <w:iCs/>
          <w:sz w:val="18"/>
          <w:szCs w:val="18"/>
          <w:lang w:val="en-GB"/>
        </w:rPr>
        <w:fldChar w:fldCharType="end"/>
      </w:r>
      <w:r w:rsidRPr="00763A29">
        <w:rPr>
          <w:sz w:val="18"/>
          <w:szCs w:val="18"/>
          <w:lang w:val="en-GB"/>
        </w:rPr>
        <w:t> </w:t>
      </w:r>
      <w:r w:rsidRPr="00763A29">
        <w:rPr>
          <w:noProof/>
          <w:sz w:val="18"/>
          <w:szCs w:val="18"/>
          <w:lang w:val="en-GB"/>
        </w:rPr>
        <w:t>– The value of nnpfga_no_prev_clvs_flag can be changed from 0 to 1, when the current CLVS is spliced from another bitstream next to the previous CLVS and this NNPFGA SEI message would cause one or more input pictures to be selected from one or more previous CLVSs and therefore is likely to impact the output of the target NNPF group negatively.</w:t>
      </w:r>
    </w:p>
    <w:p w14:paraId="53DAE85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proofErr w:type="spellStart"/>
      <w:r w:rsidRPr="00763A29">
        <w:rPr>
          <w:b/>
          <w:bCs/>
          <w:lang w:val="en-CA"/>
        </w:rPr>
        <w:t>nnpfga_no_foll_clvs_flag</w:t>
      </w:r>
      <w:proofErr w:type="spellEnd"/>
      <w:r w:rsidRPr="00763A29">
        <w:rPr>
          <w:lang w:val="en-CA"/>
        </w:rPr>
        <w:t xml:space="preserve"> equal to 1 specifies that when this NNPFGA SEI message persists for the last PU of a CLVS in output order, the NNPFGA SEI message is treated like it persisted for the last PU, in output order, of the current layer within the bitstream. When this NNPFGA SEI message does not persist for the last PU, in output order, of a CLVS in output order or </w:t>
      </w:r>
      <w:proofErr w:type="spellStart"/>
      <w:r w:rsidRPr="00763A29">
        <w:rPr>
          <w:lang w:val="en-CA"/>
        </w:rPr>
        <w:t>nnpfga_no_foll_clvs_flag</w:t>
      </w:r>
      <w:proofErr w:type="spellEnd"/>
      <w:r w:rsidRPr="00763A29">
        <w:rPr>
          <w:lang w:val="en-CA"/>
        </w:rPr>
        <w:t xml:space="preserve"> is equal to 0, the value of </w:t>
      </w:r>
      <w:proofErr w:type="spellStart"/>
      <w:r w:rsidRPr="00763A29">
        <w:rPr>
          <w:lang w:val="en-CA"/>
        </w:rPr>
        <w:t>nnpfga_no_foll_clvs_flag</w:t>
      </w:r>
      <w:proofErr w:type="spellEnd"/>
      <w:r w:rsidRPr="00763A29">
        <w:rPr>
          <w:lang w:val="en-CA"/>
        </w:rPr>
        <w:t xml:space="preserve"> causes no specific impact.</w:t>
      </w:r>
    </w:p>
    <w:p w14:paraId="101088E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rPr>
      </w:pPr>
      <w:r w:rsidRPr="00763A29">
        <w:rPr>
          <w:noProof/>
          <w:sz w:val="18"/>
          <w:szCs w:val="18"/>
          <w:lang w:val="en-GB"/>
        </w:rPr>
        <w:t>NOTE</w:t>
      </w:r>
      <w:r w:rsidRPr="00763A29">
        <w:rPr>
          <w:sz w:val="18"/>
          <w:szCs w:val="18"/>
          <w:lang w:val="en-GB"/>
        </w:rPr>
        <w:t> </w:t>
      </w:r>
      <w:r w:rsidRPr="00763A29">
        <w:rPr>
          <w:sz w:val="18"/>
          <w:szCs w:val="18"/>
          <w:lang w:val="en-GB"/>
        </w:rPr>
        <w:fldChar w:fldCharType="begin"/>
      </w:r>
      <w:r w:rsidRPr="00763A29">
        <w:rPr>
          <w:sz w:val="18"/>
          <w:szCs w:val="18"/>
          <w:lang w:val="en-GB"/>
        </w:rPr>
        <w:instrText xml:space="preserve"> SEQ NoteCounter \* MERGEFORMAT  \* MERGEFORMAT </w:instrText>
      </w:r>
      <w:r w:rsidRPr="00763A29">
        <w:rPr>
          <w:sz w:val="18"/>
          <w:szCs w:val="18"/>
          <w:lang w:val="en-GB"/>
        </w:rPr>
        <w:fldChar w:fldCharType="separate"/>
      </w:r>
      <w:r w:rsidRPr="00763A29">
        <w:rPr>
          <w:noProof/>
          <w:sz w:val="18"/>
          <w:szCs w:val="18"/>
          <w:lang w:val="en-GB"/>
        </w:rPr>
        <w:t>4</w:t>
      </w:r>
      <w:r w:rsidRPr="00763A29">
        <w:rPr>
          <w:sz w:val="18"/>
          <w:szCs w:val="18"/>
          <w:lang w:val="en-GB"/>
        </w:rPr>
        <w:fldChar w:fldCharType="end"/>
      </w:r>
      <w:r w:rsidRPr="00763A29">
        <w:rPr>
          <w:sz w:val="18"/>
          <w:szCs w:val="18"/>
          <w:lang w:val="en-GB"/>
        </w:rPr>
        <w:t> </w:t>
      </w:r>
      <w:r w:rsidRPr="00763A29">
        <w:rPr>
          <w:noProof/>
          <w:sz w:val="18"/>
          <w:szCs w:val="18"/>
          <w:lang w:val="en-GB"/>
        </w:rPr>
        <w:t>– </w:t>
      </w:r>
      <w:bookmarkStart w:id="21" w:name="_Hlk139107999"/>
      <w:r w:rsidRPr="00763A29">
        <w:rPr>
          <w:noProof/>
          <w:sz w:val="18"/>
          <w:szCs w:val="18"/>
          <w:lang w:val="en-GB"/>
        </w:rPr>
        <w:t>The value of nnpfga_no_foll_clvs_flag can be  changed from 0 to 1 for an NNPF group including a picture-rate-upsampling NNPF, when the following CLVS is spliced from a different bitstream next to the current CLVS. C</w:t>
      </w:r>
      <w:r w:rsidRPr="00763A29">
        <w:rPr>
          <w:noProof/>
          <w:sz w:val="18"/>
          <w:szCs w:val="18"/>
          <w:lang w:val="en-CA"/>
        </w:rPr>
        <w:t>onsequently, the NNPF process of the picture-rate-upsampling NNPF interpolates pictures up to the end of the current CLVS using input pictures originating from the current CLVS only.</w:t>
      </w:r>
      <w:bookmarkEnd w:id="21"/>
    </w:p>
    <w:p w14:paraId="656004D1" w14:textId="77777777" w:rsidR="00C462D1" w:rsidRPr="00763A29" w:rsidRDefault="00C462D1" w:rsidP="00C462D1">
      <w:pPr>
        <w:rPr>
          <w:szCs w:val="22"/>
        </w:rPr>
      </w:pPr>
      <w:r w:rsidRPr="00763A29">
        <w:rPr>
          <w:b/>
          <w:bCs/>
          <w:szCs w:val="22"/>
        </w:rPr>
        <w:t>nnpfga_num_filters_minus2</w:t>
      </w:r>
      <w:r w:rsidRPr="00763A29">
        <w:rPr>
          <w:szCs w:val="22"/>
        </w:rPr>
        <w:t xml:space="preserve"> plus 2</w:t>
      </w:r>
      <w:r w:rsidRPr="00763A29">
        <w:rPr>
          <w:b/>
          <w:bCs/>
          <w:szCs w:val="22"/>
        </w:rPr>
        <w:t xml:space="preserve"> </w:t>
      </w:r>
      <w:r w:rsidRPr="00763A29">
        <w:rPr>
          <w:szCs w:val="22"/>
        </w:rPr>
        <w:t xml:space="preserve">indicates the number of NNPFs in the NNPFG that this SEI message activates. The value of nnpfga_num_filters_minus2 shall be equal to the value of nnpfgc_num_members_minus2 in an NNPFGC SEI message with </w:t>
      </w:r>
      <w:proofErr w:type="spellStart"/>
      <w:r w:rsidRPr="00763A29">
        <w:rPr>
          <w:szCs w:val="22"/>
        </w:rPr>
        <w:t>nnpfgc_id</w:t>
      </w:r>
      <w:proofErr w:type="spellEnd"/>
      <w:r w:rsidRPr="00763A29">
        <w:rPr>
          <w:szCs w:val="22"/>
        </w:rPr>
        <w:t xml:space="preserve"> equal to </w:t>
      </w:r>
      <w:proofErr w:type="spellStart"/>
      <w:r w:rsidRPr="00763A29">
        <w:rPr>
          <w:szCs w:val="22"/>
        </w:rPr>
        <w:t>nnpfga_target_id</w:t>
      </w:r>
      <w:proofErr w:type="spellEnd"/>
      <w:r w:rsidRPr="00763A29">
        <w:rPr>
          <w:szCs w:val="22"/>
        </w:rPr>
        <w:t>.</w:t>
      </w:r>
    </w:p>
    <w:p w14:paraId="2FA5A10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eastAsia="zh-CN"/>
        </w:rPr>
      </w:pPr>
      <w:proofErr w:type="spellStart"/>
      <w:r w:rsidRPr="00763A29">
        <w:rPr>
          <w:rFonts w:eastAsiaTheme="minorEastAsia" w:cstheme="minorBidi"/>
          <w:b/>
          <w:bCs/>
          <w:lang w:val="en-GB" w:eastAsia="zh-CN"/>
        </w:rPr>
        <w:t>nnpfga_target_base_flag</w:t>
      </w:r>
      <w:proofErr w:type="spellEnd"/>
      <w:r w:rsidRPr="00763A29">
        <w:rPr>
          <w:rFonts w:eastAsiaTheme="minorEastAsia" w:cstheme="minorBidi"/>
          <w:lang w:val="en-GB" w:eastAsia="zh-CN"/>
        </w:rPr>
        <w:t>[ </w:t>
      </w:r>
      <w:proofErr w:type="spellStart"/>
      <w:r w:rsidRPr="00763A29">
        <w:rPr>
          <w:rFonts w:eastAsiaTheme="minorEastAsia" w:cstheme="minorBidi"/>
          <w:lang w:val="en-GB" w:eastAsia="zh-CN"/>
        </w:rPr>
        <w:t>i</w:t>
      </w:r>
      <w:proofErr w:type="spellEnd"/>
      <w:r w:rsidRPr="00763A29">
        <w:rPr>
          <w:rFonts w:eastAsiaTheme="minorEastAsia" w:cstheme="minorBidi"/>
          <w:lang w:val="en-GB" w:eastAsia="zh-CN"/>
        </w:rPr>
        <w:t xml:space="preserve"> ] equal to 1 specifies that the </w:t>
      </w:r>
      <w:proofErr w:type="spellStart"/>
      <w:r w:rsidRPr="00763A29">
        <w:rPr>
          <w:rFonts w:eastAsiaTheme="minorEastAsia" w:cstheme="minorBidi"/>
          <w:lang w:val="en-GB" w:eastAsia="zh-CN"/>
        </w:rPr>
        <w:t>i-th</w:t>
      </w:r>
      <w:proofErr w:type="spellEnd"/>
      <w:r w:rsidRPr="00763A29">
        <w:rPr>
          <w:rFonts w:eastAsiaTheme="minorEastAsia" w:cstheme="minorBidi"/>
          <w:lang w:val="en-GB" w:eastAsia="zh-CN"/>
        </w:rPr>
        <w:t xml:space="preserve"> NNPF in the target NNPFG </w:t>
      </w:r>
      <w:r w:rsidRPr="00763A29">
        <w:rPr>
          <w:rFonts w:eastAsiaTheme="minorEastAsia" w:cstheme="minorBidi"/>
          <w:lang w:eastAsia="zh-CN"/>
        </w:rPr>
        <w:t xml:space="preserve">is the base NNPF with </w:t>
      </w:r>
      <w:proofErr w:type="spellStart"/>
      <w:r w:rsidRPr="00763A29">
        <w:rPr>
          <w:rFonts w:eastAsiaTheme="minorEastAsia" w:cstheme="minorBidi"/>
          <w:lang w:eastAsia="zh-CN"/>
        </w:rPr>
        <w:t>nnpfc_id</w:t>
      </w:r>
      <w:proofErr w:type="spellEnd"/>
      <w:r w:rsidRPr="00763A29">
        <w:rPr>
          <w:rFonts w:eastAsiaTheme="minorEastAsia" w:cstheme="minorBidi"/>
          <w:lang w:eastAsia="zh-CN"/>
        </w:rPr>
        <w:t xml:space="preserve"> equal to </w:t>
      </w:r>
      <w:proofErr w:type="spellStart"/>
      <w:r w:rsidRPr="00763A29">
        <w:rPr>
          <w:rFonts w:eastAsiaTheme="minorEastAsia" w:cstheme="minorBidi"/>
          <w:lang w:eastAsia="zh-CN"/>
        </w:rPr>
        <w:t>nnpfgc_member_id</w:t>
      </w:r>
      <w:proofErr w:type="spellEnd"/>
      <w:r w:rsidRPr="00763A29">
        <w:rPr>
          <w:rFonts w:eastAsiaTheme="minorEastAsia" w:cstheme="minorBidi"/>
          <w:lang w:eastAsia="zh-CN"/>
        </w:rPr>
        <w:t>[ </w:t>
      </w:r>
      <w:proofErr w:type="spellStart"/>
      <w:r w:rsidRPr="00763A29">
        <w:rPr>
          <w:rFonts w:eastAsiaTheme="minorEastAsia" w:cstheme="minorBidi"/>
          <w:lang w:eastAsia="zh-CN"/>
        </w:rPr>
        <w:t>i</w:t>
      </w:r>
      <w:proofErr w:type="spellEnd"/>
      <w:r w:rsidRPr="00763A29">
        <w:rPr>
          <w:rFonts w:eastAsiaTheme="minorEastAsia" w:cstheme="minorBidi"/>
          <w:lang w:eastAsia="zh-CN"/>
        </w:rPr>
        <w:t xml:space="preserve"> ] </w:t>
      </w:r>
      <w:r w:rsidRPr="00763A29">
        <w:rPr>
          <w:kern w:val="32"/>
          <w:lang w:eastAsia="ja-JP"/>
        </w:rPr>
        <w:t xml:space="preserve">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rFonts w:eastAsiaTheme="minorEastAsia" w:cstheme="minorBidi"/>
          <w:lang w:val="en-GB" w:eastAsia="zh-CN"/>
        </w:rPr>
        <w:t xml:space="preserve">. </w:t>
      </w:r>
      <w:proofErr w:type="spellStart"/>
      <w:r w:rsidRPr="00763A29">
        <w:rPr>
          <w:rFonts w:eastAsiaTheme="minorEastAsia" w:cstheme="minorBidi"/>
          <w:lang w:val="en-GB" w:eastAsia="zh-CN"/>
        </w:rPr>
        <w:t>nnpfga_target_base_flag</w:t>
      </w:r>
      <w:proofErr w:type="spellEnd"/>
      <w:r w:rsidRPr="00763A29">
        <w:rPr>
          <w:rFonts w:eastAsiaTheme="minorEastAsia" w:cstheme="minorBidi"/>
          <w:lang w:val="en-GB" w:eastAsia="zh-CN"/>
        </w:rPr>
        <w:t>[ </w:t>
      </w:r>
      <w:proofErr w:type="spellStart"/>
      <w:r w:rsidRPr="00763A29">
        <w:rPr>
          <w:rFonts w:eastAsiaTheme="minorEastAsia" w:cstheme="minorBidi"/>
          <w:lang w:val="en-GB" w:eastAsia="zh-CN"/>
        </w:rPr>
        <w:t>i</w:t>
      </w:r>
      <w:proofErr w:type="spellEnd"/>
      <w:r w:rsidRPr="00763A29">
        <w:rPr>
          <w:rFonts w:eastAsiaTheme="minorEastAsia" w:cstheme="minorBidi"/>
          <w:lang w:val="en-GB" w:eastAsia="zh-CN"/>
        </w:rPr>
        <w:t xml:space="preserve"> ] equal to 0 specifies that the </w:t>
      </w:r>
      <w:proofErr w:type="spellStart"/>
      <w:r w:rsidRPr="00763A29">
        <w:rPr>
          <w:rFonts w:eastAsiaTheme="minorEastAsia" w:cstheme="minorBidi"/>
          <w:lang w:val="en-GB" w:eastAsia="zh-CN"/>
        </w:rPr>
        <w:t>i-th</w:t>
      </w:r>
      <w:proofErr w:type="spellEnd"/>
      <w:r w:rsidRPr="00763A29">
        <w:rPr>
          <w:rFonts w:eastAsiaTheme="minorEastAsia" w:cstheme="minorBidi"/>
          <w:lang w:val="en-GB" w:eastAsia="zh-CN"/>
        </w:rPr>
        <w:t xml:space="preserve"> NNPF in the target NNPFG </w:t>
      </w:r>
      <w:r w:rsidRPr="00763A29">
        <w:rPr>
          <w:rFonts w:eastAsiaTheme="minorEastAsia" w:cstheme="minorBidi"/>
          <w:lang w:eastAsia="zh-CN"/>
        </w:rPr>
        <w:t xml:space="preserve">is the NNPF specified by the last NNPFC SEI message that has </w:t>
      </w:r>
      <w:proofErr w:type="spellStart"/>
      <w:r w:rsidRPr="00763A29">
        <w:rPr>
          <w:rFonts w:eastAsiaTheme="minorEastAsia" w:cstheme="minorBidi"/>
          <w:lang w:eastAsia="zh-CN"/>
        </w:rPr>
        <w:t>nnpfc_id</w:t>
      </w:r>
      <w:proofErr w:type="spellEnd"/>
      <w:r w:rsidRPr="00763A29">
        <w:rPr>
          <w:rFonts w:eastAsiaTheme="minorEastAsia" w:cstheme="minorBidi"/>
          <w:lang w:eastAsia="zh-CN"/>
        </w:rPr>
        <w:t xml:space="preserve"> equal to </w:t>
      </w:r>
      <w:proofErr w:type="spellStart"/>
      <w:r w:rsidRPr="00763A29">
        <w:rPr>
          <w:rFonts w:eastAsiaTheme="minorEastAsia" w:cstheme="minorBidi"/>
          <w:lang w:eastAsia="zh-CN"/>
        </w:rPr>
        <w:t>nnpfgc_member_id</w:t>
      </w:r>
      <w:proofErr w:type="spellEnd"/>
      <w:r w:rsidRPr="00763A29">
        <w:rPr>
          <w:rFonts w:eastAsiaTheme="minorEastAsia" w:cstheme="minorBidi"/>
          <w:lang w:eastAsia="zh-CN"/>
        </w:rPr>
        <w:t>[ </w:t>
      </w:r>
      <w:proofErr w:type="spellStart"/>
      <w:r w:rsidRPr="00763A29">
        <w:rPr>
          <w:rFonts w:eastAsiaTheme="minorEastAsia" w:cstheme="minorBidi"/>
          <w:lang w:eastAsia="zh-CN"/>
        </w:rPr>
        <w:t>i</w:t>
      </w:r>
      <w:proofErr w:type="spellEnd"/>
      <w:r w:rsidRPr="00763A29">
        <w:rPr>
          <w:rFonts w:eastAsiaTheme="minorEastAsia" w:cstheme="minorBidi"/>
          <w:lang w:eastAsia="zh-CN"/>
        </w:rPr>
        <w:t xml:space="preserve"> ] </w:t>
      </w:r>
      <w:r w:rsidRPr="00763A29">
        <w:rPr>
          <w:kern w:val="32"/>
          <w:lang w:eastAsia="ja-JP"/>
        </w:rPr>
        <w:t xml:space="preserve">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rFonts w:eastAsiaTheme="minorEastAsia" w:cstheme="minorBidi"/>
          <w:lang w:eastAsia="zh-CN"/>
        </w:rPr>
        <w:t>, precedes the first VCL NAL unit of the current picture in decoding order, and is not a repetition of the NNPFC SEI message that contains the base NNPF.</w:t>
      </w:r>
    </w:p>
    <w:p w14:paraId="001FD1A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763A29">
        <w:rPr>
          <w:rFonts w:eastAsiaTheme="minorEastAsia" w:cstheme="minorBidi"/>
          <w:b/>
          <w:bCs/>
          <w:lang w:val="en-CA" w:eastAsia="zh-CN"/>
        </w:rPr>
        <w:lastRenderedPageBreak/>
        <w:t>nnpfga_input_all_pics_flag</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w:t>
      </w:r>
      <w:proofErr w:type="spellEnd"/>
      <w:r w:rsidRPr="00763A29">
        <w:rPr>
          <w:rFonts w:eastAsiaTheme="minorEastAsia" w:cstheme="minorBidi"/>
          <w:lang w:val="en-CA" w:eastAsia="zh-CN"/>
        </w:rPr>
        <w:t xml:space="preserve"> ] equal to 1 </w:t>
      </w:r>
      <w:r w:rsidRPr="00763A29">
        <w:rPr>
          <w:szCs w:val="22"/>
          <w:lang w:val="en-CA"/>
        </w:rPr>
        <w:t xml:space="preserve">specifies that the input pictures to the </w:t>
      </w:r>
      <w:proofErr w:type="spellStart"/>
      <w:r w:rsidRPr="00763A29">
        <w:rPr>
          <w:szCs w:val="22"/>
          <w:lang w:val="en-CA"/>
        </w:rPr>
        <w:t>i-th</w:t>
      </w:r>
      <w:proofErr w:type="spellEnd"/>
      <w:r w:rsidRPr="00763A29">
        <w:rPr>
          <w:szCs w:val="22"/>
          <w:lang w:val="en-CA"/>
        </w:rPr>
        <w:t xml:space="preserve"> NNPF are selected from the list of candidate input pictures </w:t>
      </w:r>
      <w:proofErr w:type="spellStart"/>
      <w:r w:rsidRPr="00763A29">
        <w:rPr>
          <w:szCs w:val="22"/>
          <w:lang w:val="en-CA"/>
        </w:rPr>
        <w:t>candInputPicList</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without skipping. </w:t>
      </w:r>
      <w:proofErr w:type="spellStart"/>
      <w:r w:rsidRPr="00763A29">
        <w:rPr>
          <w:rFonts w:eastAsiaTheme="minorEastAsia" w:cstheme="minorBidi"/>
          <w:lang w:val="en-CA" w:eastAsia="zh-CN"/>
        </w:rPr>
        <w:t>nnpfga_input_all_pics_flag</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w:t>
      </w:r>
      <w:proofErr w:type="spellEnd"/>
      <w:r w:rsidRPr="00763A29">
        <w:rPr>
          <w:rFonts w:eastAsiaTheme="minorEastAsia" w:cstheme="minorBidi"/>
          <w:lang w:val="en-CA" w:eastAsia="zh-CN"/>
        </w:rPr>
        <w:t xml:space="preserve"> ] equal to 0 specifies that </w:t>
      </w:r>
      <w:r w:rsidRPr="00763A29">
        <w:rPr>
          <w:szCs w:val="22"/>
          <w:lang w:val="en-CA"/>
        </w:rPr>
        <w:t xml:space="preserve">the input pictures to the </w:t>
      </w:r>
      <w:proofErr w:type="spellStart"/>
      <w:r w:rsidRPr="00763A29">
        <w:rPr>
          <w:szCs w:val="22"/>
          <w:lang w:val="en-CA"/>
        </w:rPr>
        <w:t>i-th</w:t>
      </w:r>
      <w:proofErr w:type="spellEnd"/>
      <w:r w:rsidRPr="00763A29">
        <w:rPr>
          <w:szCs w:val="22"/>
          <w:lang w:val="en-CA"/>
        </w:rPr>
        <w:t xml:space="preserve"> NNPF are selected from the list of candidate input pictures </w:t>
      </w:r>
      <w:proofErr w:type="spellStart"/>
      <w:r w:rsidRPr="00763A29">
        <w:rPr>
          <w:szCs w:val="22"/>
          <w:lang w:val="en-CA"/>
        </w:rPr>
        <w:t>candInputPicList</w:t>
      </w:r>
      <w:proofErr w:type="spellEnd"/>
      <w:r w:rsidRPr="00763A29">
        <w:rPr>
          <w:szCs w:val="22"/>
          <w:lang w:val="en-CA"/>
        </w:rPr>
        <w:t>[ </w:t>
      </w:r>
      <w:proofErr w:type="spellStart"/>
      <w:r w:rsidRPr="00763A29">
        <w:rPr>
          <w:szCs w:val="22"/>
          <w:lang w:val="en-CA"/>
        </w:rPr>
        <w:t>i</w:t>
      </w:r>
      <w:proofErr w:type="spellEnd"/>
      <w:r w:rsidRPr="00763A29">
        <w:rPr>
          <w:szCs w:val="22"/>
          <w:lang w:val="en-CA"/>
        </w:rPr>
        <w:t> ] in a manner that some candidate input pictures are skipped.</w:t>
      </w:r>
    </w:p>
    <w:p w14:paraId="5FBBB9E7" w14:textId="77777777" w:rsidR="00C462D1" w:rsidRPr="00763A29" w:rsidRDefault="00C462D1" w:rsidP="00C462D1">
      <w:pPr>
        <w:rPr>
          <w:szCs w:val="22"/>
          <w:lang w:val="en-CA"/>
        </w:rPr>
      </w:pPr>
      <w:r w:rsidRPr="00763A29">
        <w:rPr>
          <w:b/>
          <w:bCs/>
          <w:szCs w:val="22"/>
          <w:lang w:val="en-CA"/>
        </w:rPr>
        <w:t>nnpfga_num_input_pics_minus1</w:t>
      </w:r>
      <w:r w:rsidRPr="00763A29">
        <w:rPr>
          <w:szCs w:val="22"/>
          <w:lang w:val="en-CA"/>
        </w:rPr>
        <w:t>[ </w:t>
      </w:r>
      <w:proofErr w:type="spellStart"/>
      <w:r w:rsidRPr="00763A29">
        <w:rPr>
          <w:szCs w:val="22"/>
          <w:lang w:val="en-CA"/>
        </w:rPr>
        <w:t>i</w:t>
      </w:r>
      <w:proofErr w:type="spellEnd"/>
      <w:r w:rsidRPr="00763A29">
        <w:rPr>
          <w:szCs w:val="22"/>
          <w:lang w:val="en-CA"/>
        </w:rPr>
        <w:t xml:space="preserve"> ] specifies the number of input pictures for the </w:t>
      </w:r>
      <w:proofErr w:type="spellStart"/>
      <w:r w:rsidRPr="00763A29">
        <w:rPr>
          <w:szCs w:val="22"/>
          <w:lang w:val="en-CA"/>
        </w:rPr>
        <w:t>i-th</w:t>
      </w:r>
      <w:proofErr w:type="spellEnd"/>
      <w:r w:rsidRPr="00763A29">
        <w:rPr>
          <w:szCs w:val="22"/>
          <w:lang w:val="en-CA"/>
        </w:rPr>
        <w:t xml:space="preserve"> NNPF in the target NNPFG. When present, nnpfga_num_input_pics_minus1[ </w:t>
      </w:r>
      <w:proofErr w:type="spellStart"/>
      <w:r w:rsidRPr="00763A29">
        <w:rPr>
          <w:szCs w:val="22"/>
          <w:lang w:val="en-CA"/>
        </w:rPr>
        <w:t>i</w:t>
      </w:r>
      <w:proofErr w:type="spellEnd"/>
      <w:r w:rsidRPr="00763A29">
        <w:rPr>
          <w:szCs w:val="22"/>
          <w:lang w:val="en-CA"/>
        </w:rPr>
        <w:t xml:space="preserve"> ] shall be equal to nnpfc_num_input_pics_minus1 for an NNPF </w:t>
      </w:r>
      <w:r w:rsidRPr="00763A29">
        <w:rPr>
          <w:kern w:val="32"/>
          <w:lang w:eastAsia="ja-JP"/>
        </w:rPr>
        <w:t xml:space="preserve">with </w:t>
      </w:r>
      <w:proofErr w:type="spellStart"/>
      <w:r w:rsidRPr="00763A29">
        <w:rPr>
          <w:kern w:val="32"/>
          <w:lang w:eastAsia="ja-JP"/>
        </w:rPr>
        <w:t>nnpfc_id</w:t>
      </w:r>
      <w:proofErr w:type="spellEnd"/>
      <w:r w:rsidRPr="00763A29">
        <w:rPr>
          <w:kern w:val="32"/>
          <w:lang w:eastAsia="ja-JP"/>
        </w:rPr>
        <w:t xml:space="preserve"> equal to </w:t>
      </w:r>
      <w:proofErr w:type="spellStart"/>
      <w:r w:rsidRPr="00763A29">
        <w:rPr>
          <w:kern w:val="32"/>
          <w:lang w:eastAsia="ja-JP"/>
        </w:rPr>
        <w:t>nnpfgc_member_id</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of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kern w:val="32"/>
          <w:lang w:eastAsia="ja-JP"/>
        </w:rPr>
        <w:t xml:space="preserve">. When not present, </w:t>
      </w:r>
      <w:r w:rsidRPr="00763A29">
        <w:rPr>
          <w:szCs w:val="22"/>
          <w:lang w:val="en-CA"/>
        </w:rPr>
        <w:t>nnpfga_num_input_pics_minus1[ </w:t>
      </w:r>
      <w:proofErr w:type="spellStart"/>
      <w:r w:rsidRPr="00763A29">
        <w:rPr>
          <w:szCs w:val="22"/>
          <w:lang w:val="en-CA"/>
        </w:rPr>
        <w:t>i</w:t>
      </w:r>
      <w:proofErr w:type="spellEnd"/>
      <w:r w:rsidRPr="00763A29">
        <w:rPr>
          <w:szCs w:val="22"/>
          <w:lang w:val="en-CA"/>
        </w:rPr>
        <w:t xml:space="preserve"> ] is inferred to be equal to nnpfc_num_input_pics_minus1 for an NNPF </w:t>
      </w:r>
      <w:r w:rsidRPr="00763A29">
        <w:rPr>
          <w:kern w:val="32"/>
          <w:lang w:eastAsia="ja-JP"/>
        </w:rPr>
        <w:t xml:space="preserve">with </w:t>
      </w:r>
      <w:proofErr w:type="spellStart"/>
      <w:r w:rsidRPr="00763A29">
        <w:rPr>
          <w:kern w:val="32"/>
          <w:lang w:eastAsia="ja-JP"/>
        </w:rPr>
        <w:t>nnpfc_id</w:t>
      </w:r>
      <w:proofErr w:type="spellEnd"/>
      <w:r w:rsidRPr="00763A29">
        <w:rPr>
          <w:kern w:val="32"/>
          <w:lang w:eastAsia="ja-JP"/>
        </w:rPr>
        <w:t xml:space="preserve"> equal to </w:t>
      </w:r>
      <w:proofErr w:type="spellStart"/>
      <w:r w:rsidRPr="00763A29">
        <w:rPr>
          <w:kern w:val="32"/>
          <w:lang w:eastAsia="ja-JP"/>
        </w:rPr>
        <w:t>nnpfgc_member_id</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kern w:val="32"/>
          <w:lang w:eastAsia="ja-JP"/>
        </w:rPr>
        <w:t>.</w:t>
      </w:r>
    </w:p>
    <w:p w14:paraId="3FD7CDE1" w14:textId="77777777" w:rsidR="00C462D1" w:rsidRPr="00763A29" w:rsidRDefault="00C462D1" w:rsidP="00C462D1">
      <w:pPr>
        <w:rPr>
          <w:rFonts w:eastAsia="Malgun Gothic"/>
          <w:lang w:val="en-GB" w:eastAsia="zh-CN"/>
        </w:rPr>
      </w:pPr>
      <w:proofErr w:type="spellStart"/>
      <w:r w:rsidRPr="00763A29">
        <w:rPr>
          <w:b/>
          <w:bCs/>
          <w:szCs w:val="22"/>
          <w:lang w:val="en-CA"/>
        </w:rPr>
        <w:t>nnpfga_input_pic_skip_count</w:t>
      </w:r>
      <w:proofErr w:type="spellEnd"/>
      <w:r w:rsidRPr="00763A29">
        <w:rPr>
          <w:szCs w:val="22"/>
          <w:lang w:val="en-CA"/>
        </w:rPr>
        <w:t>[ </w:t>
      </w:r>
      <w:proofErr w:type="spellStart"/>
      <w:r w:rsidRPr="00763A29">
        <w:rPr>
          <w:szCs w:val="22"/>
          <w:lang w:val="en-CA"/>
        </w:rPr>
        <w:t>i</w:t>
      </w:r>
      <w:proofErr w:type="spellEnd"/>
      <w:r w:rsidRPr="00763A29">
        <w:rPr>
          <w:szCs w:val="22"/>
          <w:lang w:val="en-CA"/>
        </w:rPr>
        <w:t> ][ j ] specifies a j-</w:t>
      </w:r>
      <w:proofErr w:type="spellStart"/>
      <w:r w:rsidRPr="00763A29">
        <w:rPr>
          <w:szCs w:val="22"/>
          <w:lang w:val="en-CA"/>
        </w:rPr>
        <w:t>th</w:t>
      </w:r>
      <w:proofErr w:type="spellEnd"/>
      <w:r w:rsidRPr="00763A29">
        <w:rPr>
          <w:szCs w:val="22"/>
          <w:lang w:val="en-CA"/>
        </w:rPr>
        <w:t xml:space="preserve"> picture count that is skipped in the list of candidate input pictures </w:t>
      </w:r>
      <w:proofErr w:type="spellStart"/>
      <w:r w:rsidRPr="00763A29">
        <w:rPr>
          <w:szCs w:val="22"/>
          <w:lang w:val="en-CA"/>
        </w:rPr>
        <w:t>candInputPicList</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when selecting input pictures for the NNPF activated by the </w:t>
      </w:r>
      <w:proofErr w:type="spellStart"/>
      <w:r w:rsidRPr="00763A29">
        <w:rPr>
          <w:szCs w:val="22"/>
          <w:lang w:val="en-CA"/>
        </w:rPr>
        <w:t>i-th</w:t>
      </w:r>
      <w:proofErr w:type="spellEnd"/>
      <w:r w:rsidRPr="00763A29">
        <w:rPr>
          <w:szCs w:val="22"/>
          <w:lang w:val="en-CA"/>
        </w:rPr>
        <w:t xml:space="preserve"> loop entry. When </w:t>
      </w:r>
      <w:proofErr w:type="spellStart"/>
      <w:r w:rsidRPr="00763A29">
        <w:rPr>
          <w:szCs w:val="22"/>
          <w:lang w:val="en-CA"/>
        </w:rPr>
        <w:t>nnpfga_input_pic_skip_count</w:t>
      </w:r>
      <w:proofErr w:type="spellEnd"/>
      <w:r w:rsidRPr="00763A29">
        <w:rPr>
          <w:szCs w:val="22"/>
          <w:lang w:val="en-CA"/>
        </w:rPr>
        <w:t>[ </w:t>
      </w:r>
      <w:proofErr w:type="spellStart"/>
      <w:r w:rsidRPr="00763A29">
        <w:rPr>
          <w:szCs w:val="22"/>
          <w:lang w:val="en-CA"/>
        </w:rPr>
        <w:t>i</w:t>
      </w:r>
      <w:proofErr w:type="spellEnd"/>
      <w:r w:rsidRPr="00763A29">
        <w:rPr>
          <w:szCs w:val="22"/>
          <w:lang w:val="en-CA"/>
        </w:rPr>
        <w:t xml:space="preserve"> ][ j ] is not present, it is inferred to be equal to 0 for all values of j in the range of 0 to </w:t>
      </w:r>
      <w:r w:rsidRPr="00763A29">
        <w:rPr>
          <w:rFonts w:eastAsia="Malgun Gothic"/>
          <w:lang w:val="en-GB" w:eastAsia="zh-CN"/>
        </w:rPr>
        <w:t>nnpfga_num_input_pics_minus1[ </w:t>
      </w:r>
      <w:proofErr w:type="spellStart"/>
      <w:r w:rsidRPr="00763A29">
        <w:rPr>
          <w:rFonts w:eastAsia="Malgun Gothic"/>
          <w:lang w:val="en-GB" w:eastAsia="zh-CN"/>
        </w:rPr>
        <w:t>i</w:t>
      </w:r>
      <w:proofErr w:type="spellEnd"/>
      <w:r w:rsidRPr="00763A29">
        <w:rPr>
          <w:rFonts w:eastAsia="Malgun Gothic"/>
          <w:lang w:val="en-GB" w:eastAsia="zh-CN"/>
        </w:rPr>
        <w:t xml:space="preserve"> ], inclusive. The variable </w:t>
      </w:r>
      <w:proofErr w:type="spellStart"/>
      <w:r w:rsidRPr="00763A29">
        <w:rPr>
          <w:rFonts w:eastAsia="Malgun Gothic"/>
          <w:lang w:val="en-GB" w:eastAsia="zh-CN"/>
        </w:rPr>
        <w:t>numCandInputPics</w:t>
      </w:r>
      <w:proofErr w:type="spellEnd"/>
      <w:r w:rsidRPr="00763A29">
        <w:rPr>
          <w:rFonts w:eastAsia="Malgun Gothic"/>
          <w:lang w:val="en-GB" w:eastAsia="zh-CN"/>
        </w:rPr>
        <w:t>, which indicates the number of candidate input pictures to the NNPFG, is derived as follows:</w:t>
      </w:r>
    </w:p>
    <w:p w14:paraId="5501F55F" w14:textId="77777777" w:rsidR="00C462D1" w:rsidRPr="00763A29" w:rsidRDefault="00C462D1" w:rsidP="00C462D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lang w:val="en-GB"/>
        </w:rPr>
      </w:pPr>
      <w:r w:rsidRPr="00763A29">
        <w:rPr>
          <w:noProof/>
        </w:rPr>
        <w:t>numCandInputPics = 0</w:t>
      </w:r>
      <w:r w:rsidRPr="00763A29">
        <w:rPr>
          <w:noProof/>
        </w:rPr>
        <w:br/>
        <w:t>for( j = 0; j  &lt;=  nnpfga_num_input_pics_minus1[ 0 ]; j++ )</w:t>
      </w:r>
      <w:r w:rsidRPr="00763A29">
        <w:rPr>
          <w:noProof/>
        </w:rPr>
        <w:br/>
      </w:r>
      <w:r w:rsidRPr="00763A29">
        <w:rPr>
          <w:noProof/>
        </w:rPr>
        <w:tab/>
        <w:t>numCandInputPics += 1 + nnpfga_input_pic_skip_count[ 0 ][ j ]</w:t>
      </w:r>
      <w:r w:rsidRPr="00763A29">
        <w:rPr>
          <w:noProof/>
          <w:lang w:val="en-GB"/>
        </w:rPr>
        <w:tab/>
        <w:t>(xx)</w:t>
      </w:r>
    </w:p>
    <w:p w14:paraId="472F2609" w14:textId="77777777" w:rsidR="00C462D1" w:rsidRPr="00763A29" w:rsidRDefault="00C462D1" w:rsidP="00C462D1">
      <w:pPr>
        <w:rPr>
          <w:rFonts w:eastAsia="Malgun Gothic"/>
          <w:lang w:val="en-GB" w:eastAsia="zh-CN"/>
        </w:rPr>
      </w:pPr>
      <w:r w:rsidRPr="00763A29">
        <w:rPr>
          <w:rFonts w:eastAsia="Malgun Gothic"/>
          <w:lang w:val="en-GB" w:eastAsia="zh-CN"/>
        </w:rPr>
        <w:t xml:space="preserve">Let </w:t>
      </w:r>
      <w:proofErr w:type="spellStart"/>
      <w:r w:rsidRPr="00763A29">
        <w:rPr>
          <w:rFonts w:eastAsia="Malgun Gothic"/>
          <w:lang w:val="en-GB" w:eastAsia="zh-CN"/>
        </w:rPr>
        <w:t>candInputPicList</w:t>
      </w:r>
      <w:proofErr w:type="spellEnd"/>
      <w:r w:rsidRPr="00763A29">
        <w:rPr>
          <w:rFonts w:eastAsia="Malgun Gothic"/>
          <w:lang w:val="en-GB" w:eastAsia="zh-CN"/>
        </w:rPr>
        <w:t xml:space="preserve">[ m ] </w:t>
      </w:r>
      <w:proofErr w:type="spellStart"/>
      <w:r w:rsidRPr="00763A29">
        <w:rPr>
          <w:rFonts w:eastAsia="Malgun Gothic"/>
          <w:lang w:val="en-GB" w:eastAsia="zh-CN"/>
        </w:rPr>
        <w:t>for m</w:t>
      </w:r>
      <w:proofErr w:type="spellEnd"/>
      <w:r w:rsidRPr="00763A29">
        <w:rPr>
          <w:rFonts w:eastAsia="Malgun Gothic"/>
          <w:lang w:val="en-GB" w:eastAsia="zh-CN"/>
        </w:rPr>
        <w:t xml:space="preserve"> in the range of 1 to nnpfga_num_filters_minus2 + 1, inclusive, be a list of pictures in inverse output order that is initially empty and formed in decreasing order of n in the range of 0 to m − 1, inclusive, by including each picture that is output by the NNPF process of the n-</w:t>
      </w:r>
      <w:proofErr w:type="spellStart"/>
      <w:r w:rsidRPr="00763A29">
        <w:rPr>
          <w:rFonts w:eastAsia="Malgun Gothic"/>
          <w:lang w:val="en-GB" w:eastAsia="zh-CN"/>
        </w:rPr>
        <w:t>th</w:t>
      </w:r>
      <w:proofErr w:type="spellEnd"/>
      <w:r w:rsidRPr="00763A29">
        <w:rPr>
          <w:rFonts w:eastAsia="Malgun Gothic"/>
          <w:lang w:val="en-GB" w:eastAsia="zh-CN"/>
        </w:rPr>
        <w:t xml:space="preserve"> loop entry that has no corresponding picture already present in </w:t>
      </w:r>
      <w:proofErr w:type="spellStart"/>
      <w:r w:rsidRPr="00763A29">
        <w:rPr>
          <w:rFonts w:eastAsia="Malgun Gothic"/>
          <w:lang w:val="en-GB" w:eastAsia="zh-CN"/>
        </w:rPr>
        <w:t>candInputPicList</w:t>
      </w:r>
      <w:proofErr w:type="spellEnd"/>
      <w:r w:rsidRPr="00763A29">
        <w:rPr>
          <w:rFonts w:eastAsia="Malgun Gothic"/>
          <w:lang w:val="en-GB" w:eastAsia="zh-CN"/>
        </w:rPr>
        <w:t xml:space="preserve">[ m ], and lastly including each picture present in </w:t>
      </w:r>
      <w:proofErr w:type="spellStart"/>
      <w:r w:rsidRPr="00763A29">
        <w:rPr>
          <w:rFonts w:eastAsia="Malgun Gothic"/>
          <w:lang w:val="en-GB" w:eastAsia="zh-CN"/>
        </w:rPr>
        <w:t>candInputPicList</w:t>
      </w:r>
      <w:proofErr w:type="spellEnd"/>
      <w:r w:rsidRPr="00763A29">
        <w:rPr>
          <w:rFonts w:eastAsia="Malgun Gothic"/>
          <w:lang w:val="en-GB" w:eastAsia="zh-CN"/>
        </w:rPr>
        <w:t xml:space="preserve">[ 0 ] that has no corresponding picture already present in </w:t>
      </w:r>
      <w:proofErr w:type="spellStart"/>
      <w:r w:rsidRPr="00763A29">
        <w:rPr>
          <w:rFonts w:eastAsia="Malgun Gothic"/>
          <w:lang w:val="en-GB" w:eastAsia="zh-CN"/>
        </w:rPr>
        <w:t>candInputPicList</w:t>
      </w:r>
      <w:proofErr w:type="spellEnd"/>
      <w:r w:rsidRPr="00763A29">
        <w:rPr>
          <w:rFonts w:eastAsia="Malgun Gothic"/>
          <w:lang w:val="en-GB" w:eastAsia="zh-CN"/>
        </w:rPr>
        <w:t>[ m ].</w:t>
      </w:r>
    </w:p>
    <w:p w14:paraId="76D31004" w14:textId="77777777" w:rsidR="00C462D1" w:rsidRPr="00763A29" w:rsidRDefault="00C462D1" w:rsidP="00C462D1">
      <w:pPr>
        <w:rPr>
          <w:rFonts w:eastAsia="Malgun Gothic"/>
          <w:lang w:val="en-GB" w:eastAsia="zh-CN"/>
        </w:rPr>
      </w:pPr>
      <w:r w:rsidRPr="00763A29">
        <w:rPr>
          <w:rFonts w:eastAsia="Malgun Gothic"/>
          <w:lang w:val="en-GB" w:eastAsia="zh-CN"/>
        </w:rPr>
        <w:t xml:space="preserve">When a candidate input picture </w:t>
      </w:r>
      <w:proofErr w:type="spellStart"/>
      <w:r w:rsidRPr="00763A29">
        <w:rPr>
          <w:rFonts w:eastAsia="Malgun Gothic"/>
          <w:lang w:val="en-GB" w:eastAsia="zh-CN"/>
        </w:rPr>
        <w:t>candInputPicList</w:t>
      </w:r>
      <w:proofErr w:type="spellEnd"/>
      <w:r w:rsidRPr="00763A29">
        <w:rPr>
          <w:rFonts w:eastAsia="Malgun Gothic"/>
          <w:lang w:val="en-GB" w:eastAsia="zh-CN"/>
        </w:rPr>
        <w:t>[ m ][ </w:t>
      </w:r>
      <w:proofErr w:type="spellStart"/>
      <w:r w:rsidRPr="00763A29">
        <w:rPr>
          <w:rFonts w:eastAsia="Malgun Gothic"/>
          <w:lang w:val="en-GB" w:eastAsia="zh-CN"/>
        </w:rPr>
        <w:t>idx</w:t>
      </w:r>
      <w:proofErr w:type="spellEnd"/>
      <w:r w:rsidRPr="00763A29">
        <w:rPr>
          <w:rFonts w:eastAsia="Malgun Gothic"/>
          <w:lang w:val="en-GB" w:eastAsia="zh-CN"/>
        </w:rPr>
        <w:t> ] for any value of m in the range of 1 to nnpfga_num_filters_minus2 + 1, inclusive, is an NNPF output picture of the n-</w:t>
      </w:r>
      <w:proofErr w:type="spellStart"/>
      <w:r w:rsidRPr="00763A29">
        <w:rPr>
          <w:rFonts w:eastAsia="Malgun Gothic"/>
          <w:lang w:val="en-GB" w:eastAsia="zh-CN"/>
        </w:rPr>
        <w:t>th</w:t>
      </w:r>
      <w:proofErr w:type="spellEnd"/>
      <w:r w:rsidRPr="00763A29">
        <w:rPr>
          <w:rFonts w:eastAsia="Malgun Gothic"/>
          <w:lang w:val="en-GB" w:eastAsia="zh-CN"/>
        </w:rPr>
        <w:t xml:space="preserve"> NNPF process with the value of n being less than the value of m, the width and height of the candidate input picture are respectively equal to </w:t>
      </w:r>
      <w:r w:rsidRPr="00763A29">
        <w:rPr>
          <w:noProof/>
        </w:rPr>
        <w:t>nnpfcOutputPicWidth and nnpfcOutputPicHeight of the NNPF output picture.</w:t>
      </w:r>
    </w:p>
    <w:p w14:paraId="1A1A671C" w14:textId="77777777" w:rsidR="00C462D1" w:rsidRPr="00763A29" w:rsidRDefault="00C462D1" w:rsidP="00C462D1">
      <w:pPr>
        <w:rPr>
          <w:rFonts w:eastAsia="Malgun Gothic"/>
          <w:lang w:val="en-GB" w:eastAsia="zh-CN"/>
        </w:rPr>
      </w:pPr>
      <w:r w:rsidRPr="00763A29">
        <w:rPr>
          <w:rFonts w:eastAsia="Malgun Gothic"/>
          <w:lang w:val="en-GB" w:eastAsia="zh-CN"/>
        </w:rPr>
        <w:t xml:space="preserve">The list of input pictures </w:t>
      </w:r>
      <w:proofErr w:type="spellStart"/>
      <w:r w:rsidRPr="00763A29">
        <w:rPr>
          <w:rFonts w:eastAsia="Malgun Gothic"/>
          <w:lang w:val="en-GB" w:eastAsia="zh-CN"/>
        </w:rPr>
        <w:t>inputPicList</w:t>
      </w:r>
      <w:proofErr w:type="spellEnd"/>
      <w:r w:rsidRPr="00763A29">
        <w:rPr>
          <w:rFonts w:eastAsia="Malgun Gothic"/>
          <w:lang w:val="en-GB" w:eastAsia="zh-CN"/>
        </w:rPr>
        <w:t>[ m ] to the NNPF of the m-</w:t>
      </w:r>
      <w:proofErr w:type="spellStart"/>
      <w:r w:rsidRPr="00763A29">
        <w:rPr>
          <w:rFonts w:eastAsia="Malgun Gothic"/>
          <w:lang w:val="en-GB" w:eastAsia="zh-CN"/>
        </w:rPr>
        <w:t>th</w:t>
      </w:r>
      <w:proofErr w:type="spellEnd"/>
      <w:r w:rsidRPr="00763A29">
        <w:rPr>
          <w:rFonts w:eastAsia="Malgun Gothic"/>
          <w:lang w:val="en-GB" w:eastAsia="zh-CN"/>
        </w:rPr>
        <w:t xml:space="preserve"> loop entry is derived as follows:</w:t>
      </w:r>
    </w:p>
    <w:p w14:paraId="01F2682E" w14:textId="77777777" w:rsidR="00C462D1" w:rsidRPr="00763A29" w:rsidRDefault="00C462D1" w:rsidP="00C462D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lang w:val="en-GB"/>
        </w:rPr>
      </w:pPr>
      <w:r w:rsidRPr="00763A29">
        <w:rPr>
          <w:noProof/>
        </w:rPr>
        <w:t>candIdx = 0</w:t>
      </w:r>
      <w:r w:rsidRPr="00763A29">
        <w:rPr>
          <w:noProof/>
        </w:rPr>
        <w:br/>
        <w:t>for( k = 0; k  &lt;=  nnpfga_num_input_pics_minus1[ m ]; k++ ) {</w:t>
      </w:r>
      <w:r w:rsidRPr="00763A29">
        <w:rPr>
          <w:noProof/>
        </w:rPr>
        <w:br/>
      </w:r>
      <w:r w:rsidRPr="00763A29">
        <w:rPr>
          <w:noProof/>
        </w:rPr>
        <w:tab/>
        <w:t>candIdx += nnpfga_input_pic_skip_count[ m ][ k ]</w:t>
      </w:r>
      <w:r w:rsidRPr="00763A29">
        <w:rPr>
          <w:noProof/>
        </w:rPr>
        <w:br/>
      </w:r>
      <w:r w:rsidRPr="00763A29">
        <w:rPr>
          <w:noProof/>
        </w:rPr>
        <w:tab/>
        <w:t>inputPicList[ m ][ k ] = candInputPicList[ m ][ candIdx ]</w:t>
      </w:r>
      <w:r w:rsidRPr="00763A29">
        <w:rPr>
          <w:noProof/>
          <w:lang w:val="en-GB"/>
        </w:rPr>
        <w:tab/>
        <w:t>(xx)</w:t>
      </w:r>
      <w:r w:rsidRPr="00763A29">
        <w:rPr>
          <w:noProof/>
          <w:lang w:val="en-GB"/>
        </w:rPr>
        <w:br/>
      </w:r>
      <w:r w:rsidRPr="00763A29">
        <w:rPr>
          <w:noProof/>
          <w:lang w:val="en-GB"/>
        </w:rPr>
        <w:tab/>
        <w:t>candIdx++</w:t>
      </w:r>
      <w:r w:rsidRPr="00763A29">
        <w:rPr>
          <w:noProof/>
          <w:lang w:val="en-GB"/>
        </w:rPr>
        <w:br/>
        <w:t>}</w:t>
      </w:r>
    </w:p>
    <w:p w14:paraId="4B93595E" w14:textId="77777777" w:rsidR="00C462D1" w:rsidRPr="00763A29" w:rsidRDefault="00C462D1" w:rsidP="00C462D1">
      <w:pPr>
        <w:rPr>
          <w:rFonts w:eastAsia="Malgun Gothic"/>
          <w:lang w:val="en-GB" w:eastAsia="zh-CN"/>
        </w:rPr>
      </w:pPr>
      <w:r w:rsidRPr="00763A29">
        <w:rPr>
          <w:rFonts w:eastAsia="Malgun Gothic"/>
          <w:lang w:val="en-GB" w:eastAsia="zh-CN"/>
        </w:rPr>
        <w:t xml:space="preserve">It is a requirement of bitstream conformance that </w:t>
      </w:r>
      <w:proofErr w:type="spellStart"/>
      <w:r w:rsidRPr="00763A29">
        <w:rPr>
          <w:rFonts w:eastAsia="Malgun Gothic"/>
          <w:lang w:val="en-GB" w:eastAsia="zh-CN"/>
        </w:rPr>
        <w:t>candIdx</w:t>
      </w:r>
      <w:proofErr w:type="spellEnd"/>
      <w:r w:rsidRPr="00763A29">
        <w:rPr>
          <w:rFonts w:eastAsia="Malgun Gothic"/>
          <w:lang w:val="en-GB" w:eastAsia="zh-CN"/>
        </w:rPr>
        <w:t xml:space="preserve"> shall not exceed the number of pictures in </w:t>
      </w:r>
      <w:proofErr w:type="spellStart"/>
      <w:r w:rsidRPr="00763A29">
        <w:rPr>
          <w:rFonts w:eastAsia="Malgun Gothic"/>
          <w:lang w:val="en-GB" w:eastAsia="zh-CN"/>
        </w:rPr>
        <w:t>candInputPicList</w:t>
      </w:r>
      <w:proofErr w:type="spellEnd"/>
      <w:r w:rsidRPr="00763A29">
        <w:rPr>
          <w:rFonts w:eastAsia="Malgun Gothic"/>
          <w:lang w:val="en-GB" w:eastAsia="zh-CN"/>
        </w:rPr>
        <w:t>[ m ].</w:t>
      </w:r>
    </w:p>
    <w:p w14:paraId="6ED84EE1" w14:textId="77777777" w:rsidR="00C462D1" w:rsidRPr="00763A29" w:rsidRDefault="00C462D1" w:rsidP="00C462D1">
      <w:pPr>
        <w:rPr>
          <w:rFonts w:eastAsia="Malgun Gothic"/>
          <w:lang w:val="en-GB" w:eastAsia="zh-CN"/>
        </w:rPr>
      </w:pPr>
      <w:r w:rsidRPr="00763A29">
        <w:rPr>
          <w:rFonts w:eastAsia="Malgun Gothic"/>
          <w:lang w:val="en-GB" w:eastAsia="zh-CN"/>
        </w:rPr>
        <w:t xml:space="preserve">It is a requirement of bitstream conformance that the pictures present in </w:t>
      </w:r>
      <w:proofErr w:type="spellStart"/>
      <w:r w:rsidRPr="00763A29">
        <w:rPr>
          <w:rFonts w:eastAsia="Malgun Gothic"/>
          <w:lang w:val="en-GB" w:eastAsia="zh-CN"/>
        </w:rPr>
        <w:t>inputPicList</w:t>
      </w:r>
      <w:proofErr w:type="spellEnd"/>
      <w:r w:rsidRPr="00763A29">
        <w:rPr>
          <w:rFonts w:eastAsia="Malgun Gothic"/>
          <w:lang w:val="en-GB" w:eastAsia="zh-CN"/>
        </w:rPr>
        <w:t>[ m ], for any value of m in the range of 1 to nnpfga_num_filters_minus2 + 1, inclusive, shall have the same width, height, bit depth, and chroma format.</w:t>
      </w:r>
    </w:p>
    <w:p w14:paraId="7B56F583" w14:textId="77777777" w:rsidR="00C462D1" w:rsidRPr="00763A29" w:rsidRDefault="00C462D1" w:rsidP="00C462D1">
      <w:pPr>
        <w:rPr>
          <w:rFonts w:eastAsiaTheme="minorEastAsia"/>
          <w:noProof/>
        </w:rPr>
      </w:pPr>
      <w:r w:rsidRPr="00763A29">
        <w:rPr>
          <w:rFonts w:eastAsiaTheme="minorEastAsia"/>
          <w:noProof/>
        </w:rPr>
        <w:t>For purposes of interpretation of the NNPFC SEI message with nnpfc_id equal to nnpfgc_member_id[ i ]</w:t>
      </w:r>
      <w:r w:rsidRPr="00763A29">
        <w:rPr>
          <w:kern w:val="32"/>
          <w:lang w:eastAsia="ja-JP"/>
        </w:rPr>
        <w:t xml:space="preserve"> 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rFonts w:eastAsiaTheme="minorEastAsia"/>
          <w:noProof/>
        </w:rPr>
        <w:t>, the following variables are specified for the i-th loop entry:</w:t>
      </w:r>
    </w:p>
    <w:p w14:paraId="5215927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The variables </w:t>
      </w:r>
      <w:r w:rsidRPr="00763A29">
        <w:rPr>
          <w:rFonts w:eastAsiaTheme="minorEastAsia"/>
          <w:noProof/>
        </w:rPr>
        <w:t>BitDepth</w:t>
      </w:r>
      <w:r w:rsidRPr="00763A29">
        <w:rPr>
          <w:rFonts w:eastAsiaTheme="minorEastAsia"/>
          <w:noProof/>
          <w:vertAlign w:val="subscript"/>
        </w:rPr>
        <w:t>Y</w:t>
      </w:r>
      <w:r w:rsidRPr="00763A29">
        <w:rPr>
          <w:lang w:val="en-GB"/>
        </w:rPr>
        <w:t>,</w:t>
      </w:r>
      <w:r w:rsidRPr="00763A29">
        <w:rPr>
          <w:rFonts w:eastAsiaTheme="minorEastAsia"/>
          <w:noProof/>
        </w:rPr>
        <w:t xml:space="preserve"> BitDepth</w:t>
      </w:r>
      <w:r w:rsidRPr="00763A29">
        <w:rPr>
          <w:rFonts w:eastAsiaTheme="minorEastAsia"/>
          <w:noProof/>
          <w:vertAlign w:val="subscript"/>
        </w:rPr>
        <w:t>C</w:t>
      </w:r>
      <w:r w:rsidRPr="00763A29">
        <w:rPr>
          <w:rFonts w:eastAsiaTheme="minorEastAsia"/>
          <w:noProof/>
        </w:rPr>
        <w:t>, and</w:t>
      </w:r>
      <w:r w:rsidRPr="00763A29">
        <w:rPr>
          <w:lang w:val="en-GB"/>
        </w:rPr>
        <w:t xml:space="preserve"> </w:t>
      </w:r>
      <w:proofErr w:type="spellStart"/>
      <w:r w:rsidRPr="00763A29">
        <w:rPr>
          <w:lang w:val="en-GB"/>
        </w:rPr>
        <w:t>ChromaFormatIdc</w:t>
      </w:r>
      <w:proofErr w:type="spellEnd"/>
      <w:r w:rsidRPr="00763A29">
        <w:rPr>
          <w:lang w:val="en-GB"/>
        </w:rPr>
        <w:t xml:space="preserve"> are used as provided for the interpretation of this SEI message.</w:t>
      </w:r>
    </w:p>
    <w:p w14:paraId="20A073B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GB"/>
        </w:rPr>
      </w:pPr>
      <w:r w:rsidRPr="00763A29">
        <w:rPr>
          <w:lang w:val="en-GB"/>
        </w:rPr>
        <w:t>–</w:t>
      </w:r>
      <w:r w:rsidRPr="00763A29">
        <w:rPr>
          <w:lang w:val="en-GB"/>
        </w:rPr>
        <w:tab/>
      </w:r>
      <w:proofErr w:type="spellStart"/>
      <w:r w:rsidRPr="00763A29">
        <w:rPr>
          <w:lang w:val="en-GB"/>
        </w:rPr>
        <w:t>CroppedWidth</w:t>
      </w:r>
      <w:proofErr w:type="spellEnd"/>
      <w:r w:rsidRPr="00763A29">
        <w:rPr>
          <w:lang w:val="en-GB"/>
        </w:rPr>
        <w:t xml:space="preserve"> and </w:t>
      </w:r>
      <w:proofErr w:type="spellStart"/>
      <w:r w:rsidRPr="00763A29">
        <w:rPr>
          <w:lang w:val="en-GB"/>
        </w:rPr>
        <w:t>CroppedHeight</w:t>
      </w:r>
      <w:proofErr w:type="spellEnd"/>
      <w:r w:rsidRPr="00763A29">
        <w:rPr>
          <w:lang w:val="en-GB"/>
        </w:rPr>
        <w:t xml:space="preserve"> are set equal to the width and height of the pictures in </w:t>
      </w:r>
      <w:proofErr w:type="spellStart"/>
      <w:r w:rsidRPr="00763A29">
        <w:rPr>
          <w:lang w:val="en-GB"/>
        </w:rPr>
        <w:t>inputPicList</w:t>
      </w:r>
      <w:proofErr w:type="spellEnd"/>
      <w:r w:rsidRPr="00763A29">
        <w:rPr>
          <w:lang w:val="en-GB"/>
        </w:rPr>
        <w:t>[ </w:t>
      </w:r>
      <w:proofErr w:type="spellStart"/>
      <w:r w:rsidRPr="00763A29">
        <w:rPr>
          <w:lang w:val="en-GB"/>
        </w:rPr>
        <w:t>i</w:t>
      </w:r>
      <w:proofErr w:type="spellEnd"/>
      <w:r w:rsidRPr="00763A29">
        <w:rPr>
          <w:lang w:val="en-GB"/>
        </w:rPr>
        <w:t> ], respectively, in units of luma samples.</w:t>
      </w:r>
    </w:p>
    <w:p w14:paraId="4682F0F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rPr>
      </w:pPr>
      <w:r w:rsidRPr="00763A29">
        <w:rPr>
          <w:noProof/>
          <w:lang w:val="en-GB"/>
        </w:rPr>
        <w:t>–</w:t>
      </w:r>
      <w:r w:rsidRPr="00763A29">
        <w:rPr>
          <w:noProof/>
          <w:lang w:val="en-GB"/>
        </w:rPr>
        <w:tab/>
        <w:t xml:space="preserve">For each input picture k in the range of 0 to </w:t>
      </w:r>
      <w:r w:rsidRPr="00763A29">
        <w:rPr>
          <w:noProof/>
        </w:rPr>
        <w:t>nnpfga_num_input_pics_minus1[ i ], inclusive, the following applies:</w:t>
      </w:r>
    </w:p>
    <w:p w14:paraId="28631F4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lastRenderedPageBreak/>
        <w:t>–</w:t>
      </w:r>
      <w:r w:rsidRPr="00763A29">
        <w:rPr>
          <w:noProof/>
          <w:lang w:val="en-GB"/>
        </w:rPr>
        <w:tab/>
      </w:r>
      <w:r w:rsidRPr="00763A29">
        <w:rPr>
          <w:noProof/>
          <w:lang w:val="en-GB"/>
        </w:rPr>
        <w:tab/>
        <w:t>CroppedYPic[ k ], CroppedCbPic[ k ], and CroppedCrPic[ k ], when present, are set equal to respective sample array of inputPicList[ i ][ k ]</w:t>
      </w:r>
    </w:p>
    <w:p w14:paraId="7DB2CD3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 xml:space="preserve">When </w:t>
      </w:r>
      <w:proofErr w:type="spellStart"/>
      <w:r w:rsidRPr="00763A29">
        <w:rPr>
          <w:lang w:val="en-GB"/>
        </w:rPr>
        <w:t>nnpfc_auxiliary_inp_idc</w:t>
      </w:r>
      <w:proofErr w:type="spellEnd"/>
      <w:r w:rsidRPr="00763A29">
        <w:rPr>
          <w:lang w:val="en-GB"/>
        </w:rPr>
        <w:t xml:space="preserve"> is equal to 1 </w:t>
      </w:r>
      <w:r w:rsidRPr="00763A29">
        <w:rPr>
          <w:noProof/>
          <w:lang w:val="en-GB"/>
        </w:rPr>
        <w:t xml:space="preserve">for the NNPF with nnpfc_id equal to nnpfgc_member_id[ i ] </w:t>
      </w:r>
      <w:r w:rsidRPr="00763A29">
        <w:rPr>
          <w:kern w:val="32"/>
          <w:lang w:eastAsia="ja-JP"/>
        </w:rPr>
        <w:t xml:space="preserve">in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lang w:val="en-GB"/>
        </w:rPr>
        <w:t xml:space="preserve">, </w:t>
      </w:r>
      <w:r w:rsidRPr="00763A29">
        <w:rPr>
          <w:noProof/>
          <w:lang w:val="en-GB"/>
        </w:rPr>
        <w:t>the following applies:</w:t>
      </w:r>
    </w:p>
    <w:p w14:paraId="4F769CB4"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noProof/>
          <w:lang w:val="en-GB"/>
        </w:rPr>
      </w:pPr>
      <w:r w:rsidRPr="00763A29">
        <w:rPr>
          <w:noProof/>
          <w:lang w:val="en-GB"/>
        </w:rPr>
        <w:t>–</w:t>
      </w:r>
      <w:r w:rsidRPr="00763A29">
        <w:rPr>
          <w:noProof/>
          <w:lang w:val="en-GB"/>
        </w:rPr>
        <w:tab/>
        <w:t>I</w:t>
      </w:r>
      <w:r w:rsidRPr="00763A29">
        <w:rPr>
          <w:lang w:val="en-GB"/>
        </w:rPr>
        <w:t>t is a requirement of bitstream conformance that</w:t>
      </w:r>
      <w:r w:rsidRPr="00763A29">
        <w:rPr>
          <w:noProof/>
          <w:lang w:val="en-GB"/>
        </w:rPr>
        <w:t xml:space="preserve"> inputPicList[ i ][ k ] is the same as candInputPicList[ 0 ][ idx ] for any value of idx in the range of 0 to numCandInputPics − 1, inclusive.</w:t>
      </w:r>
    </w:p>
    <w:p w14:paraId="14667F6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lang w:val="en-GB"/>
        </w:rPr>
      </w:pPr>
      <w:r w:rsidRPr="00763A29">
        <w:rPr>
          <w:noProof/>
          <w:lang w:val="en-GB"/>
        </w:rPr>
        <w:t>–</w:t>
      </w:r>
      <w:r w:rsidRPr="00763A29">
        <w:rPr>
          <w:noProof/>
          <w:lang w:val="en-GB"/>
        </w:rPr>
        <w:tab/>
      </w:r>
      <w:proofErr w:type="spellStart"/>
      <w:r w:rsidRPr="00763A29">
        <w:rPr>
          <w:lang w:val="en-GB"/>
        </w:rPr>
        <w:t>StrengthControlVal</w:t>
      </w:r>
      <w:proofErr w:type="spellEnd"/>
      <w:r w:rsidRPr="00763A29">
        <w:rPr>
          <w:lang w:val="en-GB"/>
        </w:rPr>
        <w:t xml:space="preserve">[ k ] is set equal to </w:t>
      </w:r>
      <w:proofErr w:type="spellStart"/>
      <w:r w:rsidRPr="00763A29">
        <w:rPr>
          <w:lang w:val="en-GB"/>
        </w:rPr>
        <w:t>InitStrengthControlVal</w:t>
      </w:r>
      <w:proofErr w:type="spellEnd"/>
      <w:r w:rsidRPr="00763A29">
        <w:rPr>
          <w:lang w:val="en-GB"/>
        </w:rPr>
        <w:t>[ </w:t>
      </w:r>
      <w:proofErr w:type="spellStart"/>
      <w:r w:rsidRPr="00763A29">
        <w:rPr>
          <w:lang w:val="en-GB"/>
        </w:rPr>
        <w:t>idx</w:t>
      </w:r>
      <w:proofErr w:type="spellEnd"/>
      <w:r w:rsidRPr="00763A29">
        <w:rPr>
          <w:lang w:val="en-GB"/>
        </w:rPr>
        <w:t> ].</w:t>
      </w:r>
    </w:p>
    <w:p w14:paraId="3B318BD9" w14:textId="77777777" w:rsidR="00C462D1" w:rsidRPr="00763A29" w:rsidRDefault="00C462D1" w:rsidP="00C462D1">
      <w:pPr>
        <w:rPr>
          <w:kern w:val="32"/>
          <w:lang w:val="en-CA" w:eastAsia="ja-JP"/>
        </w:rPr>
      </w:pPr>
      <w:proofErr w:type="spellStart"/>
      <w:r w:rsidRPr="00763A29">
        <w:rPr>
          <w:b/>
          <w:bCs/>
          <w:kern w:val="32"/>
          <w:lang w:val="en-CA" w:eastAsia="ja-JP"/>
        </w:rPr>
        <w:t>nnpfga_num_output_entries</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specifies the number of </w:t>
      </w:r>
      <w:proofErr w:type="spellStart"/>
      <w:r w:rsidRPr="00763A29">
        <w:rPr>
          <w:kern w:val="32"/>
          <w:lang w:val="en-CA" w:eastAsia="ja-JP"/>
        </w:rPr>
        <w:t>nnpfga_output_flag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 j ] syntax elements present in the NNPFGA SEI message</w:t>
      </w:r>
      <w:r w:rsidRPr="00763A29">
        <w:rPr>
          <w:kern w:val="32"/>
          <w:lang w:eastAsia="ja-JP"/>
        </w:rPr>
        <w:t xml:space="preserve">. The value of </w:t>
      </w:r>
      <w:proofErr w:type="spellStart"/>
      <w:r w:rsidRPr="00763A29">
        <w:rPr>
          <w:kern w:val="32"/>
          <w:lang w:eastAsia="ja-JP"/>
        </w:rPr>
        <w:t>nnpfga_num_output_entries</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shall be in the range of 0 to </w:t>
      </w:r>
      <w:proofErr w:type="spellStart"/>
      <w:r w:rsidRPr="00763A29">
        <w:rPr>
          <w:kern w:val="32"/>
          <w:lang w:eastAsia="ja-JP"/>
        </w:rPr>
        <w:t>NumInpPicsInOutputTensor</w:t>
      </w:r>
      <w:proofErr w:type="spellEnd"/>
      <w:r w:rsidRPr="00763A29">
        <w:rPr>
          <w:kern w:val="32"/>
          <w:lang w:eastAsia="ja-JP"/>
        </w:rPr>
        <w:t xml:space="preserve">, inclusive, for an NNPF with </w:t>
      </w:r>
      <w:proofErr w:type="spellStart"/>
      <w:r w:rsidRPr="00763A29">
        <w:rPr>
          <w:kern w:val="32"/>
          <w:lang w:eastAsia="ja-JP"/>
        </w:rPr>
        <w:t>nnpfc_id</w:t>
      </w:r>
      <w:proofErr w:type="spellEnd"/>
      <w:r w:rsidRPr="00763A29">
        <w:rPr>
          <w:kern w:val="32"/>
          <w:lang w:eastAsia="ja-JP"/>
        </w:rPr>
        <w:t xml:space="preserve"> equal to </w:t>
      </w:r>
      <w:proofErr w:type="spellStart"/>
      <w:r w:rsidRPr="00763A29">
        <w:rPr>
          <w:kern w:val="32"/>
          <w:lang w:eastAsia="ja-JP"/>
        </w:rPr>
        <w:t>nnpfgc_member_id</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of an NNPFGC SEI message with </w:t>
      </w:r>
      <w:proofErr w:type="spellStart"/>
      <w:r w:rsidRPr="00763A29">
        <w:rPr>
          <w:kern w:val="32"/>
          <w:lang w:eastAsia="ja-JP"/>
        </w:rPr>
        <w:t>nnpfgc_id</w:t>
      </w:r>
      <w:proofErr w:type="spellEnd"/>
      <w:r w:rsidRPr="00763A29">
        <w:rPr>
          <w:kern w:val="32"/>
          <w:lang w:eastAsia="ja-JP"/>
        </w:rPr>
        <w:t xml:space="preserve"> equal to </w:t>
      </w:r>
      <w:proofErr w:type="spellStart"/>
      <w:r w:rsidRPr="00763A29">
        <w:rPr>
          <w:kern w:val="32"/>
          <w:lang w:eastAsia="ja-JP"/>
        </w:rPr>
        <w:t>nnpfga_target_id</w:t>
      </w:r>
      <w:proofErr w:type="spellEnd"/>
      <w:r w:rsidRPr="00763A29">
        <w:rPr>
          <w:kern w:val="32"/>
          <w:lang w:eastAsia="ja-JP"/>
        </w:rPr>
        <w:t>..</w:t>
      </w:r>
    </w:p>
    <w:p w14:paraId="76CED4FA" w14:textId="77777777" w:rsidR="00C462D1" w:rsidRPr="00763A29" w:rsidRDefault="00C462D1" w:rsidP="00C462D1">
      <w:pPr>
        <w:rPr>
          <w:bCs/>
          <w:kern w:val="32"/>
          <w:lang w:val="en-CA" w:eastAsia="ja-JP"/>
        </w:rPr>
      </w:pPr>
      <w:proofErr w:type="spellStart"/>
      <w:r w:rsidRPr="00763A29">
        <w:rPr>
          <w:b/>
          <w:bCs/>
          <w:kern w:val="32"/>
          <w:lang w:val="en-CA" w:eastAsia="ja-JP"/>
        </w:rPr>
        <w:t>nnpfga_output_flag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j ] equal to 1 specifies that the NNPF-generated picture that corresponds to the input picture having index </w:t>
      </w:r>
      <w:proofErr w:type="spellStart"/>
      <w:r w:rsidRPr="00763A29">
        <w:rPr>
          <w:kern w:val="32"/>
          <w:lang w:val="en-CA" w:eastAsia="ja-JP"/>
        </w:rPr>
        <w:t>InpIdx</w:t>
      </w:r>
      <w:proofErr w:type="spellEnd"/>
      <w:r w:rsidRPr="00763A29">
        <w:rPr>
          <w:kern w:val="32"/>
          <w:lang w:val="en-CA" w:eastAsia="ja-JP"/>
        </w:rPr>
        <w:t xml:space="preserve">[ j ] derived for the </w:t>
      </w:r>
      <w:proofErr w:type="spellStart"/>
      <w:r w:rsidRPr="00763A29">
        <w:rPr>
          <w:kern w:val="32"/>
          <w:lang w:val="en-CA" w:eastAsia="ja-JP"/>
        </w:rPr>
        <w:t>i-th</w:t>
      </w:r>
      <w:proofErr w:type="spellEnd"/>
      <w:r w:rsidRPr="00763A29">
        <w:rPr>
          <w:kern w:val="32"/>
          <w:lang w:val="en-CA" w:eastAsia="ja-JP"/>
        </w:rPr>
        <w:t xml:space="preserve"> NNPF of the target NNPFG is output by the NNPF process activated by this loop entry, where the NNPF process is specified in the semantics of the NNPFC SEI message</w:t>
      </w:r>
      <w:r w:rsidRPr="00763A29">
        <w:rPr>
          <w:kern w:val="32"/>
          <w:lang w:eastAsia="ja-JP"/>
        </w:rPr>
        <w:t xml:space="preserve">. </w:t>
      </w:r>
      <w:proofErr w:type="spellStart"/>
      <w:r w:rsidRPr="00763A29">
        <w:rPr>
          <w:kern w:val="32"/>
          <w:lang w:eastAsia="ja-JP"/>
        </w:rPr>
        <w:t>nnpfga_output_flag</w:t>
      </w:r>
      <w:proofErr w:type="spellEnd"/>
      <w:r w:rsidRPr="00763A29">
        <w:rPr>
          <w:kern w:val="32"/>
          <w:lang w:eastAsia="ja-JP"/>
        </w:rPr>
        <w:t>[ </w:t>
      </w:r>
      <w:proofErr w:type="spellStart"/>
      <w:r w:rsidRPr="00763A29">
        <w:rPr>
          <w:kern w:val="32"/>
          <w:lang w:eastAsia="ja-JP"/>
        </w:rPr>
        <w:t>i</w:t>
      </w:r>
      <w:proofErr w:type="spellEnd"/>
      <w:r w:rsidRPr="00763A29">
        <w:rPr>
          <w:kern w:val="32"/>
          <w:lang w:eastAsia="ja-JP"/>
        </w:rPr>
        <w:t xml:space="preserve"> ][ j ] equal to 0 specifies </w:t>
      </w:r>
      <w:r w:rsidRPr="00763A29">
        <w:rPr>
          <w:kern w:val="32"/>
          <w:lang w:val="en-CA" w:eastAsia="ja-JP"/>
        </w:rPr>
        <w:t xml:space="preserve">that the NNPF-generated picture that corresponds to the input picture having index </w:t>
      </w:r>
      <w:proofErr w:type="spellStart"/>
      <w:r w:rsidRPr="00763A29">
        <w:rPr>
          <w:kern w:val="32"/>
          <w:lang w:val="en-CA" w:eastAsia="ja-JP"/>
        </w:rPr>
        <w:t>InpIdx</w:t>
      </w:r>
      <w:proofErr w:type="spellEnd"/>
      <w:r w:rsidRPr="00763A29">
        <w:rPr>
          <w:kern w:val="32"/>
          <w:lang w:val="en-CA" w:eastAsia="ja-JP"/>
        </w:rPr>
        <w:t xml:space="preserve">[ j ] derived for the </w:t>
      </w:r>
      <w:proofErr w:type="spellStart"/>
      <w:r w:rsidRPr="00763A29">
        <w:rPr>
          <w:kern w:val="32"/>
          <w:lang w:val="en-CA" w:eastAsia="ja-JP"/>
        </w:rPr>
        <w:t>i-th</w:t>
      </w:r>
      <w:proofErr w:type="spellEnd"/>
      <w:r w:rsidRPr="00763A29">
        <w:rPr>
          <w:kern w:val="32"/>
          <w:lang w:val="en-CA" w:eastAsia="ja-JP"/>
        </w:rPr>
        <w:t xml:space="preserve"> NNPF of the target NNPFG is not output by the NNPF process activated by this loop entry</w:t>
      </w:r>
      <w:r w:rsidRPr="00763A29">
        <w:rPr>
          <w:kern w:val="32"/>
          <w:lang w:eastAsia="ja-JP"/>
        </w:rPr>
        <w:t xml:space="preserve">. </w:t>
      </w:r>
      <w:r w:rsidRPr="00763A29">
        <w:rPr>
          <w:bCs/>
          <w:kern w:val="32"/>
          <w:lang w:val="en-CA" w:eastAsia="ja-JP"/>
        </w:rPr>
        <w:t xml:space="preserve">When </w:t>
      </w:r>
      <w:proofErr w:type="spellStart"/>
      <w:r w:rsidRPr="00763A29">
        <w:rPr>
          <w:bCs/>
          <w:kern w:val="32"/>
          <w:lang w:val="en-CA" w:eastAsia="ja-JP"/>
        </w:rPr>
        <w:t>nnpfga_num_output_entries</w:t>
      </w:r>
      <w:proofErr w:type="spellEnd"/>
      <w:r w:rsidRPr="00763A29">
        <w:rPr>
          <w:bCs/>
          <w:kern w:val="32"/>
          <w:lang w:val="en-CA" w:eastAsia="ja-JP"/>
        </w:rPr>
        <w:t>[ </w:t>
      </w:r>
      <w:proofErr w:type="spellStart"/>
      <w:r w:rsidRPr="00763A29">
        <w:rPr>
          <w:bCs/>
          <w:kern w:val="32"/>
          <w:lang w:val="en-CA" w:eastAsia="ja-JP"/>
        </w:rPr>
        <w:t>i</w:t>
      </w:r>
      <w:proofErr w:type="spellEnd"/>
      <w:r w:rsidRPr="00763A29">
        <w:rPr>
          <w:bCs/>
          <w:kern w:val="32"/>
          <w:lang w:val="en-CA" w:eastAsia="ja-JP"/>
        </w:rPr>
        <w:t xml:space="preserve"> ] is less than </w:t>
      </w:r>
      <w:proofErr w:type="spellStart"/>
      <w:r w:rsidRPr="00763A29">
        <w:rPr>
          <w:bCs/>
          <w:kern w:val="32"/>
          <w:lang w:val="en-CA" w:eastAsia="ja-JP"/>
        </w:rPr>
        <w:t>NumInpPicsInOutputTensor</w:t>
      </w:r>
      <w:proofErr w:type="spellEnd"/>
      <w:r w:rsidRPr="00763A29">
        <w:rPr>
          <w:bCs/>
          <w:kern w:val="32"/>
          <w:lang w:val="en-CA" w:eastAsia="ja-JP"/>
        </w:rPr>
        <w:t xml:space="preserve"> derived for the </w:t>
      </w:r>
      <w:proofErr w:type="spellStart"/>
      <w:r w:rsidRPr="00763A29">
        <w:rPr>
          <w:bCs/>
          <w:kern w:val="32"/>
          <w:lang w:val="en-CA" w:eastAsia="ja-JP"/>
        </w:rPr>
        <w:t>i-th</w:t>
      </w:r>
      <w:proofErr w:type="spellEnd"/>
      <w:r w:rsidRPr="00763A29">
        <w:rPr>
          <w:bCs/>
          <w:kern w:val="32"/>
          <w:lang w:val="en-CA" w:eastAsia="ja-JP"/>
        </w:rPr>
        <w:t xml:space="preserve"> NNPF of the target NNPFG, </w:t>
      </w:r>
      <w:proofErr w:type="spellStart"/>
      <w:r w:rsidRPr="00763A29">
        <w:rPr>
          <w:bCs/>
          <w:kern w:val="32"/>
          <w:lang w:val="en-CA" w:eastAsia="ja-JP"/>
        </w:rPr>
        <w:t>nnpfga_output_flag</w:t>
      </w:r>
      <w:proofErr w:type="spellEnd"/>
      <w:r w:rsidRPr="00763A29">
        <w:rPr>
          <w:bCs/>
          <w:kern w:val="32"/>
          <w:lang w:val="en-CA" w:eastAsia="ja-JP"/>
        </w:rPr>
        <w:t>[ </w:t>
      </w:r>
      <w:proofErr w:type="spellStart"/>
      <w:r w:rsidRPr="00763A29">
        <w:rPr>
          <w:bCs/>
          <w:kern w:val="32"/>
          <w:lang w:val="en-CA" w:eastAsia="ja-JP"/>
        </w:rPr>
        <w:t>i</w:t>
      </w:r>
      <w:proofErr w:type="spellEnd"/>
      <w:r w:rsidRPr="00763A29">
        <w:rPr>
          <w:bCs/>
          <w:kern w:val="32"/>
          <w:lang w:val="en-CA" w:eastAsia="ja-JP"/>
        </w:rPr>
        <w:t xml:space="preserve"> ][ j ] is inferred to be equal to 1 for each value of </w:t>
      </w:r>
      <w:proofErr w:type="spellStart"/>
      <w:r w:rsidRPr="00763A29">
        <w:rPr>
          <w:bCs/>
          <w:kern w:val="32"/>
          <w:lang w:val="en-CA" w:eastAsia="ja-JP"/>
        </w:rPr>
        <w:t>i</w:t>
      </w:r>
      <w:proofErr w:type="spellEnd"/>
      <w:r w:rsidRPr="00763A29">
        <w:rPr>
          <w:bCs/>
          <w:kern w:val="32"/>
          <w:lang w:val="en-CA" w:eastAsia="ja-JP"/>
        </w:rPr>
        <w:t xml:space="preserve"> in the range of </w:t>
      </w:r>
      <w:proofErr w:type="spellStart"/>
      <w:r w:rsidRPr="00763A29">
        <w:rPr>
          <w:bCs/>
          <w:kern w:val="32"/>
          <w:lang w:val="en-CA" w:eastAsia="ja-JP"/>
        </w:rPr>
        <w:t>nnpfga_num_output_entries</w:t>
      </w:r>
      <w:proofErr w:type="spellEnd"/>
      <w:r w:rsidRPr="00763A29">
        <w:rPr>
          <w:bCs/>
          <w:kern w:val="32"/>
          <w:lang w:val="en-CA" w:eastAsia="ja-JP"/>
        </w:rPr>
        <w:t>[ </w:t>
      </w:r>
      <w:proofErr w:type="spellStart"/>
      <w:r w:rsidRPr="00763A29">
        <w:rPr>
          <w:bCs/>
          <w:kern w:val="32"/>
          <w:lang w:val="en-CA" w:eastAsia="ja-JP"/>
        </w:rPr>
        <w:t>i</w:t>
      </w:r>
      <w:proofErr w:type="spellEnd"/>
      <w:r w:rsidRPr="00763A29">
        <w:rPr>
          <w:bCs/>
          <w:kern w:val="32"/>
          <w:lang w:val="en-CA" w:eastAsia="ja-JP"/>
        </w:rPr>
        <w:t xml:space="preserve"> ] to </w:t>
      </w:r>
      <w:proofErr w:type="spellStart"/>
      <w:r w:rsidRPr="00763A29">
        <w:rPr>
          <w:bCs/>
          <w:kern w:val="32"/>
          <w:lang w:val="en-CA" w:eastAsia="ja-JP"/>
        </w:rPr>
        <w:t>NumInpPicsInOutputTensor</w:t>
      </w:r>
      <w:proofErr w:type="spellEnd"/>
      <w:r w:rsidRPr="00763A29">
        <w:rPr>
          <w:bCs/>
          <w:kern w:val="32"/>
          <w:lang w:val="en-CA" w:eastAsia="ja-JP"/>
        </w:rPr>
        <w:t> − 1, inclusive.</w:t>
      </w:r>
    </w:p>
    <w:p w14:paraId="77CD7028" w14:textId="77777777" w:rsidR="00C462D1" w:rsidRPr="00763A29" w:rsidRDefault="00C462D1" w:rsidP="00C462D1">
      <w:pPr>
        <w:rPr>
          <w:rFonts w:eastAsia="Malgun Gothic"/>
          <w:lang w:val="en-GB" w:eastAsia="zh-CN"/>
        </w:rPr>
      </w:pPr>
      <w:r w:rsidRPr="00763A29">
        <w:rPr>
          <w:rFonts w:eastAsia="Malgun Gothic"/>
          <w:lang w:val="en-GB" w:eastAsia="zh-CN"/>
        </w:rPr>
        <w:t xml:space="preserve">Let </w:t>
      </w:r>
      <w:proofErr w:type="spellStart"/>
      <w:r w:rsidRPr="00763A29">
        <w:rPr>
          <w:rFonts w:eastAsia="Malgun Gothic"/>
          <w:lang w:val="en-GB" w:eastAsia="zh-CN"/>
        </w:rPr>
        <w:t>NnpfgaOutputPicList</w:t>
      </w:r>
      <w:proofErr w:type="spellEnd"/>
      <w:r w:rsidRPr="00763A29">
        <w:rPr>
          <w:rFonts w:eastAsia="Malgun Gothic"/>
          <w:lang w:val="en-GB" w:eastAsia="zh-CN"/>
        </w:rPr>
        <w:t>, which is the list of pictures output by NNPF process of the NNPFG in output order, be initially empty and formed in decreasing order of n in the range of 0 to nnpfga_num_filters_minus2 + 1, inclusive, by including each picture that is output by the NNPF process of the n-</w:t>
      </w:r>
      <w:proofErr w:type="spellStart"/>
      <w:r w:rsidRPr="00763A29">
        <w:rPr>
          <w:rFonts w:eastAsia="Malgun Gothic"/>
          <w:lang w:val="en-GB" w:eastAsia="zh-CN"/>
        </w:rPr>
        <w:t>th</w:t>
      </w:r>
      <w:proofErr w:type="spellEnd"/>
      <w:r w:rsidRPr="00763A29">
        <w:rPr>
          <w:rFonts w:eastAsia="Malgun Gothic"/>
          <w:lang w:val="en-GB" w:eastAsia="zh-CN"/>
        </w:rPr>
        <w:t xml:space="preserve"> loop entry that has no corresponding picture already present in </w:t>
      </w:r>
      <w:proofErr w:type="spellStart"/>
      <w:r w:rsidRPr="00763A29">
        <w:rPr>
          <w:rFonts w:eastAsia="Malgun Gothic"/>
          <w:lang w:val="en-GB" w:eastAsia="zh-CN"/>
        </w:rPr>
        <w:t>NnpfgaOutputPicList</w:t>
      </w:r>
      <w:proofErr w:type="spellEnd"/>
      <w:r w:rsidRPr="00763A29">
        <w:rPr>
          <w:rFonts w:eastAsia="Malgun Gothic"/>
          <w:lang w:val="en-GB" w:eastAsia="zh-CN"/>
        </w:rPr>
        <w:t>.</w:t>
      </w:r>
    </w:p>
    <w:p w14:paraId="1F5499C2" w14:textId="77777777" w:rsidR="00C462D1" w:rsidRPr="00763A29" w:rsidRDefault="00C462D1" w:rsidP="00C462D1">
      <w:pPr>
        <w:snapToGrid w:val="0"/>
        <w:spacing w:before="120" w:after="120"/>
        <w:rPr>
          <w:lang w:val="en-GB"/>
        </w:rPr>
      </w:pPr>
      <w:proofErr w:type="spellStart"/>
      <w:r w:rsidRPr="00763A29">
        <w:rPr>
          <w:b/>
          <w:bCs/>
          <w:kern w:val="32"/>
          <w:lang w:val="en-CA" w:eastAsia="ja-JP"/>
        </w:rPr>
        <w:t>nnpfga_num_output_pic_update</w:t>
      </w:r>
      <w:proofErr w:type="spellEnd"/>
      <w:r w:rsidRPr="00763A29">
        <w:rPr>
          <w:kern w:val="32"/>
          <w:lang w:val="en-CA" w:eastAsia="ja-JP"/>
        </w:rPr>
        <w:t xml:space="preserve"> specifies the number of output picture update flag that is present. When </w:t>
      </w:r>
      <w:proofErr w:type="spellStart"/>
      <w:r w:rsidRPr="00763A29">
        <w:rPr>
          <w:kern w:val="32"/>
          <w:lang w:val="en-CA" w:eastAsia="ja-JP"/>
        </w:rPr>
        <w:t>nnpfga_num_output_pic_update</w:t>
      </w:r>
      <w:proofErr w:type="spellEnd"/>
      <w:r w:rsidRPr="00763A29">
        <w:rPr>
          <w:kern w:val="32"/>
          <w:lang w:val="en-CA" w:eastAsia="ja-JP"/>
        </w:rPr>
        <w:t xml:space="preserve"> is greater than 0, </w:t>
      </w:r>
      <w:proofErr w:type="spellStart"/>
      <w:r w:rsidRPr="00763A29">
        <w:rPr>
          <w:kern w:val="32"/>
          <w:lang w:val="en-CA" w:eastAsia="ja-JP"/>
        </w:rPr>
        <w:t>nnpfga_output_pic_update_flag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for </w:t>
      </w:r>
      <w:proofErr w:type="spellStart"/>
      <w:r w:rsidRPr="00763A29">
        <w:rPr>
          <w:kern w:val="32"/>
          <w:lang w:val="en-CA" w:eastAsia="ja-JP"/>
        </w:rPr>
        <w:t>i</w:t>
      </w:r>
      <w:proofErr w:type="spellEnd"/>
      <w:r w:rsidRPr="00763A29">
        <w:rPr>
          <w:kern w:val="32"/>
          <w:lang w:val="en-CA" w:eastAsia="ja-JP"/>
        </w:rPr>
        <w:t xml:space="preserve"> in the range from 0 to </w:t>
      </w:r>
      <w:proofErr w:type="spellStart"/>
      <w:r w:rsidRPr="00763A29">
        <w:rPr>
          <w:kern w:val="32"/>
          <w:lang w:val="en-CA" w:eastAsia="ja-JP"/>
        </w:rPr>
        <w:t>nnpfga_num_output_pic_update</w:t>
      </w:r>
      <w:proofErr w:type="spellEnd"/>
      <w:r w:rsidRPr="00763A29">
        <w:rPr>
          <w:kern w:val="32"/>
          <w:lang w:val="en-CA" w:eastAsia="ja-JP"/>
        </w:rPr>
        <w:t> </w:t>
      </w:r>
      <w:r w:rsidRPr="00763A29">
        <w:rPr>
          <w:noProof/>
        </w:rPr>
        <w:t>−</w:t>
      </w:r>
      <w:r w:rsidRPr="00763A29">
        <w:rPr>
          <w:kern w:val="32"/>
          <w:lang w:val="en-CA" w:eastAsia="ja-JP"/>
        </w:rPr>
        <w:t xml:space="preserve"> 1, inclusive, are present. The value of </w:t>
      </w:r>
      <w:proofErr w:type="spellStart"/>
      <w:r w:rsidRPr="00763A29">
        <w:rPr>
          <w:kern w:val="32"/>
          <w:lang w:val="en-CA" w:eastAsia="ja-JP"/>
        </w:rPr>
        <w:t>nnpfga_num_output_pic_update</w:t>
      </w:r>
      <w:proofErr w:type="spellEnd"/>
      <w:r w:rsidRPr="00763A29">
        <w:rPr>
          <w:kern w:val="32"/>
          <w:lang w:val="en-CA" w:eastAsia="ja-JP"/>
        </w:rPr>
        <w:t xml:space="preserve"> shall be in the range from 0 to number of pictures in </w:t>
      </w:r>
      <w:proofErr w:type="spellStart"/>
      <w:r w:rsidRPr="00763A29">
        <w:rPr>
          <w:rFonts w:eastAsia="Malgun Gothic"/>
          <w:lang w:val="en-GB" w:eastAsia="zh-CN"/>
        </w:rPr>
        <w:t>NnpfgaOutputPicList</w:t>
      </w:r>
      <w:proofErr w:type="spellEnd"/>
      <w:r w:rsidRPr="00763A29">
        <w:rPr>
          <w:rFonts w:eastAsia="Malgun Gothic"/>
          <w:lang w:val="en-GB" w:eastAsia="zh-CN"/>
        </w:rPr>
        <w:t>, inclusive.</w:t>
      </w:r>
    </w:p>
    <w:p w14:paraId="0B9B5842" w14:textId="77777777" w:rsidR="00C462D1" w:rsidRPr="00763A29" w:rsidRDefault="00C462D1" w:rsidP="00C462D1">
      <w:pPr>
        <w:snapToGrid w:val="0"/>
        <w:spacing w:before="120" w:after="120"/>
        <w:rPr>
          <w:kern w:val="32"/>
          <w:lang w:val="en-CA" w:eastAsia="ja-JP"/>
        </w:rPr>
      </w:pPr>
      <w:proofErr w:type="spellStart"/>
      <w:r w:rsidRPr="00763A29">
        <w:rPr>
          <w:b/>
          <w:bCs/>
          <w:kern w:val="32"/>
          <w:lang w:val="en-CA" w:eastAsia="ja-JP"/>
        </w:rPr>
        <w:t>nnpfga_output_pic_update_flag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equal to 1 specifies that the </w:t>
      </w:r>
      <w:proofErr w:type="spellStart"/>
      <w:r w:rsidRPr="00763A29">
        <w:rPr>
          <w:kern w:val="32"/>
          <w:lang w:val="en-CA" w:eastAsia="ja-JP"/>
        </w:rPr>
        <w:t>i-th</w:t>
      </w:r>
      <w:proofErr w:type="spellEnd"/>
      <w:r w:rsidRPr="00763A29">
        <w:rPr>
          <w:kern w:val="32"/>
          <w:lang w:val="en-CA" w:eastAsia="ja-JP"/>
        </w:rPr>
        <w:t xml:space="preserve"> picture </w:t>
      </w:r>
      <w:proofErr w:type="spellStart"/>
      <w:r w:rsidRPr="00763A29">
        <w:rPr>
          <w:rFonts w:eastAsia="Malgun Gothic"/>
          <w:lang w:val="en-GB" w:eastAsia="zh-CN"/>
        </w:rPr>
        <w:t>NnpfgaOutputPicList</w:t>
      </w:r>
      <w:proofErr w:type="spellEnd"/>
      <w:r w:rsidRPr="00763A29">
        <w:rPr>
          <w:kern w:val="32"/>
          <w:lang w:val="en-CA" w:eastAsia="ja-JP"/>
        </w:rPr>
        <w:t xml:space="preserve"> is included in the final output picture list. </w:t>
      </w:r>
      <w:proofErr w:type="spellStart"/>
      <w:r w:rsidRPr="00763A29">
        <w:rPr>
          <w:bCs/>
          <w:kern w:val="32"/>
          <w:lang w:val="en-CA" w:eastAsia="ja-JP"/>
        </w:rPr>
        <w:t>nnpfga_output_pic_update_flag</w:t>
      </w:r>
      <w:proofErr w:type="spellEnd"/>
      <w:r w:rsidRPr="00763A29">
        <w:rPr>
          <w:kern w:val="32"/>
          <w:lang w:val="en-CA" w:eastAsia="ja-JP"/>
        </w:rPr>
        <w:t>[ </w:t>
      </w:r>
      <w:proofErr w:type="spellStart"/>
      <w:r w:rsidRPr="00763A29">
        <w:rPr>
          <w:kern w:val="32"/>
          <w:lang w:val="en-CA" w:eastAsia="ja-JP"/>
        </w:rPr>
        <w:t>i</w:t>
      </w:r>
      <w:proofErr w:type="spellEnd"/>
      <w:r w:rsidRPr="00763A29">
        <w:rPr>
          <w:kern w:val="32"/>
          <w:lang w:val="en-CA" w:eastAsia="ja-JP"/>
        </w:rPr>
        <w:t xml:space="preserve"> ] equal to 0 specifies that the </w:t>
      </w:r>
      <w:proofErr w:type="spellStart"/>
      <w:r w:rsidRPr="00763A29">
        <w:rPr>
          <w:kern w:val="32"/>
          <w:lang w:val="en-CA" w:eastAsia="ja-JP"/>
        </w:rPr>
        <w:t>i-th</w:t>
      </w:r>
      <w:proofErr w:type="spellEnd"/>
      <w:r w:rsidRPr="00763A29">
        <w:rPr>
          <w:kern w:val="32"/>
          <w:lang w:val="en-CA" w:eastAsia="ja-JP"/>
        </w:rPr>
        <w:t xml:space="preserve"> picture </w:t>
      </w:r>
      <w:proofErr w:type="spellStart"/>
      <w:r w:rsidRPr="00763A29">
        <w:rPr>
          <w:rFonts w:eastAsia="Malgun Gothic"/>
          <w:lang w:val="en-GB" w:eastAsia="zh-CN"/>
        </w:rPr>
        <w:t>NnpfgaOutputPicList</w:t>
      </w:r>
      <w:proofErr w:type="spellEnd"/>
      <w:r w:rsidRPr="00763A29">
        <w:rPr>
          <w:kern w:val="32"/>
          <w:lang w:val="en-CA" w:eastAsia="ja-JP"/>
        </w:rPr>
        <w:t xml:space="preserve"> is not included in the final output picture list. When the value of </w:t>
      </w:r>
      <w:proofErr w:type="spellStart"/>
      <w:r w:rsidRPr="00763A29">
        <w:rPr>
          <w:kern w:val="32"/>
          <w:lang w:val="en-CA" w:eastAsia="ja-JP"/>
        </w:rPr>
        <w:t>nnpfga_num_output_pic_update</w:t>
      </w:r>
      <w:proofErr w:type="spellEnd"/>
      <w:r w:rsidRPr="00763A29">
        <w:rPr>
          <w:kern w:val="32"/>
          <w:lang w:val="en-CA" w:eastAsia="ja-JP"/>
        </w:rPr>
        <w:t xml:space="preserve"> is less than the number of pictures in </w:t>
      </w:r>
      <w:proofErr w:type="spellStart"/>
      <w:r w:rsidRPr="00763A29">
        <w:rPr>
          <w:kern w:val="32"/>
          <w:lang w:val="en-CA" w:eastAsia="ja-JP"/>
        </w:rPr>
        <w:t>NnpfgaOutputPicList</w:t>
      </w:r>
      <w:proofErr w:type="spellEnd"/>
      <w:r w:rsidRPr="00763A29">
        <w:rPr>
          <w:kern w:val="32"/>
          <w:lang w:val="en-CA" w:eastAsia="ja-JP"/>
        </w:rPr>
        <w:t xml:space="preserve">, the value of </w:t>
      </w:r>
      <w:proofErr w:type="spellStart"/>
      <w:r w:rsidRPr="00763A29">
        <w:rPr>
          <w:bCs/>
          <w:kern w:val="32"/>
          <w:lang w:val="en-CA" w:eastAsia="ja-JP"/>
        </w:rPr>
        <w:t>nnpfga_output_pic_update_flag</w:t>
      </w:r>
      <w:proofErr w:type="spellEnd"/>
      <w:r w:rsidRPr="00763A29">
        <w:rPr>
          <w:kern w:val="32"/>
          <w:lang w:val="en-CA" w:eastAsia="ja-JP"/>
        </w:rPr>
        <w:t xml:space="preserve"> [ </w:t>
      </w:r>
      <w:proofErr w:type="spellStart"/>
      <w:r w:rsidRPr="00763A29">
        <w:rPr>
          <w:kern w:val="32"/>
          <w:lang w:val="en-CA" w:eastAsia="ja-JP"/>
        </w:rPr>
        <w:t>i</w:t>
      </w:r>
      <w:proofErr w:type="spellEnd"/>
      <w:r w:rsidRPr="00763A29">
        <w:rPr>
          <w:kern w:val="32"/>
          <w:lang w:val="en-CA" w:eastAsia="ja-JP"/>
        </w:rPr>
        <w:t xml:space="preserve"> ] for </w:t>
      </w:r>
      <w:proofErr w:type="spellStart"/>
      <w:r w:rsidRPr="00763A29">
        <w:rPr>
          <w:kern w:val="32"/>
          <w:lang w:val="en-CA" w:eastAsia="ja-JP"/>
        </w:rPr>
        <w:t>i</w:t>
      </w:r>
      <w:proofErr w:type="spellEnd"/>
      <w:r w:rsidRPr="00763A29">
        <w:rPr>
          <w:kern w:val="32"/>
          <w:lang w:val="en-CA" w:eastAsia="ja-JP"/>
        </w:rPr>
        <w:t xml:space="preserve"> in the range from </w:t>
      </w:r>
      <w:proofErr w:type="spellStart"/>
      <w:r w:rsidRPr="00763A29">
        <w:rPr>
          <w:kern w:val="32"/>
          <w:lang w:val="en-CA" w:eastAsia="ja-JP"/>
        </w:rPr>
        <w:t>nnpfga_num_output_pic_update</w:t>
      </w:r>
      <w:proofErr w:type="spellEnd"/>
      <w:r w:rsidRPr="00763A29">
        <w:rPr>
          <w:kern w:val="32"/>
          <w:lang w:val="en-CA" w:eastAsia="ja-JP"/>
        </w:rPr>
        <w:t xml:space="preserve"> to the number of pictures in </w:t>
      </w:r>
      <w:proofErr w:type="spellStart"/>
      <w:r w:rsidRPr="00763A29">
        <w:rPr>
          <w:kern w:val="32"/>
          <w:lang w:val="en-CA" w:eastAsia="ja-JP"/>
        </w:rPr>
        <w:t>NnpfgaOutputPicList</w:t>
      </w:r>
      <w:proofErr w:type="spellEnd"/>
      <w:r w:rsidRPr="00763A29">
        <w:rPr>
          <w:kern w:val="32"/>
          <w:lang w:val="en-CA" w:eastAsia="ja-JP"/>
        </w:rPr>
        <w:t> </w:t>
      </w:r>
      <w:r w:rsidRPr="00763A29">
        <w:rPr>
          <w:noProof/>
        </w:rPr>
        <w:t>−</w:t>
      </w:r>
      <w:r w:rsidRPr="00763A29">
        <w:rPr>
          <w:kern w:val="32"/>
          <w:lang w:val="en-CA" w:eastAsia="ja-JP"/>
        </w:rPr>
        <w:t> 1, inclusive, is inferred to be equal to 1.</w:t>
      </w:r>
    </w:p>
    <w:p w14:paraId="619598F7" w14:textId="77777777" w:rsidR="00C462D1" w:rsidRPr="00763A29" w:rsidRDefault="00C462D1" w:rsidP="00C462D1">
      <w:pPr>
        <w:rPr>
          <w:rFonts w:eastAsia="Malgun Gothic"/>
          <w:lang w:val="en-GB" w:eastAsia="zh-CN"/>
        </w:rPr>
      </w:pPr>
      <w:r w:rsidRPr="00763A29">
        <w:rPr>
          <w:rFonts w:eastAsia="Malgun Gothic"/>
          <w:lang w:val="en-GB" w:eastAsia="zh-CN"/>
        </w:rPr>
        <w:t xml:space="preserve">Let </w:t>
      </w:r>
      <w:proofErr w:type="spellStart"/>
      <w:r w:rsidRPr="00763A29">
        <w:rPr>
          <w:rFonts w:eastAsia="Malgun Gothic"/>
          <w:lang w:val="en-GB" w:eastAsia="zh-CN"/>
        </w:rPr>
        <w:t>numCandidateOutputPics</w:t>
      </w:r>
      <w:proofErr w:type="spellEnd"/>
      <w:r w:rsidRPr="00763A29">
        <w:rPr>
          <w:rFonts w:eastAsia="Malgun Gothic"/>
          <w:lang w:val="en-GB" w:eastAsia="zh-CN"/>
        </w:rPr>
        <w:t xml:space="preserve"> be the </w:t>
      </w:r>
      <w:r w:rsidRPr="00763A29">
        <w:rPr>
          <w:kern w:val="32"/>
          <w:lang w:val="en-CA" w:eastAsia="ja-JP"/>
        </w:rPr>
        <w:t xml:space="preserve">number of pictures in </w:t>
      </w:r>
      <w:proofErr w:type="spellStart"/>
      <w:r w:rsidRPr="00763A29">
        <w:rPr>
          <w:rFonts w:eastAsia="Malgun Gothic"/>
          <w:lang w:val="en-GB" w:eastAsia="zh-CN"/>
        </w:rPr>
        <w:t>NnpfgaOutputPicList</w:t>
      </w:r>
      <w:proofErr w:type="spellEnd"/>
      <w:r w:rsidRPr="00763A29">
        <w:rPr>
          <w:rFonts w:eastAsia="Malgun Gothic"/>
          <w:lang w:val="en-GB" w:eastAsia="zh-CN"/>
        </w:rPr>
        <w:t xml:space="preserve">. The list of output picture flag </w:t>
      </w:r>
      <w:proofErr w:type="spellStart"/>
      <w:r w:rsidRPr="00763A29">
        <w:rPr>
          <w:rFonts w:eastAsia="Malgun Gothic"/>
          <w:lang w:val="en-GB" w:eastAsia="zh-CN"/>
        </w:rPr>
        <w:t>candOutputPicFlag</w:t>
      </w:r>
      <w:proofErr w:type="spellEnd"/>
      <w:r w:rsidRPr="00763A29">
        <w:rPr>
          <w:rFonts w:eastAsia="Malgun Gothic"/>
          <w:lang w:val="en-GB" w:eastAsia="zh-CN"/>
        </w:rPr>
        <w:t>[ </w:t>
      </w:r>
      <w:proofErr w:type="spellStart"/>
      <w:r w:rsidRPr="00763A29">
        <w:rPr>
          <w:rFonts w:eastAsia="Malgun Gothic"/>
          <w:lang w:val="en-GB" w:eastAsia="zh-CN"/>
        </w:rPr>
        <w:t>i</w:t>
      </w:r>
      <w:proofErr w:type="spellEnd"/>
      <w:r w:rsidRPr="00763A29">
        <w:rPr>
          <w:rFonts w:eastAsia="Malgun Gothic"/>
          <w:lang w:val="en-GB" w:eastAsia="zh-CN"/>
        </w:rPr>
        <w:t xml:space="preserve"> ] for </w:t>
      </w:r>
      <w:proofErr w:type="spellStart"/>
      <w:r w:rsidRPr="00763A29">
        <w:rPr>
          <w:rFonts w:eastAsia="Malgun Gothic"/>
          <w:lang w:val="en-GB" w:eastAsia="zh-CN"/>
        </w:rPr>
        <w:t>i</w:t>
      </w:r>
      <w:proofErr w:type="spellEnd"/>
      <w:r w:rsidRPr="00763A29">
        <w:rPr>
          <w:rFonts w:eastAsia="Malgun Gothic"/>
          <w:lang w:val="en-GB" w:eastAsia="zh-CN"/>
        </w:rPr>
        <w:t xml:space="preserve"> in the range from 0 to </w:t>
      </w:r>
      <w:proofErr w:type="spellStart"/>
      <w:r w:rsidRPr="00763A29">
        <w:rPr>
          <w:rFonts w:eastAsia="Malgun Gothic"/>
          <w:lang w:val="en-GB" w:eastAsia="zh-CN"/>
        </w:rPr>
        <w:t>numCandidateOutputPics</w:t>
      </w:r>
      <w:proofErr w:type="spellEnd"/>
      <w:r w:rsidRPr="00763A29">
        <w:rPr>
          <w:rFonts w:eastAsia="Malgun Gothic"/>
          <w:lang w:val="en-GB" w:eastAsia="zh-CN"/>
        </w:rPr>
        <w:t> − 1, inclusive is derived as follows:</w:t>
      </w:r>
    </w:p>
    <w:p w14:paraId="431A3663" w14:textId="77777777" w:rsidR="00C462D1" w:rsidRPr="00763A29" w:rsidRDefault="00C462D1" w:rsidP="00C462D1">
      <w:pPr>
        <w:tabs>
          <w:tab w:val="left" w:pos="794"/>
          <w:tab w:val="left" w:pos="1350"/>
          <w:tab w:val="left" w:pos="1588"/>
          <w:tab w:val="left" w:pos="1980"/>
          <w:tab w:val="left" w:pos="2340"/>
          <w:tab w:val="center" w:pos="4849"/>
          <w:tab w:val="right" w:pos="9696"/>
        </w:tabs>
        <w:spacing w:before="193" w:after="240"/>
        <w:ind w:left="794"/>
        <w:rPr>
          <w:noProof/>
          <w:lang w:val="en-GB"/>
        </w:rPr>
      </w:pPr>
      <w:r w:rsidRPr="00763A29">
        <w:rPr>
          <w:noProof/>
        </w:rPr>
        <w:t xml:space="preserve">for( i = 0; i &lt; </w:t>
      </w:r>
      <w:proofErr w:type="spellStart"/>
      <w:r w:rsidRPr="00763A29">
        <w:rPr>
          <w:rFonts w:eastAsia="Malgun Gothic"/>
          <w:lang w:val="en-GB" w:eastAsia="zh-CN"/>
        </w:rPr>
        <w:t>numCandidateOutputPics</w:t>
      </w:r>
      <w:proofErr w:type="spellEnd"/>
      <w:r w:rsidRPr="00763A29">
        <w:rPr>
          <w:noProof/>
        </w:rPr>
        <w:t>; i++ )</w:t>
      </w:r>
      <w:r w:rsidRPr="00763A29">
        <w:rPr>
          <w:noProof/>
        </w:rPr>
        <w:br/>
      </w:r>
      <w:r w:rsidRPr="00763A29">
        <w:rPr>
          <w:noProof/>
        </w:rPr>
        <w:tab/>
        <w:t>candOutputPicFlag[ i ] = 1</w:t>
      </w:r>
      <w:r w:rsidRPr="00763A29">
        <w:rPr>
          <w:noProof/>
        </w:rPr>
        <w:br/>
        <w:t xml:space="preserve">for( i = 0; i &lt; </w:t>
      </w:r>
      <w:proofErr w:type="spellStart"/>
      <w:r w:rsidRPr="00763A29">
        <w:rPr>
          <w:rFonts w:eastAsia="Malgun Gothic"/>
          <w:lang w:val="en-GB" w:eastAsia="zh-CN"/>
        </w:rPr>
        <w:t>nnpfga_num_output_pic_update</w:t>
      </w:r>
      <w:proofErr w:type="spellEnd"/>
      <w:r w:rsidRPr="00763A29">
        <w:rPr>
          <w:noProof/>
        </w:rPr>
        <w:t>; i++ )</w:t>
      </w:r>
      <w:r w:rsidRPr="00763A29">
        <w:rPr>
          <w:noProof/>
          <w:lang w:val="en-GB"/>
        </w:rPr>
        <w:tab/>
        <w:t>(xx)</w:t>
      </w:r>
      <w:r w:rsidRPr="00763A29">
        <w:rPr>
          <w:noProof/>
        </w:rPr>
        <w:br/>
      </w:r>
      <w:r w:rsidRPr="00763A29">
        <w:rPr>
          <w:noProof/>
        </w:rPr>
        <w:tab/>
        <w:t>candOutputPicFlag[ i ] = nnpfga_output_pic_update_flag[ i ]</w:t>
      </w:r>
    </w:p>
    <w:p w14:paraId="5FA55B11" w14:textId="77777777" w:rsidR="00C462D1" w:rsidRPr="00763A29" w:rsidRDefault="00C462D1" w:rsidP="00C462D1">
      <w:pPr>
        <w:rPr>
          <w:rFonts w:eastAsia="Malgun Gothic"/>
          <w:lang w:val="en-GB" w:eastAsia="zh-CN"/>
        </w:rPr>
      </w:pPr>
      <w:r w:rsidRPr="00763A29">
        <w:rPr>
          <w:rFonts w:eastAsia="Malgun Gothic"/>
          <w:lang w:val="en-GB" w:eastAsia="zh-CN"/>
        </w:rPr>
        <w:t xml:space="preserve">Let </w:t>
      </w:r>
      <w:proofErr w:type="spellStart"/>
      <w:r w:rsidRPr="00763A29">
        <w:rPr>
          <w:rFonts w:eastAsia="Malgun Gothic"/>
          <w:lang w:val="en-GB" w:eastAsia="zh-CN"/>
        </w:rPr>
        <w:t>FinalNnpfgaOutputPicList</w:t>
      </w:r>
      <w:proofErr w:type="spellEnd"/>
      <w:r w:rsidRPr="00763A29">
        <w:rPr>
          <w:rFonts w:eastAsia="Malgun Gothic"/>
          <w:lang w:val="en-GB" w:eastAsia="zh-CN"/>
        </w:rPr>
        <w:t>, which is the list of pictures output by NNPF process of the NNPFG in output order, be derived as follows:</w:t>
      </w:r>
    </w:p>
    <w:p w14:paraId="65A3729D" w14:textId="77777777" w:rsidR="00C462D1" w:rsidRPr="00763A29" w:rsidRDefault="00C462D1" w:rsidP="00C462D1">
      <w:pPr>
        <w:tabs>
          <w:tab w:val="left" w:pos="794"/>
          <w:tab w:val="left" w:pos="1350"/>
          <w:tab w:val="left" w:pos="1588"/>
          <w:tab w:val="left" w:pos="1980"/>
          <w:tab w:val="left" w:pos="2340"/>
          <w:tab w:val="center" w:pos="4849"/>
          <w:tab w:val="right" w:pos="9696"/>
        </w:tabs>
        <w:spacing w:before="193" w:after="240"/>
        <w:ind w:left="794"/>
        <w:rPr>
          <w:noProof/>
          <w:lang w:val="en-GB"/>
        </w:rPr>
      </w:pPr>
      <w:r w:rsidRPr="00763A29">
        <w:rPr>
          <w:noProof/>
        </w:rPr>
        <w:t>j = 0</w:t>
      </w:r>
      <w:r w:rsidRPr="00763A29">
        <w:rPr>
          <w:noProof/>
        </w:rPr>
        <w:br/>
        <w:t xml:space="preserve">for( i = 0; i &lt; </w:t>
      </w:r>
      <w:proofErr w:type="spellStart"/>
      <w:r w:rsidRPr="00763A29">
        <w:rPr>
          <w:rFonts w:eastAsia="Malgun Gothic"/>
          <w:lang w:val="en-GB" w:eastAsia="zh-CN"/>
        </w:rPr>
        <w:t>numCandidateOutputPics</w:t>
      </w:r>
      <w:proofErr w:type="spellEnd"/>
      <w:r w:rsidRPr="00763A29">
        <w:rPr>
          <w:noProof/>
        </w:rPr>
        <w:t>; i++ )</w:t>
      </w:r>
      <w:r w:rsidRPr="00763A29">
        <w:rPr>
          <w:noProof/>
        </w:rPr>
        <w:br/>
      </w:r>
      <w:r w:rsidRPr="00763A29">
        <w:rPr>
          <w:noProof/>
        </w:rPr>
        <w:tab/>
        <w:t>if( candOutputPicFlag[ i ] )</w:t>
      </w:r>
      <w:r w:rsidRPr="00763A29">
        <w:rPr>
          <w:noProof/>
          <w:lang w:val="en-GB"/>
        </w:rPr>
        <w:tab/>
      </w:r>
      <w:r w:rsidRPr="00763A29">
        <w:rPr>
          <w:noProof/>
          <w:lang w:val="en-GB"/>
        </w:rPr>
        <w:tab/>
      </w:r>
      <w:r w:rsidRPr="00763A29">
        <w:rPr>
          <w:noProof/>
          <w:lang w:val="en-GB"/>
        </w:rPr>
        <w:tab/>
      </w:r>
      <w:r w:rsidRPr="00763A29">
        <w:rPr>
          <w:noProof/>
          <w:lang w:val="en-GB"/>
        </w:rPr>
        <w:tab/>
      </w:r>
      <w:r w:rsidRPr="00763A29">
        <w:rPr>
          <w:noProof/>
          <w:lang w:val="en-GB"/>
        </w:rPr>
        <w:tab/>
        <w:t>(xx)</w:t>
      </w:r>
      <w:r w:rsidRPr="00763A29">
        <w:rPr>
          <w:noProof/>
        </w:rPr>
        <w:br/>
      </w:r>
      <w:r w:rsidRPr="00763A29">
        <w:rPr>
          <w:noProof/>
        </w:rPr>
        <w:tab/>
      </w:r>
      <w:r w:rsidRPr="00763A29">
        <w:rPr>
          <w:noProof/>
        </w:rPr>
        <w:tab/>
        <w:t>FinalNnpfgaOutputPicList[ j++ ] = NnpfgaOutputPicList[ i ]</w:t>
      </w:r>
    </w:p>
    <w:p w14:paraId="4A70F043" w14:textId="5DC56A89" w:rsidR="00C462D1" w:rsidRPr="00763A29"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bookmarkStart w:id="22" w:name="_Hlk152256319"/>
      <w:r w:rsidRPr="00763A29">
        <w:rPr>
          <w:rFonts w:ascii="Cambria" w:hAnsi="Cambria"/>
          <w:i/>
          <w:noProof/>
          <w:szCs w:val="22"/>
          <w:lang w:val="en-CA"/>
        </w:rPr>
        <w:lastRenderedPageBreak/>
        <w:t>Alternative changes to VSEI subclause 8.28 and VVC subclause D.12.11 for adding the support of grouping of PFs (both NNPFs and non-NN PFs)</w:t>
      </w:r>
      <w:bookmarkEnd w:id="22"/>
    </w:p>
    <w:p w14:paraId="3E8B9E31" w14:textId="376126B1" w:rsidR="00C462D1" w:rsidRPr="00763A29" w:rsidRDefault="00C462D1" w:rsidP="00C462D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left"/>
        <w:outlineLvl w:val="1"/>
        <w:rPr>
          <w:b/>
          <w:lang w:val="en-CA"/>
        </w:rPr>
      </w:pPr>
      <w:r w:rsidRPr="00763A29">
        <w:rPr>
          <w:b/>
          <w:lang w:val="en-CA"/>
        </w:rPr>
        <w:t xml:space="preserve">8.28 </w:t>
      </w:r>
      <w:r w:rsidRPr="008707D4">
        <w:rPr>
          <w:rFonts w:eastAsia="Malgun Gothic"/>
          <w:b/>
          <w:bCs/>
          <w:lang w:val="en-GB"/>
        </w:rPr>
        <w:t>General post-processing filtering process</w:t>
      </w:r>
      <w:r w:rsidRPr="008707D4">
        <w:rPr>
          <w:b/>
          <w:lang w:val="en-CA"/>
        </w:rPr>
        <w:t xml:space="preserve"> and n</w:t>
      </w:r>
      <w:r w:rsidRPr="00763A29">
        <w:rPr>
          <w:b/>
          <w:lang w:val="en-CA"/>
        </w:rPr>
        <w:t>eural-network post-filter SEI messages</w:t>
      </w:r>
    </w:p>
    <w:p w14:paraId="0D408729" w14:textId="5BB07262"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763A29">
        <w:rPr>
          <w:rFonts w:eastAsia="Malgun Gothic"/>
          <w:b/>
          <w:bCs/>
          <w:lang w:val="en-GB"/>
        </w:rPr>
        <w:t>8.28.1</w:t>
      </w:r>
      <w:r w:rsidRPr="00763A29">
        <w:rPr>
          <w:rFonts w:eastAsia="Malgun Gothic"/>
          <w:b/>
          <w:bCs/>
          <w:lang w:val="en-GB"/>
        </w:rPr>
        <w:tab/>
        <w:t>General post-processing filtering process</w:t>
      </w:r>
      <w:r w:rsidR="00763A29" w:rsidRPr="00763A29">
        <w:rPr>
          <w:rFonts w:eastAsia="Malgun Gothic"/>
          <w:b/>
          <w:bCs/>
          <w:lang w:val="en-GB"/>
        </w:rPr>
        <w:t xml:space="preserve"> </w:t>
      </w:r>
      <w:r w:rsidRPr="008707D4">
        <w:rPr>
          <w:rFonts w:eastAsia="Malgun Gothic" w:cstheme="minorBidi"/>
          <w:b/>
          <w:bCs/>
          <w:lang w:val="en-CA" w:eastAsia="zh-CN"/>
        </w:rPr>
        <w:t xml:space="preserve">using </w:t>
      </w:r>
      <w:proofErr w:type="gramStart"/>
      <w:r w:rsidRPr="008707D4">
        <w:rPr>
          <w:rFonts w:eastAsia="Malgun Gothic" w:cstheme="minorBidi"/>
          <w:b/>
          <w:bCs/>
          <w:lang w:val="en-CA" w:eastAsia="zh-CN"/>
        </w:rPr>
        <w:t>PPFs</w:t>
      </w:r>
      <w:proofErr w:type="gramEnd"/>
    </w:p>
    <w:p w14:paraId="7F8DDCB3" w14:textId="77777777"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763A29">
        <w:rPr>
          <w:rFonts w:eastAsia="Malgun Gothic"/>
          <w:b/>
          <w:bCs/>
          <w:lang w:val="en-GB"/>
        </w:rPr>
        <w:t>8.28.1.1</w:t>
      </w:r>
      <w:r w:rsidRPr="00763A29">
        <w:rPr>
          <w:rFonts w:eastAsia="Malgun Gothic"/>
          <w:b/>
          <w:bCs/>
          <w:lang w:val="en-GB"/>
        </w:rPr>
        <w:tab/>
        <w:t>General</w:t>
      </w:r>
    </w:p>
    <w:p w14:paraId="0058B0B3" w14:textId="5B95174C" w:rsidR="00C462D1" w:rsidRPr="00763A29" w:rsidRDefault="00C462D1" w:rsidP="00C462D1">
      <w:pPr>
        <w:rPr>
          <w:kern w:val="32"/>
          <w:lang w:val="en-CA" w:eastAsia="ja-JP"/>
        </w:rPr>
      </w:pPr>
      <w:r w:rsidRPr="00763A29">
        <w:rPr>
          <w:kern w:val="32"/>
          <w:lang w:val="en-CA" w:eastAsia="ja-JP"/>
        </w:rPr>
        <w:t xml:space="preserve">Input to this process is a bitstream </w:t>
      </w:r>
      <w:proofErr w:type="spellStart"/>
      <w:r w:rsidRPr="00763A29">
        <w:rPr>
          <w:kern w:val="32"/>
          <w:lang w:val="en-CA" w:eastAsia="ja-JP"/>
        </w:rPr>
        <w:t>BitstreamToFilter</w:t>
      </w:r>
      <w:proofErr w:type="spellEnd"/>
      <w:r w:rsidRPr="00763A29">
        <w:rPr>
          <w:kern w:val="32"/>
          <w:lang w:val="en-CA" w:eastAsia="ja-JP"/>
        </w:rPr>
        <w:t xml:space="preserve">. Output of this process is </w:t>
      </w:r>
      <w:r w:rsidRPr="008707D4">
        <w:rPr>
          <w:rFonts w:eastAsiaTheme="minorEastAsia" w:cstheme="minorBidi"/>
          <w:kern w:val="32"/>
          <w:lang w:val="en-CA" w:eastAsia="ja-JP"/>
        </w:rPr>
        <w:t xml:space="preserve">a list of output pictures </w:t>
      </w:r>
      <w:proofErr w:type="spellStart"/>
      <w:r w:rsidRPr="008707D4">
        <w:rPr>
          <w:rFonts w:eastAsiaTheme="minorEastAsia" w:cstheme="minorBidi"/>
          <w:kern w:val="32"/>
          <w:lang w:val="en-CA" w:eastAsia="ja-JP"/>
        </w:rPr>
        <w:t>ListOutputPics</w:t>
      </w:r>
      <w:proofErr w:type="spellEnd"/>
      <w:r w:rsidRPr="00763A29">
        <w:rPr>
          <w:kern w:val="32"/>
          <w:lang w:val="en-CA" w:eastAsia="ja-JP"/>
        </w:rPr>
        <w:t>.</w:t>
      </w:r>
    </w:p>
    <w:p w14:paraId="657F6545"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noProof/>
          <w:lang w:val="en-GB" w:eastAsia="zh-CN"/>
        </w:rPr>
      </w:pPr>
      <w:r w:rsidRPr="008707D4">
        <w:rPr>
          <w:rFonts w:eastAsiaTheme="minorEastAsia" w:cstheme="minorBidi"/>
          <w:noProof/>
          <w:lang w:val="en-GB" w:eastAsia="zh-CN"/>
        </w:rPr>
        <w:t xml:space="preserve">A post-processing filter (PPF) may be indicated by an SEI message for which the payloadType value is in SeiProcessingOrderSeiList, specified in the semantics of the </w:t>
      </w:r>
      <w:r w:rsidRPr="008707D4">
        <w:rPr>
          <w:rFonts w:eastAsiaTheme="minorEastAsia" w:cstheme="minorBidi"/>
          <w:noProof/>
          <w:lang w:val="en-CA" w:eastAsia="zh-CN"/>
        </w:rPr>
        <w:t>SEI processing order (SPO) SEI message</w:t>
      </w:r>
      <w:r w:rsidRPr="008707D4">
        <w:rPr>
          <w:rFonts w:eastAsiaTheme="minorEastAsia" w:cstheme="minorBidi"/>
          <w:noProof/>
          <w:lang w:val="en-GB" w:eastAsia="zh-CN"/>
        </w:rPr>
        <w:t>.</w:t>
      </w:r>
    </w:p>
    <w:p w14:paraId="635CE248"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8707D4">
        <w:rPr>
          <w:rFonts w:eastAsiaTheme="minorEastAsia" w:cstheme="minorBidi"/>
          <w:lang w:val="en-CA" w:eastAsia="zh-CN"/>
        </w:rPr>
        <w:t>For each picture, there can be multiple PPFs activated and belonging to one or more PPF groups. PPF groups are alternative to each other, i.e., at most one group can be chosen to be applied.</w:t>
      </w:r>
    </w:p>
    <w:p w14:paraId="7D61C0B0"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8707D4">
        <w:rPr>
          <w:rFonts w:eastAsiaTheme="minorEastAsia" w:cstheme="minorBidi"/>
          <w:lang w:val="en-CA" w:eastAsia="zh-CN"/>
        </w:rPr>
        <w:t xml:space="preserve">A special PPF cascading case is defined as the case when such two PPFs are both activated for a picture: the two PPFs are both NNPFs (i.e., </w:t>
      </w:r>
      <w:r w:rsidRPr="008707D4">
        <w:rPr>
          <w:rFonts w:eastAsiaTheme="minorEastAsia" w:cstheme="minorBidi"/>
          <w:noProof/>
          <w:lang w:val="en-GB" w:eastAsia="zh-CN"/>
        </w:rPr>
        <w:t>the payloadType value for the PPFs indicates the NNPFC SEI message</w:t>
      </w:r>
      <w:r w:rsidRPr="008707D4">
        <w:rPr>
          <w:rFonts w:eastAsiaTheme="minorEastAsia" w:cstheme="minorBidi"/>
          <w:lang w:val="en-CA" w:eastAsia="zh-CN"/>
        </w:rPr>
        <w:t xml:space="preserve">), one of the two NNPFs has </w:t>
      </w:r>
      <w:proofErr w:type="spellStart"/>
      <w:r w:rsidRPr="008707D4">
        <w:rPr>
          <w:rFonts w:eastAsiaTheme="minorEastAsia" w:cstheme="minorBidi"/>
          <w:lang w:val="en-CA" w:eastAsia="zh-CN"/>
        </w:rPr>
        <w:t>nnpfc_purpose</w:t>
      </w:r>
      <w:proofErr w:type="spellEnd"/>
      <w:r w:rsidRPr="008707D4">
        <w:rPr>
          <w:rFonts w:eastAsiaTheme="minorEastAsia" w:cstheme="minorBidi"/>
          <w:lang w:val="en-CA" w:eastAsia="zh-CN"/>
        </w:rPr>
        <w:t xml:space="preserve"> equal to 4 and the other has multiple input pictures, and neither of the two NNPFs is associated with an SEI processing order SEI message. In this case, the two NNPFs are implicitly considered as belonging to one PPF group, and the NNPF with </w:t>
      </w:r>
      <w:proofErr w:type="spellStart"/>
      <w:r w:rsidRPr="008707D4">
        <w:rPr>
          <w:rFonts w:eastAsiaTheme="minorEastAsia" w:cstheme="minorBidi"/>
          <w:lang w:val="en-CA" w:eastAsia="zh-CN"/>
        </w:rPr>
        <w:t>nnpfc_purpose</w:t>
      </w:r>
      <w:proofErr w:type="spellEnd"/>
      <w:r w:rsidRPr="008707D4">
        <w:rPr>
          <w:rFonts w:eastAsiaTheme="minorEastAsia" w:cstheme="minorBidi"/>
          <w:lang w:val="en-CA" w:eastAsia="zh-CN"/>
        </w:rPr>
        <w:t xml:space="preserve"> equal to 4 is applied first.</w:t>
      </w:r>
    </w:p>
    <w:p w14:paraId="2A2A2CA8"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8707D4">
        <w:rPr>
          <w:rFonts w:eastAsiaTheme="minorEastAsia" w:cstheme="minorBidi"/>
          <w:lang w:val="en-CA" w:eastAsia="zh-CN"/>
        </w:rPr>
        <w:t xml:space="preserve">Except for the </w:t>
      </w:r>
      <w:bookmarkStart w:id="23" w:name="_Hlk147390119"/>
      <w:r w:rsidRPr="008707D4">
        <w:rPr>
          <w:rFonts w:eastAsiaTheme="minorEastAsia" w:cstheme="minorBidi"/>
          <w:lang w:val="en-CA" w:eastAsia="zh-CN"/>
        </w:rPr>
        <w:t>special PPF cascading case</w:t>
      </w:r>
      <w:bookmarkEnd w:id="23"/>
      <w:r w:rsidRPr="008707D4">
        <w:rPr>
          <w:rFonts w:eastAsiaTheme="minorEastAsia" w:cstheme="minorBidi"/>
          <w:lang w:val="en-CA" w:eastAsia="zh-CN"/>
        </w:rPr>
        <w:t xml:space="preserve">, each PPF group containing multiple PPFs is associated with an SPO SEI message with a particular value of </w:t>
      </w:r>
      <w:proofErr w:type="spellStart"/>
      <w:r w:rsidRPr="008707D4">
        <w:rPr>
          <w:rFonts w:eastAsiaTheme="minorEastAsia" w:cstheme="minorBidi"/>
          <w:lang w:val="en-CA" w:eastAsia="zh-CN"/>
        </w:rPr>
        <w:t>po_id</w:t>
      </w:r>
      <w:proofErr w:type="spellEnd"/>
      <w:r w:rsidRPr="008707D4">
        <w:rPr>
          <w:rFonts w:eastAsiaTheme="minorEastAsia" w:cstheme="minorBidi"/>
          <w:lang w:val="en-CA" w:eastAsia="zh-CN"/>
        </w:rPr>
        <w:t>.</w:t>
      </w:r>
    </w:p>
    <w:p w14:paraId="2EFFE14E"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lang w:val="en-CA" w:eastAsia="zh-CN"/>
        </w:rPr>
      </w:pPr>
      <w:r w:rsidRPr="008707D4">
        <w:rPr>
          <w:rFonts w:eastAsiaTheme="minorEastAsia" w:cstheme="minorBidi"/>
          <w:lang w:val="en-CA" w:eastAsia="zh-CN"/>
        </w:rPr>
        <w:t>Except for the special PPF cascading case, any PPF not associated with an SPO SEI message is in its own PPF group.</w:t>
      </w:r>
    </w:p>
    <w:p w14:paraId="297330A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8707D4">
        <w:rPr>
          <w:rFonts w:eastAsiaTheme="minorEastAsia" w:cstheme="minorBidi"/>
          <w:lang w:val="en-CA" w:eastAsia="zh-CN"/>
        </w:rPr>
        <w:t>One or more PPFs in the chosen PPF group can be applied. When multiple PPFs (in the chosen PPF group) are applied, they are applied in the cascading manner, meaning that they are applied in the order indicated by the SEI processing order SEI message associated with the chosen PPF group, and for each applied PPF that is not the last applied PPF, the output is used as the input of the next applied PPF.</w:t>
      </w:r>
    </w:p>
    <w:p w14:paraId="431D21F2" w14:textId="77777777" w:rsidR="00C462D1" w:rsidRPr="00763A29" w:rsidRDefault="00C462D1" w:rsidP="00C462D1">
      <w:pPr>
        <w:rPr>
          <w:kern w:val="32"/>
          <w:lang w:val="en-CA" w:eastAsia="ja-JP"/>
        </w:rPr>
      </w:pPr>
      <w:r w:rsidRPr="00763A29">
        <w:rPr>
          <w:kern w:val="32"/>
          <w:lang w:val="en-CA" w:eastAsia="ja-JP"/>
        </w:rPr>
        <w:t xml:space="preserve">First, </w:t>
      </w:r>
      <w:proofErr w:type="spellStart"/>
      <w:r w:rsidRPr="00763A29">
        <w:rPr>
          <w:kern w:val="32"/>
          <w:lang w:val="en-CA" w:eastAsia="ja-JP"/>
        </w:rPr>
        <w:t>BitstreamToFilter</w:t>
      </w:r>
      <w:proofErr w:type="spellEnd"/>
      <w:r w:rsidRPr="00763A29">
        <w:rPr>
          <w:kern w:val="32"/>
          <w:lang w:val="en-CA" w:eastAsia="ja-JP"/>
        </w:rPr>
        <w:t xml:space="preserve"> is decoded, the list </w:t>
      </w:r>
      <w:proofErr w:type="spellStart"/>
      <w:r w:rsidRPr="00763A29">
        <w:rPr>
          <w:kern w:val="32"/>
          <w:lang w:val="en-CA" w:eastAsia="ja-JP"/>
        </w:rPr>
        <w:t>CroppedDecodedPictures</w:t>
      </w:r>
      <w:proofErr w:type="spellEnd"/>
      <w:r w:rsidRPr="00763A29">
        <w:rPr>
          <w:kern w:val="32"/>
          <w:lang w:val="en-CA" w:eastAsia="ja-JP"/>
        </w:rPr>
        <w:t xml:space="preserve"> is set to be the list of the cropped decoded pictures in output order resulted from decoding </w:t>
      </w:r>
      <w:proofErr w:type="spellStart"/>
      <w:r w:rsidRPr="00763A29">
        <w:rPr>
          <w:kern w:val="32"/>
          <w:lang w:val="en-CA" w:eastAsia="ja-JP"/>
        </w:rPr>
        <w:t>BitstreamToFilter</w:t>
      </w:r>
      <w:proofErr w:type="spellEnd"/>
      <w:r w:rsidRPr="008707D4">
        <w:rPr>
          <w:kern w:val="32"/>
          <w:lang w:val="en-CA" w:eastAsia="ja-JP"/>
        </w:rPr>
        <w:t xml:space="preserve">, and the list </w:t>
      </w:r>
      <w:proofErr w:type="spellStart"/>
      <w:r w:rsidRPr="008707D4">
        <w:rPr>
          <w:kern w:val="32"/>
          <w:lang w:val="en-CA" w:eastAsia="ja-JP"/>
        </w:rPr>
        <w:t>ListOutputPics</w:t>
      </w:r>
      <w:proofErr w:type="spellEnd"/>
      <w:r w:rsidRPr="008707D4">
        <w:rPr>
          <w:kern w:val="32"/>
          <w:lang w:val="en-CA" w:eastAsia="ja-JP"/>
        </w:rPr>
        <w:t xml:space="preserve"> is initialized to be the same as </w:t>
      </w:r>
      <w:proofErr w:type="spellStart"/>
      <w:r w:rsidRPr="008707D4">
        <w:rPr>
          <w:kern w:val="32"/>
          <w:lang w:val="en-CA" w:eastAsia="ja-JP"/>
        </w:rPr>
        <w:t>CroppedDecodedPictures</w:t>
      </w:r>
      <w:proofErr w:type="spellEnd"/>
      <w:r w:rsidRPr="00763A29">
        <w:rPr>
          <w:kern w:val="32"/>
          <w:lang w:val="en-CA" w:eastAsia="ja-JP"/>
        </w:rPr>
        <w:t>.</w:t>
      </w:r>
    </w:p>
    <w:p w14:paraId="4FAC271E" w14:textId="31010E8F" w:rsidR="00C462D1" w:rsidRPr="00763A29" w:rsidRDefault="00C462D1" w:rsidP="00C462D1">
      <w:pPr>
        <w:rPr>
          <w:kern w:val="32"/>
          <w:lang w:val="en-CA" w:eastAsia="ja-JP"/>
        </w:rPr>
      </w:pPr>
      <w:r w:rsidRPr="00763A29">
        <w:rPr>
          <w:kern w:val="32"/>
          <w:lang w:val="en-CA" w:eastAsia="ja-JP"/>
        </w:rPr>
        <w:t xml:space="preserve">Second, the filtering process for one picture, as specified in subclause 8.28.1.2, is repeatedly invoked, in output order, for each cropped decoded picture that is in </w:t>
      </w:r>
      <w:proofErr w:type="spellStart"/>
      <w:r w:rsidRPr="00763A29">
        <w:rPr>
          <w:kern w:val="32"/>
          <w:lang w:val="en-CA" w:eastAsia="ja-JP"/>
        </w:rPr>
        <w:t>CroppedDecodedPictures</w:t>
      </w:r>
      <w:proofErr w:type="spellEnd"/>
      <w:r w:rsidRPr="00763A29">
        <w:rPr>
          <w:kern w:val="32"/>
          <w:lang w:val="en-CA" w:eastAsia="ja-JP"/>
        </w:rPr>
        <w:t xml:space="preserve"> and for which one or more </w:t>
      </w:r>
      <w:r w:rsidRPr="008707D4">
        <w:rPr>
          <w:kern w:val="32"/>
          <w:lang w:val="en-CA" w:eastAsia="ja-JP"/>
        </w:rPr>
        <w:t>PPFs of one or more PPF groups</w:t>
      </w:r>
      <w:r w:rsidRPr="00763A29">
        <w:rPr>
          <w:kern w:val="32"/>
          <w:lang w:val="en-CA" w:eastAsia="ja-JP"/>
        </w:rPr>
        <w:t xml:space="preserve"> are activated </w:t>
      </w:r>
      <w:r w:rsidRPr="008707D4">
        <w:rPr>
          <w:kern w:val="32"/>
          <w:lang w:val="en-CA" w:eastAsia="ja-JP"/>
        </w:rPr>
        <w:t>and only one of the groups is chosen to be applied</w:t>
      </w:r>
      <w:r w:rsidRPr="00763A29">
        <w:rPr>
          <w:kern w:val="32"/>
          <w:lang w:val="en-CA" w:eastAsia="ja-JP"/>
        </w:rPr>
        <w:t>.</w:t>
      </w:r>
    </w:p>
    <w:p w14:paraId="1A657A73" w14:textId="402D98BD" w:rsidR="00C462D1" w:rsidRPr="00763A29" w:rsidRDefault="00C462D1" w:rsidP="00C462D1">
      <w:pPr>
        <w:rPr>
          <w:lang w:val="en-CA"/>
        </w:rPr>
      </w:pPr>
      <w:r w:rsidRPr="00763A29">
        <w:rPr>
          <w:lang w:val="en-CA"/>
        </w:rPr>
        <w:t xml:space="preserve">The order of the pictures in </w:t>
      </w:r>
      <w:proofErr w:type="spellStart"/>
      <w:r w:rsidRPr="008707D4">
        <w:rPr>
          <w:kern w:val="32"/>
          <w:lang w:val="en-CA" w:eastAsia="ja-JP"/>
        </w:rPr>
        <w:t>ListOutputPics</w:t>
      </w:r>
      <w:proofErr w:type="spellEnd"/>
      <w:r w:rsidRPr="00763A29">
        <w:rPr>
          <w:lang w:val="en-CA"/>
        </w:rPr>
        <w:t xml:space="preserve"> is in output order.</w:t>
      </w:r>
    </w:p>
    <w:p w14:paraId="42174B5E" w14:textId="685F81C3" w:rsidR="00C462D1" w:rsidRPr="00763A29" w:rsidRDefault="00C462D1" w:rsidP="00C462D1">
      <w:pPr>
        <w:rPr>
          <w:kern w:val="32"/>
          <w:lang w:val="en-CA" w:eastAsia="ja-JP"/>
        </w:rPr>
      </w:pPr>
      <w:r w:rsidRPr="00763A29">
        <w:rPr>
          <w:lang w:val="en-CA"/>
        </w:rPr>
        <w:t xml:space="preserve">Within </w:t>
      </w:r>
      <w:proofErr w:type="spellStart"/>
      <w:r w:rsidRPr="008707D4">
        <w:rPr>
          <w:kern w:val="32"/>
          <w:lang w:val="en-CA" w:eastAsia="ja-JP"/>
        </w:rPr>
        <w:t>ListOutputPics</w:t>
      </w:r>
      <w:proofErr w:type="spellEnd"/>
      <w:r w:rsidRPr="00763A29">
        <w:rPr>
          <w:lang w:val="en-CA"/>
        </w:rPr>
        <w:t xml:space="preserve"> there shall be no more than one picture</w:t>
      </w:r>
      <w:r w:rsidRPr="00763A29">
        <w:rPr>
          <w:kern w:val="32"/>
          <w:lang w:val="en-CA" w:eastAsia="ja-JP"/>
        </w:rPr>
        <w:t xml:space="preserve"> pertaining to any particular output time instance. [Ed. Check phrasing of this. “Pertains” is not used in a similar way anywhere in the standard.] When for any particular picture in </w:t>
      </w:r>
      <w:proofErr w:type="spellStart"/>
      <w:r w:rsidRPr="00763A29">
        <w:rPr>
          <w:kern w:val="32"/>
          <w:lang w:val="en-CA" w:eastAsia="ja-JP"/>
        </w:rPr>
        <w:t>CroppedDecodedPictures</w:t>
      </w:r>
      <w:proofErr w:type="spellEnd"/>
      <w:r w:rsidRPr="00763A29">
        <w:rPr>
          <w:kern w:val="32"/>
          <w:lang w:val="en-CA" w:eastAsia="ja-JP"/>
        </w:rPr>
        <w:t xml:space="preserve"> there are</w:t>
      </w:r>
      <w:r w:rsidR="00763A29">
        <w:rPr>
          <w:kern w:val="32"/>
          <w:lang w:val="en-CA" w:eastAsia="ja-JP"/>
        </w:rPr>
        <w:t xml:space="preserve"> </w:t>
      </w:r>
      <w:r w:rsidRPr="008707D4">
        <w:rPr>
          <w:kern w:val="32"/>
          <w:lang w:val="en-CA" w:eastAsia="ja-JP"/>
        </w:rPr>
        <w:t>PPFs of multiple PPF groups</w:t>
      </w:r>
      <w:r w:rsidRPr="00763A29">
        <w:rPr>
          <w:kern w:val="32"/>
          <w:lang w:val="en-CA" w:eastAsia="ja-JP"/>
        </w:rPr>
        <w:t xml:space="preserve"> activated, the above constraint shall apply regardless of</w:t>
      </w:r>
      <w:r w:rsidRPr="00763A29">
        <w:rPr>
          <w:rFonts w:eastAsiaTheme="minorEastAsia" w:cstheme="minorBidi"/>
          <w:kern w:val="32"/>
          <w:lang w:val="en-CA" w:eastAsia="ja-JP"/>
        </w:rPr>
        <w:t xml:space="preserve"> </w:t>
      </w:r>
      <w:r w:rsidRPr="008707D4">
        <w:rPr>
          <w:kern w:val="32"/>
          <w:lang w:val="en-CA" w:eastAsia="ja-JP"/>
        </w:rPr>
        <w:t>which group of PPFs is chosen to be applied when the particular picture is the current picture</w:t>
      </w:r>
      <w:r w:rsidRPr="00763A29">
        <w:rPr>
          <w:kern w:val="32"/>
          <w:lang w:val="en-CA" w:eastAsia="ja-JP"/>
        </w:rPr>
        <w:t>.</w:t>
      </w:r>
    </w:p>
    <w:p w14:paraId="12B33AD4" w14:textId="20E57BAD" w:rsidR="00C462D1" w:rsidRPr="00763A29" w:rsidRDefault="00C462D1" w:rsidP="00C462D1">
      <w:pPr>
        <w:rPr>
          <w:lang w:val="en-CA"/>
        </w:rPr>
      </w:pPr>
      <w:r w:rsidRPr="00763A29">
        <w:rPr>
          <w:lang w:val="en-CA"/>
        </w:rPr>
        <w:t xml:space="preserve">For any particular pair of pictures </w:t>
      </w:r>
      <w:proofErr w:type="spellStart"/>
      <w:r w:rsidRPr="00763A29">
        <w:rPr>
          <w:lang w:val="en-CA"/>
        </w:rPr>
        <w:t>inputPicA</w:t>
      </w:r>
      <w:proofErr w:type="spellEnd"/>
      <w:r w:rsidRPr="00763A29">
        <w:rPr>
          <w:lang w:val="en-CA"/>
        </w:rPr>
        <w:t xml:space="preserve"> and </w:t>
      </w:r>
      <w:proofErr w:type="spellStart"/>
      <w:r w:rsidRPr="00763A29">
        <w:rPr>
          <w:lang w:val="en-CA"/>
        </w:rPr>
        <w:t>inputPicB</w:t>
      </w:r>
      <w:proofErr w:type="spellEnd"/>
      <w:r w:rsidRPr="00763A29">
        <w:rPr>
          <w:lang w:val="en-CA"/>
        </w:rPr>
        <w:t xml:space="preserve"> consecutive in output order in </w:t>
      </w:r>
      <w:proofErr w:type="spellStart"/>
      <w:r w:rsidRPr="00763A29">
        <w:rPr>
          <w:kern w:val="32"/>
          <w:lang w:val="en-CA" w:eastAsia="ja-JP"/>
        </w:rPr>
        <w:t>CroppedDecodedPictures</w:t>
      </w:r>
      <w:proofErr w:type="spellEnd"/>
      <w:r w:rsidRPr="00763A29">
        <w:rPr>
          <w:kern w:val="32"/>
          <w:lang w:val="en-CA" w:eastAsia="ja-JP"/>
        </w:rPr>
        <w:t xml:space="preserve">, when there are one or more pictures </w:t>
      </w:r>
      <w:proofErr w:type="spellStart"/>
      <w:r w:rsidRPr="00763A29">
        <w:rPr>
          <w:lang w:val="en-CA"/>
        </w:rPr>
        <w:t>interpolatedPicSetA</w:t>
      </w:r>
      <w:proofErr w:type="spellEnd"/>
      <w:r w:rsidRPr="00763A29">
        <w:rPr>
          <w:kern w:val="32"/>
          <w:lang w:val="en-CA" w:eastAsia="ja-JP"/>
        </w:rPr>
        <w:t xml:space="preserve"> in </w:t>
      </w:r>
      <w:proofErr w:type="spellStart"/>
      <w:r w:rsidRPr="008707D4">
        <w:rPr>
          <w:kern w:val="32"/>
          <w:lang w:val="en-CA" w:eastAsia="ja-JP"/>
        </w:rPr>
        <w:t>ListOutputPics</w:t>
      </w:r>
      <w:proofErr w:type="spellEnd"/>
      <w:r w:rsidRPr="00763A29">
        <w:rPr>
          <w:lang w:val="en-CA"/>
        </w:rPr>
        <w:t xml:space="preserve"> </w:t>
      </w:r>
      <w:r w:rsidRPr="00763A29">
        <w:rPr>
          <w:kern w:val="32"/>
          <w:lang w:val="en-CA" w:eastAsia="ja-JP"/>
        </w:rPr>
        <w:t xml:space="preserve">between </w:t>
      </w:r>
      <w:proofErr w:type="spellStart"/>
      <w:r w:rsidRPr="00763A29">
        <w:rPr>
          <w:lang w:val="en-CA"/>
        </w:rPr>
        <w:t>inputPicA</w:t>
      </w:r>
      <w:proofErr w:type="spellEnd"/>
      <w:r w:rsidRPr="00763A29">
        <w:rPr>
          <w:lang w:val="en-CA"/>
        </w:rPr>
        <w:t xml:space="preserve"> and </w:t>
      </w:r>
      <w:proofErr w:type="spellStart"/>
      <w:r w:rsidRPr="00763A29">
        <w:rPr>
          <w:lang w:val="en-CA"/>
        </w:rPr>
        <w:t>inputPicB</w:t>
      </w:r>
      <w:proofErr w:type="spellEnd"/>
      <w:r w:rsidRPr="00763A29">
        <w:rPr>
          <w:lang w:val="en-CA"/>
        </w:rPr>
        <w:t xml:space="preserve"> in output order, the pictures in </w:t>
      </w:r>
      <w:proofErr w:type="spellStart"/>
      <w:r w:rsidRPr="00763A29">
        <w:rPr>
          <w:lang w:val="en-CA"/>
        </w:rPr>
        <w:t>interpolatedPicSetA</w:t>
      </w:r>
      <w:proofErr w:type="spellEnd"/>
      <w:r w:rsidRPr="00763A29">
        <w:rPr>
          <w:lang w:val="en-CA"/>
        </w:rPr>
        <w:t xml:space="preserve"> shall be among the pictures that were output by applying a particular</w:t>
      </w:r>
      <w:r w:rsidR="00763A29">
        <w:rPr>
          <w:lang w:val="en-CA"/>
        </w:rPr>
        <w:t xml:space="preserve"> </w:t>
      </w:r>
      <w:r w:rsidRPr="008707D4">
        <w:rPr>
          <w:lang w:val="en-CA"/>
        </w:rPr>
        <w:t xml:space="preserve">PPF </w:t>
      </w:r>
      <w:proofErr w:type="spellStart"/>
      <w:r w:rsidRPr="008707D4">
        <w:rPr>
          <w:lang w:val="en-CA"/>
        </w:rPr>
        <w:t>ppfA</w:t>
      </w:r>
      <w:proofErr w:type="spellEnd"/>
      <w:r w:rsidRPr="00763A29">
        <w:rPr>
          <w:lang w:val="en-CA"/>
        </w:rPr>
        <w:t xml:space="preserve"> when a particular picture </w:t>
      </w:r>
      <w:proofErr w:type="spellStart"/>
      <w:r w:rsidRPr="00763A29">
        <w:rPr>
          <w:lang w:val="en-CA"/>
        </w:rPr>
        <w:t>currPicA</w:t>
      </w:r>
      <w:proofErr w:type="spellEnd"/>
      <w:r w:rsidRPr="00763A29">
        <w:rPr>
          <w:lang w:val="en-CA"/>
        </w:rPr>
        <w:t xml:space="preserve"> in </w:t>
      </w:r>
      <w:proofErr w:type="spellStart"/>
      <w:r w:rsidRPr="00763A29">
        <w:rPr>
          <w:kern w:val="32"/>
          <w:lang w:val="en-CA" w:eastAsia="ja-JP"/>
        </w:rPr>
        <w:t>CroppedDecodedPictures</w:t>
      </w:r>
      <w:proofErr w:type="spellEnd"/>
      <w:r w:rsidRPr="00763A29">
        <w:rPr>
          <w:kern w:val="32"/>
          <w:lang w:val="en-CA" w:eastAsia="ja-JP"/>
        </w:rPr>
        <w:t xml:space="preserve"> was the current picture. The application of any other </w:t>
      </w:r>
      <w:r w:rsidRPr="008707D4">
        <w:rPr>
          <w:kern w:val="32"/>
          <w:lang w:val="en-CA" w:eastAsia="ja-JP"/>
        </w:rPr>
        <w:t>PPF</w:t>
      </w:r>
      <w:r w:rsidRPr="00763A29">
        <w:rPr>
          <w:kern w:val="32"/>
          <w:lang w:val="en-CA" w:eastAsia="ja-JP"/>
        </w:rPr>
        <w:t xml:space="preserve"> that was used in the filtering process for one picture when </w:t>
      </w:r>
      <w:proofErr w:type="spellStart"/>
      <w:r w:rsidRPr="00763A29">
        <w:rPr>
          <w:kern w:val="32"/>
          <w:lang w:val="en-CA" w:eastAsia="ja-JP"/>
        </w:rPr>
        <w:t>currPicA</w:t>
      </w:r>
      <w:proofErr w:type="spellEnd"/>
      <w:r w:rsidRPr="00763A29">
        <w:rPr>
          <w:kern w:val="32"/>
          <w:lang w:val="en-CA" w:eastAsia="ja-JP"/>
        </w:rPr>
        <w:t xml:space="preserve"> was the current picture or the application of any</w:t>
      </w:r>
      <w:r w:rsidR="00763A29">
        <w:rPr>
          <w:kern w:val="32"/>
          <w:lang w:val="en-CA" w:eastAsia="ja-JP"/>
        </w:rPr>
        <w:t xml:space="preserve"> </w:t>
      </w:r>
      <w:r w:rsidRPr="008707D4">
        <w:rPr>
          <w:kern w:val="32"/>
          <w:lang w:val="en-CA" w:eastAsia="ja-JP"/>
        </w:rPr>
        <w:t xml:space="preserve">PPF (including </w:t>
      </w:r>
      <w:proofErr w:type="spellStart"/>
      <w:r w:rsidRPr="008707D4">
        <w:rPr>
          <w:kern w:val="32"/>
          <w:lang w:val="en-CA" w:eastAsia="ja-JP"/>
        </w:rPr>
        <w:t>ppfA</w:t>
      </w:r>
      <w:proofErr w:type="spellEnd"/>
      <w:r w:rsidRPr="008707D4">
        <w:rPr>
          <w:kern w:val="32"/>
          <w:lang w:val="en-CA" w:eastAsia="ja-JP"/>
        </w:rPr>
        <w:t>)</w:t>
      </w:r>
      <w:r w:rsidRPr="00763A29">
        <w:rPr>
          <w:kern w:val="32"/>
          <w:lang w:val="en-CA" w:eastAsia="ja-JP"/>
        </w:rPr>
        <w:t xml:space="preserve"> that was used in the filtering process for one picture when any other picture </w:t>
      </w:r>
      <w:proofErr w:type="spellStart"/>
      <w:r w:rsidRPr="00763A29">
        <w:rPr>
          <w:kern w:val="32"/>
          <w:lang w:val="en-CA" w:eastAsia="ja-JP"/>
        </w:rPr>
        <w:t>currPicB</w:t>
      </w:r>
      <w:proofErr w:type="spellEnd"/>
      <w:r w:rsidRPr="00763A29">
        <w:rPr>
          <w:kern w:val="32"/>
          <w:lang w:val="en-CA" w:eastAsia="ja-JP"/>
        </w:rPr>
        <w:t xml:space="preserve"> in </w:t>
      </w:r>
      <w:proofErr w:type="spellStart"/>
      <w:r w:rsidRPr="00763A29">
        <w:rPr>
          <w:kern w:val="32"/>
          <w:lang w:val="en-CA" w:eastAsia="ja-JP"/>
        </w:rPr>
        <w:t>CroppedDecodedPictures</w:t>
      </w:r>
      <w:proofErr w:type="spellEnd"/>
      <w:r w:rsidRPr="00763A29">
        <w:rPr>
          <w:kern w:val="32"/>
          <w:lang w:val="en-CA" w:eastAsia="ja-JP"/>
        </w:rPr>
        <w:t xml:space="preserve"> was the current picture shall not output any picture between the </w:t>
      </w:r>
      <w:proofErr w:type="spellStart"/>
      <w:r w:rsidRPr="00763A29">
        <w:rPr>
          <w:lang w:val="en-CA"/>
        </w:rPr>
        <w:t>inputPicA</w:t>
      </w:r>
      <w:proofErr w:type="spellEnd"/>
      <w:r w:rsidRPr="00763A29">
        <w:rPr>
          <w:lang w:val="en-CA"/>
        </w:rPr>
        <w:t xml:space="preserve"> and </w:t>
      </w:r>
      <w:proofErr w:type="spellStart"/>
      <w:r w:rsidRPr="00763A29">
        <w:rPr>
          <w:lang w:val="en-CA"/>
        </w:rPr>
        <w:t>inputPicB</w:t>
      </w:r>
      <w:proofErr w:type="spellEnd"/>
      <w:r w:rsidRPr="00763A29">
        <w:rPr>
          <w:lang w:val="en-CA"/>
        </w:rPr>
        <w:t xml:space="preserve"> in output order.</w:t>
      </w:r>
    </w:p>
    <w:p w14:paraId="00E49D27" w14:textId="1EC65FCF"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kern w:val="32"/>
          <w:lang w:val="en-CA" w:eastAsia="ja-JP"/>
        </w:rPr>
      </w:pPr>
      <w:r w:rsidRPr="00763A29">
        <w:rPr>
          <w:sz w:val="18"/>
          <w:lang w:val="en-CA"/>
        </w:rPr>
        <w:t xml:space="preserve">NOTE – The intent of the constraints expressed in the above paragraph is to disallow generating </w:t>
      </w:r>
      <w:r w:rsidRPr="008707D4">
        <w:rPr>
          <w:kern w:val="32"/>
          <w:sz w:val="18"/>
          <w:szCs w:val="18"/>
          <w:lang w:val="en-CA" w:eastAsia="ja-JP"/>
        </w:rPr>
        <w:t>PPF</w:t>
      </w:r>
      <w:r w:rsidRPr="00763A29">
        <w:rPr>
          <w:kern w:val="32"/>
          <w:lang w:val="en-CA" w:eastAsia="ja-JP"/>
        </w:rPr>
        <w:t xml:space="preserve"> </w:t>
      </w:r>
      <w:r w:rsidRPr="00763A29">
        <w:rPr>
          <w:sz w:val="18"/>
          <w:lang w:val="en-CA"/>
        </w:rPr>
        <w:t>output pictures between any particular pair of consecutive input pictures more than once.</w:t>
      </w:r>
    </w:p>
    <w:p w14:paraId="5D6D953E" w14:textId="77777777" w:rsidR="00C462D1" w:rsidRPr="00763A29" w:rsidRDefault="00C462D1" w:rsidP="00C462D1">
      <w:pPr>
        <w:rPr>
          <w:rFonts w:eastAsiaTheme="minorEastAsia"/>
          <w:bCs/>
          <w:noProof/>
          <w:szCs w:val="22"/>
          <w:lang w:eastAsia="zh-CN"/>
        </w:rPr>
      </w:pPr>
    </w:p>
    <w:p w14:paraId="50034E94" w14:textId="77777777" w:rsidR="00C462D1" w:rsidRPr="008707D4"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8707D4">
        <w:rPr>
          <w:rFonts w:eastAsia="Malgun Gothic"/>
          <w:b/>
          <w:bCs/>
          <w:lang w:val="en-CA"/>
        </w:rPr>
        <w:lastRenderedPageBreak/>
        <w:t>8.28.1.2</w:t>
      </w:r>
      <w:r w:rsidRPr="008707D4">
        <w:rPr>
          <w:rFonts w:eastAsia="Malgun Gothic"/>
          <w:b/>
          <w:bCs/>
          <w:lang w:val="en-CA"/>
        </w:rPr>
        <w:tab/>
        <w:t>Filtering process for one picture</w:t>
      </w:r>
    </w:p>
    <w:p w14:paraId="29EA6E04" w14:textId="77777777" w:rsidR="00C462D1" w:rsidRPr="008707D4" w:rsidRDefault="00C462D1" w:rsidP="00C462D1">
      <w:pPr>
        <w:rPr>
          <w:kern w:val="32"/>
          <w:lang w:val="en-CA" w:eastAsia="ja-JP"/>
        </w:rPr>
      </w:pPr>
      <w:r w:rsidRPr="008707D4">
        <w:rPr>
          <w:kern w:val="32"/>
          <w:lang w:val="en-CA" w:eastAsia="ja-JP"/>
        </w:rPr>
        <w:t xml:space="preserve">The filtering process specified in this subclause applies to each cropped decoded picture, referred to as the current picture, that is in </w:t>
      </w:r>
      <w:proofErr w:type="spellStart"/>
      <w:r w:rsidRPr="008707D4">
        <w:rPr>
          <w:kern w:val="32"/>
          <w:lang w:val="en-CA" w:eastAsia="ja-JP"/>
        </w:rPr>
        <w:t>CroppedDecodedPictures</w:t>
      </w:r>
      <w:proofErr w:type="spellEnd"/>
      <w:r w:rsidRPr="008707D4">
        <w:rPr>
          <w:kern w:val="32"/>
          <w:lang w:val="en-CA" w:eastAsia="ja-JP"/>
        </w:rPr>
        <w:t xml:space="preserve"> and for which one or more groups of PPFs are activated, only one of the PPF groups is chosen to be applied, and the number of PPFs (in the chosen PPF group) to be applied is greater than 0.</w:t>
      </w:r>
    </w:p>
    <w:p w14:paraId="218B58A9" w14:textId="77777777" w:rsidR="00C462D1" w:rsidRPr="008707D4" w:rsidRDefault="00C462D1" w:rsidP="00C462D1">
      <w:pPr>
        <w:rPr>
          <w:kern w:val="32"/>
          <w:lang w:val="en-CA" w:eastAsia="ja-JP"/>
        </w:rPr>
      </w:pPr>
      <w:r w:rsidRPr="008707D4">
        <w:rPr>
          <w:kern w:val="32"/>
          <w:lang w:val="en-CA" w:eastAsia="ja-JP"/>
        </w:rPr>
        <w:t>The filtering process for one picture using one PPF, as specified in subclause 8.28.1.3, is repeatedly invoked for each of the PPFs to be applied. When the number of PPFs to be applied is greater than 1, the following applies:</w:t>
      </w:r>
    </w:p>
    <w:p w14:paraId="79D510A0"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8707D4">
        <w:rPr>
          <w:lang w:val="en-GB"/>
        </w:rPr>
        <w:t>–</w:t>
      </w:r>
      <w:r w:rsidRPr="008707D4">
        <w:rPr>
          <w:lang w:val="en-GB"/>
        </w:rPr>
        <w:tab/>
        <w:t xml:space="preserve">If the </w:t>
      </w:r>
      <w:r w:rsidRPr="008707D4">
        <w:rPr>
          <w:lang w:val="en-CA"/>
        </w:rPr>
        <w:t>special PPF cascading case</w:t>
      </w:r>
      <w:r w:rsidRPr="008707D4">
        <w:rPr>
          <w:lang w:val="en-GB"/>
        </w:rPr>
        <w:t xml:space="preserve"> applies for the chosen PPF group, the NNPF </w:t>
      </w:r>
      <w:r w:rsidRPr="008707D4">
        <w:rPr>
          <w:lang w:val="en-CA"/>
        </w:rPr>
        <w:t xml:space="preserve">with </w:t>
      </w:r>
      <w:proofErr w:type="spellStart"/>
      <w:r w:rsidRPr="008707D4">
        <w:rPr>
          <w:lang w:val="en-CA"/>
        </w:rPr>
        <w:t>nnpfc_purpose</w:t>
      </w:r>
      <w:proofErr w:type="spellEnd"/>
      <w:r w:rsidRPr="008707D4">
        <w:rPr>
          <w:lang w:val="en-CA"/>
        </w:rPr>
        <w:t xml:space="preserve"> equal to 4 is applied first, followed by the NNPF with multiple input pictures.</w:t>
      </w:r>
    </w:p>
    <w:p w14:paraId="7DEBC40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kern w:val="32"/>
          <w:lang w:val="en-CA" w:eastAsia="ja-JP"/>
        </w:rPr>
      </w:pPr>
      <w:r w:rsidRPr="008707D4">
        <w:rPr>
          <w:lang w:val="en-GB"/>
        </w:rPr>
        <w:t>–</w:t>
      </w:r>
      <w:r w:rsidRPr="008707D4">
        <w:rPr>
          <w:lang w:val="en-GB"/>
        </w:rPr>
        <w:tab/>
        <w:t xml:space="preserve">Otherwise (the </w:t>
      </w:r>
      <w:r w:rsidRPr="008707D4">
        <w:rPr>
          <w:lang w:val="en-CA"/>
        </w:rPr>
        <w:t>special PPF cascading case</w:t>
      </w:r>
      <w:r w:rsidRPr="008707D4">
        <w:rPr>
          <w:lang w:val="en-GB"/>
        </w:rPr>
        <w:t xml:space="preserve"> does not apply for the chosen PPF group), the</w:t>
      </w:r>
      <w:r w:rsidRPr="008707D4">
        <w:rPr>
          <w:kern w:val="32"/>
          <w:lang w:val="en-CA" w:eastAsia="ja-JP"/>
        </w:rPr>
        <w:t xml:space="preserve"> PPFs are applied in the preferred order indicated by the SEI processing order SEI message associated with the chosen group of PPFs.</w:t>
      </w:r>
    </w:p>
    <w:p w14:paraId="58CC5520" w14:textId="77777777" w:rsidR="00C462D1" w:rsidRPr="00763A29" w:rsidRDefault="00C462D1" w:rsidP="00C462D1">
      <w:pPr>
        <w:rPr>
          <w:lang w:val="en-CA"/>
        </w:rPr>
      </w:pPr>
    </w:p>
    <w:p w14:paraId="31EA8DF5" w14:textId="79038CD4" w:rsidR="00C462D1" w:rsidRPr="00763A29" w:rsidRDefault="00C462D1" w:rsidP="00C462D1">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cstheme="minorBidi"/>
          <w:b/>
          <w:bCs/>
          <w:lang w:val="en-CA" w:eastAsia="zh-CN"/>
        </w:rPr>
      </w:pPr>
      <w:r w:rsidRPr="00763A29">
        <w:rPr>
          <w:rFonts w:eastAsia="Malgun Gothic"/>
          <w:b/>
          <w:bCs/>
          <w:lang w:val="en-CA"/>
        </w:rPr>
        <w:t>8.28.1.3</w:t>
      </w:r>
      <w:r w:rsidRPr="00763A29">
        <w:rPr>
          <w:rFonts w:eastAsia="Malgun Gothic"/>
          <w:b/>
          <w:bCs/>
          <w:lang w:val="en-CA"/>
        </w:rPr>
        <w:tab/>
      </w:r>
      <w:r w:rsidRPr="00763A29">
        <w:rPr>
          <w:rFonts w:eastAsia="Malgun Gothic" w:cstheme="minorBidi"/>
          <w:b/>
          <w:bCs/>
          <w:lang w:val="en-CA" w:eastAsia="zh-CN"/>
        </w:rPr>
        <w:t>Filtering process for one picture using</w:t>
      </w:r>
      <w:r w:rsidR="00763A29">
        <w:rPr>
          <w:rFonts w:eastAsia="Malgun Gothic" w:cstheme="minorBidi"/>
          <w:b/>
          <w:bCs/>
          <w:lang w:val="en-CA" w:eastAsia="zh-CN"/>
        </w:rPr>
        <w:t xml:space="preserve"> </w:t>
      </w:r>
      <w:r w:rsidRPr="008707D4">
        <w:rPr>
          <w:rFonts w:eastAsia="Malgun Gothic"/>
          <w:b/>
          <w:bCs/>
          <w:lang w:val="en-CA"/>
        </w:rPr>
        <w:t xml:space="preserve">one </w:t>
      </w:r>
      <w:proofErr w:type="gramStart"/>
      <w:r w:rsidRPr="008707D4">
        <w:rPr>
          <w:rFonts w:eastAsia="Malgun Gothic"/>
          <w:b/>
          <w:bCs/>
          <w:lang w:val="en-CA"/>
        </w:rPr>
        <w:t>PPF</w:t>
      </w:r>
      <w:proofErr w:type="gramEnd"/>
    </w:p>
    <w:p w14:paraId="0E54C7F9" w14:textId="327FD856" w:rsidR="00C462D1" w:rsidRPr="00763A29" w:rsidRDefault="00C462D1" w:rsidP="00C462D1">
      <w:pPr>
        <w:rPr>
          <w:kern w:val="32"/>
          <w:lang w:val="en-CA" w:eastAsia="ja-JP"/>
        </w:rPr>
      </w:pPr>
      <w:r w:rsidRPr="00763A29">
        <w:rPr>
          <w:kern w:val="32"/>
          <w:lang w:val="en-CA" w:eastAsia="ja-JP"/>
        </w:rPr>
        <w:t xml:space="preserve">The filtering process specified in this subclause applies </w:t>
      </w:r>
      <w:r w:rsidRPr="008707D4">
        <w:rPr>
          <w:kern w:val="32"/>
          <w:lang w:val="en-CA" w:eastAsia="ja-JP"/>
        </w:rPr>
        <w:t>when a particular PPF is applied when a particular picture is the current picture</w:t>
      </w:r>
      <w:r w:rsidRPr="00763A29">
        <w:rPr>
          <w:kern w:val="32"/>
          <w:lang w:val="en-CA" w:eastAsia="ja-JP"/>
        </w:rPr>
        <w:t>.</w:t>
      </w:r>
    </w:p>
    <w:p w14:paraId="6588585F" w14:textId="77777777" w:rsidR="00C462D1" w:rsidRPr="00763A29" w:rsidRDefault="00C462D1" w:rsidP="00C462D1">
      <w:pPr>
        <w:rPr>
          <w:rFonts w:eastAsiaTheme="minorEastAsia"/>
          <w:lang w:val="en-CA"/>
        </w:rPr>
      </w:pPr>
      <w:r w:rsidRPr="008707D4">
        <w:rPr>
          <w:rFonts w:eastAsiaTheme="minorEastAsia"/>
          <w:lang w:val="en-CA"/>
        </w:rPr>
        <w:t xml:space="preserve">Before the PPF is applied, when the PPF is the first PPF to be applied, the list </w:t>
      </w:r>
      <w:proofErr w:type="spellStart"/>
      <w:r w:rsidRPr="008707D4">
        <w:rPr>
          <w:rFonts w:eastAsiaTheme="minorEastAsia"/>
          <w:lang w:val="en-CA"/>
        </w:rPr>
        <w:t>CandInputPicList</w:t>
      </w:r>
      <w:proofErr w:type="spellEnd"/>
      <w:r w:rsidRPr="008707D4">
        <w:rPr>
          <w:rFonts w:eastAsiaTheme="minorEastAsia"/>
          <w:lang w:val="en-CA"/>
        </w:rPr>
        <w:t xml:space="preserve"> is set to be identical to </w:t>
      </w:r>
      <w:proofErr w:type="spellStart"/>
      <w:r w:rsidRPr="008707D4">
        <w:rPr>
          <w:kern w:val="32"/>
          <w:lang w:val="en-CA" w:eastAsia="ja-JP"/>
        </w:rPr>
        <w:t>CroppedDecodedPictures</w:t>
      </w:r>
      <w:proofErr w:type="spellEnd"/>
      <w:r w:rsidRPr="008707D4">
        <w:rPr>
          <w:rFonts w:eastAsiaTheme="minorEastAsia"/>
          <w:lang w:val="en-CA"/>
        </w:rPr>
        <w:t>.</w:t>
      </w:r>
    </w:p>
    <w:p w14:paraId="3AB32834" w14:textId="77777777" w:rsidR="00C462D1" w:rsidRPr="00763A29" w:rsidRDefault="00C462D1" w:rsidP="00C462D1">
      <w:pPr>
        <w:rPr>
          <w:lang w:val="en-CA"/>
        </w:rPr>
      </w:pPr>
      <w:r w:rsidRPr="008707D4">
        <w:t xml:space="preserve">When </w:t>
      </w:r>
      <w:r w:rsidRPr="008707D4">
        <w:rPr>
          <w:lang w:val="en-CA"/>
        </w:rPr>
        <w:t>applying a PPF to the current picture, t</w:t>
      </w:r>
      <w:r w:rsidRPr="008707D4">
        <w:rPr>
          <w:rFonts w:eastAsiaTheme="minorEastAsia"/>
          <w:lang w:val="en-CA"/>
        </w:rPr>
        <w:t xml:space="preserve">he input pictures for the PPF are selected from the list </w:t>
      </w:r>
      <w:proofErr w:type="spellStart"/>
      <w:r w:rsidRPr="008707D4">
        <w:rPr>
          <w:rFonts w:eastAsiaTheme="minorEastAsia"/>
          <w:lang w:val="en-CA"/>
        </w:rPr>
        <w:t>CandInputPicList</w:t>
      </w:r>
      <w:proofErr w:type="spellEnd"/>
      <w:r w:rsidRPr="008707D4">
        <w:rPr>
          <w:rFonts w:eastAsiaTheme="minorEastAsia"/>
          <w:lang w:val="en-CA"/>
        </w:rPr>
        <w:t xml:space="preserve">, and </w:t>
      </w:r>
      <w:r w:rsidRPr="008707D4">
        <w:rPr>
          <w:lang w:val="en-CA"/>
        </w:rPr>
        <w:t>the order of the pictures generated and output by the PPF are in output order.</w:t>
      </w:r>
    </w:p>
    <w:p w14:paraId="061A17C1" w14:textId="77777777" w:rsidR="00C462D1" w:rsidRPr="00763A29" w:rsidRDefault="00C462D1" w:rsidP="00C462D1">
      <w:pPr>
        <w:rPr>
          <w:lang w:val="en-CA"/>
        </w:rPr>
      </w:pPr>
      <w:r w:rsidRPr="00763A29">
        <w:t xml:space="preserve">When </w:t>
      </w:r>
      <w:r w:rsidRPr="00763A29">
        <w:rPr>
          <w:lang w:val="en-CA"/>
        </w:rPr>
        <w:t xml:space="preserve">applying </w:t>
      </w:r>
      <w:r w:rsidRPr="008707D4">
        <w:rPr>
          <w:lang w:val="en-CA"/>
        </w:rPr>
        <w:t>a PPF that is</w:t>
      </w:r>
      <w:r w:rsidRPr="00763A29">
        <w:rPr>
          <w:lang w:val="en-CA"/>
        </w:rPr>
        <w:t xml:space="preserve"> an</w:t>
      </w:r>
      <w:r w:rsidRPr="00763A29">
        <w:rPr>
          <w:kern w:val="32"/>
          <w:lang w:val="en-CA" w:eastAsia="ja-JP"/>
        </w:rPr>
        <w:t xml:space="preserve"> NNPF</w:t>
      </w:r>
      <w:r w:rsidRPr="00763A29">
        <w:rPr>
          <w:lang w:val="en-CA"/>
        </w:rPr>
        <w:t xml:space="preserve"> to the current picture, the following applies:</w:t>
      </w:r>
    </w:p>
    <w:p w14:paraId="320DF7D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763A29">
        <w:rPr>
          <w:lang w:val="en-GB"/>
        </w:rPr>
        <w:t>–</w:t>
      </w:r>
      <w:r w:rsidRPr="00763A29">
        <w:rPr>
          <w:lang w:val="en-GB"/>
        </w:rPr>
        <w:tab/>
        <w:t>T</w:t>
      </w:r>
      <w:r w:rsidRPr="00763A29">
        <w:rPr>
          <w:lang w:val="en-CA"/>
        </w:rPr>
        <w:t xml:space="preserve">he filtered and/or interpolated pictures are generated by the NNPF by applying the NNPF process </w:t>
      </w:r>
      <w:r w:rsidRPr="00763A29">
        <w:rPr>
          <w:kern w:val="32"/>
          <w:lang w:val="en-CA" w:eastAsia="ja-JP"/>
        </w:rPr>
        <w:t>specified in the semantics of the NNPFC SEI message,</w:t>
      </w:r>
      <w:r w:rsidRPr="00763A29">
        <w:rPr>
          <w:lang w:val="en-CA"/>
        </w:rPr>
        <w:t xml:space="preserve"> in a patch-wise manner, to the current picture.</w:t>
      </w:r>
    </w:p>
    <w:p w14:paraId="5CE8E95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763A29">
        <w:rPr>
          <w:lang w:val="en-GB"/>
        </w:rPr>
        <w:t>–</w:t>
      </w:r>
      <w:r w:rsidRPr="00763A29">
        <w:rPr>
          <w:lang w:val="en-GB"/>
        </w:rPr>
        <w:tab/>
      </w:r>
      <w:r w:rsidRPr="00763A29">
        <w:t>T</w:t>
      </w:r>
      <w:r w:rsidRPr="00763A29">
        <w:rPr>
          <w:lang w:val="en-CA"/>
        </w:rPr>
        <w:t>he order of the pictures generated by the NNPF by applying the NNPF process</w:t>
      </w:r>
      <w:r w:rsidRPr="00763A29">
        <w:rPr>
          <w:kern w:val="32"/>
          <w:lang w:val="en-CA" w:eastAsia="ja-JP"/>
        </w:rPr>
        <w:t xml:space="preserve"> being </w:t>
      </w:r>
      <w:r w:rsidRPr="00763A29">
        <w:rPr>
          <w:lang w:val="en-CA"/>
        </w:rPr>
        <w:t>stored into the output tensor of the NNPF is in output order.</w:t>
      </w:r>
    </w:p>
    <w:p w14:paraId="60A6810C" w14:textId="77777777" w:rsidR="00C462D1" w:rsidRPr="00763A29" w:rsidRDefault="00C462D1" w:rsidP="00C462D1">
      <w:pPr>
        <w:rPr>
          <w:rFonts w:eastAsiaTheme="minorEastAsia"/>
          <w:lang w:val="en-CA" w:eastAsia="zh-CN"/>
        </w:rPr>
      </w:pPr>
      <w:r w:rsidRPr="008707D4">
        <w:rPr>
          <w:rFonts w:eastAsiaTheme="minorEastAsia"/>
          <w:lang w:val="en-CA"/>
        </w:rPr>
        <w:t xml:space="preserve">After the PPF is applied, the </w:t>
      </w:r>
      <w:r w:rsidRPr="008707D4">
        <w:rPr>
          <w:kern w:val="32"/>
          <w:lang w:val="en-CA" w:eastAsia="ja-JP"/>
        </w:rPr>
        <w:t>list</w:t>
      </w:r>
      <w:r w:rsidRPr="008707D4">
        <w:rPr>
          <w:kern w:val="32"/>
          <w:lang w:eastAsia="ja-JP"/>
        </w:rPr>
        <w:t>s</w:t>
      </w:r>
      <w:r w:rsidRPr="008707D4">
        <w:rPr>
          <w:kern w:val="32"/>
          <w:lang w:val="en-CA" w:eastAsia="ja-JP"/>
        </w:rPr>
        <w:t xml:space="preserve"> </w:t>
      </w:r>
      <w:proofErr w:type="spellStart"/>
      <w:r w:rsidRPr="008707D4">
        <w:rPr>
          <w:rFonts w:eastAsiaTheme="minorEastAsia"/>
          <w:lang w:val="en-CA"/>
        </w:rPr>
        <w:t>CandInputPicList</w:t>
      </w:r>
      <w:proofErr w:type="spellEnd"/>
      <w:r w:rsidRPr="008707D4">
        <w:rPr>
          <w:kern w:val="32"/>
          <w:lang w:val="en-CA" w:eastAsia="ja-JP"/>
        </w:rPr>
        <w:t xml:space="preserve"> and </w:t>
      </w:r>
      <w:proofErr w:type="spellStart"/>
      <w:r w:rsidRPr="008707D4">
        <w:rPr>
          <w:kern w:val="32"/>
          <w:lang w:val="en-CA" w:eastAsia="ja-JP"/>
        </w:rPr>
        <w:t>ListOutputPics</w:t>
      </w:r>
      <w:proofErr w:type="spellEnd"/>
      <w:r w:rsidRPr="008707D4">
        <w:rPr>
          <w:kern w:val="32"/>
          <w:lang w:val="en-CA" w:eastAsia="ja-JP"/>
        </w:rPr>
        <w:t xml:space="preserve"> are both updated, in the same manner, by 1) replacing each of those pictures in the list having a corresponding PPF output picture of the PPF with the corresponding PPF output picture, and 2) inserting those interpolated pictures, if any, into the list and placing them such that all pictures in the updated list are in output order.</w:t>
      </w:r>
    </w:p>
    <w:p w14:paraId="6EB1846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eastAsia="x-none"/>
        </w:rPr>
      </w:pPr>
    </w:p>
    <w:p w14:paraId="2B310B22"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763A29">
        <w:rPr>
          <w:rFonts w:eastAsia="Malgun Gothic" w:cstheme="minorBidi"/>
          <w:b/>
          <w:bCs/>
          <w:lang w:val="en-CA" w:eastAsia="zh-CN"/>
        </w:rPr>
        <w:t>8.28.2</w:t>
      </w:r>
      <w:r w:rsidRPr="00763A29">
        <w:rPr>
          <w:rFonts w:eastAsia="Malgun Gothic" w:cstheme="minorBidi"/>
          <w:b/>
          <w:bCs/>
          <w:lang w:val="en-CA" w:eastAsia="zh-CN"/>
        </w:rPr>
        <w:tab/>
        <w:t>Neural-network post-filter characteristics SEI message</w:t>
      </w:r>
    </w:p>
    <w:p w14:paraId="1384D552"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763A29">
        <w:rPr>
          <w:rFonts w:eastAsia="Malgun Gothic" w:cstheme="minorBidi"/>
          <w:b/>
          <w:bCs/>
          <w:lang w:val="en-CA" w:eastAsia="zh-CN"/>
        </w:rPr>
        <w:t>8.28.2.1</w:t>
      </w:r>
      <w:r w:rsidRPr="00763A29">
        <w:rPr>
          <w:rFonts w:eastAsia="Malgun Gothic" w:cstheme="minorBidi"/>
          <w:b/>
          <w:bCs/>
          <w:lang w:val="en-CA" w:eastAsia="zh-CN"/>
        </w:rPr>
        <w:tab/>
        <w:t>Neural-network post-filter characteristics SEI message syntax</w:t>
      </w:r>
    </w:p>
    <w:p w14:paraId="69F86694"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t>(</w:t>
      </w:r>
      <w:proofErr w:type="gramStart"/>
      <w:r w:rsidRPr="00763A29">
        <w:rPr>
          <w:rFonts w:eastAsiaTheme="minorEastAsia"/>
          <w:iCs/>
          <w:lang w:val="en-CA" w:eastAsia="x-none"/>
        </w:rPr>
        <w:t>no</w:t>
      </w:r>
      <w:proofErr w:type="gramEnd"/>
      <w:r w:rsidRPr="00763A29">
        <w:rPr>
          <w:rFonts w:eastAsiaTheme="minorEastAsia"/>
          <w:iCs/>
          <w:lang w:val="en-CA" w:eastAsia="x-none"/>
        </w:rPr>
        <w:t xml:space="preserve"> change)</w:t>
      </w:r>
    </w:p>
    <w:p w14:paraId="79843A04"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763A29">
        <w:rPr>
          <w:rFonts w:eastAsia="Malgun Gothic" w:cstheme="minorBidi"/>
          <w:b/>
          <w:bCs/>
          <w:lang w:val="en-CA" w:eastAsia="zh-CN"/>
        </w:rPr>
        <w:t>8.28.2.2</w:t>
      </w:r>
      <w:r w:rsidRPr="00763A29">
        <w:rPr>
          <w:rFonts w:eastAsia="Malgun Gothic" w:cstheme="minorBidi"/>
          <w:b/>
          <w:bCs/>
          <w:lang w:val="en-CA" w:eastAsia="zh-CN"/>
        </w:rPr>
        <w:tab/>
        <w:t>Neural-network post-filter characteristics SEI message semantics</w:t>
      </w:r>
    </w:p>
    <w:p w14:paraId="60B2AE2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szCs w:val="22"/>
          <w:lang w:val="en-CA" w:eastAsia="zh-CN"/>
        </w:rPr>
      </w:pPr>
      <w:r w:rsidRPr="00763A29">
        <w:rPr>
          <w:rFonts w:eastAsiaTheme="minorEastAsia" w:cstheme="minorBidi"/>
          <w:szCs w:val="22"/>
          <w:lang w:val="en-CA" w:eastAsia="zh-CN"/>
        </w:rPr>
        <w:t>The neural-network post-filter characteristics (NNPFC) SEI message specifies a neural network that may be used as a post-processing filter. The use of specified neural-network post-processing filters (NNPFs) for specific pictures is indicated with neural-network post-filter activation (NNPFA) SEI messages.</w:t>
      </w:r>
    </w:p>
    <w:p w14:paraId="41CEF97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line="259" w:lineRule="auto"/>
        <w:jc w:val="left"/>
        <w:textAlignment w:val="auto"/>
        <w:rPr>
          <w:rFonts w:eastAsiaTheme="minorEastAsia" w:cstheme="minorBidi"/>
          <w:lang w:val="en-CA" w:eastAsia="zh-CN"/>
        </w:rPr>
      </w:pPr>
      <w:r w:rsidRPr="00763A29">
        <w:rPr>
          <w:rFonts w:eastAsiaTheme="minorEastAsia" w:cstheme="minorBidi"/>
          <w:lang w:val="en-CA" w:eastAsia="zh-CN"/>
        </w:rPr>
        <w:t>Use of this SEI message requires the definition of the following variables:</w:t>
      </w:r>
    </w:p>
    <w:p w14:paraId="3C44022C"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8707D4">
        <w:rPr>
          <w:rFonts w:eastAsiaTheme="minorEastAsia" w:cstheme="minorBidi"/>
          <w:lang w:val="en-CA" w:eastAsia="zh-CN"/>
        </w:rPr>
        <w:t>–</w:t>
      </w:r>
      <w:r w:rsidRPr="008707D4">
        <w:rPr>
          <w:rFonts w:eastAsiaTheme="minorEastAsia" w:cstheme="minorBidi"/>
          <w:lang w:val="en-CA" w:eastAsia="zh-CN"/>
        </w:rPr>
        <w:tab/>
        <w:t>The list C</w:t>
      </w:r>
      <w:r w:rsidRPr="008707D4">
        <w:rPr>
          <w:rFonts w:eastAsiaTheme="minorEastAsia" w:cstheme="minorBidi"/>
          <w:noProof/>
          <w:lang w:val="en-GB" w:eastAsia="zh-CN"/>
        </w:rPr>
        <w:t>andInputPicList</w:t>
      </w:r>
      <w:r w:rsidRPr="008707D4">
        <w:rPr>
          <w:rFonts w:eastAsiaTheme="minorEastAsia" w:cstheme="minorBidi"/>
          <w:noProof/>
          <w:lang w:eastAsia="zh-CN"/>
        </w:rPr>
        <w:t xml:space="preserve"> that contains a list of pictures in output order from which the input pictures for the NNPF are selected.</w:t>
      </w:r>
    </w:p>
    <w:p w14:paraId="18142C9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line="259" w:lineRule="auto"/>
        <w:ind w:left="720"/>
        <w:jc w:val="left"/>
        <w:textAlignment w:val="auto"/>
        <w:rPr>
          <w:rFonts w:eastAsiaTheme="minorEastAsia" w:cstheme="minorBidi"/>
          <w:noProof/>
          <w:sz w:val="18"/>
          <w:szCs w:val="18"/>
          <w:lang w:val="en-CA" w:eastAsia="zh-CN"/>
        </w:rPr>
      </w:pPr>
      <w:r w:rsidRPr="008707D4">
        <w:rPr>
          <w:rFonts w:eastAsiaTheme="minorEastAsia" w:cstheme="minorBidi"/>
          <w:noProof/>
          <w:sz w:val="18"/>
          <w:szCs w:val="18"/>
          <w:lang w:val="en-CA" w:eastAsia="zh-CN"/>
        </w:rPr>
        <w:t>NOTE</w:t>
      </w:r>
      <w:r w:rsidRPr="008707D4" w:rsidDel="00A74249">
        <w:rPr>
          <w:rFonts w:eastAsiaTheme="minorEastAsia" w:cstheme="minorBidi"/>
          <w:noProof/>
          <w:sz w:val="18"/>
          <w:szCs w:val="18"/>
          <w:lang w:val="en-CA" w:eastAsia="zh-CN"/>
        </w:rPr>
        <w:t> </w:t>
      </w:r>
      <w:r w:rsidRPr="008707D4">
        <w:rPr>
          <w:rFonts w:eastAsiaTheme="minorEastAsia" w:cstheme="minorBidi"/>
          <w:noProof/>
          <w:sz w:val="18"/>
          <w:szCs w:val="18"/>
          <w:lang w:val="en-GB" w:eastAsia="zh-CN"/>
        </w:rPr>
        <w:fldChar w:fldCharType="begin" w:fldLock="1"/>
      </w:r>
      <w:r w:rsidRPr="008707D4">
        <w:rPr>
          <w:rFonts w:eastAsiaTheme="minorEastAsia" w:cstheme="minorBidi"/>
          <w:noProof/>
          <w:sz w:val="18"/>
          <w:szCs w:val="18"/>
          <w:lang w:val="en-GB" w:eastAsia="zh-CN"/>
        </w:rPr>
        <w:instrText xml:space="preserve"> SEQ NoteCounter \* MERGEFORMAT \r 1 </w:instrText>
      </w:r>
      <w:r w:rsidRPr="008707D4">
        <w:rPr>
          <w:rFonts w:eastAsiaTheme="minorEastAsia" w:cstheme="minorBidi"/>
          <w:noProof/>
          <w:sz w:val="18"/>
          <w:szCs w:val="18"/>
          <w:lang w:val="en-GB" w:eastAsia="zh-CN"/>
        </w:rPr>
        <w:fldChar w:fldCharType="separate"/>
      </w:r>
      <w:r w:rsidRPr="008707D4">
        <w:rPr>
          <w:rFonts w:eastAsiaTheme="minorEastAsia" w:cstheme="minorBidi"/>
          <w:noProof/>
          <w:sz w:val="18"/>
          <w:szCs w:val="18"/>
          <w:lang w:val="en-GB" w:eastAsia="zh-CN"/>
        </w:rPr>
        <w:t>1</w:t>
      </w:r>
      <w:r w:rsidRPr="008707D4">
        <w:rPr>
          <w:rFonts w:eastAsiaTheme="minorEastAsia" w:cstheme="minorBidi"/>
          <w:noProof/>
          <w:sz w:val="18"/>
          <w:szCs w:val="18"/>
          <w:lang w:val="en-CA" w:eastAsia="zh-CN"/>
        </w:rPr>
        <w:fldChar w:fldCharType="end"/>
      </w:r>
      <w:r w:rsidRPr="008707D4">
        <w:rPr>
          <w:rFonts w:eastAsiaTheme="minorEastAsia" w:cstheme="minorBidi"/>
          <w:sz w:val="18"/>
          <w:szCs w:val="18"/>
          <w:lang w:val="en-CA" w:eastAsia="zh-CN"/>
        </w:rPr>
        <w:t> </w:t>
      </w:r>
      <w:r w:rsidRPr="008707D4">
        <w:rPr>
          <w:rFonts w:eastAsiaTheme="minorEastAsia" w:cstheme="minorBidi"/>
          <w:noProof/>
          <w:sz w:val="18"/>
          <w:szCs w:val="18"/>
          <w:lang w:val="en-CA" w:eastAsia="zh-CN"/>
        </w:rPr>
        <w:t>– </w:t>
      </w:r>
      <w:r w:rsidRPr="008707D4">
        <w:rPr>
          <w:rFonts w:eastAsiaTheme="minorEastAsia" w:cstheme="minorBidi"/>
          <w:noProof/>
          <w:sz w:val="18"/>
          <w:lang w:val="en-GB" w:eastAsia="zh-CN"/>
        </w:rPr>
        <w:t>This list is updated by the PPF filtering process each time when a PPF is applied for the current picture unless the PPF is the last PPF that is applied for the current picture.</w:t>
      </w:r>
    </w:p>
    <w:p w14:paraId="58FECE0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763A29">
        <w:rPr>
          <w:rFonts w:eastAsiaTheme="minorEastAsia" w:cstheme="minorBidi"/>
          <w:lang w:val="en-CA" w:eastAsia="zh-CN"/>
        </w:rPr>
        <w:t>–</w:t>
      </w:r>
      <w:r w:rsidRPr="00763A29">
        <w:rPr>
          <w:rFonts w:eastAsiaTheme="minorEastAsia" w:cstheme="minorBidi"/>
          <w:lang w:val="en-CA" w:eastAsia="zh-CN"/>
        </w:rPr>
        <w:tab/>
      </w:r>
      <w:bookmarkStart w:id="24" w:name="_Hlk147322837"/>
      <w:r w:rsidRPr="00763A29">
        <w:rPr>
          <w:rFonts w:eastAsiaTheme="minorEastAsia" w:cstheme="minorBidi"/>
          <w:lang w:val="en-CA" w:eastAsia="zh-CN"/>
        </w:rPr>
        <w:t>Input picture width and height in units of luma samples</w:t>
      </w:r>
      <w:bookmarkEnd w:id="24"/>
      <w:r w:rsidRPr="00763A29">
        <w:rPr>
          <w:rFonts w:eastAsiaTheme="minorEastAsia" w:cstheme="minorBidi"/>
          <w:lang w:val="en-CA" w:eastAsia="zh-CN"/>
        </w:rPr>
        <w:t xml:space="preserve">, denoted herein by </w:t>
      </w:r>
      <w:proofErr w:type="spellStart"/>
      <w:r w:rsidRPr="00763A29">
        <w:rPr>
          <w:rFonts w:eastAsiaTheme="minorEastAsia" w:cstheme="minorBidi"/>
          <w:lang w:val="en-CA" w:eastAsia="zh-CN"/>
        </w:rPr>
        <w:t>CroppedWidth</w:t>
      </w:r>
      <w:proofErr w:type="spellEnd"/>
      <w:r w:rsidRPr="00763A29">
        <w:rPr>
          <w:rFonts w:eastAsiaTheme="minorEastAsia" w:cstheme="minorBidi"/>
          <w:lang w:val="en-CA" w:eastAsia="zh-CN"/>
        </w:rPr>
        <w:t xml:space="preserve"> and </w:t>
      </w:r>
      <w:proofErr w:type="spellStart"/>
      <w:r w:rsidRPr="00763A29">
        <w:rPr>
          <w:rFonts w:eastAsiaTheme="minorEastAsia" w:cstheme="minorBidi"/>
          <w:lang w:val="en-CA" w:eastAsia="zh-CN"/>
        </w:rPr>
        <w:t>CroppedHeight</w:t>
      </w:r>
      <w:proofErr w:type="spellEnd"/>
      <w:r w:rsidRPr="00763A29">
        <w:rPr>
          <w:rFonts w:eastAsiaTheme="minorEastAsia" w:cstheme="minorBidi"/>
          <w:lang w:val="en-CA" w:eastAsia="zh-CN"/>
        </w:rPr>
        <w:t>, respectively.</w:t>
      </w:r>
    </w:p>
    <w:p w14:paraId="4232DF7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763A29">
        <w:rPr>
          <w:rFonts w:eastAsiaTheme="minorEastAsia" w:cstheme="minorBidi"/>
          <w:lang w:val="en-CA" w:eastAsia="zh-CN"/>
        </w:rPr>
        <w:lastRenderedPageBreak/>
        <w:t>–</w:t>
      </w:r>
      <w:r w:rsidRPr="00763A29">
        <w:rPr>
          <w:rFonts w:eastAsiaTheme="minorEastAsia" w:cstheme="minorBidi"/>
          <w:lang w:val="en-CA" w:eastAsia="zh-CN"/>
        </w:rPr>
        <w:tab/>
        <w:t xml:space="preserve">Luma sample array </w:t>
      </w:r>
      <w:proofErr w:type="spellStart"/>
      <w:r w:rsidRPr="00763A29">
        <w:rPr>
          <w:rFonts w:eastAsiaTheme="minorEastAsia" w:cstheme="minorBidi"/>
          <w:lang w:val="en-CA" w:eastAsia="zh-CN"/>
        </w:rPr>
        <w:t>CroppedYPic</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 and chroma sample arrays </w:t>
      </w:r>
      <w:proofErr w:type="spellStart"/>
      <w:r w:rsidRPr="00763A29">
        <w:rPr>
          <w:rFonts w:eastAsiaTheme="minorEastAsia" w:cstheme="minorBidi"/>
          <w:lang w:val="en-CA" w:eastAsia="zh-CN"/>
        </w:rPr>
        <w:t>CroppedCbPic</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 and </w:t>
      </w:r>
      <w:proofErr w:type="spellStart"/>
      <w:r w:rsidRPr="00763A29">
        <w:rPr>
          <w:rFonts w:eastAsiaTheme="minorEastAsia" w:cstheme="minorBidi"/>
          <w:lang w:val="en-CA" w:eastAsia="zh-CN"/>
        </w:rPr>
        <w:t>CroppedCrPic</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 when present, of the input pictures with index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in the range of 0 to </w:t>
      </w:r>
      <w:proofErr w:type="spellStart"/>
      <w:r w:rsidRPr="00763A29">
        <w:rPr>
          <w:rFonts w:eastAsiaTheme="minorEastAsia" w:cstheme="minorBidi"/>
          <w:lang w:val="en-CA" w:eastAsia="zh-CN"/>
        </w:rPr>
        <w:t>numInputPics</w:t>
      </w:r>
      <w:proofErr w:type="spellEnd"/>
      <w:r w:rsidRPr="00763A29">
        <w:rPr>
          <w:rFonts w:eastAsiaTheme="minorEastAsia" w:cstheme="minorBidi"/>
          <w:lang w:val="en-CA" w:eastAsia="zh-CN"/>
        </w:rPr>
        <w:t xml:space="preserve"> − 1, inclusive, that are used as input for the </w:t>
      </w:r>
      <w:r w:rsidRPr="00763A29">
        <w:rPr>
          <w:rFonts w:eastAsiaTheme="minorEastAsia" w:cstheme="minorBidi"/>
          <w:szCs w:val="22"/>
          <w:lang w:val="en-CA" w:eastAsia="zh-CN"/>
        </w:rPr>
        <w:t>NNPF</w:t>
      </w:r>
      <w:r w:rsidRPr="00763A29">
        <w:rPr>
          <w:rFonts w:eastAsiaTheme="minorEastAsia" w:cstheme="minorBidi"/>
          <w:lang w:val="en-CA" w:eastAsia="zh-CN"/>
        </w:rPr>
        <w:t>.</w:t>
      </w:r>
    </w:p>
    <w:p w14:paraId="34B310C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noProof/>
          <w:lang w:val="en-CA" w:eastAsia="zh-CN"/>
        </w:rPr>
      </w:pPr>
      <w:r w:rsidRPr="00763A29">
        <w:rPr>
          <w:rFonts w:eastAsiaTheme="minorEastAsia" w:cstheme="minorBidi"/>
          <w:lang w:val="en-CA" w:eastAsia="zh-CN"/>
        </w:rPr>
        <w:t>–</w:t>
      </w:r>
      <w:r w:rsidRPr="00763A29">
        <w:rPr>
          <w:rFonts w:eastAsiaTheme="minorEastAsia" w:cstheme="minorBidi"/>
          <w:lang w:val="en-CA" w:eastAsia="zh-CN"/>
        </w:rPr>
        <w:tab/>
      </w:r>
      <w:bookmarkStart w:id="25" w:name="_Hlk147323734"/>
      <w:r w:rsidRPr="00763A29">
        <w:rPr>
          <w:rFonts w:eastAsiaTheme="minorEastAsia" w:cstheme="minorBidi"/>
          <w:lang w:val="en-CA" w:eastAsia="zh-CN"/>
        </w:rPr>
        <w:t xml:space="preserve">Bit depth </w:t>
      </w:r>
      <w:r w:rsidRPr="00763A29">
        <w:rPr>
          <w:rFonts w:eastAsiaTheme="minorEastAsia" w:cstheme="minorBidi"/>
          <w:noProof/>
          <w:lang w:val="en-CA" w:eastAsia="zh-CN"/>
        </w:rPr>
        <w:t>BitDepth</w:t>
      </w:r>
      <w:r w:rsidRPr="00763A29">
        <w:rPr>
          <w:rFonts w:eastAsiaTheme="minorEastAsia" w:cstheme="minorBidi"/>
          <w:noProof/>
          <w:vertAlign w:val="subscript"/>
          <w:lang w:val="en-CA" w:eastAsia="zh-CN"/>
        </w:rPr>
        <w:t>Y</w:t>
      </w:r>
      <w:r w:rsidRPr="00763A29">
        <w:rPr>
          <w:rFonts w:eastAsiaTheme="minorEastAsia" w:cstheme="minorBidi"/>
          <w:lang w:val="en-CA" w:eastAsia="zh-CN"/>
        </w:rPr>
        <w:t xml:space="preserve"> for the luma sample array </w:t>
      </w:r>
      <w:r w:rsidRPr="00763A29">
        <w:rPr>
          <w:rFonts w:eastAsiaTheme="minorEastAsia" w:cstheme="minorBidi"/>
          <w:noProof/>
          <w:lang w:val="en-CA" w:eastAsia="zh-CN"/>
        </w:rPr>
        <w:t>of the input picture</w:t>
      </w:r>
      <w:bookmarkEnd w:id="25"/>
      <w:r w:rsidRPr="00763A29">
        <w:rPr>
          <w:rFonts w:eastAsiaTheme="minorEastAsia" w:cstheme="minorBidi"/>
          <w:noProof/>
          <w:lang w:val="en-CA" w:eastAsia="zh-CN"/>
        </w:rPr>
        <w:t>s.</w:t>
      </w:r>
    </w:p>
    <w:p w14:paraId="549664A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noProof/>
          <w:lang w:val="en-CA" w:eastAsia="zh-CN"/>
        </w:rPr>
      </w:pPr>
      <w:r w:rsidRPr="00763A29">
        <w:rPr>
          <w:rFonts w:eastAsiaTheme="minorEastAsia" w:cstheme="minorBidi"/>
          <w:lang w:val="en-CA" w:eastAsia="zh-CN"/>
        </w:rPr>
        <w:t>–</w:t>
      </w:r>
      <w:r w:rsidRPr="00763A29">
        <w:rPr>
          <w:rFonts w:eastAsiaTheme="minorEastAsia" w:cstheme="minorBidi"/>
          <w:lang w:val="en-CA" w:eastAsia="zh-CN"/>
        </w:rPr>
        <w:tab/>
      </w:r>
      <w:r w:rsidRPr="00763A29">
        <w:rPr>
          <w:rFonts w:eastAsiaTheme="minorEastAsia" w:cstheme="minorBidi"/>
          <w:noProof/>
          <w:lang w:val="en-CA" w:eastAsia="zh-CN"/>
        </w:rPr>
        <w:t>Bit depth BitDepth</w:t>
      </w:r>
      <w:r w:rsidRPr="00763A29">
        <w:rPr>
          <w:rFonts w:eastAsiaTheme="minorEastAsia" w:cstheme="minorBidi"/>
          <w:noProof/>
          <w:vertAlign w:val="subscript"/>
          <w:lang w:val="en-CA" w:eastAsia="zh-CN"/>
        </w:rPr>
        <w:t>C</w:t>
      </w:r>
      <w:r w:rsidRPr="00763A29">
        <w:rPr>
          <w:rFonts w:eastAsiaTheme="minorEastAsia" w:cstheme="minorBidi"/>
          <w:noProof/>
          <w:lang w:val="en-CA" w:eastAsia="zh-CN"/>
        </w:rPr>
        <w:t xml:space="preserve"> for the chroma sample arrays, if any, of the input pictures.</w:t>
      </w:r>
    </w:p>
    <w:p w14:paraId="20D5416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8707D4">
        <w:rPr>
          <w:rFonts w:eastAsiaTheme="minorEastAsia" w:cstheme="minorBidi"/>
          <w:lang w:val="en-CA" w:eastAsia="zh-CN"/>
        </w:rPr>
        <w:t>–</w:t>
      </w:r>
      <w:r w:rsidRPr="008707D4">
        <w:rPr>
          <w:rFonts w:eastAsiaTheme="minorEastAsia" w:cstheme="minorBidi"/>
          <w:lang w:val="en-CA" w:eastAsia="zh-CN"/>
        </w:rPr>
        <w:tab/>
      </w:r>
      <w:bookmarkStart w:id="26" w:name="_Hlk147323985"/>
      <w:r w:rsidRPr="008707D4">
        <w:rPr>
          <w:rFonts w:eastAsiaTheme="minorEastAsia" w:cstheme="minorBidi"/>
          <w:lang w:val="en-CA" w:eastAsia="zh-CN"/>
        </w:rPr>
        <w:t xml:space="preserve">Chroma format indicator </w:t>
      </w:r>
      <w:proofErr w:type="spellStart"/>
      <w:r w:rsidRPr="008707D4">
        <w:rPr>
          <w:rFonts w:eastAsiaTheme="minorEastAsia" w:cstheme="minorBidi"/>
          <w:lang w:val="en-CA" w:eastAsia="zh-CN"/>
        </w:rPr>
        <w:t>ChromaFormatIdc</w:t>
      </w:r>
      <w:bookmarkEnd w:id="26"/>
      <w:proofErr w:type="spellEnd"/>
      <w:r w:rsidRPr="008707D4">
        <w:rPr>
          <w:rFonts w:eastAsiaTheme="minorEastAsia" w:cstheme="minorBidi"/>
          <w:lang w:val="en-CA" w:eastAsia="zh-CN"/>
        </w:rPr>
        <w:t>, as described in subclause 7.3, of the input pictures.</w:t>
      </w:r>
    </w:p>
    <w:p w14:paraId="303AA3F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763A29">
        <w:rPr>
          <w:rFonts w:eastAsiaTheme="minorEastAsia" w:cstheme="minorBidi"/>
          <w:lang w:val="en-CA" w:eastAsia="zh-CN"/>
        </w:rPr>
        <w:t>–</w:t>
      </w:r>
      <w:r w:rsidRPr="00763A29">
        <w:rPr>
          <w:rFonts w:eastAsiaTheme="minorEastAsia" w:cstheme="minorBidi"/>
          <w:lang w:val="en-CA" w:eastAsia="zh-CN"/>
        </w:rPr>
        <w:tab/>
        <w:t xml:space="preserve">When </w:t>
      </w:r>
      <w:proofErr w:type="spellStart"/>
      <w:r w:rsidRPr="00763A29">
        <w:rPr>
          <w:rFonts w:eastAsiaTheme="minorEastAsia" w:cstheme="minorBidi"/>
          <w:lang w:val="en-CA" w:eastAsia="zh-CN"/>
        </w:rPr>
        <w:t>nnpfc_auxiliary_inp_idc</w:t>
      </w:r>
      <w:proofErr w:type="spellEnd"/>
      <w:r w:rsidRPr="00763A29">
        <w:rPr>
          <w:rFonts w:eastAsiaTheme="minorEastAsia" w:cstheme="minorBidi"/>
          <w:lang w:val="en-CA" w:eastAsia="zh-CN"/>
        </w:rPr>
        <w:t xml:space="preserve"> is equal to 1, a filtering strength control value array </w:t>
      </w:r>
      <w:proofErr w:type="spellStart"/>
      <w:r w:rsidRPr="00763A29">
        <w:rPr>
          <w:rFonts w:eastAsiaTheme="minorEastAsia" w:cstheme="minorBidi"/>
          <w:lang w:val="en-CA" w:eastAsia="zh-CN"/>
        </w:rPr>
        <w:t>StrengthControlVal</w:t>
      </w:r>
      <w:proofErr w:type="spellEnd"/>
      <w:r w:rsidRPr="00763A29">
        <w:rPr>
          <w:rFonts w:eastAsiaTheme="minorEastAsia" w:cstheme="minorBidi"/>
          <w:lang w:val="en-CA" w:eastAsia="zh-CN"/>
        </w:rPr>
        <w:t>[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 that shall contain real numbers in the range of 0 to 1, inclusive, of the input pictures with index </w:t>
      </w:r>
      <w:proofErr w:type="spellStart"/>
      <w:r w:rsidRPr="00763A29">
        <w:rPr>
          <w:rFonts w:eastAsiaTheme="minorEastAsia" w:cstheme="minorBidi"/>
          <w:lang w:val="en-CA" w:eastAsia="zh-CN"/>
        </w:rPr>
        <w:t>idx</w:t>
      </w:r>
      <w:proofErr w:type="spellEnd"/>
      <w:r w:rsidRPr="00763A29">
        <w:rPr>
          <w:rFonts w:eastAsiaTheme="minorEastAsia" w:cstheme="minorBidi"/>
          <w:lang w:val="en-CA" w:eastAsia="zh-CN"/>
        </w:rPr>
        <w:t xml:space="preserve"> in the range of 0 to </w:t>
      </w:r>
      <w:proofErr w:type="spellStart"/>
      <w:r w:rsidRPr="00763A29">
        <w:rPr>
          <w:rFonts w:eastAsiaTheme="minorEastAsia" w:cstheme="minorBidi"/>
          <w:lang w:val="en-CA" w:eastAsia="zh-CN"/>
        </w:rPr>
        <w:t>numInputPics</w:t>
      </w:r>
      <w:proofErr w:type="spellEnd"/>
      <w:r w:rsidRPr="00763A29">
        <w:rPr>
          <w:rFonts w:eastAsiaTheme="minorEastAsia" w:cstheme="minorBidi"/>
          <w:lang w:val="en-CA" w:eastAsia="zh-CN"/>
        </w:rPr>
        <w:t> − 1, inclusive.</w:t>
      </w:r>
    </w:p>
    <w:p w14:paraId="54B0561A" w14:textId="502E4092"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lang w:val="en-CA" w:eastAsia="zh-CN"/>
        </w:rPr>
      </w:pPr>
      <w:r w:rsidRPr="00763A29">
        <w:rPr>
          <w:rFonts w:eastAsiaTheme="minorEastAsia" w:cstheme="minorBidi"/>
          <w:lang w:val="en-CA" w:eastAsia="zh-CN"/>
        </w:rPr>
        <w:t xml:space="preserve">Input picture with index 0 </w:t>
      </w:r>
      <w:r w:rsidRPr="008707D4">
        <w:rPr>
          <w:rFonts w:eastAsiaTheme="minorEastAsia" w:cstheme="minorBidi"/>
          <w:lang w:val="en-CA" w:eastAsia="zh-CN"/>
        </w:rPr>
        <w:t>is the picture in C</w:t>
      </w:r>
      <w:r w:rsidRPr="008707D4">
        <w:rPr>
          <w:rFonts w:eastAsiaTheme="minorEastAsia" w:cstheme="minorBidi"/>
          <w:noProof/>
          <w:lang w:val="en-GB" w:eastAsia="zh-CN"/>
        </w:rPr>
        <w:t>andInputPicList</w:t>
      </w:r>
      <w:r w:rsidRPr="008707D4">
        <w:rPr>
          <w:rFonts w:eastAsiaTheme="minorEastAsia" w:cstheme="minorBidi"/>
          <w:lang w:val="en-CA" w:eastAsia="zh-CN"/>
        </w:rPr>
        <w:t xml:space="preserve"> corresponding</w:t>
      </w:r>
      <w:r w:rsidRPr="00763A29">
        <w:rPr>
          <w:rFonts w:eastAsiaTheme="minorEastAsia" w:cstheme="minorBidi"/>
          <w:lang w:val="en-CA" w:eastAsia="zh-CN"/>
        </w:rPr>
        <w:t xml:space="preserve"> to the picture for which the </w:t>
      </w:r>
      <w:r w:rsidRPr="00763A29">
        <w:rPr>
          <w:rFonts w:eastAsiaTheme="minorEastAsia" w:cstheme="minorBidi"/>
          <w:szCs w:val="22"/>
          <w:lang w:val="en-CA" w:eastAsia="zh-CN"/>
        </w:rPr>
        <w:t xml:space="preserve">NNPF </w:t>
      </w:r>
      <w:r w:rsidRPr="00763A29">
        <w:rPr>
          <w:rFonts w:eastAsiaTheme="minorEastAsia" w:cstheme="minorBidi"/>
          <w:lang w:val="en-CA" w:eastAsia="zh-CN"/>
        </w:rPr>
        <w:t xml:space="preserve">defined by this NNPFC SEI message is activated by an NNPFA SEI message. Input picture with index </w:t>
      </w:r>
      <w:proofErr w:type="spellStart"/>
      <w:r w:rsidRPr="00763A29">
        <w:rPr>
          <w:rFonts w:eastAsiaTheme="minorEastAsia" w:cstheme="minorBidi"/>
          <w:lang w:val="en-CA" w:eastAsia="zh-CN"/>
        </w:rPr>
        <w:t>i</w:t>
      </w:r>
      <w:proofErr w:type="spellEnd"/>
      <w:r w:rsidRPr="00763A29">
        <w:rPr>
          <w:rFonts w:eastAsiaTheme="minorEastAsia" w:cstheme="minorBidi"/>
          <w:lang w:val="en-CA" w:eastAsia="zh-CN"/>
        </w:rPr>
        <w:t xml:space="preserve"> in the range of 1 to </w:t>
      </w:r>
      <w:proofErr w:type="spellStart"/>
      <w:r w:rsidRPr="00763A29">
        <w:rPr>
          <w:rFonts w:eastAsiaTheme="minorEastAsia" w:cstheme="minorBidi"/>
          <w:lang w:val="en-CA" w:eastAsia="zh-CN"/>
        </w:rPr>
        <w:t>numInputPics</w:t>
      </w:r>
      <w:proofErr w:type="spellEnd"/>
      <w:r w:rsidRPr="00763A29">
        <w:rPr>
          <w:rFonts w:eastAsiaTheme="minorEastAsia" w:cstheme="minorBidi"/>
          <w:lang w:val="en-CA" w:eastAsia="zh-CN"/>
        </w:rPr>
        <w:t xml:space="preserve"> − 1, inclusive, precedes the input picture with index </w:t>
      </w:r>
      <w:proofErr w:type="spellStart"/>
      <w:r w:rsidRPr="00763A29">
        <w:rPr>
          <w:rFonts w:eastAsiaTheme="minorEastAsia" w:cstheme="minorBidi"/>
          <w:lang w:val="en-CA" w:eastAsia="zh-CN"/>
        </w:rPr>
        <w:t>i</w:t>
      </w:r>
      <w:proofErr w:type="spellEnd"/>
      <w:r w:rsidRPr="00763A29">
        <w:rPr>
          <w:rFonts w:eastAsiaTheme="minorEastAsia" w:cstheme="minorBidi"/>
          <w:lang w:val="en-CA" w:eastAsia="zh-CN"/>
        </w:rPr>
        <w:t> − 1 in output order.</w:t>
      </w:r>
    </w:p>
    <w:p w14:paraId="0BE3FF7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line="259" w:lineRule="auto"/>
        <w:ind w:left="284"/>
        <w:jc w:val="left"/>
        <w:textAlignment w:val="auto"/>
        <w:rPr>
          <w:rFonts w:eastAsiaTheme="minorEastAsia" w:cstheme="minorBidi"/>
          <w:noProof/>
          <w:sz w:val="18"/>
          <w:szCs w:val="18"/>
          <w:lang w:val="en-CA" w:eastAsia="zh-CN"/>
        </w:rPr>
      </w:pPr>
      <w:r w:rsidRPr="008707D4">
        <w:rPr>
          <w:rFonts w:eastAsiaTheme="minorEastAsia" w:cstheme="minorBidi"/>
          <w:noProof/>
          <w:sz w:val="18"/>
          <w:szCs w:val="18"/>
          <w:lang w:val="en-CA" w:eastAsia="zh-CN"/>
        </w:rPr>
        <w:t>NOTE</w:t>
      </w:r>
      <w:r w:rsidRPr="008707D4" w:rsidDel="00A74249">
        <w:rPr>
          <w:rFonts w:eastAsiaTheme="minorEastAsia" w:cstheme="minorBidi"/>
          <w:noProof/>
          <w:sz w:val="18"/>
          <w:szCs w:val="18"/>
          <w:lang w:val="en-CA" w:eastAsia="zh-CN"/>
        </w:rPr>
        <w:t> </w:t>
      </w:r>
      <w:r w:rsidRPr="008707D4">
        <w:rPr>
          <w:rFonts w:eastAsiaTheme="minorEastAsia" w:cstheme="minorBidi"/>
          <w:noProof/>
          <w:sz w:val="18"/>
          <w:szCs w:val="18"/>
          <w:lang w:val="en-CA" w:eastAsia="zh-CN"/>
        </w:rPr>
        <w:fldChar w:fldCharType="begin" w:fldLock="1"/>
      </w:r>
      <w:r w:rsidRPr="008707D4">
        <w:rPr>
          <w:rFonts w:eastAsiaTheme="minorEastAsia" w:cstheme="minorBidi"/>
          <w:noProof/>
          <w:sz w:val="18"/>
          <w:szCs w:val="18"/>
          <w:lang w:val="en-CA" w:eastAsia="zh-CN"/>
        </w:rPr>
        <w:instrText xml:space="preserve"> SEQ NoteCounter \* MERGEFORMAT  \* MERGEFORMAT </w:instrText>
      </w:r>
      <w:r w:rsidRPr="008707D4">
        <w:rPr>
          <w:rFonts w:eastAsiaTheme="minorEastAsia" w:cstheme="minorBidi"/>
          <w:noProof/>
          <w:sz w:val="18"/>
          <w:szCs w:val="18"/>
          <w:lang w:val="en-CA" w:eastAsia="zh-CN"/>
        </w:rPr>
        <w:fldChar w:fldCharType="separate"/>
      </w:r>
      <w:r w:rsidRPr="008707D4">
        <w:rPr>
          <w:rFonts w:eastAsiaTheme="minorEastAsia" w:cstheme="minorBidi"/>
          <w:noProof/>
          <w:sz w:val="18"/>
          <w:szCs w:val="18"/>
          <w:lang w:val="en-CA" w:eastAsia="zh-CN"/>
        </w:rPr>
        <w:t>2</w:t>
      </w:r>
      <w:r w:rsidRPr="008707D4">
        <w:rPr>
          <w:rFonts w:eastAsiaTheme="minorEastAsia" w:cstheme="minorBidi"/>
          <w:noProof/>
          <w:sz w:val="18"/>
          <w:szCs w:val="18"/>
          <w:lang w:val="en-CA" w:eastAsia="zh-CN"/>
        </w:rPr>
        <w:fldChar w:fldCharType="end"/>
      </w:r>
      <w:r w:rsidRPr="008707D4">
        <w:rPr>
          <w:rFonts w:eastAsiaTheme="minorEastAsia" w:cstheme="minorBidi"/>
          <w:sz w:val="18"/>
          <w:szCs w:val="18"/>
          <w:lang w:val="en-CA" w:eastAsia="zh-CN"/>
        </w:rPr>
        <w:t> </w:t>
      </w:r>
      <w:r w:rsidRPr="008707D4">
        <w:rPr>
          <w:rFonts w:eastAsiaTheme="minorEastAsia" w:cstheme="minorBidi"/>
          <w:noProof/>
          <w:sz w:val="18"/>
          <w:szCs w:val="18"/>
          <w:lang w:val="en-CA" w:eastAsia="zh-CN"/>
        </w:rPr>
        <w:t>– </w:t>
      </w:r>
      <w:r w:rsidRPr="008707D4">
        <w:rPr>
          <w:rFonts w:eastAsiaTheme="minorEastAsia" w:cstheme="minorBidi"/>
          <w:noProof/>
          <w:sz w:val="18"/>
          <w:szCs w:val="18"/>
          <w:lang w:val="en-GB" w:eastAsia="zh-CN"/>
        </w:rPr>
        <w:t>The picture in CandInputPicList corresponding to a picture is either the cropped decoded output picture of that picture or a filtered version of the cropped decoded output picture that was an output picture of a previously applied PPF.</w:t>
      </w:r>
    </w:p>
    <w:p w14:paraId="44CC077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bCs/>
          <w:lang w:val="en-CA" w:eastAsia="zh-CN"/>
        </w:rPr>
      </w:pPr>
      <w:r w:rsidRPr="00763A29">
        <w:rPr>
          <w:rFonts w:eastAsiaTheme="minorEastAsia" w:cstheme="minorBidi"/>
          <w:bCs/>
          <w:lang w:val="en-CA" w:eastAsia="zh-CN"/>
        </w:rPr>
        <w:t xml:space="preserve">The variables </w:t>
      </w:r>
      <w:proofErr w:type="spellStart"/>
      <w:r w:rsidRPr="00763A29">
        <w:rPr>
          <w:rFonts w:eastAsiaTheme="minorEastAsia" w:cstheme="minorBidi"/>
          <w:bCs/>
          <w:lang w:val="en-CA" w:eastAsia="zh-CN"/>
        </w:rPr>
        <w:t>SubWidthC</w:t>
      </w:r>
      <w:proofErr w:type="spellEnd"/>
      <w:r w:rsidRPr="00763A29">
        <w:rPr>
          <w:rFonts w:eastAsiaTheme="minorEastAsia" w:cstheme="minorBidi"/>
          <w:bCs/>
          <w:lang w:val="en-CA" w:eastAsia="zh-CN"/>
        </w:rPr>
        <w:t xml:space="preserve"> and </w:t>
      </w:r>
      <w:proofErr w:type="spellStart"/>
      <w:r w:rsidRPr="00763A29">
        <w:rPr>
          <w:rFonts w:eastAsiaTheme="minorEastAsia" w:cstheme="minorBidi"/>
          <w:bCs/>
          <w:lang w:val="en-CA" w:eastAsia="zh-CN"/>
        </w:rPr>
        <w:t>SubHeightC</w:t>
      </w:r>
      <w:proofErr w:type="spellEnd"/>
      <w:r w:rsidRPr="00763A29">
        <w:rPr>
          <w:rFonts w:eastAsiaTheme="minorEastAsia" w:cstheme="minorBidi"/>
          <w:bCs/>
          <w:lang w:val="en-CA" w:eastAsia="zh-CN"/>
        </w:rPr>
        <w:t xml:space="preserve"> are derived from </w:t>
      </w:r>
      <w:proofErr w:type="spellStart"/>
      <w:r w:rsidRPr="00763A29">
        <w:rPr>
          <w:rFonts w:eastAsiaTheme="minorEastAsia" w:cstheme="minorBidi"/>
          <w:bCs/>
          <w:lang w:val="en-CA" w:eastAsia="zh-CN"/>
        </w:rPr>
        <w:t>ChromaFormatIdc</w:t>
      </w:r>
      <w:proofErr w:type="spellEnd"/>
      <w:r w:rsidRPr="00763A29">
        <w:rPr>
          <w:rFonts w:eastAsiaTheme="minorEastAsia" w:cstheme="minorBidi"/>
          <w:bCs/>
          <w:lang w:val="en-CA" w:eastAsia="zh-CN"/>
        </w:rPr>
        <w:t xml:space="preserve"> as specified by Table 2.</w:t>
      </w:r>
    </w:p>
    <w:p w14:paraId="62464F0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t>…</w:t>
      </w:r>
    </w:p>
    <w:p w14:paraId="3E524BE8" w14:textId="77777777" w:rsidR="00C462D1" w:rsidRPr="00763A29" w:rsidRDefault="00C462D1" w:rsidP="00C462D1">
      <w:pPr>
        <w:rPr>
          <w:rFonts w:eastAsiaTheme="minorEastAsia"/>
          <w:color w:val="000000" w:themeColor="text1"/>
          <w:szCs w:val="22"/>
          <w:lang w:val="en-CA"/>
        </w:rPr>
      </w:pPr>
      <w:proofErr w:type="spellStart"/>
      <w:r w:rsidRPr="00763A29">
        <w:rPr>
          <w:rFonts w:eastAsiaTheme="minorEastAsia"/>
          <w:b/>
          <w:bCs/>
          <w:color w:val="000000" w:themeColor="text1"/>
          <w:szCs w:val="22"/>
          <w:lang w:val="en-CA"/>
        </w:rPr>
        <w:t>nnpfc_absent_input_pic_zero_flag</w:t>
      </w:r>
      <w:proofErr w:type="spellEnd"/>
      <w:r w:rsidRPr="00763A29">
        <w:rPr>
          <w:rFonts w:eastAsiaTheme="minorEastAsia"/>
          <w:color w:val="000000" w:themeColor="text1"/>
          <w:szCs w:val="22"/>
          <w:lang w:val="en-CA"/>
        </w:rPr>
        <w:t xml:space="preserve"> equal to 1 indicates that </w:t>
      </w:r>
      <w:bookmarkStart w:id="27" w:name="_Hlk132295884"/>
      <w:r w:rsidRPr="00763A29">
        <w:rPr>
          <w:rFonts w:eastAsiaTheme="minorEastAsia"/>
          <w:color w:val="000000" w:themeColor="text1"/>
          <w:szCs w:val="22"/>
          <w:lang w:val="en-CA"/>
        </w:rPr>
        <w:t xml:space="preserve">the NNPF expects an input picture </w:t>
      </w:r>
      <w:r w:rsidRPr="008707D4">
        <w:rPr>
          <w:rFonts w:eastAsiaTheme="minorEastAsia"/>
          <w:color w:val="000000" w:themeColor="text1"/>
          <w:szCs w:val="22"/>
          <w:lang w:val="en-CA"/>
        </w:rPr>
        <w:t>corresponding to a picture</w:t>
      </w:r>
      <w:r w:rsidRPr="00763A29">
        <w:rPr>
          <w:rFonts w:eastAsiaTheme="minorEastAsia"/>
          <w:color w:val="000000" w:themeColor="text1"/>
          <w:szCs w:val="22"/>
          <w:lang w:val="en-CA"/>
        </w:rPr>
        <w:t xml:space="preserve"> that is not present in the bitstream to be represented</w:t>
      </w:r>
      <w:bookmarkEnd w:id="27"/>
      <w:r w:rsidRPr="00763A29">
        <w:rPr>
          <w:rFonts w:eastAsiaTheme="minorEastAsia"/>
          <w:color w:val="000000" w:themeColor="text1"/>
          <w:szCs w:val="22"/>
          <w:lang w:val="en-CA"/>
        </w:rPr>
        <w:t xml:space="preserve"> by sample arrays with sample values equal to 0. </w:t>
      </w:r>
      <w:proofErr w:type="spellStart"/>
      <w:r w:rsidRPr="00763A29">
        <w:rPr>
          <w:rFonts w:eastAsiaTheme="minorEastAsia"/>
          <w:color w:val="000000" w:themeColor="text1"/>
          <w:szCs w:val="22"/>
          <w:lang w:val="en-CA"/>
        </w:rPr>
        <w:t>nnpfc_absent_input_pic_zero_flag</w:t>
      </w:r>
      <w:proofErr w:type="spellEnd"/>
      <w:r w:rsidRPr="00763A29">
        <w:rPr>
          <w:rFonts w:eastAsiaTheme="minorEastAsia"/>
          <w:color w:val="000000" w:themeColor="text1"/>
          <w:szCs w:val="22"/>
          <w:lang w:val="en-CA"/>
        </w:rPr>
        <w:t xml:space="preserve"> equal to 0 indicates that the NNPF expects an input picture </w:t>
      </w:r>
      <w:proofErr w:type="spellStart"/>
      <w:r w:rsidRPr="00763A29">
        <w:rPr>
          <w:rFonts w:eastAsiaTheme="minorEastAsia"/>
          <w:color w:val="000000" w:themeColor="text1"/>
          <w:szCs w:val="22"/>
          <w:lang w:val="en-CA"/>
        </w:rPr>
        <w:t>inputPicA</w:t>
      </w:r>
      <w:proofErr w:type="spellEnd"/>
      <w:r w:rsidRPr="00763A29">
        <w:rPr>
          <w:rFonts w:eastAsiaTheme="minorEastAsia"/>
          <w:color w:val="000000" w:themeColor="text1"/>
          <w:szCs w:val="22"/>
          <w:lang w:val="en-CA"/>
        </w:rPr>
        <w:t xml:space="preserve"> </w:t>
      </w:r>
      <w:r w:rsidRPr="008707D4">
        <w:rPr>
          <w:rFonts w:eastAsiaTheme="minorEastAsia"/>
          <w:color w:val="000000" w:themeColor="text1"/>
          <w:szCs w:val="22"/>
          <w:lang w:val="en-CA"/>
        </w:rPr>
        <w:t>corresponding to a picture</w:t>
      </w:r>
      <w:r w:rsidRPr="00763A29">
        <w:rPr>
          <w:rFonts w:eastAsiaTheme="minorEastAsia"/>
          <w:color w:val="000000" w:themeColor="text1"/>
          <w:szCs w:val="22"/>
          <w:lang w:val="en-CA"/>
        </w:rPr>
        <w:t xml:space="preserve"> that is not present in the bitstream to be represented by the input picture </w:t>
      </w:r>
      <w:proofErr w:type="spellStart"/>
      <w:r w:rsidRPr="00763A29">
        <w:rPr>
          <w:rFonts w:eastAsiaTheme="minorEastAsia"/>
          <w:color w:val="000000" w:themeColor="text1"/>
          <w:szCs w:val="22"/>
          <w:lang w:val="en-CA"/>
        </w:rPr>
        <w:t>inputPicB</w:t>
      </w:r>
      <w:proofErr w:type="spellEnd"/>
      <w:r w:rsidRPr="00763A29">
        <w:rPr>
          <w:rFonts w:eastAsiaTheme="minorEastAsia"/>
          <w:color w:val="000000" w:themeColor="text1"/>
          <w:szCs w:val="22"/>
          <w:lang w:val="en-CA"/>
        </w:rPr>
        <w:t xml:space="preserve"> that is the closest to </w:t>
      </w:r>
      <w:proofErr w:type="spellStart"/>
      <w:r w:rsidRPr="00763A29">
        <w:rPr>
          <w:rFonts w:eastAsiaTheme="minorEastAsia"/>
          <w:color w:val="000000" w:themeColor="text1"/>
          <w:szCs w:val="22"/>
          <w:lang w:val="en-CA"/>
        </w:rPr>
        <w:t>inputPicA</w:t>
      </w:r>
      <w:proofErr w:type="spellEnd"/>
      <w:r w:rsidRPr="00763A29">
        <w:rPr>
          <w:rFonts w:eastAsiaTheme="minorEastAsia"/>
          <w:color w:val="000000" w:themeColor="text1"/>
          <w:szCs w:val="22"/>
          <w:lang w:val="en-CA"/>
        </w:rPr>
        <w:t xml:space="preserve"> in output order and </w:t>
      </w:r>
      <w:r w:rsidRPr="008707D4">
        <w:rPr>
          <w:rFonts w:eastAsiaTheme="minorEastAsia"/>
          <w:color w:val="000000" w:themeColor="text1"/>
          <w:szCs w:val="22"/>
          <w:lang w:val="en-CA"/>
        </w:rPr>
        <w:t xml:space="preserve">the picture corresponding to </w:t>
      </w:r>
      <w:proofErr w:type="spellStart"/>
      <w:r w:rsidRPr="008707D4">
        <w:rPr>
          <w:rFonts w:eastAsiaTheme="minorEastAsia"/>
          <w:color w:val="000000" w:themeColor="text1"/>
          <w:szCs w:val="22"/>
          <w:lang w:val="en-CA"/>
        </w:rPr>
        <w:t>inputPicB</w:t>
      </w:r>
      <w:proofErr w:type="spellEnd"/>
      <w:r w:rsidRPr="00763A29">
        <w:rPr>
          <w:rFonts w:eastAsiaTheme="minorEastAsia"/>
          <w:color w:val="000000" w:themeColor="text1"/>
          <w:szCs w:val="22"/>
          <w:lang w:val="en-CA"/>
        </w:rPr>
        <w:t xml:space="preserve"> is present in the bitstream.</w:t>
      </w:r>
    </w:p>
    <w:p w14:paraId="7636DBF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t>…</w:t>
      </w:r>
    </w:p>
    <w:p w14:paraId="31A2A1E0" w14:textId="77777777" w:rsidR="00C462D1" w:rsidRPr="00763A29" w:rsidRDefault="00C462D1" w:rsidP="00C462D1">
      <w:pPr>
        <w:rPr>
          <w:kern w:val="32"/>
          <w:lang w:val="en-CA" w:eastAsia="ja-JP"/>
        </w:rPr>
      </w:pPr>
      <w:proofErr w:type="spellStart"/>
      <w:r w:rsidRPr="00763A29">
        <w:rPr>
          <w:b/>
          <w:bCs/>
          <w:kern w:val="32"/>
          <w:lang w:val="en-CA" w:eastAsia="ja-JP"/>
        </w:rPr>
        <w:t>nnpfa_no_prev_clvs_flag</w:t>
      </w:r>
      <w:proofErr w:type="spellEnd"/>
      <w:r w:rsidRPr="00763A29">
        <w:rPr>
          <w:kern w:val="32"/>
          <w:lang w:val="en-CA" w:eastAsia="ja-JP"/>
        </w:rPr>
        <w:t xml:space="preserve"> equal to 1 specifies that </w:t>
      </w:r>
      <w:r w:rsidRPr="008707D4">
        <w:rPr>
          <w:kern w:val="32"/>
          <w:lang w:val="en-CA" w:eastAsia="ja-JP"/>
        </w:rPr>
        <w:t>the pictures corresponding to</w:t>
      </w:r>
      <w:r w:rsidRPr="00763A29">
        <w:rPr>
          <w:kern w:val="32"/>
          <w:lang w:val="en-CA" w:eastAsia="ja-JP"/>
        </w:rPr>
        <w:t xml:space="preserve"> the input pictures for the NNPF do not originate from a previous CLVS. </w:t>
      </w:r>
      <w:proofErr w:type="spellStart"/>
      <w:r w:rsidRPr="00763A29">
        <w:rPr>
          <w:kern w:val="32"/>
          <w:lang w:val="en-CA" w:eastAsia="ja-JP"/>
        </w:rPr>
        <w:t>nnpfa_no_prev_clvs_flag</w:t>
      </w:r>
      <w:proofErr w:type="spellEnd"/>
      <w:r w:rsidRPr="00763A29">
        <w:rPr>
          <w:kern w:val="32"/>
          <w:lang w:val="en-CA" w:eastAsia="ja-JP"/>
        </w:rPr>
        <w:t xml:space="preserve"> equal to 0 specifies that </w:t>
      </w:r>
      <w:r w:rsidRPr="008707D4">
        <w:rPr>
          <w:kern w:val="32"/>
          <w:lang w:val="en-CA" w:eastAsia="ja-JP"/>
        </w:rPr>
        <w:t>the pictures corresponding to</w:t>
      </w:r>
      <w:r w:rsidRPr="00763A29">
        <w:rPr>
          <w:kern w:val="32"/>
          <w:lang w:val="en-CA" w:eastAsia="ja-JP"/>
        </w:rPr>
        <w:t xml:space="preserve"> the input pictures for the NNPF may or may not originate from a previous CLVS.</w:t>
      </w:r>
    </w:p>
    <w:p w14:paraId="4728D8E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763A29">
        <w:rPr>
          <w:noProof/>
          <w:sz w:val="18"/>
          <w:szCs w:val="18"/>
          <w:lang w:val="en-CA"/>
        </w:rPr>
        <w:t>NOTE</w:t>
      </w:r>
      <w:r w:rsidRPr="00763A29">
        <w:rPr>
          <w:sz w:val="18"/>
          <w:szCs w:val="18"/>
          <w:lang w:val="en-CA"/>
        </w:rPr>
        <w:t> </w:t>
      </w:r>
      <w:r w:rsidRPr="00763A29">
        <w:rPr>
          <w:noProof/>
          <w:sz w:val="18"/>
          <w:szCs w:val="18"/>
          <w:lang w:val="en-CA"/>
        </w:rPr>
        <w:fldChar w:fldCharType="begin" w:fldLock="1"/>
      </w:r>
      <w:r w:rsidRPr="00763A29">
        <w:rPr>
          <w:noProof/>
          <w:sz w:val="18"/>
          <w:szCs w:val="18"/>
          <w:lang w:val="en-CA"/>
        </w:rPr>
        <w:instrText xml:space="preserve"> SEQ NoteCounter \* MERGEFORMAT  \* MERGEFORMAT </w:instrText>
      </w:r>
      <w:r w:rsidRPr="00763A29">
        <w:rPr>
          <w:noProof/>
          <w:sz w:val="18"/>
          <w:szCs w:val="18"/>
          <w:lang w:val="en-CA"/>
        </w:rPr>
        <w:fldChar w:fldCharType="separate"/>
      </w:r>
      <w:r w:rsidRPr="00763A29">
        <w:rPr>
          <w:noProof/>
          <w:sz w:val="18"/>
          <w:szCs w:val="18"/>
          <w:lang w:val="en-CA"/>
        </w:rPr>
        <w:t>4</w:t>
      </w:r>
      <w:r w:rsidRPr="00763A29">
        <w:rPr>
          <w:noProof/>
          <w:sz w:val="18"/>
          <w:szCs w:val="18"/>
          <w:lang w:val="en-CA"/>
        </w:rPr>
        <w:fldChar w:fldCharType="end"/>
      </w:r>
      <w:r w:rsidRPr="00763A29">
        <w:rPr>
          <w:sz w:val="18"/>
          <w:szCs w:val="18"/>
          <w:lang w:val="en-CA"/>
        </w:rPr>
        <w:t> </w:t>
      </w:r>
      <w:r w:rsidRPr="00763A29">
        <w:rPr>
          <w:noProof/>
          <w:sz w:val="18"/>
          <w:szCs w:val="18"/>
          <w:lang w:val="en-CA"/>
        </w:rPr>
        <w:t xml:space="preserve">– The value of nnpfa_no_prev_clvs_flag can be changed from 0 to 1, when the current CLVS is spliced from another bitstream next to the previous CLVS and this NNPFA SEI message would cause one or more input pictures to be selected </w:t>
      </w:r>
      <w:r w:rsidRPr="008707D4">
        <w:rPr>
          <w:noProof/>
          <w:sz w:val="18"/>
          <w:szCs w:val="18"/>
          <w:lang w:val="en-CA"/>
        </w:rPr>
        <w:t>that have corresponding pictures</w:t>
      </w:r>
      <w:r w:rsidRPr="00763A29">
        <w:rPr>
          <w:noProof/>
          <w:sz w:val="18"/>
          <w:szCs w:val="18"/>
          <w:lang w:val="en-CA"/>
        </w:rPr>
        <w:t xml:space="preserve"> from one or more previous CLVSs and therefore is likely to impact the output of the target NNPF negatively.</w:t>
      </w:r>
    </w:p>
    <w:p w14:paraId="0516F20A" w14:textId="77777777" w:rsidR="00C462D1" w:rsidRPr="00763A29" w:rsidRDefault="00C462D1" w:rsidP="00C462D1">
      <w:pPr>
        <w:rPr>
          <w:lang w:val="en-CA"/>
        </w:rPr>
      </w:pPr>
      <w:proofErr w:type="spellStart"/>
      <w:r w:rsidRPr="00763A29">
        <w:rPr>
          <w:b/>
          <w:bCs/>
          <w:lang w:val="en-CA"/>
        </w:rPr>
        <w:t>nnpfa_no_foll_clvs_flag</w:t>
      </w:r>
      <w:proofErr w:type="spellEnd"/>
      <w:r w:rsidRPr="00763A29">
        <w:rPr>
          <w:lang w:val="en-CA"/>
        </w:rPr>
        <w:t xml:space="preserve"> equal to 1 specifies that when this NNPFA SEI message persists for the last PU of a CLVS in output order, the NNPFA SEI message is treated like it persisted for the last PU, in output order, of the current layer within the bitstream. When this NNPFA SEI message does not persist for the last PU, in output order, of a CLVS in output order or </w:t>
      </w:r>
      <w:proofErr w:type="spellStart"/>
      <w:r w:rsidRPr="00763A29">
        <w:rPr>
          <w:lang w:val="en-CA"/>
        </w:rPr>
        <w:t>nnpfa_no_foll_clvs_flag</w:t>
      </w:r>
      <w:proofErr w:type="spellEnd"/>
      <w:r w:rsidRPr="00763A29">
        <w:rPr>
          <w:lang w:val="en-CA"/>
        </w:rPr>
        <w:t xml:space="preserve"> is equal to 0, the value of </w:t>
      </w:r>
      <w:proofErr w:type="spellStart"/>
      <w:r w:rsidRPr="00763A29">
        <w:rPr>
          <w:lang w:val="en-CA"/>
        </w:rPr>
        <w:t>nnpfa_no_foll_clvs_flag</w:t>
      </w:r>
      <w:proofErr w:type="spellEnd"/>
      <w:r w:rsidRPr="00763A29">
        <w:rPr>
          <w:lang w:val="en-CA"/>
        </w:rPr>
        <w:t xml:space="preserve"> causes no specific impact.</w:t>
      </w:r>
    </w:p>
    <w:p w14:paraId="5C50195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763A29">
        <w:rPr>
          <w:noProof/>
          <w:sz w:val="18"/>
          <w:szCs w:val="18"/>
          <w:lang w:val="en-CA"/>
        </w:rPr>
        <w:t>NOTE </w:t>
      </w:r>
      <w:r w:rsidRPr="00763A29">
        <w:rPr>
          <w:noProof/>
          <w:sz w:val="18"/>
          <w:szCs w:val="18"/>
          <w:lang w:val="en-CA"/>
        </w:rPr>
        <w:fldChar w:fldCharType="begin" w:fldLock="1"/>
      </w:r>
      <w:r w:rsidRPr="00763A29">
        <w:rPr>
          <w:noProof/>
          <w:sz w:val="18"/>
          <w:szCs w:val="18"/>
          <w:lang w:val="en-CA"/>
        </w:rPr>
        <w:instrText xml:space="preserve"> SEQ NoteCounter \* MERGEFORMAT  \* MERGEFORMAT </w:instrText>
      </w:r>
      <w:r w:rsidRPr="00763A29">
        <w:rPr>
          <w:noProof/>
          <w:sz w:val="18"/>
          <w:szCs w:val="18"/>
          <w:lang w:val="en-CA"/>
        </w:rPr>
        <w:fldChar w:fldCharType="separate"/>
      </w:r>
      <w:r w:rsidRPr="00763A29">
        <w:rPr>
          <w:noProof/>
          <w:sz w:val="18"/>
          <w:szCs w:val="18"/>
          <w:lang w:val="en-CA"/>
        </w:rPr>
        <w:t>5</w:t>
      </w:r>
      <w:r w:rsidRPr="00763A29">
        <w:rPr>
          <w:noProof/>
          <w:sz w:val="18"/>
          <w:szCs w:val="18"/>
          <w:lang w:val="en-CA"/>
        </w:rPr>
        <w:fldChar w:fldCharType="end"/>
      </w:r>
      <w:r w:rsidRPr="00763A29">
        <w:rPr>
          <w:noProof/>
          <w:sz w:val="18"/>
          <w:szCs w:val="18"/>
          <w:lang w:val="en-CA"/>
        </w:rPr>
        <w:t xml:space="preserve"> – The value of nnpfa_no_foll_clvs_flag can be  changed from 0 to 1 for a picture-rate-upsampling NNPF, when the following CLVS is spliced from a different bitstream next to the current CLVS. Consequently, the NNPF process interpolates pictures up to the end of the current CLVS using input pictures </w:t>
      </w:r>
      <w:r w:rsidRPr="008707D4">
        <w:rPr>
          <w:noProof/>
          <w:sz w:val="18"/>
          <w:szCs w:val="18"/>
          <w:lang w:val="en-CA"/>
        </w:rPr>
        <w:t>corresponding to pictures</w:t>
      </w:r>
      <w:r w:rsidRPr="00763A29">
        <w:rPr>
          <w:noProof/>
          <w:sz w:val="18"/>
          <w:szCs w:val="18"/>
          <w:lang w:val="en-CA"/>
        </w:rPr>
        <w:t xml:space="preserve"> originating from the current CLVS only.</w:t>
      </w:r>
    </w:p>
    <w:p w14:paraId="07E9D35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t>…</w:t>
      </w:r>
    </w:p>
    <w:p w14:paraId="305C6554"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763A29">
        <w:rPr>
          <w:rFonts w:eastAsia="Malgun Gothic" w:cstheme="minorBidi"/>
          <w:b/>
          <w:bCs/>
          <w:lang w:val="en-CA" w:eastAsia="zh-CN"/>
        </w:rPr>
        <w:t>8.28.3</w:t>
      </w:r>
      <w:r w:rsidRPr="00763A29">
        <w:rPr>
          <w:rFonts w:eastAsia="Malgun Gothic" w:cstheme="minorBidi"/>
          <w:b/>
          <w:bCs/>
          <w:lang w:val="en-CA" w:eastAsia="zh-CN"/>
        </w:rPr>
        <w:tab/>
        <w:t>Neural-network post-filter activation SEI message</w:t>
      </w:r>
    </w:p>
    <w:p w14:paraId="63A8030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763A29">
        <w:rPr>
          <w:rFonts w:eastAsiaTheme="minorEastAsia"/>
          <w:iCs/>
          <w:lang w:val="en-CA" w:eastAsia="x-none"/>
        </w:rPr>
        <w:t>(</w:t>
      </w:r>
      <w:proofErr w:type="gramStart"/>
      <w:r w:rsidRPr="00763A29">
        <w:rPr>
          <w:rFonts w:eastAsiaTheme="minorEastAsia"/>
          <w:iCs/>
          <w:lang w:val="en-CA" w:eastAsia="x-none"/>
        </w:rPr>
        <w:t>no</w:t>
      </w:r>
      <w:proofErr w:type="gramEnd"/>
      <w:r w:rsidRPr="00763A29">
        <w:rPr>
          <w:rFonts w:eastAsiaTheme="minorEastAsia"/>
          <w:iCs/>
          <w:lang w:val="en-CA" w:eastAsia="x-none"/>
        </w:rPr>
        <w:t xml:space="preserve"> change)</w:t>
      </w:r>
    </w:p>
    <w:p w14:paraId="3F88461C" w14:textId="77777777" w:rsidR="00C462D1" w:rsidRPr="00763A29" w:rsidRDefault="00C462D1" w:rsidP="00C462D1">
      <w:pPr>
        <w:rPr>
          <w:lang w:val="en-CA"/>
        </w:rPr>
      </w:pPr>
    </w:p>
    <w:p w14:paraId="066E6E8D"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overflowPunct/>
        <w:autoSpaceDE/>
        <w:autoSpaceDN/>
        <w:adjustRightInd/>
        <w:spacing w:before="181" w:line="259" w:lineRule="auto"/>
        <w:textAlignment w:val="auto"/>
        <w:outlineLvl w:val="2"/>
        <w:rPr>
          <w:rFonts w:eastAsiaTheme="minorEastAsia" w:cstheme="minorBidi"/>
          <w:b/>
          <w:bCs/>
          <w:szCs w:val="26"/>
          <w:lang w:val="en-CA" w:eastAsia="zh-CN"/>
        </w:rPr>
      </w:pPr>
      <w:r w:rsidRPr="00763A29">
        <w:rPr>
          <w:rFonts w:eastAsia="Malgun Gothic" w:cstheme="minorBidi"/>
          <w:b/>
          <w:bCs/>
          <w:noProof/>
          <w:lang w:eastAsia="zh-CN"/>
        </w:rPr>
        <w:t>D.12.11</w:t>
      </w:r>
      <w:r w:rsidRPr="00763A29">
        <w:rPr>
          <w:rFonts w:eastAsia="Malgun Gothic" w:cstheme="minorBidi"/>
          <w:b/>
          <w:bCs/>
          <w:noProof/>
          <w:lang w:eastAsia="zh-CN"/>
        </w:rPr>
        <w:tab/>
        <w:t xml:space="preserve">Use of </w:t>
      </w:r>
      <w:r w:rsidRPr="008707D4">
        <w:rPr>
          <w:rFonts w:eastAsia="Malgun Gothic" w:cstheme="minorBidi"/>
          <w:b/>
          <w:bCs/>
          <w:noProof/>
          <w:lang w:eastAsia="zh-CN"/>
        </w:rPr>
        <w:t>the post-processing filter SEI messages, including</w:t>
      </w:r>
      <w:r w:rsidRPr="00763A29">
        <w:rPr>
          <w:rFonts w:eastAsia="Malgun Gothic" w:cstheme="minorBidi"/>
          <w:b/>
          <w:bCs/>
          <w:noProof/>
          <w:lang w:eastAsia="zh-CN"/>
        </w:rPr>
        <w:t xml:space="preserve"> the neural network post-filter characteristics SEI message and the neural network post-filter activation SEI message</w:t>
      </w:r>
    </w:p>
    <w:p w14:paraId="5593D124" w14:textId="77777777" w:rsidR="00C462D1" w:rsidRPr="00763A29" w:rsidRDefault="00C462D1" w:rsidP="00C462D1">
      <w:pPr>
        <w:rPr>
          <w:rFonts w:eastAsiaTheme="minorEastAsia"/>
          <w:noProof/>
          <w:lang w:val="en-GB"/>
        </w:rPr>
      </w:pPr>
      <w:r w:rsidRPr="008707D4">
        <w:rPr>
          <w:rFonts w:eastAsiaTheme="minorEastAsia"/>
          <w:noProof/>
          <w:lang w:val="en-GB"/>
        </w:rPr>
        <w:t>A post-processing filter (PPF) may be indicated by an SEI message for which the payloadType value is in SeiProcessingOrderSeiList, which is specified in the semantics of the SEI processing order SEI message.</w:t>
      </w:r>
    </w:p>
    <w:p w14:paraId="22CB3B94" w14:textId="77777777" w:rsidR="00C462D1" w:rsidRPr="00763A29" w:rsidRDefault="00C462D1" w:rsidP="00C462D1">
      <w:pPr>
        <w:rPr>
          <w:rFonts w:eastAsiaTheme="minorEastAsia"/>
          <w:noProof/>
          <w:lang w:val="en-GB"/>
        </w:rPr>
      </w:pPr>
      <w:r w:rsidRPr="00763A29">
        <w:rPr>
          <w:rFonts w:eastAsiaTheme="minorEastAsia"/>
          <w:noProof/>
          <w:lang w:val="en-GB"/>
        </w:rPr>
        <w:t xml:space="preserve">Let currPic be the cropped decoded output picture for which the </w:t>
      </w:r>
      <w:r w:rsidRPr="008707D4">
        <w:rPr>
          <w:rFonts w:eastAsiaTheme="minorEastAsia"/>
          <w:noProof/>
          <w:lang w:val="en-GB"/>
        </w:rPr>
        <w:t>post-processing filter (PPF), e.g.,</w:t>
      </w:r>
      <w:r w:rsidRPr="00763A29">
        <w:rPr>
          <w:rFonts w:eastAsiaTheme="minorEastAsia"/>
          <w:noProof/>
          <w:lang w:val="en-GB"/>
        </w:rPr>
        <w:t xml:space="preserve"> neural-network post-processing filter (NNPF) defined by the neural-network post-filter characteristics (NNPFC) SEI message</w:t>
      </w:r>
      <w:r w:rsidRPr="008707D4">
        <w:rPr>
          <w:rFonts w:eastAsiaTheme="minorEastAsia"/>
          <w:noProof/>
          <w:lang w:val="en-GB"/>
        </w:rPr>
        <w:t>,</w:t>
      </w:r>
      <w:r w:rsidRPr="00763A29">
        <w:rPr>
          <w:rFonts w:eastAsiaTheme="minorEastAsia"/>
          <w:noProof/>
          <w:lang w:val="en-GB"/>
        </w:rPr>
        <w:t xml:space="preserve"> is </w:t>
      </w:r>
      <w:r w:rsidRPr="00763A29">
        <w:rPr>
          <w:rFonts w:eastAsiaTheme="minorEastAsia"/>
          <w:noProof/>
          <w:lang w:val="en-GB"/>
        </w:rPr>
        <w:lastRenderedPageBreak/>
        <w:t>activated</w:t>
      </w:r>
      <w:r w:rsidRPr="008707D4">
        <w:rPr>
          <w:rFonts w:eastAsiaTheme="minorEastAsia"/>
          <w:noProof/>
          <w:lang w:val="en-GB"/>
        </w:rPr>
        <w:t>, e.g.,</w:t>
      </w:r>
      <w:r w:rsidRPr="00763A29">
        <w:rPr>
          <w:rFonts w:eastAsiaTheme="minorEastAsia"/>
          <w:noProof/>
          <w:lang w:val="en-GB"/>
        </w:rPr>
        <w:t xml:space="preserve"> by a neural-network post-filter activation (NNPFA) SEI message</w:t>
      </w:r>
      <w:r w:rsidRPr="008707D4">
        <w:rPr>
          <w:rFonts w:eastAsiaTheme="minorEastAsia"/>
          <w:noProof/>
          <w:lang w:val="en-GB"/>
        </w:rPr>
        <w:t>,</w:t>
      </w:r>
      <w:r w:rsidRPr="00763A29">
        <w:rPr>
          <w:rFonts w:eastAsiaTheme="minorEastAsia"/>
          <w:noProof/>
          <w:lang w:val="en-GB"/>
        </w:rPr>
        <w:t xml:space="preserve"> and currLayerId be the nuh_layer_id value of currPic.</w:t>
      </w:r>
    </w:p>
    <w:p w14:paraId="69B96D03" w14:textId="77777777" w:rsidR="00C462D1" w:rsidRPr="008707D4" w:rsidRDefault="00C462D1" w:rsidP="00C462D1">
      <w:pPr>
        <w:rPr>
          <w:rFonts w:eastAsiaTheme="minorEastAsia"/>
          <w:noProof/>
          <w:lang w:val="en-GB"/>
        </w:rPr>
      </w:pPr>
      <w:r w:rsidRPr="008707D4">
        <w:rPr>
          <w:rFonts w:eastAsiaTheme="minorEastAsia"/>
          <w:noProof/>
          <w:lang w:val="en-GB"/>
        </w:rPr>
        <w:t xml:space="preserve">The list candInputPicList </w:t>
      </w:r>
      <w:r w:rsidRPr="008707D4">
        <w:rPr>
          <w:rFonts w:eastAsiaTheme="minorEastAsia"/>
          <w:noProof/>
          <w:lang w:eastAsia="zh-CN"/>
        </w:rPr>
        <w:t>contains a list of pictures in output order from which the input pictures for the PPF are selected.</w:t>
      </w:r>
    </w:p>
    <w:p w14:paraId="0997FA8A"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8707D4">
        <w:rPr>
          <w:noProof/>
          <w:sz w:val="18"/>
          <w:lang w:val="en-GB"/>
        </w:rPr>
        <w:t>NOTE 1 – This list is updated by the PPF filtering process each time when a PPF is applied for the current picture unless the PPF is the last PPF that is applied for the current picture.</w:t>
      </w:r>
    </w:p>
    <w:p w14:paraId="26732992" w14:textId="77777777" w:rsidR="00C462D1" w:rsidRPr="008707D4" w:rsidRDefault="00C462D1" w:rsidP="00C462D1">
      <w:pPr>
        <w:rPr>
          <w:rFonts w:eastAsiaTheme="minorEastAsia"/>
          <w:noProof/>
          <w:lang w:val="en-GB"/>
        </w:rPr>
      </w:pPr>
      <w:r w:rsidRPr="008707D4">
        <w:rPr>
          <w:rFonts w:eastAsiaTheme="minorEastAsia"/>
          <w:noProof/>
          <w:lang w:val="en-GB"/>
        </w:rPr>
        <w:t>When the PPF is not an NNPF, the PPF is considered to have only one input picture that is the picture in candInputPicList corresponding to the current picture.</w:t>
      </w:r>
    </w:p>
    <w:p w14:paraId="2B0E8AAD"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8707D4">
        <w:rPr>
          <w:noProof/>
          <w:sz w:val="18"/>
          <w:szCs w:val="18"/>
          <w:lang w:val="en-GB"/>
        </w:rPr>
        <w:t>NOTE 2 – The picture in</w:t>
      </w:r>
      <w:r w:rsidRPr="008707D4">
        <w:rPr>
          <w:rFonts w:eastAsiaTheme="minorEastAsia"/>
          <w:noProof/>
          <w:sz w:val="18"/>
          <w:szCs w:val="18"/>
          <w:lang w:val="en-GB"/>
        </w:rPr>
        <w:t xml:space="preserve"> candInputPicList corresponding to a cropped decoded output picture is either the cropped decoded output picture itself or a filtered version of the cropped decoded output picture that was an output picture of a previously applied PPF</w:t>
      </w:r>
      <w:r w:rsidRPr="008707D4">
        <w:rPr>
          <w:noProof/>
          <w:sz w:val="18"/>
          <w:szCs w:val="18"/>
          <w:lang w:val="en-GB"/>
        </w:rPr>
        <w:t>.</w:t>
      </w:r>
    </w:p>
    <w:p w14:paraId="67EAD102" w14:textId="77777777" w:rsidR="00C462D1" w:rsidRPr="008707D4" w:rsidRDefault="00C462D1" w:rsidP="00C462D1">
      <w:pPr>
        <w:rPr>
          <w:rFonts w:eastAsiaTheme="minorEastAsia"/>
          <w:noProof/>
          <w:lang w:val="en-GB"/>
        </w:rPr>
      </w:pPr>
      <w:r w:rsidRPr="008707D4">
        <w:rPr>
          <w:noProof/>
          <w:lang w:val="en-GB"/>
        </w:rPr>
        <w:t>If the PPF is the first PPF that is applied for the current picture, the following applies:</w:t>
      </w:r>
    </w:p>
    <w:p w14:paraId="3661227A"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8707D4">
        <w:rPr>
          <w:noProof/>
          <w:lang w:val="en-GB"/>
        </w:rPr>
        <w:t>–</w:t>
      </w:r>
      <w:r w:rsidRPr="008707D4">
        <w:rPr>
          <w:noProof/>
          <w:lang w:val="en-GB"/>
        </w:rPr>
        <w:tab/>
        <w:t>CroppedWidth</w:t>
      </w:r>
      <w:r w:rsidRPr="008707D4">
        <w:rPr>
          <w:szCs w:val="22"/>
          <w:lang w:val="en-CA"/>
        </w:rPr>
        <w:t xml:space="preserve"> is set equal to the value of </w:t>
      </w:r>
      <w:r w:rsidRPr="008707D4">
        <w:rPr>
          <w:noProof/>
          <w:lang w:val="en-GB"/>
        </w:rPr>
        <w:t>pps_pic_width_in_luma_samples − ‌SubWidthC * ‌ ( pps_conf_win_left_offset + pps_conf_win_right_offset ) for currPic.</w:t>
      </w:r>
    </w:p>
    <w:p w14:paraId="4774799D"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8707D4">
        <w:rPr>
          <w:noProof/>
          <w:lang w:val="en-GB"/>
        </w:rPr>
        <w:t>–</w:t>
      </w:r>
      <w:r w:rsidRPr="008707D4">
        <w:rPr>
          <w:noProof/>
          <w:lang w:val="en-GB"/>
        </w:rPr>
        <w:tab/>
      </w:r>
      <w:proofErr w:type="spellStart"/>
      <w:r w:rsidRPr="008707D4">
        <w:rPr>
          <w:szCs w:val="22"/>
          <w:lang w:val="en-CA"/>
        </w:rPr>
        <w:t>CroppedHeight</w:t>
      </w:r>
      <w:proofErr w:type="spellEnd"/>
      <w:r w:rsidRPr="008707D4">
        <w:rPr>
          <w:szCs w:val="22"/>
          <w:lang w:val="en-CA"/>
        </w:rPr>
        <w:t xml:space="preserve"> is set equal to the value of </w:t>
      </w:r>
      <w:r w:rsidRPr="008707D4">
        <w:rPr>
          <w:noProof/>
          <w:lang w:val="en-GB"/>
        </w:rPr>
        <w:t>pps_pic_height_in_luma_samples − ‌SubHeightC * ‌ ( pps_conf_win_top_offset + pps_conf_win_bottom_offset ) for currPic.</w:t>
      </w:r>
    </w:p>
    <w:p w14:paraId="5A6A46F6"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noProof/>
          <w:lang w:val="en-GB"/>
        </w:rPr>
        <w:t>–</w:t>
      </w:r>
      <w:r w:rsidRPr="008707D4">
        <w:rPr>
          <w:noProof/>
          <w:lang w:val="en-GB"/>
        </w:rPr>
        <w:tab/>
      </w:r>
      <w:proofErr w:type="spellStart"/>
      <w:r w:rsidRPr="008707D4">
        <w:rPr>
          <w:szCs w:val="22"/>
          <w:lang w:val="en-CA"/>
        </w:rPr>
        <w:t>BitDepth</w:t>
      </w:r>
      <w:r w:rsidRPr="008707D4">
        <w:rPr>
          <w:szCs w:val="22"/>
          <w:vertAlign w:val="subscript"/>
          <w:lang w:val="en-CA"/>
        </w:rPr>
        <w:t>Y</w:t>
      </w:r>
      <w:proofErr w:type="spellEnd"/>
      <w:r w:rsidRPr="008707D4">
        <w:rPr>
          <w:szCs w:val="22"/>
          <w:lang w:val="en-CA"/>
        </w:rPr>
        <w:t xml:space="preserve"> and </w:t>
      </w:r>
      <w:proofErr w:type="spellStart"/>
      <w:r w:rsidRPr="008707D4">
        <w:rPr>
          <w:szCs w:val="22"/>
          <w:lang w:val="en-CA"/>
        </w:rPr>
        <w:t>BitDepth</w:t>
      </w:r>
      <w:r w:rsidRPr="008707D4">
        <w:rPr>
          <w:szCs w:val="22"/>
          <w:vertAlign w:val="subscript"/>
          <w:lang w:val="en-CA"/>
        </w:rPr>
        <w:t>C</w:t>
      </w:r>
      <w:proofErr w:type="spellEnd"/>
      <w:r w:rsidRPr="008707D4">
        <w:rPr>
          <w:szCs w:val="22"/>
          <w:lang w:val="en-CA"/>
        </w:rPr>
        <w:t xml:space="preserve"> are both set equal to </w:t>
      </w:r>
      <w:proofErr w:type="spellStart"/>
      <w:r w:rsidRPr="008707D4">
        <w:rPr>
          <w:szCs w:val="22"/>
          <w:lang w:val="en-CA"/>
        </w:rPr>
        <w:t>BitDepth</w:t>
      </w:r>
      <w:proofErr w:type="spellEnd"/>
      <w:r w:rsidRPr="008707D4">
        <w:rPr>
          <w:szCs w:val="22"/>
          <w:lang w:val="en-CA"/>
        </w:rPr>
        <w:t>.</w:t>
      </w:r>
    </w:p>
    <w:p w14:paraId="3A313DC9"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noProof/>
          <w:lang w:val="en-GB"/>
        </w:rPr>
        <w:t>–</w:t>
      </w:r>
      <w:r w:rsidRPr="008707D4">
        <w:rPr>
          <w:noProof/>
          <w:lang w:val="en-GB"/>
        </w:rPr>
        <w:tab/>
      </w:r>
      <w:proofErr w:type="spellStart"/>
      <w:r w:rsidRPr="008707D4">
        <w:rPr>
          <w:szCs w:val="22"/>
          <w:lang w:val="en-CA"/>
        </w:rPr>
        <w:t>ChromaFormatIdc</w:t>
      </w:r>
      <w:proofErr w:type="spellEnd"/>
      <w:r w:rsidRPr="008707D4">
        <w:rPr>
          <w:szCs w:val="22"/>
          <w:lang w:val="en-CA"/>
        </w:rPr>
        <w:t xml:space="preserve"> is set equal to </w:t>
      </w:r>
      <w:proofErr w:type="spellStart"/>
      <w:r w:rsidRPr="008707D4">
        <w:rPr>
          <w:szCs w:val="22"/>
          <w:lang w:val="en-CA"/>
        </w:rPr>
        <w:t>sps_chroma_format_idc</w:t>
      </w:r>
      <w:proofErr w:type="spellEnd"/>
      <w:r w:rsidRPr="008707D4">
        <w:rPr>
          <w:szCs w:val="22"/>
          <w:lang w:val="en-CA"/>
        </w:rPr>
        <w:t>.</w:t>
      </w:r>
    </w:p>
    <w:p w14:paraId="0E1C0983" w14:textId="77777777" w:rsidR="00C462D1" w:rsidRPr="008707D4" w:rsidRDefault="00C462D1" w:rsidP="00C462D1">
      <w:pPr>
        <w:rPr>
          <w:rFonts w:eastAsiaTheme="minorEastAsia"/>
          <w:noProof/>
          <w:lang w:val="en-GB"/>
        </w:rPr>
      </w:pPr>
      <w:r w:rsidRPr="008707D4">
        <w:rPr>
          <w:noProof/>
          <w:lang w:val="en-CA"/>
        </w:rPr>
        <w:t>Otherwise (</w:t>
      </w:r>
      <w:r w:rsidRPr="008707D4">
        <w:rPr>
          <w:noProof/>
          <w:lang w:val="en-GB"/>
        </w:rPr>
        <w:t>the PPF is not the first PPF that is applied for the current picture), the following applies:</w:t>
      </w:r>
    </w:p>
    <w:p w14:paraId="64A5909F"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8707D4">
        <w:rPr>
          <w:noProof/>
          <w:lang w:val="en-GB"/>
        </w:rPr>
        <w:t>–</w:t>
      </w:r>
      <w:r w:rsidRPr="008707D4">
        <w:rPr>
          <w:noProof/>
          <w:lang w:val="en-GB"/>
        </w:rPr>
        <w:tab/>
      </w:r>
      <w:proofErr w:type="spellStart"/>
      <w:r w:rsidRPr="008707D4">
        <w:rPr>
          <w:szCs w:val="22"/>
          <w:lang w:val="en-CA"/>
        </w:rPr>
        <w:t>CroppedWidth</w:t>
      </w:r>
      <w:proofErr w:type="spellEnd"/>
      <w:r w:rsidRPr="008707D4">
        <w:rPr>
          <w:szCs w:val="22"/>
          <w:lang w:val="en-CA"/>
        </w:rPr>
        <w:t xml:space="preserve"> </w:t>
      </w:r>
      <w:r w:rsidRPr="008707D4">
        <w:rPr>
          <w:noProof/>
          <w:lang w:val="en-GB"/>
        </w:rPr>
        <w:t xml:space="preserve">is set equal to the picture width in units of luma samples of the picture in </w:t>
      </w:r>
      <w:r w:rsidRPr="008707D4">
        <w:rPr>
          <w:rFonts w:eastAsiaTheme="minorEastAsia"/>
          <w:noProof/>
          <w:lang w:val="en-GB"/>
        </w:rPr>
        <w:t>candInputPicList corresponding to the current picture</w:t>
      </w:r>
      <w:r w:rsidRPr="008707D4">
        <w:rPr>
          <w:noProof/>
          <w:lang w:val="en-GB"/>
        </w:rPr>
        <w:t>.</w:t>
      </w:r>
    </w:p>
    <w:p w14:paraId="3EAA2025"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8707D4">
        <w:rPr>
          <w:noProof/>
          <w:lang w:val="en-GB"/>
        </w:rPr>
        <w:t>–</w:t>
      </w:r>
      <w:r w:rsidRPr="008707D4">
        <w:rPr>
          <w:noProof/>
          <w:lang w:val="en-GB"/>
        </w:rPr>
        <w:tab/>
      </w:r>
      <w:proofErr w:type="spellStart"/>
      <w:r w:rsidRPr="008707D4">
        <w:rPr>
          <w:szCs w:val="22"/>
          <w:lang w:val="en-CA"/>
        </w:rPr>
        <w:t>CroppedHeight</w:t>
      </w:r>
      <w:proofErr w:type="spellEnd"/>
      <w:r w:rsidRPr="008707D4">
        <w:rPr>
          <w:szCs w:val="22"/>
          <w:lang w:val="en-CA"/>
        </w:rPr>
        <w:t xml:space="preserve"> </w:t>
      </w:r>
      <w:r w:rsidRPr="008707D4">
        <w:rPr>
          <w:noProof/>
          <w:lang w:val="en-GB"/>
        </w:rPr>
        <w:t xml:space="preserve">is set equal to the picture height in units of luma samples of the picture in </w:t>
      </w:r>
      <w:r w:rsidRPr="008707D4">
        <w:rPr>
          <w:rFonts w:eastAsiaTheme="minorEastAsia"/>
          <w:noProof/>
          <w:lang w:val="en-GB"/>
        </w:rPr>
        <w:t>candInputPicList corresponding to the current picture</w:t>
      </w:r>
      <w:r w:rsidRPr="008707D4">
        <w:rPr>
          <w:noProof/>
          <w:lang w:val="en-GB"/>
        </w:rPr>
        <w:t>.</w:t>
      </w:r>
    </w:p>
    <w:p w14:paraId="1F9FF300"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noProof/>
          <w:lang w:val="en-GB"/>
        </w:rPr>
        <w:t>–</w:t>
      </w:r>
      <w:r w:rsidRPr="008707D4">
        <w:rPr>
          <w:noProof/>
          <w:lang w:val="en-GB"/>
        </w:rPr>
        <w:tab/>
      </w:r>
      <w:proofErr w:type="spellStart"/>
      <w:r w:rsidRPr="008707D4">
        <w:rPr>
          <w:szCs w:val="22"/>
          <w:lang w:val="en-CA"/>
        </w:rPr>
        <w:t>BitDepth</w:t>
      </w:r>
      <w:r w:rsidRPr="008707D4">
        <w:rPr>
          <w:szCs w:val="22"/>
          <w:vertAlign w:val="subscript"/>
          <w:lang w:val="en-CA"/>
        </w:rPr>
        <w:t>Y</w:t>
      </w:r>
      <w:proofErr w:type="spellEnd"/>
      <w:r w:rsidRPr="008707D4">
        <w:rPr>
          <w:szCs w:val="22"/>
          <w:lang w:val="en-CA"/>
        </w:rPr>
        <w:t xml:space="preserve"> is set equal to the b</w:t>
      </w:r>
      <w:r w:rsidRPr="008707D4">
        <w:rPr>
          <w:lang w:val="en-CA"/>
        </w:rPr>
        <w:t xml:space="preserve">it depth </w:t>
      </w:r>
      <w:r w:rsidRPr="008707D4">
        <w:rPr>
          <w:rFonts w:eastAsiaTheme="minorEastAsia"/>
          <w:noProof/>
          <w:lang w:val="en-CA"/>
        </w:rPr>
        <w:t>BitDepth</w:t>
      </w:r>
      <w:r w:rsidRPr="008707D4">
        <w:rPr>
          <w:rFonts w:eastAsiaTheme="minorEastAsia"/>
          <w:noProof/>
          <w:vertAlign w:val="subscript"/>
          <w:lang w:val="en-CA"/>
        </w:rPr>
        <w:t>Y</w:t>
      </w:r>
      <w:r w:rsidRPr="008707D4">
        <w:rPr>
          <w:lang w:val="en-CA"/>
        </w:rPr>
        <w:t xml:space="preserve"> </w:t>
      </w:r>
      <w:r w:rsidRPr="008707D4">
        <w:rPr>
          <w:szCs w:val="22"/>
          <w:lang w:val="en-CA"/>
        </w:rPr>
        <w:t xml:space="preserve">for the luma sample array of </w:t>
      </w:r>
      <w:r w:rsidRPr="008707D4">
        <w:rPr>
          <w:noProof/>
          <w:lang w:val="en-GB"/>
        </w:rPr>
        <w:t xml:space="preserve">the picture in </w:t>
      </w:r>
      <w:r w:rsidRPr="008707D4">
        <w:rPr>
          <w:rFonts w:eastAsiaTheme="minorEastAsia"/>
          <w:noProof/>
          <w:lang w:val="en-GB"/>
        </w:rPr>
        <w:t>candInputPicList corresponding to the current picture</w:t>
      </w:r>
      <w:r w:rsidRPr="008707D4">
        <w:rPr>
          <w:szCs w:val="22"/>
          <w:lang w:val="en-CA"/>
        </w:rPr>
        <w:t>.</w:t>
      </w:r>
    </w:p>
    <w:p w14:paraId="563A0C62"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szCs w:val="22"/>
          <w:lang w:val="en-CA"/>
        </w:rPr>
        <w:t>–</w:t>
      </w:r>
      <w:r w:rsidRPr="008707D4">
        <w:rPr>
          <w:szCs w:val="22"/>
          <w:lang w:val="en-CA"/>
        </w:rPr>
        <w:tab/>
      </w:r>
      <w:proofErr w:type="spellStart"/>
      <w:r w:rsidRPr="008707D4">
        <w:rPr>
          <w:szCs w:val="22"/>
          <w:lang w:val="en-CA"/>
        </w:rPr>
        <w:t>BitDepth</w:t>
      </w:r>
      <w:r w:rsidRPr="008707D4">
        <w:rPr>
          <w:szCs w:val="22"/>
          <w:vertAlign w:val="subscript"/>
          <w:lang w:val="en-CA"/>
        </w:rPr>
        <w:t>C</w:t>
      </w:r>
      <w:proofErr w:type="spellEnd"/>
      <w:r w:rsidRPr="008707D4">
        <w:rPr>
          <w:szCs w:val="22"/>
          <w:lang w:val="en-CA"/>
        </w:rPr>
        <w:t xml:space="preserve"> is set equal to the bit depth </w:t>
      </w:r>
      <w:proofErr w:type="spellStart"/>
      <w:r w:rsidRPr="008707D4">
        <w:rPr>
          <w:szCs w:val="22"/>
          <w:lang w:val="en-CA"/>
        </w:rPr>
        <w:t>BitDepth</w:t>
      </w:r>
      <w:r w:rsidRPr="008707D4">
        <w:rPr>
          <w:szCs w:val="22"/>
          <w:vertAlign w:val="subscript"/>
          <w:lang w:val="en-CA"/>
        </w:rPr>
        <w:t>C</w:t>
      </w:r>
      <w:proofErr w:type="spellEnd"/>
      <w:r w:rsidRPr="008707D4">
        <w:rPr>
          <w:szCs w:val="22"/>
          <w:lang w:val="en-CA"/>
        </w:rPr>
        <w:t xml:space="preserve"> for the chroma sample arrays, if any, of </w:t>
      </w:r>
      <w:r w:rsidRPr="008707D4">
        <w:rPr>
          <w:noProof/>
          <w:lang w:val="en-GB"/>
        </w:rPr>
        <w:t xml:space="preserve">the picture in </w:t>
      </w:r>
      <w:r w:rsidRPr="008707D4">
        <w:rPr>
          <w:rFonts w:eastAsiaTheme="minorEastAsia"/>
          <w:noProof/>
          <w:lang w:val="en-GB"/>
        </w:rPr>
        <w:t>candInputPicList corresponding to the current picture</w:t>
      </w:r>
      <w:r w:rsidRPr="008707D4">
        <w:rPr>
          <w:szCs w:val="22"/>
          <w:lang w:val="en-CA"/>
        </w:rPr>
        <w:t>.</w:t>
      </w:r>
    </w:p>
    <w:p w14:paraId="0BF9ED16" w14:textId="77777777" w:rsidR="00C462D1" w:rsidRPr="008707D4"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8707D4">
        <w:rPr>
          <w:szCs w:val="22"/>
          <w:lang w:val="en-CA"/>
        </w:rPr>
        <w:t>–</w:t>
      </w:r>
      <w:r w:rsidRPr="008707D4">
        <w:rPr>
          <w:szCs w:val="22"/>
          <w:lang w:val="en-CA"/>
        </w:rPr>
        <w:tab/>
      </w:r>
      <w:proofErr w:type="spellStart"/>
      <w:r w:rsidRPr="008707D4">
        <w:rPr>
          <w:szCs w:val="22"/>
          <w:lang w:val="en-CA"/>
        </w:rPr>
        <w:t>ChromaFormatIdc</w:t>
      </w:r>
      <w:proofErr w:type="spellEnd"/>
      <w:r w:rsidRPr="008707D4">
        <w:rPr>
          <w:szCs w:val="22"/>
          <w:lang w:val="en-CA"/>
        </w:rPr>
        <w:t xml:space="preserve"> is set equal to the chroma format indicator</w:t>
      </w:r>
      <w:r w:rsidRPr="008707D4">
        <w:rPr>
          <w:lang w:val="en-CA"/>
        </w:rPr>
        <w:t xml:space="preserve"> </w:t>
      </w:r>
      <w:proofErr w:type="spellStart"/>
      <w:r w:rsidRPr="008707D4">
        <w:rPr>
          <w:lang w:val="en-CA"/>
        </w:rPr>
        <w:t>ChromaFormatIdc</w:t>
      </w:r>
      <w:proofErr w:type="spellEnd"/>
      <w:r w:rsidRPr="008707D4">
        <w:rPr>
          <w:szCs w:val="22"/>
          <w:lang w:val="en-CA"/>
        </w:rPr>
        <w:t xml:space="preserve"> of </w:t>
      </w:r>
      <w:r w:rsidRPr="008707D4">
        <w:rPr>
          <w:noProof/>
          <w:lang w:val="en-GB"/>
        </w:rPr>
        <w:t xml:space="preserve">the the picture in </w:t>
      </w:r>
      <w:r w:rsidRPr="008707D4">
        <w:rPr>
          <w:rFonts w:eastAsiaTheme="minorEastAsia"/>
          <w:noProof/>
          <w:lang w:val="en-GB"/>
        </w:rPr>
        <w:t>candInputPicList corresponding to the current picture</w:t>
      </w:r>
      <w:r w:rsidRPr="008707D4">
        <w:rPr>
          <w:rFonts w:eastAsiaTheme="minorEastAsia"/>
          <w:noProof/>
          <w:lang w:val="en-CA"/>
        </w:rPr>
        <w:t>.</w:t>
      </w:r>
    </w:p>
    <w:p w14:paraId="0E092489" w14:textId="77777777" w:rsidR="00C462D1" w:rsidRPr="00763A29" w:rsidRDefault="00C462D1" w:rsidP="00C462D1">
      <w:pPr>
        <w:rPr>
          <w:rFonts w:eastAsiaTheme="minorEastAsia"/>
          <w:noProof/>
          <w:lang w:val="en-GB"/>
        </w:rPr>
      </w:pPr>
      <w:r w:rsidRPr="008707D4">
        <w:rPr>
          <w:rFonts w:eastAsiaTheme="minorEastAsia"/>
          <w:noProof/>
          <w:lang w:val="en-GB"/>
        </w:rPr>
        <w:t>The remainder of this subclause applies when the PPF is an NNPF.</w:t>
      </w:r>
    </w:p>
    <w:p w14:paraId="0FCB5073" w14:textId="77777777" w:rsidR="00C462D1" w:rsidRPr="00763A29" w:rsidRDefault="00C462D1" w:rsidP="00C462D1">
      <w:pPr>
        <w:rPr>
          <w:rFonts w:eastAsiaTheme="minorEastAsia"/>
          <w:noProof/>
          <w:lang w:val="en-GB"/>
        </w:rPr>
      </w:pPr>
      <w:r w:rsidRPr="00763A29">
        <w:rPr>
          <w:rFonts w:eastAsiaTheme="minorEastAsia"/>
          <w:noProof/>
          <w:lang w:val="en-GB"/>
        </w:rPr>
        <w:t xml:space="preserve">It is a requirement of bitstream conformance that when a picture unit contains an NNPFA SEI message, the value of </w:t>
      </w:r>
      <w:r w:rsidRPr="00763A29" w:rsidDel="008E7D52">
        <w:rPr>
          <w:rFonts w:eastAsiaTheme="minorEastAsia"/>
          <w:noProof/>
          <w:lang w:val="en-GB"/>
        </w:rPr>
        <w:t>ph_pic_output_flag</w:t>
      </w:r>
      <w:r w:rsidRPr="00763A29">
        <w:rPr>
          <w:rFonts w:eastAsiaTheme="minorEastAsia"/>
          <w:noProof/>
          <w:lang w:val="en-GB"/>
        </w:rPr>
        <w:t xml:space="preserve"> in the picture header contained in that picture unit shall be equal to 1.</w:t>
      </w:r>
    </w:p>
    <w:p w14:paraId="05D9F37E"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763A29">
        <w:rPr>
          <w:noProof/>
          <w:sz w:val="18"/>
          <w:lang w:val="en-GB"/>
        </w:rPr>
        <w:t xml:space="preserve">NOTE 3 – Since </w:t>
      </w:r>
      <w:r w:rsidRPr="008707D4">
        <w:rPr>
          <w:noProof/>
          <w:sz w:val="18"/>
          <w:lang w:val="en-GB"/>
        </w:rPr>
        <w:t>when the NNPF is the first PPF that is applied for currPic</w:t>
      </w:r>
      <w:r w:rsidRPr="00763A29">
        <w:rPr>
          <w:noProof/>
          <w:sz w:val="18"/>
          <w:lang w:val="en-GB"/>
        </w:rPr>
        <w:t xml:space="preserve"> only cropped decoded output pictures are used as input pictures of the NNPF, the value of </w:t>
      </w:r>
      <w:r w:rsidRPr="00763A29" w:rsidDel="008E7D52">
        <w:rPr>
          <w:noProof/>
          <w:sz w:val="18"/>
          <w:lang w:val="en-GB"/>
        </w:rPr>
        <w:t>ph_pic_output_flag</w:t>
      </w:r>
      <w:r w:rsidRPr="00763A29">
        <w:rPr>
          <w:noProof/>
          <w:sz w:val="18"/>
          <w:lang w:val="en-GB"/>
        </w:rPr>
        <w:t xml:space="preserve"> in the picture header of the coded picture corresponding to each input picture of the NNPF is equal to 1.</w:t>
      </w:r>
    </w:p>
    <w:p w14:paraId="155EE698" w14:textId="77777777" w:rsidR="00C462D1" w:rsidRPr="00763A29" w:rsidRDefault="00C462D1" w:rsidP="00C462D1">
      <w:pPr>
        <w:rPr>
          <w:rFonts w:eastAsiaTheme="minorEastAsia"/>
          <w:noProof/>
        </w:rPr>
      </w:pPr>
      <w:r w:rsidRPr="00763A29">
        <w:rPr>
          <w:rFonts w:eastAsiaTheme="minorEastAsia"/>
          <w:noProof/>
          <w:lang w:val="en-GB"/>
        </w:rPr>
        <w:t>The variable pictureRateUpsamplingFlag is set equal to ( ( </w:t>
      </w:r>
      <w:r w:rsidRPr="00763A29">
        <w:rPr>
          <w:rFonts w:eastAsiaTheme="minorEastAsia"/>
          <w:noProof/>
        </w:rPr>
        <w:t>nnpfc_purpose &amp; 0x08 )</w:t>
      </w:r>
      <w:r w:rsidRPr="00763A29">
        <w:rPr>
          <w:rFonts w:eastAsiaTheme="minorEastAsia"/>
          <w:noProof/>
          <w:lang w:val="en-GB"/>
        </w:rPr>
        <w:t> &gt; 0 ) ? 1 : </w:t>
      </w:r>
      <w:r w:rsidRPr="00763A29">
        <w:rPr>
          <w:rFonts w:eastAsiaTheme="minorEastAsia"/>
          <w:noProof/>
        </w:rPr>
        <w:t>0.</w:t>
      </w:r>
    </w:p>
    <w:p w14:paraId="74C10312" w14:textId="77777777" w:rsidR="00C462D1" w:rsidRPr="00763A29" w:rsidRDefault="00C462D1" w:rsidP="00C462D1">
      <w:pPr>
        <w:rPr>
          <w:rFonts w:eastAsiaTheme="minorEastAsia"/>
          <w:noProof/>
          <w:lang w:val="en-GB"/>
        </w:rPr>
      </w:pPr>
      <w:r w:rsidRPr="00763A29">
        <w:rPr>
          <w:noProof/>
          <w:lang w:val="en-GB"/>
        </w:rPr>
        <w:t>The variable numInputPics is set equal to nnpfc_num_input_pics_minus1 + 1.</w:t>
      </w:r>
    </w:p>
    <w:p w14:paraId="2B9FD009" w14:textId="77777777" w:rsidR="00C462D1" w:rsidRPr="00763A29" w:rsidRDefault="00C462D1" w:rsidP="00C462D1">
      <w:pPr>
        <w:rPr>
          <w:rFonts w:eastAsia="Times New Roman"/>
          <w:szCs w:val="22"/>
          <w:lang w:val="en-CA"/>
        </w:rPr>
      </w:pPr>
      <w:r w:rsidRPr="00763A29">
        <w:rPr>
          <w:rFonts w:eastAsia="Times New Roman"/>
          <w:szCs w:val="22"/>
          <w:lang w:val="en-CA"/>
        </w:rPr>
        <w:t xml:space="preserve">The variable </w:t>
      </w:r>
      <w:proofErr w:type="spellStart"/>
      <w:r w:rsidRPr="00763A29">
        <w:rPr>
          <w:rFonts w:eastAsia="Times New Roman"/>
          <w:szCs w:val="22"/>
          <w:lang w:val="en-CA"/>
        </w:rPr>
        <w:t>numInferences</w:t>
      </w:r>
      <w:proofErr w:type="spellEnd"/>
      <w:r w:rsidRPr="00763A29">
        <w:rPr>
          <w:rFonts w:eastAsia="Times New Roman"/>
          <w:szCs w:val="22"/>
          <w:lang w:val="en-CA"/>
        </w:rPr>
        <w:t xml:space="preserve"> is derived as follows:</w:t>
      </w:r>
    </w:p>
    <w:p w14:paraId="2CFCC4E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imes New Roman"/>
          <w:szCs w:val="22"/>
          <w:lang w:val="en-CA"/>
        </w:rPr>
      </w:pPr>
      <w:r w:rsidRPr="00763A29">
        <w:rPr>
          <w:noProof/>
          <w:lang w:val="en-GB"/>
        </w:rPr>
        <w:t>–</w:t>
      </w:r>
      <w:r w:rsidRPr="00763A29">
        <w:rPr>
          <w:noProof/>
          <w:lang w:val="en-GB"/>
        </w:rPr>
        <w:tab/>
      </w:r>
      <w:r w:rsidRPr="00763A29">
        <w:rPr>
          <w:rFonts w:eastAsia="Times New Roman"/>
          <w:szCs w:val="22"/>
          <w:lang w:val="en-CA"/>
        </w:rPr>
        <w:t xml:space="preserve">If all of the following conditions are true, the variable </w:t>
      </w:r>
      <w:proofErr w:type="spellStart"/>
      <w:r w:rsidRPr="00763A29">
        <w:rPr>
          <w:rFonts w:eastAsia="Times New Roman"/>
          <w:szCs w:val="22"/>
          <w:lang w:val="en-CA"/>
        </w:rPr>
        <w:t>numPostRoll</w:t>
      </w:r>
      <w:proofErr w:type="spellEnd"/>
      <w:r w:rsidRPr="00763A29">
        <w:rPr>
          <w:rFonts w:eastAsia="Times New Roman"/>
          <w:szCs w:val="22"/>
          <w:lang w:val="en-CA"/>
        </w:rPr>
        <w:t xml:space="preserve"> is set equal to the value of </w:t>
      </w:r>
      <w:proofErr w:type="spellStart"/>
      <w:r w:rsidRPr="00763A29">
        <w:rPr>
          <w:rFonts w:eastAsia="Times New Roman"/>
          <w:szCs w:val="22"/>
          <w:lang w:val="en-CA"/>
        </w:rPr>
        <w:t>i</w:t>
      </w:r>
      <w:proofErr w:type="spellEnd"/>
      <w:r w:rsidRPr="00763A29">
        <w:rPr>
          <w:rFonts w:eastAsia="Times New Roman"/>
          <w:szCs w:val="22"/>
          <w:lang w:val="en-CA"/>
        </w:rPr>
        <w:t xml:space="preserve"> such that </w:t>
      </w:r>
      <w:proofErr w:type="spellStart"/>
      <w:r w:rsidRPr="00763A29">
        <w:rPr>
          <w:rFonts w:eastAsia="Times New Roman"/>
          <w:szCs w:val="22"/>
          <w:lang w:val="en-CA"/>
        </w:rPr>
        <w:t>nnpfc_interpolated_pics</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is greater than 0 and the variable </w:t>
      </w:r>
      <w:proofErr w:type="spellStart"/>
      <w:r w:rsidRPr="00763A29">
        <w:rPr>
          <w:rFonts w:eastAsia="Times New Roman"/>
          <w:szCs w:val="22"/>
          <w:lang w:val="en-CA"/>
        </w:rPr>
        <w:t>numInferences</w:t>
      </w:r>
      <w:proofErr w:type="spellEnd"/>
      <w:r w:rsidRPr="00763A29">
        <w:rPr>
          <w:rFonts w:eastAsia="Times New Roman"/>
          <w:szCs w:val="22"/>
          <w:lang w:val="en-CA"/>
        </w:rPr>
        <w:t xml:space="preserve"> is set equal to 1 + </w:t>
      </w:r>
      <w:proofErr w:type="spellStart"/>
      <w:r w:rsidRPr="00763A29">
        <w:rPr>
          <w:rFonts w:eastAsia="Times New Roman"/>
          <w:szCs w:val="22"/>
          <w:lang w:val="en-CA"/>
        </w:rPr>
        <w:t>numPostRoll</w:t>
      </w:r>
      <w:proofErr w:type="spellEnd"/>
      <w:r w:rsidRPr="00763A29">
        <w:rPr>
          <w:rFonts w:eastAsia="Times New Roman"/>
          <w:szCs w:val="22"/>
          <w:lang w:val="en-CA"/>
        </w:rPr>
        <w:t>:</w:t>
      </w:r>
    </w:p>
    <w:p w14:paraId="781AD7B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szCs w:val="18"/>
        </w:rPr>
        <w:t>–</w:t>
      </w:r>
      <w:r w:rsidRPr="00763A29">
        <w:tab/>
      </w:r>
      <w:r w:rsidRPr="00763A29">
        <w:rPr>
          <w:noProof/>
          <w:lang w:val="en-GB"/>
        </w:rPr>
        <w:t>nnpfc_purpose is equal to 8 (i.e., the only purpose for the NNPF is picture rate upsampling).</w:t>
      </w:r>
    </w:p>
    <w:p w14:paraId="38D3573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nnpfa_persistence_flag is equal to 1.</w:t>
      </w:r>
    </w:p>
    <w:p w14:paraId="1EC6701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nnpfc_interpolated_pics[ i ] is greater than 0 only for a single value of i that is greater than 0.</w:t>
      </w:r>
    </w:p>
    <w:p w14:paraId="3DC6ED4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Either of the following conditions is true:</w:t>
      </w:r>
    </w:p>
    <w:p w14:paraId="1389D59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szCs w:val="18"/>
        </w:rPr>
        <w:lastRenderedPageBreak/>
        <w:t>–</w:t>
      </w:r>
      <w:r w:rsidRPr="00763A29">
        <w:tab/>
      </w:r>
      <w:r w:rsidRPr="00763A29">
        <w:rPr>
          <w:noProof/>
          <w:lang w:val="en-GB"/>
        </w:rPr>
        <w:t>currPic is the last picture of the bitstream in output order that has nuh_layer_id equal to currLayerId.</w:t>
      </w:r>
    </w:p>
    <w:p w14:paraId="29D329E4"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currPic is the last picture in the CLVS in output order and nnpfa_no_foll_clvs_flag is equal to 1.</w:t>
      </w:r>
    </w:p>
    <w:p w14:paraId="24FAE03A" w14:textId="77777777" w:rsidR="00C462D1" w:rsidRPr="00763A29" w:rsidRDefault="00C462D1" w:rsidP="00C462D1">
      <w:pPr>
        <w:tabs>
          <w:tab w:val="clear" w:pos="360"/>
        </w:tabs>
        <w:spacing w:line="240" w:lineRule="exact"/>
        <w:ind w:left="403" w:hanging="403"/>
        <w:rPr>
          <w:rFonts w:eastAsia="Times New Roman"/>
          <w:lang w:val="en-CA"/>
        </w:rPr>
      </w:pPr>
      <w:r w:rsidRPr="00763A29">
        <w:rPr>
          <w:noProof/>
          <w:lang w:val="en-GB"/>
        </w:rPr>
        <w:t>–</w:t>
      </w:r>
      <w:r w:rsidRPr="00763A29">
        <w:rPr>
          <w:noProof/>
          <w:lang w:val="en-GB"/>
        </w:rPr>
        <w:tab/>
      </w:r>
      <w:r w:rsidRPr="00763A29">
        <w:rPr>
          <w:rFonts w:eastAsia="Times New Roman"/>
          <w:lang w:val="en-CA"/>
        </w:rPr>
        <w:t xml:space="preserve">Otherwise, if all of the following conditions are true, </w:t>
      </w:r>
      <w:r w:rsidRPr="00763A29">
        <w:rPr>
          <w:rFonts w:eastAsia="Times New Roman"/>
        </w:rPr>
        <w:t xml:space="preserve">the variable </w:t>
      </w:r>
      <w:proofErr w:type="spellStart"/>
      <w:r w:rsidRPr="00763A29">
        <w:rPr>
          <w:rFonts w:eastAsia="Times New Roman"/>
        </w:rPr>
        <w:t>numPostRoll</w:t>
      </w:r>
      <w:proofErr w:type="spellEnd"/>
      <w:r w:rsidRPr="00763A29">
        <w:rPr>
          <w:rFonts w:eastAsia="Times New Roman"/>
        </w:rPr>
        <w:t xml:space="preserve"> is set equal to </w:t>
      </w:r>
      <w:proofErr w:type="spellStart"/>
      <w:r w:rsidRPr="00763A29">
        <w:rPr>
          <w:rFonts w:eastAsia="Times New Roman"/>
        </w:rPr>
        <w:t>InpIdx</w:t>
      </w:r>
      <w:proofErr w:type="spellEnd"/>
      <w:r w:rsidRPr="00763A29">
        <w:rPr>
          <w:rFonts w:eastAsia="Times New Roman"/>
        </w:rPr>
        <w:t>[ </w:t>
      </w:r>
      <w:proofErr w:type="spellStart"/>
      <w:r w:rsidRPr="00763A29">
        <w:rPr>
          <w:rFonts w:eastAsia="Times New Roman"/>
        </w:rPr>
        <w:t>i</w:t>
      </w:r>
      <w:proofErr w:type="spellEnd"/>
      <w:r w:rsidRPr="00763A29">
        <w:rPr>
          <w:rFonts w:eastAsia="Times New Roman"/>
        </w:rPr>
        <w:t xml:space="preserve"> ] for the value of </w:t>
      </w:r>
      <w:proofErr w:type="spellStart"/>
      <w:r w:rsidRPr="00763A29">
        <w:rPr>
          <w:rFonts w:eastAsia="Times New Roman"/>
        </w:rPr>
        <w:t>i</w:t>
      </w:r>
      <w:proofErr w:type="spellEnd"/>
      <w:r w:rsidRPr="00763A29">
        <w:rPr>
          <w:rFonts w:eastAsia="Times New Roman"/>
        </w:rPr>
        <w:t xml:space="preserve"> such that </w:t>
      </w:r>
      <w:proofErr w:type="spellStart"/>
      <w:r w:rsidRPr="00763A29">
        <w:rPr>
          <w:rFonts w:eastAsia="Times New Roman"/>
        </w:rPr>
        <w:t>nnpfa_output_flag</w:t>
      </w:r>
      <w:proofErr w:type="spellEnd"/>
      <w:r w:rsidRPr="00763A29">
        <w:rPr>
          <w:rFonts w:eastAsia="Times New Roman"/>
        </w:rPr>
        <w:t>[ </w:t>
      </w:r>
      <w:proofErr w:type="spellStart"/>
      <w:r w:rsidRPr="00763A29">
        <w:rPr>
          <w:rFonts w:eastAsia="Times New Roman"/>
        </w:rPr>
        <w:t>i</w:t>
      </w:r>
      <w:proofErr w:type="spellEnd"/>
      <w:r w:rsidRPr="00763A29">
        <w:rPr>
          <w:rFonts w:eastAsia="Times New Roman"/>
        </w:rPr>
        <w:t> ] is equal to 1</w:t>
      </w:r>
      <w:r w:rsidRPr="00763A29">
        <w:rPr>
          <w:rFonts w:eastAsia="Times New Roman"/>
          <w:lang w:val="en-CA"/>
        </w:rPr>
        <w:t xml:space="preserve">, and the variable </w:t>
      </w:r>
      <w:proofErr w:type="spellStart"/>
      <w:r w:rsidRPr="00763A29">
        <w:rPr>
          <w:rFonts w:eastAsia="Times New Roman"/>
          <w:lang w:val="en-CA"/>
        </w:rPr>
        <w:t>numInferences</w:t>
      </w:r>
      <w:proofErr w:type="spellEnd"/>
      <w:r w:rsidRPr="00763A29">
        <w:rPr>
          <w:rFonts w:eastAsia="Times New Roman"/>
          <w:lang w:val="en-CA"/>
        </w:rPr>
        <w:t xml:space="preserve"> is set equal to 1 + </w:t>
      </w:r>
      <w:proofErr w:type="spellStart"/>
      <w:r w:rsidRPr="00763A29">
        <w:rPr>
          <w:rFonts w:eastAsia="Times New Roman"/>
          <w:lang w:val="en-CA"/>
        </w:rPr>
        <w:t>numPostRoll</w:t>
      </w:r>
      <w:proofErr w:type="spellEnd"/>
      <w:r w:rsidRPr="00763A29">
        <w:rPr>
          <w:rFonts w:eastAsia="Times New Roman"/>
          <w:lang w:val="en-CA"/>
        </w:rPr>
        <w:t>:</w:t>
      </w:r>
    </w:p>
    <w:p w14:paraId="4778E71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rPr>
        <w:t>–</w:t>
      </w:r>
      <w:r w:rsidRPr="00763A29">
        <w:tab/>
      </w:r>
      <w:r w:rsidRPr="00763A29">
        <w:rPr>
          <w:noProof/>
          <w:lang w:val="en-GB"/>
        </w:rPr>
        <w:t>pictureRateUpsamplingFlag is equal to 0.</w:t>
      </w:r>
    </w:p>
    <w:p w14:paraId="044624E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numInputPics is greater than 1.</w:t>
      </w:r>
    </w:p>
    <w:p w14:paraId="1202EA6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rPr>
        <w:t>–</w:t>
      </w:r>
      <w:r w:rsidRPr="00763A29">
        <w:rPr>
          <w:noProof/>
        </w:rPr>
        <w:tab/>
      </w:r>
      <w:r w:rsidRPr="00763A29">
        <w:rPr>
          <w:noProof/>
          <w:lang w:val="en-GB"/>
        </w:rPr>
        <w:t>nnpfa_persistence_flag is equal to 1.</w:t>
      </w:r>
    </w:p>
    <w:p w14:paraId="14E6DFD0"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rPr>
        <w:t>–</w:t>
      </w:r>
      <w:r w:rsidRPr="00763A29">
        <w:rPr>
          <w:noProof/>
        </w:rPr>
        <w:tab/>
      </w:r>
      <w:r w:rsidRPr="00763A29">
        <w:rPr>
          <w:noProof/>
          <w:lang w:val="en-GB"/>
        </w:rPr>
        <w:t>nnpfa_output_flag[ idx ] is equal to 1 for a single value of idx in the range of 0 to NumInpPicsInOutputTensor − 1, inclusive, and for that single value of idx, InpIdx[ idx ] is greater than 0.</w:t>
      </w:r>
    </w:p>
    <w:p w14:paraId="7824EE1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rFonts w:eastAsia="Times New Roman"/>
        </w:rPr>
      </w:pPr>
      <w:r w:rsidRPr="00763A29">
        <w:rPr>
          <w:noProof/>
        </w:rPr>
        <w:t>–</w:t>
      </w:r>
      <w:r w:rsidRPr="00763A29">
        <w:rPr>
          <w:noProof/>
        </w:rPr>
        <w:tab/>
      </w:r>
      <w:r w:rsidRPr="00763A29">
        <w:rPr>
          <w:noProof/>
          <w:lang w:val="en-GB"/>
        </w:rPr>
        <w:t>Either</w:t>
      </w:r>
      <w:r w:rsidRPr="00763A29">
        <w:rPr>
          <w:noProof/>
        </w:rPr>
        <w:t xml:space="preserve"> of</w:t>
      </w:r>
      <w:r w:rsidRPr="00763A29">
        <w:rPr>
          <w:rFonts w:eastAsia="Times New Roman"/>
        </w:rPr>
        <w:t xml:space="preserve"> the following conditions is true:</w:t>
      </w:r>
    </w:p>
    <w:p w14:paraId="3BCF367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rPr>
        <w:t>–</w:t>
      </w:r>
      <w:r w:rsidRPr="00763A29">
        <w:tab/>
      </w:r>
      <w:r w:rsidRPr="00763A29">
        <w:rPr>
          <w:noProof/>
          <w:lang w:val="en-GB"/>
        </w:rPr>
        <w:t>currPic is the last picture of the bitstream in output order that has nuh_layer_id equal to currLayerId.</w:t>
      </w:r>
    </w:p>
    <w:p w14:paraId="176A013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currPic is the last picture in the CLVS in output order and nnpfa_no_foll_clvs_flag is equal to 1.</w:t>
      </w:r>
    </w:p>
    <w:p w14:paraId="58BCC64F" w14:textId="77777777" w:rsidR="00C462D1" w:rsidRPr="00763A29" w:rsidRDefault="00C462D1" w:rsidP="00C462D1">
      <w:pPr>
        <w:tabs>
          <w:tab w:val="clear" w:pos="360"/>
        </w:tabs>
        <w:spacing w:line="240" w:lineRule="exact"/>
        <w:ind w:left="403" w:hanging="403"/>
        <w:rPr>
          <w:rFonts w:eastAsia="Times New Roman"/>
          <w:szCs w:val="22"/>
          <w:lang w:val="en-CA"/>
        </w:rPr>
      </w:pPr>
      <w:r w:rsidRPr="00763A29">
        <w:rPr>
          <w:noProof/>
          <w:lang w:val="en-GB"/>
        </w:rPr>
        <w:t>–</w:t>
      </w:r>
      <w:r w:rsidRPr="00763A29">
        <w:rPr>
          <w:noProof/>
          <w:lang w:val="en-GB"/>
        </w:rPr>
        <w:tab/>
      </w:r>
      <w:r w:rsidRPr="00763A29">
        <w:rPr>
          <w:rFonts w:eastAsia="Times New Roman"/>
          <w:szCs w:val="22"/>
          <w:lang w:val="en-CA"/>
        </w:rPr>
        <w:t xml:space="preserve">Otherwise, the variable </w:t>
      </w:r>
      <w:proofErr w:type="spellStart"/>
      <w:r w:rsidRPr="00763A29">
        <w:rPr>
          <w:rFonts w:eastAsia="Times New Roman"/>
          <w:szCs w:val="22"/>
          <w:lang w:val="en-CA"/>
        </w:rPr>
        <w:t>numInferences</w:t>
      </w:r>
      <w:proofErr w:type="spellEnd"/>
      <w:r w:rsidRPr="00763A29">
        <w:rPr>
          <w:rFonts w:eastAsia="Times New Roman"/>
          <w:szCs w:val="22"/>
          <w:lang w:val="en-CA"/>
        </w:rPr>
        <w:t xml:space="preserve"> is set equal to 1.</w:t>
      </w:r>
    </w:p>
    <w:p w14:paraId="5D10BB29" w14:textId="77777777" w:rsidR="00C462D1" w:rsidRPr="00763A29" w:rsidRDefault="00C462D1" w:rsidP="00C462D1">
      <w:pPr>
        <w:rPr>
          <w:rFonts w:eastAsiaTheme="minorEastAsia"/>
          <w:noProof/>
          <w:lang w:val="en-GB"/>
        </w:rPr>
      </w:pPr>
      <w:r w:rsidRPr="00763A29">
        <w:rPr>
          <w:rFonts w:eastAsiaTheme="minorEastAsia"/>
          <w:noProof/>
          <w:lang w:val="en-GB"/>
        </w:rPr>
        <w:t>For each value of j in the range of 0 to numInferences − 1, inclusive, the following applies</w:t>
      </w:r>
      <w:r w:rsidRPr="00763A29">
        <w:rPr>
          <w:rFonts w:eastAsiaTheme="minorEastAsia" w:cstheme="minorBidi"/>
          <w:noProof/>
          <w:lang w:val="en-GB" w:eastAsia="zh-CN"/>
        </w:rPr>
        <w:t xml:space="preserve"> </w:t>
      </w:r>
      <w:r w:rsidRPr="008707D4">
        <w:rPr>
          <w:rFonts w:eastAsiaTheme="minorEastAsia" w:cstheme="minorBidi"/>
          <w:noProof/>
          <w:lang w:val="en-GB" w:eastAsia="zh-CN"/>
        </w:rPr>
        <w:t>for the derivation of the input pictures for the NNPF such that each input picture is a picture in candInputPicList</w:t>
      </w:r>
      <w:r w:rsidRPr="00763A29">
        <w:rPr>
          <w:rFonts w:eastAsiaTheme="minorEastAsia"/>
          <w:noProof/>
          <w:lang w:val="en-GB"/>
        </w:rPr>
        <w:t>:</w:t>
      </w:r>
    </w:p>
    <w:p w14:paraId="65E8F46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lang w:val="en-GB"/>
        </w:rPr>
      </w:pPr>
      <w:r w:rsidRPr="00763A29">
        <w:rPr>
          <w:noProof/>
          <w:lang w:val="en-GB"/>
        </w:rPr>
        <w:t>–</w:t>
      </w:r>
      <w:r w:rsidRPr="00763A29">
        <w:rPr>
          <w:noProof/>
          <w:lang w:val="en-GB"/>
        </w:rPr>
        <w:tab/>
      </w:r>
      <w:r w:rsidRPr="00763A29">
        <w:rPr>
          <w:rFonts w:eastAsiaTheme="minorEastAsia"/>
          <w:noProof/>
          <w:lang w:val="en-GB"/>
        </w:rPr>
        <w:t>The arrays inputPic[ i ] and inputPresentFlag[ i ] for i in the range of 0 to numInputPics − 1, inclusive, representing all the input pictures and the presence of input pictures, respectively, are specified as follows:</w:t>
      </w:r>
    </w:p>
    <w:p w14:paraId="34F4EB7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When j is greater than 0, for each value of k in the range of 0 to j </w:t>
      </w:r>
      <w:r w:rsidRPr="00763A29">
        <w:rPr>
          <w:rFonts w:eastAsiaTheme="minorEastAsia"/>
          <w:noProof/>
          <w:lang w:val="en-GB"/>
        </w:rPr>
        <w:t>−</w:t>
      </w:r>
      <w:r w:rsidRPr="00763A29">
        <w:rPr>
          <w:noProof/>
          <w:lang w:val="en-GB"/>
        </w:rPr>
        <w:t xml:space="preserve"> 1, inclusive, inputPic[ k ] is set to be </w:t>
      </w:r>
      <w:r w:rsidRPr="008707D4">
        <w:rPr>
          <w:rFonts w:eastAsiaTheme="minorEastAsia" w:cstheme="minorBidi"/>
          <w:noProof/>
          <w:lang w:val="en-GB" w:eastAsia="zh-CN"/>
        </w:rPr>
        <w:t>the picture in candInputPicList corresponding to</w:t>
      </w:r>
      <w:r w:rsidRPr="00763A29">
        <w:rPr>
          <w:rFonts w:eastAsiaTheme="minorEastAsia" w:cstheme="minorBidi"/>
          <w:noProof/>
          <w:lang w:val="en-GB" w:eastAsia="zh-CN"/>
        </w:rPr>
        <w:t xml:space="preserve"> </w:t>
      </w:r>
      <w:r w:rsidRPr="00763A29">
        <w:rPr>
          <w:noProof/>
          <w:lang w:val="en-GB"/>
        </w:rPr>
        <w:t>currPic and inputPresentFlag[ k ] is set equal to 0.</w:t>
      </w:r>
    </w:p>
    <w:p w14:paraId="32F9D1C1"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 xml:space="preserve">The j-th input picture, inputPic[ j ], is set to be </w:t>
      </w:r>
      <w:r w:rsidRPr="008707D4">
        <w:rPr>
          <w:rFonts w:eastAsiaTheme="minorEastAsia" w:cstheme="minorBidi"/>
          <w:noProof/>
          <w:lang w:val="en-GB" w:eastAsia="zh-CN"/>
        </w:rPr>
        <w:t>the picture in candInputPicList corresponding to</w:t>
      </w:r>
      <w:r w:rsidRPr="00763A29">
        <w:rPr>
          <w:rFonts w:eastAsiaTheme="minorEastAsia" w:cstheme="minorBidi"/>
          <w:noProof/>
          <w:lang w:val="en-GB" w:eastAsia="zh-CN"/>
        </w:rPr>
        <w:t xml:space="preserve"> </w:t>
      </w:r>
      <w:r w:rsidRPr="00763A29">
        <w:rPr>
          <w:noProof/>
          <w:lang w:val="en-GB"/>
        </w:rPr>
        <w:t>currPic and inputPresentFlag[ j ] is set equal to 1.</w:t>
      </w:r>
    </w:p>
    <w:p w14:paraId="34F0A25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t>When numInputPics is greater than 1, the following applies for each value of i in the range of j + 1 to numInputPics − 1, inclusive, in increasing order of i:</w:t>
      </w:r>
    </w:p>
    <w:p w14:paraId="0E8FE907"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 xml:space="preserve">If </w:t>
      </w:r>
      <w:r w:rsidRPr="00763A29">
        <w:rPr>
          <w:noProof/>
          <w:lang w:val="en-CA"/>
        </w:rPr>
        <w:t>both of the following conditions are true</w:t>
      </w:r>
      <w:r w:rsidRPr="00763A29">
        <w:rPr>
          <w:noProof/>
          <w:lang w:val="en-GB"/>
        </w:rPr>
        <w:t xml:space="preserve">, inputPic[ i ] is set to be </w:t>
      </w:r>
      <w:r w:rsidRPr="008707D4">
        <w:rPr>
          <w:rFonts w:eastAsiaTheme="minorEastAsia" w:cstheme="minorBidi"/>
          <w:noProof/>
          <w:lang w:val="en-GB" w:eastAsia="zh-CN"/>
        </w:rPr>
        <w:t>the picture in candInputPicList corresponding to</w:t>
      </w:r>
      <w:r w:rsidRPr="00763A29">
        <w:rPr>
          <w:rFonts w:eastAsiaTheme="minorEastAsia" w:cstheme="minorBidi"/>
          <w:noProof/>
          <w:lang w:val="en-GB" w:eastAsia="zh-CN"/>
        </w:rPr>
        <w:t xml:space="preserve"> </w:t>
      </w:r>
      <w:r w:rsidRPr="00763A29">
        <w:rPr>
          <w:noProof/>
          <w:lang w:val="en-GB"/>
        </w:rPr>
        <w:t>prevPic and inputPresentFlag[ i ] is set equal to 1:</w:t>
      </w:r>
    </w:p>
    <w:p w14:paraId="41EB5EB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szCs w:val="22"/>
        </w:rPr>
      </w:pPr>
      <w:r w:rsidRPr="00763A29">
        <w:rPr>
          <w:noProof/>
          <w:lang w:val="en-GB"/>
        </w:rPr>
        <w:t>–</w:t>
      </w:r>
      <w:r w:rsidRPr="00763A29">
        <w:rPr>
          <w:szCs w:val="22"/>
          <w:lang w:val="en-GB"/>
        </w:rPr>
        <w:tab/>
      </w:r>
      <w:r w:rsidRPr="00763A29">
        <w:rPr>
          <w:szCs w:val="22"/>
        </w:rPr>
        <w:t>Either of the following conditions is true:</w:t>
      </w:r>
    </w:p>
    <w:p w14:paraId="7D9DCD5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zCs w:val="22"/>
          <w:lang w:val="en-GB"/>
        </w:rPr>
      </w:pPr>
      <w:r w:rsidRPr="00763A29">
        <w:rPr>
          <w:noProof/>
          <w:lang w:val="en-GB"/>
        </w:rPr>
        <w:t>–</w:t>
      </w:r>
      <w:r w:rsidRPr="00763A29">
        <w:rPr>
          <w:szCs w:val="22"/>
          <w:lang w:val="en-GB"/>
        </w:rPr>
        <w:tab/>
      </w:r>
      <w:r w:rsidRPr="00763A29">
        <w:rPr>
          <w:noProof/>
          <w:lang w:val="en-GB"/>
        </w:rPr>
        <w:t>pictureRateUpsamplingFlag</w:t>
      </w:r>
      <w:r w:rsidRPr="00763A29">
        <w:rPr>
          <w:szCs w:val="22"/>
          <w:lang w:val="en-GB"/>
        </w:rPr>
        <w:t xml:space="preserve"> is equal to 1 and </w:t>
      </w:r>
      <w:proofErr w:type="spellStart"/>
      <w:r w:rsidRPr="00763A29">
        <w:rPr>
          <w:szCs w:val="22"/>
          <w:lang w:val="en-GB"/>
        </w:rPr>
        <w:t>currPic</w:t>
      </w:r>
      <w:proofErr w:type="spellEnd"/>
      <w:r w:rsidRPr="00763A29">
        <w:rPr>
          <w:szCs w:val="22"/>
          <w:lang w:val="en-GB"/>
        </w:rPr>
        <w:t xml:space="preserve"> is associated with a frame packing arrangement SEI message with </w:t>
      </w:r>
      <w:proofErr w:type="spellStart"/>
      <w:r w:rsidRPr="00763A29">
        <w:rPr>
          <w:szCs w:val="22"/>
          <w:lang w:val="en-GB"/>
        </w:rPr>
        <w:t>frame_packing_arrangement_type</w:t>
      </w:r>
      <w:proofErr w:type="spellEnd"/>
      <w:r w:rsidRPr="00763A29">
        <w:rPr>
          <w:szCs w:val="22"/>
          <w:lang w:val="en-GB"/>
        </w:rPr>
        <w:t xml:space="preserve"> equal to 5 and a particular value of fp_current_frame_is_frame0_flag, and there is a cropped decoded output picture </w:t>
      </w:r>
      <w:proofErr w:type="spellStart"/>
      <w:r w:rsidRPr="00763A29">
        <w:rPr>
          <w:szCs w:val="22"/>
          <w:lang w:val="en-GB"/>
        </w:rPr>
        <w:t>prevPic</w:t>
      </w:r>
      <w:proofErr w:type="spellEnd"/>
      <w:r w:rsidRPr="00763A29">
        <w:rPr>
          <w:szCs w:val="22"/>
          <w:lang w:val="en-GB"/>
        </w:rPr>
        <w:t xml:space="preserve"> that is the last picture in output order among all cropped decoded output pictures that have </w:t>
      </w:r>
      <w:proofErr w:type="spellStart"/>
      <w:r w:rsidRPr="00763A29">
        <w:rPr>
          <w:szCs w:val="22"/>
          <w:lang w:val="en-GB"/>
        </w:rPr>
        <w:t>nuh_layer_id</w:t>
      </w:r>
      <w:proofErr w:type="spellEnd"/>
      <w:r w:rsidRPr="00763A29">
        <w:rPr>
          <w:szCs w:val="22"/>
          <w:lang w:val="en-GB"/>
        </w:rPr>
        <w:t xml:space="preserve"> equal to </w:t>
      </w:r>
      <w:proofErr w:type="spellStart"/>
      <w:r w:rsidRPr="00763A29">
        <w:rPr>
          <w:szCs w:val="22"/>
          <w:lang w:val="en-GB"/>
        </w:rPr>
        <w:t>currLayerId</w:t>
      </w:r>
      <w:proofErr w:type="spellEnd"/>
      <w:r w:rsidRPr="00763A29">
        <w:rPr>
          <w:szCs w:val="22"/>
          <w:lang w:val="en-GB"/>
        </w:rPr>
        <w:t xml:space="preserve">, precede </w:t>
      </w:r>
      <w:proofErr w:type="spellStart"/>
      <w:r w:rsidRPr="00763A29">
        <w:rPr>
          <w:szCs w:val="22"/>
          <w:lang w:val="en-GB"/>
        </w:rPr>
        <w:t>inputPic</w:t>
      </w:r>
      <w:proofErr w:type="spellEnd"/>
      <w:r w:rsidRPr="00763A29">
        <w:rPr>
          <w:szCs w:val="22"/>
          <w:lang w:val="en-GB"/>
        </w:rPr>
        <w:t>[ </w:t>
      </w:r>
      <w:proofErr w:type="spellStart"/>
      <w:r w:rsidRPr="00763A29">
        <w:rPr>
          <w:szCs w:val="22"/>
          <w:lang w:val="en-GB"/>
        </w:rPr>
        <w:t>i</w:t>
      </w:r>
      <w:proofErr w:type="spellEnd"/>
      <w:r w:rsidRPr="00763A29">
        <w:rPr>
          <w:szCs w:val="22"/>
          <w:lang w:val="en-GB"/>
        </w:rPr>
        <w:t xml:space="preserve"> − 1 ] in output order, and are associated with a frame packing arrangement SEI message with </w:t>
      </w:r>
      <w:proofErr w:type="spellStart"/>
      <w:r w:rsidRPr="00763A29">
        <w:rPr>
          <w:szCs w:val="22"/>
          <w:lang w:val="en-GB"/>
        </w:rPr>
        <w:t>frame_packing_arrangement_type</w:t>
      </w:r>
      <w:proofErr w:type="spellEnd"/>
      <w:r w:rsidRPr="00763A29">
        <w:rPr>
          <w:szCs w:val="22"/>
          <w:lang w:val="en-GB"/>
        </w:rPr>
        <w:t xml:space="preserve"> equal to 5 and the same value of fp_current_frame_is_frame0_flag.</w:t>
      </w:r>
    </w:p>
    <w:p w14:paraId="29DBCFFC"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zCs w:val="22"/>
        </w:rPr>
      </w:pPr>
      <w:r w:rsidRPr="00763A29">
        <w:rPr>
          <w:noProof/>
          <w:lang w:val="en-GB"/>
        </w:rPr>
        <w:t>–</w:t>
      </w:r>
      <w:r w:rsidRPr="00763A29">
        <w:rPr>
          <w:szCs w:val="22"/>
          <w:lang w:val="en-GB"/>
        </w:rPr>
        <w:tab/>
      </w:r>
      <w:r w:rsidRPr="00763A29">
        <w:rPr>
          <w:noProof/>
          <w:lang w:val="en-GB"/>
        </w:rPr>
        <w:t>pictureRateUpsamplingFlag</w:t>
      </w:r>
      <w:r w:rsidRPr="00763A29">
        <w:rPr>
          <w:szCs w:val="22"/>
          <w:lang w:val="en-GB"/>
        </w:rPr>
        <w:t xml:space="preserve"> is equal to 0 or </w:t>
      </w:r>
      <w:proofErr w:type="spellStart"/>
      <w:r w:rsidRPr="00763A29">
        <w:rPr>
          <w:szCs w:val="22"/>
          <w:lang w:val="en-GB"/>
        </w:rPr>
        <w:t>currPic</w:t>
      </w:r>
      <w:proofErr w:type="spellEnd"/>
      <w:r w:rsidRPr="00763A29">
        <w:rPr>
          <w:szCs w:val="22"/>
          <w:lang w:val="en-GB"/>
        </w:rPr>
        <w:t xml:space="preserve"> is not associated with a frame packing arrangement SEI message with </w:t>
      </w:r>
      <w:proofErr w:type="spellStart"/>
      <w:r w:rsidRPr="00763A29">
        <w:rPr>
          <w:szCs w:val="22"/>
          <w:lang w:val="en-GB"/>
        </w:rPr>
        <w:t>frame_packing_arrangement_type</w:t>
      </w:r>
      <w:proofErr w:type="spellEnd"/>
      <w:r w:rsidRPr="00763A29">
        <w:rPr>
          <w:szCs w:val="22"/>
          <w:lang w:val="en-GB"/>
        </w:rPr>
        <w:t xml:space="preserve"> equal to 5, and there is a cropped decoded output picture </w:t>
      </w:r>
      <w:proofErr w:type="spellStart"/>
      <w:r w:rsidRPr="00763A29">
        <w:rPr>
          <w:szCs w:val="22"/>
          <w:lang w:val="en-GB"/>
        </w:rPr>
        <w:t>prevPic</w:t>
      </w:r>
      <w:proofErr w:type="spellEnd"/>
      <w:r w:rsidRPr="00763A29">
        <w:rPr>
          <w:szCs w:val="22"/>
          <w:lang w:val="en-GB"/>
        </w:rPr>
        <w:t xml:space="preserve"> that is the last picture in output order among all cropped decoded output pictures that have </w:t>
      </w:r>
      <w:proofErr w:type="spellStart"/>
      <w:r w:rsidRPr="00763A29">
        <w:rPr>
          <w:szCs w:val="22"/>
          <w:lang w:val="en-GB"/>
        </w:rPr>
        <w:t>nuh_layer_id</w:t>
      </w:r>
      <w:proofErr w:type="spellEnd"/>
      <w:r w:rsidRPr="00763A29">
        <w:rPr>
          <w:szCs w:val="22"/>
          <w:lang w:val="en-GB"/>
        </w:rPr>
        <w:t xml:space="preserve"> equal to </w:t>
      </w:r>
      <w:proofErr w:type="spellStart"/>
      <w:r w:rsidRPr="00763A29">
        <w:rPr>
          <w:szCs w:val="22"/>
          <w:lang w:val="en-GB"/>
        </w:rPr>
        <w:t>currLayerId</w:t>
      </w:r>
      <w:proofErr w:type="spellEnd"/>
      <w:r w:rsidRPr="00763A29">
        <w:rPr>
          <w:szCs w:val="22"/>
          <w:lang w:val="en-GB"/>
        </w:rPr>
        <w:t xml:space="preserve"> and precede </w:t>
      </w:r>
      <w:proofErr w:type="spellStart"/>
      <w:r w:rsidRPr="00763A29">
        <w:rPr>
          <w:szCs w:val="22"/>
          <w:lang w:val="en-GB"/>
        </w:rPr>
        <w:t>inputPic</w:t>
      </w:r>
      <w:proofErr w:type="spellEnd"/>
      <w:r w:rsidRPr="00763A29">
        <w:rPr>
          <w:szCs w:val="22"/>
          <w:lang w:val="en-GB"/>
        </w:rPr>
        <w:t>[ </w:t>
      </w:r>
      <w:proofErr w:type="spellStart"/>
      <w:r w:rsidRPr="00763A29">
        <w:rPr>
          <w:szCs w:val="22"/>
          <w:lang w:val="en-GB"/>
        </w:rPr>
        <w:t>i</w:t>
      </w:r>
      <w:proofErr w:type="spellEnd"/>
      <w:r w:rsidRPr="00763A29">
        <w:rPr>
          <w:szCs w:val="22"/>
          <w:lang w:val="en-GB"/>
        </w:rPr>
        <w:t> − 1 ] in output order.</w:t>
      </w:r>
    </w:p>
    <w:p w14:paraId="70C6CBB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szCs w:val="22"/>
          <w:lang w:val="en-CA"/>
        </w:rPr>
      </w:pPr>
      <w:r w:rsidRPr="00763A29">
        <w:rPr>
          <w:noProof/>
          <w:lang w:val="en-GB"/>
        </w:rPr>
        <w:t>–</w:t>
      </w:r>
      <w:r w:rsidRPr="00763A29">
        <w:rPr>
          <w:szCs w:val="22"/>
          <w:lang w:val="en-GB"/>
        </w:rPr>
        <w:tab/>
      </w:r>
      <w:proofErr w:type="spellStart"/>
      <w:r w:rsidRPr="00763A29">
        <w:rPr>
          <w:szCs w:val="22"/>
        </w:rPr>
        <w:t>nnpfa</w:t>
      </w:r>
      <w:proofErr w:type="spellEnd"/>
      <w:r w:rsidRPr="00763A29">
        <w:rPr>
          <w:szCs w:val="22"/>
          <w:lang w:val="en-GB"/>
        </w:rPr>
        <w:t>_</w:t>
      </w:r>
      <w:proofErr w:type="spellStart"/>
      <w:r w:rsidRPr="00763A29">
        <w:rPr>
          <w:szCs w:val="22"/>
          <w:lang w:val="en-GB"/>
        </w:rPr>
        <w:t>no_prev_clvs_flag</w:t>
      </w:r>
      <w:proofErr w:type="spellEnd"/>
      <w:r w:rsidRPr="00763A29">
        <w:rPr>
          <w:szCs w:val="22"/>
          <w:lang w:val="en-GB"/>
        </w:rPr>
        <w:t xml:space="preserve"> is equal to 0 or the coded picture corresponding to </w:t>
      </w:r>
      <w:proofErr w:type="spellStart"/>
      <w:proofErr w:type="gramStart"/>
      <w:r w:rsidRPr="00763A29">
        <w:rPr>
          <w:szCs w:val="22"/>
          <w:lang w:val="en-GB"/>
        </w:rPr>
        <w:t>prevPic</w:t>
      </w:r>
      <w:proofErr w:type="spellEnd"/>
      <w:proofErr w:type="gramEnd"/>
      <w:r w:rsidRPr="00763A29">
        <w:rPr>
          <w:szCs w:val="22"/>
          <w:lang w:val="en-GB"/>
        </w:rPr>
        <w:t xml:space="preserve"> and the current picture are present in the same CLVS.</w:t>
      </w:r>
    </w:p>
    <w:p w14:paraId="1582FFA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Otherwise, the following applies:</w:t>
      </w:r>
    </w:p>
    <w:p w14:paraId="5D969C6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noProof/>
          <w:lang w:val="en-GB"/>
        </w:rPr>
      </w:pPr>
      <w:r w:rsidRPr="00763A29">
        <w:rPr>
          <w:noProof/>
          <w:lang w:val="en-GB"/>
        </w:rPr>
        <w:lastRenderedPageBreak/>
        <w:t>–</w:t>
      </w:r>
      <w:r w:rsidRPr="00763A29">
        <w:rPr>
          <w:noProof/>
          <w:lang w:val="en-GB"/>
        </w:rPr>
        <w:tab/>
        <w:t>inputPic[ i ] is set to be the same picture as inputPic[ i − 1 ] and inputPresentFlag[ i ] is set equal to 0.</w:t>
      </w:r>
    </w:p>
    <w:p w14:paraId="75FA38F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noProof/>
          <w:lang w:val="en-GB"/>
        </w:rPr>
      </w:pPr>
      <w:r w:rsidRPr="00763A29">
        <w:rPr>
          <w:noProof/>
          <w:lang w:val="en-GB"/>
        </w:rPr>
        <w:t>–</w:t>
      </w:r>
      <w:r w:rsidRPr="00763A29">
        <w:rPr>
          <w:noProof/>
          <w:lang w:val="en-GB"/>
        </w:rPr>
        <w:tab/>
      </w:r>
      <w:r w:rsidRPr="00763A29">
        <w:rPr>
          <w:rFonts w:eastAsia="Times New Roman"/>
          <w:szCs w:val="22"/>
          <w:lang w:val="en-CA"/>
        </w:rPr>
        <w:t>It is a requirement of bitstream conformance that, when</w:t>
      </w:r>
      <w:r w:rsidRPr="00763A29">
        <w:rPr>
          <w:rFonts w:eastAsia="Times New Roman"/>
          <w:szCs w:val="22"/>
        </w:rPr>
        <w:t xml:space="preserve"> </w:t>
      </w:r>
      <w:proofErr w:type="spellStart"/>
      <w:r w:rsidRPr="00763A29">
        <w:rPr>
          <w:rFonts w:eastAsia="Times New Roman"/>
          <w:szCs w:val="22"/>
        </w:rPr>
        <w:t>pictureRateUpsamplingFlag</w:t>
      </w:r>
      <w:proofErr w:type="spellEnd"/>
      <w:r w:rsidRPr="00763A29">
        <w:rPr>
          <w:rFonts w:eastAsia="Times New Roman"/>
          <w:szCs w:val="22"/>
        </w:rPr>
        <w:t xml:space="preserve"> is equal to 1,</w:t>
      </w:r>
      <w:r w:rsidRPr="00763A29">
        <w:rPr>
          <w:rFonts w:eastAsia="Times New Roman"/>
          <w:szCs w:val="22"/>
          <w:lang w:val="en-CA"/>
        </w:rPr>
        <w:t xml:space="preserve"> </w:t>
      </w:r>
      <w:proofErr w:type="spellStart"/>
      <w:r w:rsidRPr="00763A29">
        <w:rPr>
          <w:rFonts w:eastAsia="Times New Roman"/>
          <w:szCs w:val="22"/>
          <w:lang w:val="en-CA"/>
        </w:rPr>
        <w:t>nnpfc_interpolated_pics</w:t>
      </w:r>
      <w:proofErr w:type="spellEnd"/>
      <w:r w:rsidRPr="00763A29">
        <w:rPr>
          <w:rFonts w:eastAsia="Times New Roman"/>
          <w:szCs w:val="22"/>
          <w:lang w:val="en-CA"/>
        </w:rPr>
        <w:t>[ </w:t>
      </w:r>
      <w:r w:rsidRPr="00763A29">
        <w:rPr>
          <w:noProof/>
          <w:lang w:val="en-GB"/>
        </w:rPr>
        <w:t>i − 1</w:t>
      </w:r>
      <w:r w:rsidRPr="00763A29">
        <w:rPr>
          <w:rFonts w:eastAsia="Times New Roman"/>
          <w:szCs w:val="22"/>
          <w:lang w:val="en-CA"/>
        </w:rPr>
        <w:t> ] shall be equal to 0.</w:t>
      </w:r>
    </w:p>
    <w:p w14:paraId="1B681BA6"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rFonts w:eastAsia="Times New Roman"/>
          <w:szCs w:val="22"/>
          <w:lang w:val="en-CA"/>
        </w:rPr>
      </w:pPr>
      <w:r w:rsidRPr="00763A29">
        <w:rPr>
          <w:rFonts w:eastAsia="Times New Roman"/>
          <w:szCs w:val="22"/>
          <w:lang w:val="en-CA"/>
        </w:rPr>
        <w:t>–</w:t>
      </w:r>
      <w:r w:rsidRPr="00763A29">
        <w:rPr>
          <w:rFonts w:eastAsia="Times New Roman"/>
          <w:szCs w:val="22"/>
          <w:lang w:val="en-CA"/>
        </w:rPr>
        <w:tab/>
        <w:t xml:space="preserve">It is a requirement of bitstream conformance that when </w:t>
      </w:r>
      <w:proofErr w:type="spellStart"/>
      <w:r w:rsidRPr="00763A29">
        <w:rPr>
          <w:rFonts w:eastAsia="Times New Roman"/>
          <w:szCs w:val="22"/>
          <w:lang w:val="en-CA"/>
        </w:rPr>
        <w:t>inputPresentFlag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is equal to 0 and </w:t>
      </w:r>
      <w:proofErr w:type="spellStart"/>
      <w:r w:rsidRPr="00763A29">
        <w:rPr>
          <w:rFonts w:eastAsia="Times New Roman"/>
          <w:szCs w:val="22"/>
          <w:lang w:val="en-CA"/>
        </w:rPr>
        <w:t>nnpfc_input_pic_output_flag</w:t>
      </w:r>
      <w:proofErr w:type="spellEnd"/>
      <w:r w:rsidRPr="00763A29">
        <w:rPr>
          <w:rFonts w:eastAsia="Times New Roman"/>
          <w:szCs w:val="22"/>
          <w:lang w:val="en-CA"/>
        </w:rPr>
        <w:t>[ </w:t>
      </w:r>
      <w:proofErr w:type="spellStart"/>
      <w:r w:rsidRPr="00763A29">
        <w:rPr>
          <w:rFonts w:eastAsia="Times New Roman"/>
          <w:szCs w:val="22"/>
          <w:lang w:val="en-CA"/>
        </w:rPr>
        <w:t>i</w:t>
      </w:r>
      <w:proofErr w:type="spellEnd"/>
      <w:r w:rsidRPr="00763A29">
        <w:rPr>
          <w:rFonts w:eastAsia="Times New Roman"/>
          <w:szCs w:val="22"/>
          <w:lang w:val="en-CA"/>
        </w:rPr>
        <w:t xml:space="preserve"> ] is equal to 1, the value of </w:t>
      </w:r>
      <w:proofErr w:type="spellStart"/>
      <w:r w:rsidRPr="00763A29">
        <w:rPr>
          <w:rFonts w:eastAsia="Times New Roman"/>
          <w:szCs w:val="22"/>
          <w:lang w:val="en-CA"/>
        </w:rPr>
        <w:t>nnpfa_output_flag</w:t>
      </w:r>
      <w:proofErr w:type="spellEnd"/>
      <w:r w:rsidRPr="00763A29">
        <w:rPr>
          <w:rFonts w:eastAsia="Times New Roman"/>
          <w:szCs w:val="22"/>
          <w:lang w:val="en-CA"/>
        </w:rPr>
        <w:t>[ </w:t>
      </w:r>
      <w:proofErr w:type="spellStart"/>
      <w:r w:rsidRPr="00763A29">
        <w:rPr>
          <w:rFonts w:eastAsia="Times New Roman"/>
          <w:szCs w:val="22"/>
          <w:lang w:val="en-CA"/>
        </w:rPr>
        <w:t>idx</w:t>
      </w:r>
      <w:proofErr w:type="spellEnd"/>
      <w:r w:rsidRPr="00763A29">
        <w:rPr>
          <w:rFonts w:eastAsia="Times New Roman"/>
          <w:szCs w:val="22"/>
          <w:lang w:val="en-CA"/>
        </w:rPr>
        <w:t xml:space="preserve"> ] shall be equal to 0 for the value of </w:t>
      </w:r>
      <w:proofErr w:type="spellStart"/>
      <w:r w:rsidRPr="00763A29">
        <w:rPr>
          <w:rFonts w:eastAsia="Times New Roman"/>
          <w:szCs w:val="22"/>
          <w:lang w:val="en-CA"/>
        </w:rPr>
        <w:t>idx</w:t>
      </w:r>
      <w:proofErr w:type="spellEnd"/>
      <w:r w:rsidRPr="00763A29">
        <w:rPr>
          <w:rFonts w:eastAsia="Times New Roman"/>
          <w:szCs w:val="22"/>
          <w:lang w:val="en-CA"/>
        </w:rPr>
        <w:t xml:space="preserve"> such that </w:t>
      </w:r>
      <w:proofErr w:type="spellStart"/>
      <w:r w:rsidRPr="00763A29">
        <w:rPr>
          <w:rFonts w:eastAsia="Times New Roman"/>
          <w:szCs w:val="22"/>
          <w:lang w:val="en-CA"/>
        </w:rPr>
        <w:t>InpIdx</w:t>
      </w:r>
      <w:proofErr w:type="spellEnd"/>
      <w:r w:rsidRPr="00763A29">
        <w:rPr>
          <w:rFonts w:eastAsia="Times New Roman"/>
          <w:szCs w:val="22"/>
          <w:lang w:val="en-CA"/>
        </w:rPr>
        <w:t>[ </w:t>
      </w:r>
      <w:proofErr w:type="spellStart"/>
      <w:r w:rsidRPr="00763A29">
        <w:rPr>
          <w:rFonts w:eastAsia="Times New Roman"/>
          <w:szCs w:val="22"/>
          <w:lang w:val="en-CA"/>
        </w:rPr>
        <w:t>idx</w:t>
      </w:r>
      <w:proofErr w:type="spellEnd"/>
      <w:r w:rsidRPr="00763A29">
        <w:rPr>
          <w:rFonts w:eastAsia="Times New Roman"/>
          <w:szCs w:val="22"/>
          <w:lang w:val="en-CA"/>
        </w:rPr>
        <w:t xml:space="preserve"> ] is equal to </w:t>
      </w:r>
      <w:proofErr w:type="spellStart"/>
      <w:r w:rsidRPr="00763A29">
        <w:rPr>
          <w:rFonts w:eastAsia="Times New Roman"/>
          <w:szCs w:val="22"/>
          <w:lang w:val="en-CA"/>
        </w:rPr>
        <w:t>i</w:t>
      </w:r>
      <w:proofErr w:type="spellEnd"/>
      <w:r w:rsidRPr="00763A29">
        <w:rPr>
          <w:rFonts w:eastAsia="Times New Roman"/>
          <w:szCs w:val="22"/>
          <w:lang w:val="en-CA"/>
        </w:rPr>
        <w:t>.</w:t>
      </w:r>
    </w:p>
    <w:p w14:paraId="03F9608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rPr>
      </w:pPr>
      <w:r w:rsidRPr="00763A29">
        <w:rPr>
          <w:noProof/>
          <w:lang w:val="en-GB"/>
        </w:rPr>
        <w:t>–</w:t>
      </w:r>
      <w:r w:rsidRPr="00763A29">
        <w:rPr>
          <w:noProof/>
          <w:lang w:val="en-GB"/>
        </w:rPr>
        <w:tab/>
      </w:r>
      <w:r w:rsidRPr="00763A29">
        <w:rPr>
          <w:rFonts w:eastAsiaTheme="minorEastAsia"/>
          <w:noProof/>
        </w:rPr>
        <w:t>For purposes of interpretation of the NNPFC SEI message, the following variables are specified:</w:t>
      </w:r>
    </w:p>
    <w:p w14:paraId="430ABC1E" w14:textId="77777777" w:rsidR="00C462D1" w:rsidRPr="00763A29" w:rsidRDefault="00C462D1" w:rsidP="008707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rPr>
          <w:lang w:val="en-GB"/>
        </w:rPr>
      </w:pPr>
      <w:r w:rsidRPr="00763A29">
        <w:rPr>
          <w:noProof/>
          <w:lang w:val="en-GB"/>
        </w:rPr>
        <w:t>–</w:t>
      </w:r>
      <w:r w:rsidRPr="00763A29">
        <w:rPr>
          <w:noProof/>
          <w:lang w:val="en-GB"/>
        </w:rPr>
        <w:tab/>
      </w:r>
      <w:r w:rsidRPr="00763A29">
        <w:rPr>
          <w:noProof/>
          <w:lang w:val="en-CA"/>
        </w:rPr>
        <w:t xml:space="preserve">The luma sample arrays </w:t>
      </w:r>
      <w:r w:rsidRPr="00763A29">
        <w:rPr>
          <w:noProof/>
          <w:lang w:val="en-GB"/>
        </w:rPr>
        <w:t>CroppedYPic[ i ] and the chroma sample arrays CroppedCbPic[ i ] and CroppedCrPic[ i ], when present, are derived as follows for each value of i in the range of 0 to numInputPics − 1, inclusive:</w:t>
      </w:r>
    </w:p>
    <w:p w14:paraId="0DDFB66D"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The variable sourcePic is derived as follows:</w:t>
      </w:r>
    </w:p>
    <w:p w14:paraId="5A6619CF"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12" w:hanging="403"/>
        <w:rPr>
          <w:noProof/>
          <w:lang w:val="en-GB"/>
        </w:rPr>
      </w:pPr>
      <w:r w:rsidRPr="00763A29">
        <w:rPr>
          <w:noProof/>
          <w:lang w:val="en-GB"/>
        </w:rPr>
        <w:t>–</w:t>
      </w:r>
      <w:r w:rsidRPr="00763A29">
        <w:rPr>
          <w:noProof/>
          <w:lang w:val="en-GB"/>
        </w:rPr>
        <w:tab/>
        <w:t>If inputPresentFlag[ i ] is equal to 1 or nnpfc_absent_input_pic_zero_flag is equal to 0, sourcePic is set to be inputPic[ i ].</w:t>
      </w:r>
    </w:p>
    <w:p w14:paraId="19F90C7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12" w:hanging="403"/>
        <w:rPr>
          <w:noProof/>
          <w:lang w:val="en-GB"/>
        </w:rPr>
      </w:pPr>
      <w:r w:rsidRPr="00763A29">
        <w:rPr>
          <w:noProof/>
          <w:lang w:val="en-GB"/>
        </w:rPr>
        <w:t>–</w:t>
      </w:r>
      <w:r w:rsidRPr="00763A29">
        <w:rPr>
          <w:noProof/>
          <w:lang w:val="en-GB"/>
        </w:rPr>
        <w:tab/>
        <w:t>Otherwise (inputPresentFlag[ i ] is equal to 0 and nnpfc_absent_input_pic_zero_flag is equal to 1), sourcePic is set to be a picture with a luma sample array of CroppedWidth × CroppedHeight samples equal to 0 and Cb and Cr sample arrays of ( CroppedWidth / SubWidthC ) × ( CroppedHeight / SubHeightC ) samples equal to 0.</w:t>
      </w:r>
    </w:p>
    <w:p w14:paraId="39986315"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763A29">
        <w:rPr>
          <w:noProof/>
          <w:lang w:val="en-GB"/>
        </w:rPr>
        <w:t>–</w:t>
      </w:r>
      <w:r w:rsidRPr="00763A29">
        <w:rPr>
          <w:noProof/>
          <w:lang w:val="en-GB"/>
        </w:rPr>
        <w:tab/>
        <w:t xml:space="preserve">The </w:t>
      </w:r>
      <w:r w:rsidRPr="00763A29">
        <w:rPr>
          <w:noProof/>
          <w:lang w:val="en-CA"/>
        </w:rPr>
        <w:t xml:space="preserve">luma sample array </w:t>
      </w:r>
      <w:r w:rsidRPr="00763A29">
        <w:rPr>
          <w:noProof/>
          <w:lang w:val="en-GB"/>
        </w:rPr>
        <w:t>CroppedYPic[ i ] and the chroma sample arrays CroppedCbPic[ i ] and CroppedCrPic[ i ], when present, are set to be the 2-dimensional arrays of decoded sample values of the Y, Cb and Cr components, respectively, of sourcePic.</w:t>
      </w:r>
    </w:p>
    <w:p w14:paraId="387B4AA2"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763A29">
        <w:rPr>
          <w:noProof/>
          <w:lang w:val="en-GB"/>
        </w:rPr>
        <w:t>–</w:t>
      </w:r>
      <w:r w:rsidRPr="00763A29">
        <w:rPr>
          <w:noProof/>
          <w:lang w:val="en-GB"/>
        </w:rPr>
        <w:tab/>
      </w:r>
      <w:r w:rsidRPr="00763A29">
        <w:rPr>
          <w:rFonts w:eastAsiaTheme="minorEastAsia"/>
          <w:noProof/>
          <w:lang w:val="en-GB"/>
        </w:rPr>
        <w:t xml:space="preserve">The array </w:t>
      </w:r>
      <w:r w:rsidRPr="00763A29">
        <w:rPr>
          <w:noProof/>
          <w:lang w:val="en-CA"/>
        </w:rPr>
        <w:t>StrengthControlVal</w:t>
      </w:r>
      <w:r w:rsidRPr="00763A29">
        <w:rPr>
          <w:rFonts w:eastAsiaTheme="minorEastAsia"/>
          <w:noProof/>
          <w:lang w:val="en-GB"/>
        </w:rPr>
        <w:t>[ i ] for all values of i in the range of 0 to numInputPics − 1, inclusive, specifying the filtering strength control value for the input pictures for the NNPF, is derived as follows:</w:t>
      </w:r>
    </w:p>
    <w:p w14:paraId="6CEAF739"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szCs w:val="22"/>
          <w:lang w:val="en-CA"/>
        </w:rPr>
      </w:pPr>
      <w:r w:rsidRPr="00763A29">
        <w:rPr>
          <w:noProof/>
          <w:lang w:val="en-GB"/>
        </w:rPr>
        <w:t>–</w:t>
      </w:r>
      <w:r w:rsidRPr="00763A29">
        <w:rPr>
          <w:noProof/>
          <w:lang w:val="en-GB"/>
        </w:rPr>
        <w:tab/>
      </w:r>
      <w:r w:rsidRPr="00763A29">
        <w:rPr>
          <w:noProof/>
          <w:lang w:val="en-CA"/>
        </w:rPr>
        <w:t>StrengthControlVal[ i ] is set equal to the value of ( firstSliceQp</w:t>
      </w:r>
      <w:r w:rsidRPr="00763A29">
        <w:rPr>
          <w:noProof/>
          <w:vertAlign w:val="subscript"/>
          <w:lang w:val="en-CA"/>
        </w:rPr>
        <w:t>Y</w:t>
      </w:r>
      <w:r w:rsidRPr="00763A29">
        <w:rPr>
          <w:noProof/>
          <w:lang w:val="en-GB"/>
        </w:rPr>
        <w:t xml:space="preserve"> </w:t>
      </w:r>
      <w:r w:rsidRPr="00763A29">
        <w:rPr>
          <w:noProof/>
          <w:lang w:val="en-CA"/>
        </w:rPr>
        <w:t xml:space="preserve">+ QpBdOffset ) </w:t>
      </w:r>
      <w:r w:rsidRPr="00763A29">
        <w:rPr>
          <w:noProof/>
          <w:lang w:val="en-GB"/>
        </w:rPr>
        <w:t xml:space="preserve">÷ ( 63 + </w:t>
      </w:r>
      <w:r w:rsidRPr="00763A29">
        <w:rPr>
          <w:noProof/>
          <w:lang w:val="en-CA"/>
        </w:rPr>
        <w:t>QpBdOffset ), where firstSliceQp</w:t>
      </w:r>
      <w:r w:rsidRPr="00763A29">
        <w:rPr>
          <w:noProof/>
          <w:vertAlign w:val="subscript"/>
          <w:lang w:val="en-CA"/>
        </w:rPr>
        <w:t>Y</w:t>
      </w:r>
      <w:r w:rsidRPr="00763A29">
        <w:rPr>
          <w:noProof/>
          <w:lang w:val="en-GB"/>
        </w:rPr>
        <w:t xml:space="preserve"> </w:t>
      </w:r>
      <w:r w:rsidRPr="00763A29">
        <w:rPr>
          <w:noProof/>
          <w:lang w:val="en-CA"/>
        </w:rPr>
        <w:t>is equal to SliceQp</w:t>
      </w:r>
      <w:r w:rsidRPr="00763A29">
        <w:rPr>
          <w:noProof/>
          <w:vertAlign w:val="subscript"/>
          <w:lang w:val="en-CA"/>
        </w:rPr>
        <w:t>Y</w:t>
      </w:r>
      <w:r w:rsidRPr="00763A29">
        <w:rPr>
          <w:noProof/>
          <w:lang w:val="en-GB"/>
        </w:rPr>
        <w:t xml:space="preserve"> of the first slice of </w:t>
      </w:r>
      <w:r w:rsidRPr="008707D4">
        <w:rPr>
          <w:rFonts w:eastAsiaTheme="minorEastAsia" w:cstheme="minorBidi"/>
          <w:noProof/>
          <w:lang w:val="en-GB" w:eastAsia="zh-CN"/>
        </w:rPr>
        <w:t>the cropped decoded output picture corresponding to</w:t>
      </w:r>
      <w:r w:rsidRPr="00763A29">
        <w:rPr>
          <w:rFonts w:eastAsiaTheme="minorEastAsia" w:cstheme="minorBidi"/>
          <w:noProof/>
          <w:lang w:val="en-GB" w:eastAsia="zh-CN"/>
        </w:rPr>
        <w:t xml:space="preserve"> </w:t>
      </w:r>
      <w:r w:rsidRPr="00763A29">
        <w:rPr>
          <w:noProof/>
          <w:lang w:val="en-GB"/>
        </w:rPr>
        <w:t>inputPic[ i ]</w:t>
      </w:r>
      <w:r w:rsidRPr="00763A29">
        <w:rPr>
          <w:noProof/>
          <w:lang w:val="en-CA"/>
        </w:rPr>
        <w:t>.</w:t>
      </w:r>
    </w:p>
    <w:p w14:paraId="0D1B45C3" w14:textId="77777777" w:rsidR="00C462D1" w:rsidRPr="00763A29" w:rsidRDefault="00C462D1" w:rsidP="00C462D1">
      <w:pPr>
        <w:rPr>
          <w:kern w:val="32"/>
          <w:lang w:val="en-CA" w:eastAsia="ja-JP"/>
        </w:rPr>
      </w:pPr>
      <w:r w:rsidRPr="00763A29">
        <w:rPr>
          <w:kern w:val="32"/>
          <w:lang w:val="en-CA" w:eastAsia="ja-JP"/>
        </w:rPr>
        <w:t xml:space="preserve">There shall not be more than two NNPFC SEI messages present in a picture unit with the same value of </w:t>
      </w:r>
      <w:proofErr w:type="spellStart"/>
      <w:r w:rsidRPr="00763A29">
        <w:rPr>
          <w:kern w:val="32"/>
          <w:lang w:val="en-CA" w:eastAsia="ja-JP"/>
        </w:rPr>
        <w:t>nnpfc_id</w:t>
      </w:r>
      <w:proofErr w:type="spellEnd"/>
      <w:r w:rsidRPr="00763A29">
        <w:rPr>
          <w:kern w:val="32"/>
          <w:lang w:val="en-CA" w:eastAsia="ja-JP"/>
        </w:rPr>
        <w:t xml:space="preserve">. When there are two NNPFC SEI messages present in a picture unit with the same value of </w:t>
      </w:r>
      <w:proofErr w:type="spellStart"/>
      <w:r w:rsidRPr="00763A29">
        <w:rPr>
          <w:kern w:val="32"/>
          <w:lang w:val="en-CA" w:eastAsia="ja-JP"/>
        </w:rPr>
        <w:t>nnpfc_id</w:t>
      </w:r>
      <w:proofErr w:type="spellEnd"/>
      <w:r w:rsidRPr="00763A29">
        <w:rPr>
          <w:kern w:val="32"/>
          <w:lang w:val="en-CA" w:eastAsia="ja-JP"/>
        </w:rPr>
        <w:t xml:space="preserve">, these SEI messages shall have different content. When two NNPFC SEI messages with the same </w:t>
      </w:r>
      <w:proofErr w:type="spellStart"/>
      <w:r w:rsidRPr="00763A29">
        <w:rPr>
          <w:kern w:val="32"/>
          <w:lang w:val="en-CA" w:eastAsia="ja-JP"/>
        </w:rPr>
        <w:t>nnpfc_id</w:t>
      </w:r>
      <w:proofErr w:type="spellEnd"/>
      <w:r w:rsidRPr="00763A29">
        <w:rPr>
          <w:kern w:val="32"/>
          <w:lang w:val="en-CA" w:eastAsia="ja-JP"/>
        </w:rPr>
        <w:t xml:space="preserve"> and different content are present in the same picture unit, both of these NNPFC SEI messages shall be in the same SEI NAL unit.</w:t>
      </w:r>
    </w:p>
    <w:p w14:paraId="6A500DA6" w14:textId="77777777" w:rsidR="00C462D1" w:rsidRPr="00763A29" w:rsidRDefault="00C462D1" w:rsidP="00C462D1">
      <w:pPr>
        <w:rPr>
          <w:lang w:val="en-CA"/>
        </w:rPr>
      </w:pPr>
    </w:p>
    <w:p w14:paraId="0C711FF8" w14:textId="77777777" w:rsidR="00AE77CB" w:rsidRPr="00CB61A0" w:rsidRDefault="00AE77CB" w:rsidP="00AE77CB">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Modify</w:t>
      </w:r>
      <w:r w:rsidRPr="00CB61A0">
        <w:rPr>
          <w:rFonts w:ascii="Cambria" w:hAnsi="Cambria"/>
          <w:i/>
          <w:noProof/>
          <w:szCs w:val="22"/>
          <w:lang w:val="en-CA"/>
        </w:rPr>
        <w:t xml:space="preserve"> clause 8.30 </w:t>
      </w:r>
      <w:r>
        <w:rPr>
          <w:rFonts w:ascii="Cambria" w:hAnsi="Cambria"/>
          <w:i/>
          <w:noProof/>
          <w:szCs w:val="22"/>
          <w:lang w:val="en-CA"/>
        </w:rPr>
        <w:t>as indicated with the highlighting</w:t>
      </w:r>
      <w:r w:rsidRPr="00CB61A0">
        <w:rPr>
          <w:rFonts w:ascii="Cambria" w:hAnsi="Cambria"/>
          <w:i/>
          <w:noProof/>
          <w:szCs w:val="22"/>
          <w:lang w:val="en-CA"/>
        </w:rPr>
        <w:t>:</w:t>
      </w:r>
    </w:p>
    <w:p w14:paraId="6AE42AE8" w14:textId="77777777" w:rsidR="00AE77CB" w:rsidRPr="00FD2A9A" w:rsidRDefault="00AE77CB" w:rsidP="00AE77CB">
      <w:pPr>
        <w:keepNext/>
        <w:keepLines/>
        <w:numPr>
          <w:ilvl w:val="1"/>
          <w:numId w:val="3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 xml:space="preserve">Encoder optimization information </w:t>
      </w:r>
      <w:r w:rsidRPr="00FD2A9A">
        <w:rPr>
          <w:b/>
          <w:lang w:val="en-CA"/>
        </w:rPr>
        <w:t>SEI message</w:t>
      </w:r>
    </w:p>
    <w:p w14:paraId="4E4F00DD" w14:textId="77777777" w:rsidR="00AE77CB" w:rsidRPr="00FD2A9A" w:rsidRDefault="00AE77CB" w:rsidP="00AE77CB">
      <w:pPr>
        <w:keepNext/>
        <w:keepLines/>
        <w:numPr>
          <w:ilvl w:val="2"/>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t xml:space="preserve">Encoder </w:t>
      </w:r>
      <w:r w:rsidRPr="00ED3AA8">
        <w:rPr>
          <w:b/>
          <w:lang w:val="en-CA"/>
        </w:rPr>
        <w:t>optimization</w:t>
      </w:r>
      <w:r w:rsidRPr="00703BF4">
        <w:rPr>
          <w:rFonts w:eastAsia="Malgun Gothic"/>
          <w:b/>
          <w:bCs/>
          <w:noProof/>
          <w:lang w:val="en-CA"/>
        </w:rPr>
        <w:t xml:space="preserve"> information</w:t>
      </w:r>
      <w:r w:rsidRPr="00FD2A9A">
        <w:rPr>
          <w:rFonts w:eastAsia="Malgun Gothic"/>
          <w:b/>
          <w:bCs/>
          <w:lang w:val="en-GB"/>
        </w:rPr>
        <w:t xml:space="preserve"> SEI message syntax</w:t>
      </w:r>
    </w:p>
    <w:p w14:paraId="47E0FE6B" w14:textId="77777777" w:rsidR="00AE77CB" w:rsidRDefault="00AE77CB" w:rsidP="00AE77CB">
      <w:pPr>
        <w:rPr>
          <w:lang w:val="en-GB"/>
        </w:rPr>
      </w:pP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5"/>
        <w:gridCol w:w="1260"/>
      </w:tblGrid>
      <w:tr w:rsidR="00AE77CB" w:rsidRPr="00AD4AF5" w14:paraId="16D56543" w14:textId="77777777" w:rsidTr="00CB61A0">
        <w:trPr>
          <w:cantSplit/>
        </w:trPr>
        <w:tc>
          <w:tcPr>
            <w:tcW w:w="5935" w:type="dxa"/>
          </w:tcPr>
          <w:p w14:paraId="1D8D2A70" w14:textId="77777777" w:rsidR="00AE77CB" w:rsidRPr="00AD4AF5" w:rsidRDefault="00AE77CB" w:rsidP="00CB61A0">
            <w:pPr>
              <w:pStyle w:val="tablesyntax"/>
              <w:spacing w:before="20" w:after="40"/>
              <w:rPr>
                <w:rFonts w:ascii="Times New Roman" w:hAnsi="Times New Roman"/>
                <w:b/>
                <w:bCs/>
                <w:noProof/>
                <w:color w:val="000000" w:themeColor="text1"/>
              </w:rPr>
            </w:pPr>
            <w:r w:rsidRPr="00AD4AF5">
              <w:rPr>
                <w:rFonts w:ascii="Times New Roman" w:hAnsi="Times New Roman"/>
                <w:noProof/>
                <w:color w:val="000000" w:themeColor="text1"/>
              </w:rPr>
              <w:t>encoder_optimization_info(</w:t>
            </w:r>
            <w:proofErr w:type="spellStart"/>
            <w:r w:rsidRPr="00AD4AF5">
              <w:rPr>
                <w:rFonts w:ascii="Times New Roman" w:eastAsia="SimSun" w:hAnsi="Times New Roman"/>
                <w:color w:val="000000" w:themeColor="text1"/>
                <w:kern w:val="24"/>
                <w:lang w:eastAsia="zh-CN"/>
              </w:rPr>
              <w:t>payloadSize</w:t>
            </w:r>
            <w:proofErr w:type="spellEnd"/>
            <w:r w:rsidRPr="00AD4AF5">
              <w:rPr>
                <w:rFonts w:ascii="Times New Roman" w:eastAsia="SimSun" w:hAnsi="Times New Roman"/>
                <w:color w:val="000000" w:themeColor="text1"/>
                <w:kern w:val="24"/>
                <w:lang w:eastAsia="zh-CN"/>
              </w:rPr>
              <w:t> </w:t>
            </w:r>
            <w:r w:rsidRPr="00AD4AF5">
              <w:rPr>
                <w:rFonts w:ascii="Times New Roman" w:hAnsi="Times New Roman"/>
                <w:noProof/>
                <w:color w:val="000000" w:themeColor="text1"/>
              </w:rPr>
              <w:t>) {</w:t>
            </w:r>
          </w:p>
        </w:tc>
        <w:tc>
          <w:tcPr>
            <w:tcW w:w="1260" w:type="dxa"/>
          </w:tcPr>
          <w:p w14:paraId="4BA1BCD0" w14:textId="77777777" w:rsidR="00AE77CB" w:rsidRPr="00AD4AF5" w:rsidRDefault="00AE77CB" w:rsidP="00CB61A0">
            <w:pPr>
              <w:pStyle w:val="tablecell"/>
              <w:spacing w:before="20" w:after="40"/>
              <w:jc w:val="center"/>
              <w:rPr>
                <w:b/>
                <w:noProof/>
              </w:rPr>
            </w:pPr>
            <w:r w:rsidRPr="00AD4AF5">
              <w:rPr>
                <w:b/>
                <w:noProof/>
              </w:rPr>
              <w:t>Descriptor</w:t>
            </w:r>
          </w:p>
        </w:tc>
      </w:tr>
      <w:tr w:rsidR="00AE77CB" w:rsidRPr="00AD4AF5" w14:paraId="45D45058" w14:textId="77777777" w:rsidTr="00CB61A0">
        <w:trPr>
          <w:cantSplit/>
        </w:trPr>
        <w:tc>
          <w:tcPr>
            <w:tcW w:w="5935" w:type="dxa"/>
          </w:tcPr>
          <w:p w14:paraId="139A6BD2" w14:textId="77777777" w:rsidR="00AE77CB" w:rsidRPr="00AD4AF5" w:rsidRDefault="00AE77CB" w:rsidP="00CB61A0">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color w:val="000000" w:themeColor="text1"/>
              </w:rPr>
            </w:pPr>
            <w:r w:rsidRPr="00AD4AF5">
              <w:rPr>
                <w:rFonts w:eastAsia="Malgun Gothic"/>
                <w:b/>
                <w:bCs/>
                <w:lang w:val="fr-CH"/>
              </w:rPr>
              <w:tab/>
            </w:r>
            <w:proofErr w:type="spellStart"/>
            <w:r w:rsidRPr="00AD4AF5">
              <w:rPr>
                <w:b/>
                <w:lang w:val="en-GB"/>
              </w:rPr>
              <w:t>eoi_cancel_flag</w:t>
            </w:r>
            <w:proofErr w:type="spellEnd"/>
          </w:p>
        </w:tc>
        <w:tc>
          <w:tcPr>
            <w:tcW w:w="1260" w:type="dxa"/>
          </w:tcPr>
          <w:p w14:paraId="26271EC6" w14:textId="77777777" w:rsidR="00AE77CB" w:rsidRPr="00AD4AF5" w:rsidRDefault="00AE77CB" w:rsidP="00CB61A0">
            <w:pPr>
              <w:pStyle w:val="tablecell"/>
              <w:keepNext w:val="0"/>
              <w:keepLines w:val="0"/>
              <w:spacing w:before="20" w:after="40"/>
              <w:jc w:val="center"/>
              <w:rPr>
                <w:noProof/>
              </w:rPr>
            </w:pPr>
            <w:r w:rsidRPr="00AD4AF5">
              <w:rPr>
                <w:noProof/>
                <w:color w:val="000000" w:themeColor="text1"/>
              </w:rPr>
              <w:t>u(1)</w:t>
            </w:r>
          </w:p>
        </w:tc>
      </w:tr>
      <w:tr w:rsidR="00AE77CB" w:rsidRPr="00AD4AF5" w14:paraId="7FC9944F" w14:textId="77777777" w:rsidTr="00CB61A0">
        <w:trPr>
          <w:cantSplit/>
        </w:trPr>
        <w:tc>
          <w:tcPr>
            <w:tcW w:w="5935" w:type="dxa"/>
          </w:tcPr>
          <w:p w14:paraId="7D1B2591"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noProof/>
                <w:color w:val="000000" w:themeColor="text1"/>
                <w:lang w:eastAsia="ko-KR"/>
              </w:rPr>
              <w:t>if( !</w:t>
            </w:r>
            <w:proofErr w:type="spellStart"/>
            <w:r w:rsidRPr="00AD4AF5">
              <w:rPr>
                <w:rFonts w:ascii="Times New Roman" w:hAnsi="Times New Roman"/>
              </w:rPr>
              <w:t>eoi_cancel_flag</w:t>
            </w:r>
            <w:proofErr w:type="spellEnd"/>
            <w:r w:rsidRPr="00AD4AF5">
              <w:rPr>
                <w:rFonts w:ascii="Times New Roman" w:hAnsi="Times New Roman"/>
              </w:rPr>
              <w:t xml:space="preserve"> ) {</w:t>
            </w:r>
          </w:p>
        </w:tc>
        <w:tc>
          <w:tcPr>
            <w:tcW w:w="1260" w:type="dxa"/>
          </w:tcPr>
          <w:p w14:paraId="157D3792" w14:textId="77777777" w:rsidR="00AE77CB" w:rsidRPr="00AD4AF5" w:rsidRDefault="00AE77CB" w:rsidP="00CB61A0">
            <w:pPr>
              <w:pStyle w:val="tablecell"/>
              <w:keepNext w:val="0"/>
              <w:keepLines w:val="0"/>
              <w:spacing w:before="20" w:after="40"/>
              <w:jc w:val="center"/>
              <w:rPr>
                <w:noProof/>
              </w:rPr>
            </w:pPr>
          </w:p>
        </w:tc>
      </w:tr>
      <w:tr w:rsidR="00AE77CB" w:rsidRPr="00AD4AF5" w14:paraId="1A21F5F9" w14:textId="77777777" w:rsidTr="00CB61A0">
        <w:trPr>
          <w:cantSplit/>
        </w:trPr>
        <w:tc>
          <w:tcPr>
            <w:tcW w:w="5935" w:type="dxa"/>
          </w:tcPr>
          <w:p w14:paraId="734B8458"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eoi_persistence_flag</w:t>
            </w:r>
            <w:proofErr w:type="spellEnd"/>
          </w:p>
        </w:tc>
        <w:tc>
          <w:tcPr>
            <w:tcW w:w="1260" w:type="dxa"/>
          </w:tcPr>
          <w:p w14:paraId="332128AB" w14:textId="77777777" w:rsidR="00AE77CB" w:rsidRPr="00AD4AF5" w:rsidRDefault="00AE77CB" w:rsidP="00CB61A0">
            <w:pPr>
              <w:pStyle w:val="tablecell"/>
              <w:keepNext w:val="0"/>
              <w:keepLines w:val="0"/>
              <w:spacing w:before="20" w:after="40"/>
              <w:jc w:val="center"/>
              <w:rPr>
                <w:noProof/>
              </w:rPr>
            </w:pPr>
            <w:r w:rsidRPr="00AD4AF5">
              <w:rPr>
                <w:noProof/>
                <w:color w:val="000000" w:themeColor="text1"/>
              </w:rPr>
              <w:t>u(1)</w:t>
            </w:r>
          </w:p>
        </w:tc>
      </w:tr>
      <w:tr w:rsidR="00AE77CB" w:rsidRPr="00AD4AF5" w14:paraId="006F54F7" w14:textId="77777777" w:rsidTr="00CB61A0">
        <w:trPr>
          <w:cantSplit/>
        </w:trPr>
        <w:tc>
          <w:tcPr>
            <w:tcW w:w="5935" w:type="dxa"/>
          </w:tcPr>
          <w:p w14:paraId="23E620BC"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eoi_for_human_viewing_</w:t>
            </w:r>
            <w:r>
              <w:rPr>
                <w:rFonts w:ascii="Times New Roman" w:eastAsia="SimSun" w:hAnsi="Times New Roman"/>
                <w:b/>
              </w:rPr>
              <w:t>idc</w:t>
            </w:r>
            <w:proofErr w:type="spellEnd"/>
          </w:p>
        </w:tc>
        <w:tc>
          <w:tcPr>
            <w:tcW w:w="1260" w:type="dxa"/>
          </w:tcPr>
          <w:p w14:paraId="4E828684" w14:textId="77777777" w:rsidR="00AE77CB" w:rsidRPr="00AD4AF5" w:rsidRDefault="00AE77CB" w:rsidP="00CB61A0">
            <w:pPr>
              <w:pStyle w:val="tablecell"/>
              <w:keepNext w:val="0"/>
              <w:keepLines w:val="0"/>
              <w:spacing w:before="20" w:after="40"/>
              <w:jc w:val="center"/>
              <w:rPr>
                <w:noProof/>
              </w:rPr>
            </w:pPr>
            <w:r w:rsidRPr="00AD4AF5">
              <w:rPr>
                <w:noProof/>
                <w:color w:val="000000" w:themeColor="text1"/>
              </w:rPr>
              <w:t>u(</w:t>
            </w:r>
            <w:r>
              <w:rPr>
                <w:noProof/>
                <w:color w:val="000000" w:themeColor="text1"/>
              </w:rPr>
              <w:t>2</w:t>
            </w:r>
            <w:r w:rsidRPr="00AD4AF5">
              <w:rPr>
                <w:noProof/>
                <w:color w:val="000000" w:themeColor="text1"/>
              </w:rPr>
              <w:t>)</w:t>
            </w:r>
          </w:p>
        </w:tc>
      </w:tr>
      <w:tr w:rsidR="00AE77CB" w:rsidRPr="00AD4AF5" w14:paraId="7A930C04" w14:textId="77777777" w:rsidTr="00CB61A0">
        <w:trPr>
          <w:cantSplit/>
        </w:trPr>
        <w:tc>
          <w:tcPr>
            <w:tcW w:w="5935" w:type="dxa"/>
          </w:tcPr>
          <w:p w14:paraId="4A1B477F"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eoi_for_machine_analysis_</w:t>
            </w:r>
            <w:r>
              <w:rPr>
                <w:rFonts w:ascii="Times New Roman" w:eastAsia="SimSun" w:hAnsi="Times New Roman"/>
                <w:b/>
              </w:rPr>
              <w:t>idc</w:t>
            </w:r>
            <w:proofErr w:type="spellEnd"/>
          </w:p>
        </w:tc>
        <w:tc>
          <w:tcPr>
            <w:tcW w:w="1260" w:type="dxa"/>
          </w:tcPr>
          <w:p w14:paraId="13929CB8" w14:textId="77777777" w:rsidR="00AE77CB" w:rsidRPr="00AD4AF5" w:rsidRDefault="00AE77CB" w:rsidP="00CB61A0">
            <w:pPr>
              <w:pStyle w:val="tablecell"/>
              <w:keepNext w:val="0"/>
              <w:keepLines w:val="0"/>
              <w:spacing w:before="20" w:after="40"/>
              <w:jc w:val="center"/>
              <w:rPr>
                <w:noProof/>
              </w:rPr>
            </w:pPr>
            <w:r w:rsidRPr="00AD4AF5">
              <w:rPr>
                <w:noProof/>
                <w:color w:val="000000" w:themeColor="text1"/>
              </w:rPr>
              <w:t>u(</w:t>
            </w:r>
            <w:r>
              <w:rPr>
                <w:noProof/>
                <w:color w:val="000000" w:themeColor="text1"/>
              </w:rPr>
              <w:t>2</w:t>
            </w:r>
            <w:r w:rsidRPr="00AD4AF5">
              <w:rPr>
                <w:noProof/>
                <w:color w:val="000000" w:themeColor="text1"/>
              </w:rPr>
              <w:t>)</w:t>
            </w:r>
          </w:p>
        </w:tc>
      </w:tr>
      <w:tr w:rsidR="00AE77CB" w:rsidRPr="00AD4AF5" w14:paraId="05345CB3" w14:textId="77777777" w:rsidTr="00CB61A0">
        <w:trPr>
          <w:cantSplit/>
        </w:trPr>
        <w:tc>
          <w:tcPr>
            <w:tcW w:w="5935" w:type="dxa"/>
          </w:tcPr>
          <w:p w14:paraId="7640F919" w14:textId="77777777" w:rsidR="00AE77CB" w:rsidRPr="00AD4AF5" w:rsidRDefault="00AE77CB" w:rsidP="00CB61A0">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eoi_type</w:t>
            </w:r>
            <w:proofErr w:type="spellEnd"/>
          </w:p>
        </w:tc>
        <w:tc>
          <w:tcPr>
            <w:tcW w:w="1260" w:type="dxa"/>
          </w:tcPr>
          <w:p w14:paraId="35A139D4" w14:textId="77777777" w:rsidR="00AE77CB" w:rsidRPr="00AD4AF5" w:rsidRDefault="00AE77CB" w:rsidP="00CB61A0">
            <w:pPr>
              <w:pStyle w:val="tablecell"/>
              <w:keepNext w:val="0"/>
              <w:keepLines w:val="0"/>
              <w:spacing w:before="20" w:after="40"/>
              <w:jc w:val="center"/>
              <w:rPr>
                <w:noProof/>
              </w:rPr>
            </w:pPr>
            <w:r w:rsidRPr="00AD4AF5">
              <w:rPr>
                <w:noProof/>
              </w:rPr>
              <w:t>u(16)</w:t>
            </w:r>
          </w:p>
        </w:tc>
      </w:tr>
      <w:tr w:rsidR="00AE77CB" w:rsidRPr="00C739B8" w14:paraId="3863EECE" w14:textId="77777777" w:rsidTr="00CB61A0">
        <w:trPr>
          <w:cantSplit/>
        </w:trPr>
        <w:tc>
          <w:tcPr>
            <w:tcW w:w="5935" w:type="dxa"/>
            <w:shd w:val="clear" w:color="auto" w:fill="FFFF00"/>
          </w:tcPr>
          <w:p w14:paraId="44D4FAF8" w14:textId="77777777" w:rsidR="00AE77CB" w:rsidRPr="00C739B8"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fr-CH"/>
              </w:rPr>
            </w:pPr>
            <w:r w:rsidRPr="00C739B8">
              <w:rPr>
                <w:rFonts w:eastAsia="Malgun Gothic"/>
                <w:lang w:val="fr-CH"/>
              </w:rPr>
              <w:tab/>
            </w:r>
            <w:r w:rsidRPr="00C739B8">
              <w:rPr>
                <w:rFonts w:eastAsia="Malgun Gothic"/>
                <w:lang w:val="fr-CH"/>
              </w:rPr>
              <w:tab/>
            </w:r>
            <w:proofErr w:type="gramStart"/>
            <w:r w:rsidRPr="00C739B8">
              <w:rPr>
                <w:rFonts w:eastAsia="Malgun Gothic"/>
                <w:lang w:val="fr-CH"/>
              </w:rPr>
              <w:t xml:space="preserve">if( </w:t>
            </w:r>
            <w:proofErr w:type="spellStart"/>
            <w:r w:rsidRPr="00C739B8">
              <w:rPr>
                <w:rFonts w:eastAsia="Malgun Gothic"/>
                <w:lang w:val="fr-CH"/>
              </w:rPr>
              <w:t>eoi</w:t>
            </w:r>
            <w:proofErr w:type="gramEnd"/>
            <w:r w:rsidRPr="00C739B8">
              <w:rPr>
                <w:rFonts w:eastAsia="Malgun Gothic"/>
                <w:lang w:val="fr-CH"/>
              </w:rPr>
              <w:t>_persistence_flag</w:t>
            </w:r>
            <w:proofErr w:type="spellEnd"/>
            <w:r w:rsidRPr="00C739B8">
              <w:rPr>
                <w:rFonts w:eastAsia="Malgun Gothic"/>
                <w:lang w:val="fr-CH"/>
              </w:rPr>
              <w:t xml:space="preserve"> )</w:t>
            </w:r>
            <w:r>
              <w:rPr>
                <w:rFonts w:eastAsia="Malgun Gothic"/>
                <w:lang w:val="fr-CH"/>
              </w:rPr>
              <w:t xml:space="preserve"> {</w:t>
            </w:r>
          </w:p>
        </w:tc>
        <w:tc>
          <w:tcPr>
            <w:tcW w:w="1260" w:type="dxa"/>
            <w:shd w:val="clear" w:color="auto" w:fill="FFFF00"/>
          </w:tcPr>
          <w:p w14:paraId="39ACE1EC" w14:textId="77777777" w:rsidR="00AE77CB" w:rsidRPr="00C739B8"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p>
        </w:tc>
      </w:tr>
      <w:tr w:rsidR="00AE77CB" w:rsidRPr="00C739B8" w14:paraId="0268BADD" w14:textId="77777777" w:rsidTr="00CB61A0">
        <w:trPr>
          <w:cantSplit/>
        </w:trPr>
        <w:tc>
          <w:tcPr>
            <w:tcW w:w="5935" w:type="dxa"/>
            <w:shd w:val="clear" w:color="auto" w:fill="FFFF00"/>
          </w:tcPr>
          <w:p w14:paraId="6CCD2708" w14:textId="77777777" w:rsidR="00AE77CB" w:rsidRPr="00C739B8"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fr-CH"/>
              </w:rPr>
            </w:pPr>
            <w:r w:rsidRPr="00C739B8">
              <w:rPr>
                <w:rFonts w:eastAsia="Malgun Gothic"/>
                <w:b/>
                <w:bCs/>
                <w:lang w:val="fr-CH"/>
              </w:rPr>
              <w:tab/>
            </w:r>
            <w:r w:rsidRPr="00C739B8">
              <w:rPr>
                <w:rFonts w:eastAsia="Malgun Gothic"/>
                <w:b/>
                <w:bCs/>
                <w:lang w:val="fr-CH"/>
              </w:rPr>
              <w:tab/>
            </w:r>
            <w:r w:rsidRPr="00C739B8">
              <w:rPr>
                <w:rFonts w:eastAsia="Malgun Gothic"/>
                <w:b/>
                <w:bCs/>
                <w:lang w:val="fr-CH"/>
              </w:rPr>
              <w:tab/>
            </w:r>
            <w:proofErr w:type="spellStart"/>
            <w:r>
              <w:rPr>
                <w:rFonts w:eastAsia="Malgun Gothic"/>
                <w:b/>
                <w:bCs/>
                <w:lang w:val="fr-CH"/>
              </w:rPr>
              <w:t>eoi_num_sublayers</w:t>
            </w:r>
            <w:proofErr w:type="spellEnd"/>
          </w:p>
        </w:tc>
        <w:tc>
          <w:tcPr>
            <w:tcW w:w="1260" w:type="dxa"/>
            <w:shd w:val="clear" w:color="auto" w:fill="FFFF00"/>
          </w:tcPr>
          <w:p w14:paraId="155F41B7" w14:textId="77777777" w:rsidR="00AE77CB" w:rsidRPr="00C739B8"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r>
              <w:rPr>
                <w:rFonts w:eastAsia="Malgun Gothic"/>
                <w:noProof/>
                <w:lang w:val="en-CA"/>
              </w:rPr>
              <w:t>u(3)</w:t>
            </w:r>
          </w:p>
        </w:tc>
      </w:tr>
      <w:tr w:rsidR="00AE77CB" w:rsidRPr="00C739B8" w14:paraId="136EA5B4" w14:textId="77777777" w:rsidTr="00CB61A0">
        <w:trPr>
          <w:cantSplit/>
        </w:trPr>
        <w:tc>
          <w:tcPr>
            <w:tcW w:w="5935" w:type="dxa"/>
            <w:shd w:val="clear" w:color="auto" w:fill="FFFF00"/>
          </w:tcPr>
          <w:p w14:paraId="06D5584D" w14:textId="77777777" w:rsidR="00AE77CB" w:rsidRPr="006A1EE3"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fr-CH"/>
              </w:rPr>
            </w:pPr>
            <w:r w:rsidRPr="00C739B8">
              <w:rPr>
                <w:rFonts w:eastAsia="Malgun Gothic"/>
                <w:b/>
                <w:bCs/>
                <w:lang w:val="fr-CH"/>
              </w:rPr>
              <w:tab/>
            </w:r>
            <w:r w:rsidRPr="00C739B8">
              <w:rPr>
                <w:rFonts w:eastAsia="Malgun Gothic"/>
                <w:b/>
                <w:bCs/>
                <w:lang w:val="fr-CH"/>
              </w:rPr>
              <w:tab/>
            </w:r>
            <w:r w:rsidRPr="00C739B8">
              <w:rPr>
                <w:rFonts w:eastAsia="Malgun Gothic"/>
                <w:b/>
                <w:bCs/>
                <w:lang w:val="fr-CH"/>
              </w:rPr>
              <w:tab/>
            </w:r>
            <w:proofErr w:type="gramStart"/>
            <w:r>
              <w:rPr>
                <w:rFonts w:eastAsia="Malgun Gothic"/>
                <w:lang w:val="fr-CH"/>
              </w:rPr>
              <w:t xml:space="preserve">if( </w:t>
            </w:r>
            <w:proofErr w:type="spellStart"/>
            <w:r>
              <w:rPr>
                <w:rFonts w:eastAsia="Malgun Gothic"/>
                <w:lang w:val="fr-CH"/>
              </w:rPr>
              <w:t>eoi</w:t>
            </w:r>
            <w:proofErr w:type="gramEnd"/>
            <w:r>
              <w:rPr>
                <w:rFonts w:eastAsia="Malgun Gothic"/>
                <w:lang w:val="fr-CH"/>
              </w:rPr>
              <w:t>_num_sublayers</w:t>
            </w:r>
            <w:proofErr w:type="spellEnd"/>
            <w:r>
              <w:rPr>
                <w:rFonts w:eastAsia="Malgun Gothic"/>
                <w:lang w:val="fr-CH"/>
              </w:rPr>
              <w:t xml:space="preserve"> &lt; 7 )</w:t>
            </w:r>
          </w:p>
        </w:tc>
        <w:tc>
          <w:tcPr>
            <w:tcW w:w="1260" w:type="dxa"/>
            <w:shd w:val="clear" w:color="auto" w:fill="FFFF00"/>
          </w:tcPr>
          <w:p w14:paraId="41A9354D" w14:textId="77777777" w:rsidR="00AE77CB"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p>
        </w:tc>
      </w:tr>
      <w:tr w:rsidR="00AE77CB" w:rsidRPr="00C739B8" w14:paraId="6D58C45C" w14:textId="77777777" w:rsidTr="00CB61A0">
        <w:trPr>
          <w:cantSplit/>
        </w:trPr>
        <w:tc>
          <w:tcPr>
            <w:tcW w:w="5935" w:type="dxa"/>
            <w:shd w:val="clear" w:color="auto" w:fill="FFFF00"/>
          </w:tcPr>
          <w:p w14:paraId="16D7B3AC" w14:textId="77777777" w:rsidR="00AE77CB" w:rsidRPr="00C739B8"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fr-CH"/>
              </w:rPr>
            </w:pPr>
            <w:r w:rsidRPr="00C739B8">
              <w:rPr>
                <w:rFonts w:eastAsia="Malgun Gothic"/>
                <w:b/>
                <w:bCs/>
                <w:lang w:val="fr-CH"/>
              </w:rPr>
              <w:lastRenderedPageBreak/>
              <w:tab/>
            </w:r>
            <w:r w:rsidRPr="00C739B8">
              <w:rPr>
                <w:rFonts w:eastAsia="Malgun Gothic"/>
                <w:b/>
                <w:bCs/>
                <w:lang w:val="fr-CH"/>
              </w:rPr>
              <w:tab/>
            </w:r>
            <w:r w:rsidRPr="00C739B8">
              <w:rPr>
                <w:rFonts w:eastAsia="Malgun Gothic"/>
                <w:b/>
                <w:bCs/>
                <w:lang w:val="fr-CH"/>
              </w:rPr>
              <w:tab/>
            </w:r>
            <w:r w:rsidRPr="00C739B8">
              <w:rPr>
                <w:rFonts w:eastAsia="Malgun Gothic"/>
                <w:b/>
                <w:bCs/>
                <w:lang w:val="fr-CH"/>
              </w:rPr>
              <w:tab/>
            </w:r>
            <w:proofErr w:type="spellStart"/>
            <w:r>
              <w:rPr>
                <w:rFonts w:eastAsia="Malgun Gothic"/>
                <w:b/>
                <w:bCs/>
                <w:lang w:val="fr-CH"/>
              </w:rPr>
              <w:t>eoi_min_tid</w:t>
            </w:r>
            <w:proofErr w:type="spellEnd"/>
          </w:p>
        </w:tc>
        <w:tc>
          <w:tcPr>
            <w:tcW w:w="1260" w:type="dxa"/>
            <w:shd w:val="clear" w:color="auto" w:fill="FFFF00"/>
          </w:tcPr>
          <w:p w14:paraId="6C1499AF" w14:textId="77777777" w:rsidR="00AE77CB"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r>
              <w:rPr>
                <w:rFonts w:eastAsia="Malgun Gothic"/>
                <w:noProof/>
                <w:lang w:val="en-CA"/>
              </w:rPr>
              <w:t>u(3)</w:t>
            </w:r>
          </w:p>
        </w:tc>
      </w:tr>
      <w:tr w:rsidR="00AE77CB" w:rsidRPr="00C739B8" w14:paraId="520D112C" w14:textId="77777777" w:rsidTr="00CB61A0">
        <w:trPr>
          <w:cantSplit/>
        </w:trPr>
        <w:tc>
          <w:tcPr>
            <w:tcW w:w="5935" w:type="dxa"/>
            <w:shd w:val="clear" w:color="auto" w:fill="FFFF00"/>
          </w:tcPr>
          <w:p w14:paraId="0171EBF2" w14:textId="77777777" w:rsidR="00AE77CB" w:rsidRPr="00C739B8" w:rsidRDefault="00AE77CB" w:rsidP="00CB61A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fr-CH"/>
              </w:rPr>
            </w:pPr>
            <w:r w:rsidRPr="00C739B8">
              <w:rPr>
                <w:rFonts w:eastAsia="Malgun Gothic"/>
                <w:lang w:val="fr-CH"/>
              </w:rPr>
              <w:tab/>
            </w:r>
            <w:r w:rsidRPr="00C739B8">
              <w:rPr>
                <w:rFonts w:eastAsia="Malgun Gothic"/>
                <w:lang w:val="fr-CH"/>
              </w:rPr>
              <w:tab/>
              <w:t>}</w:t>
            </w:r>
          </w:p>
        </w:tc>
        <w:tc>
          <w:tcPr>
            <w:tcW w:w="1260" w:type="dxa"/>
            <w:shd w:val="clear" w:color="auto" w:fill="FFFF00"/>
          </w:tcPr>
          <w:p w14:paraId="0A755365" w14:textId="77777777" w:rsidR="00AE77CB" w:rsidRDefault="00AE77CB" w:rsidP="00CB61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p>
        </w:tc>
      </w:tr>
      <w:tr w:rsidR="00AE77CB" w:rsidRPr="00AD4AF5" w14:paraId="547A59BB" w14:textId="77777777" w:rsidTr="00CB61A0">
        <w:trPr>
          <w:cantSplit/>
        </w:trPr>
        <w:tc>
          <w:tcPr>
            <w:tcW w:w="5935" w:type="dxa"/>
          </w:tcPr>
          <w:p w14:paraId="5A58B543" w14:textId="77777777" w:rsidR="00AE77CB" w:rsidRPr="00AD4AF5" w:rsidRDefault="00AE77CB" w:rsidP="00CB61A0">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EoiObjectBasedFlag</w:t>
            </w:r>
            <w:proofErr w:type="spellEnd"/>
            <w:proofErr w:type="gramEnd"/>
            <w:r w:rsidRPr="00AD4AF5">
              <w:rPr>
                <w:rFonts w:ascii="Times New Roman" w:hAnsi="Times New Roman"/>
                <w:lang w:val="fr-CH"/>
              </w:rPr>
              <w:t xml:space="preserve"> )</w:t>
            </w:r>
          </w:p>
        </w:tc>
        <w:tc>
          <w:tcPr>
            <w:tcW w:w="1260" w:type="dxa"/>
          </w:tcPr>
          <w:p w14:paraId="182EBFA2" w14:textId="77777777" w:rsidR="00AE77CB" w:rsidRPr="00AD4AF5" w:rsidRDefault="00AE77CB" w:rsidP="00CB61A0">
            <w:pPr>
              <w:pStyle w:val="tablecell"/>
              <w:keepNext w:val="0"/>
              <w:keepLines w:val="0"/>
              <w:spacing w:before="20" w:after="40"/>
              <w:jc w:val="center"/>
              <w:rPr>
                <w:noProof/>
              </w:rPr>
            </w:pPr>
          </w:p>
        </w:tc>
      </w:tr>
      <w:tr w:rsidR="00AE77CB" w:rsidRPr="00AD4AF5" w14:paraId="5367A495" w14:textId="77777777" w:rsidTr="00CB61A0">
        <w:trPr>
          <w:cantSplit/>
        </w:trPr>
        <w:tc>
          <w:tcPr>
            <w:tcW w:w="5935" w:type="dxa"/>
          </w:tcPr>
          <w:p w14:paraId="74D13764" w14:textId="77777777" w:rsidR="00AE77CB" w:rsidRPr="00CB61A0" w:rsidRDefault="00AE77CB" w:rsidP="00CB61A0">
            <w:pPr>
              <w:pStyle w:val="tablesyntax"/>
              <w:keepNext w:val="0"/>
              <w:keepLines w:val="0"/>
              <w:spacing w:before="20" w:after="40"/>
              <w:rPr>
                <w:rFonts w:ascii="Times New Roman" w:hAnsi="Times New Roman"/>
                <w:lang w:val="fr-CH"/>
              </w:rPr>
            </w:pPr>
            <w:r>
              <w:rPr>
                <w:rFonts w:ascii="Times New Roman" w:hAnsi="Times New Roman"/>
                <w:b/>
                <w:bCs/>
                <w:lang w:val="fr-CH"/>
              </w:rPr>
              <w:tab/>
            </w:r>
            <w:r>
              <w:rPr>
                <w:rFonts w:ascii="Times New Roman" w:hAnsi="Times New Roman"/>
                <w:b/>
                <w:bCs/>
                <w:lang w:val="fr-CH"/>
              </w:rPr>
              <w:tab/>
            </w:r>
            <w:r w:rsidRPr="00CB61A0">
              <w:rPr>
                <w:rFonts w:ascii="Times New Roman" w:hAnsi="Times New Roman"/>
                <w:lang w:val="fr-CH"/>
              </w:rPr>
              <w:t>…</w:t>
            </w:r>
          </w:p>
        </w:tc>
        <w:tc>
          <w:tcPr>
            <w:tcW w:w="1260" w:type="dxa"/>
          </w:tcPr>
          <w:p w14:paraId="1946FD14" w14:textId="77777777" w:rsidR="00AE77CB" w:rsidRPr="00AD4AF5" w:rsidRDefault="00AE77CB" w:rsidP="00CB61A0">
            <w:pPr>
              <w:pStyle w:val="tablecell"/>
              <w:keepNext w:val="0"/>
              <w:keepLines w:val="0"/>
              <w:spacing w:before="20" w:after="40"/>
              <w:jc w:val="center"/>
              <w:rPr>
                <w:noProof/>
              </w:rPr>
            </w:pPr>
          </w:p>
        </w:tc>
      </w:tr>
    </w:tbl>
    <w:p w14:paraId="4A21CA6F" w14:textId="77777777" w:rsidR="00AE77CB" w:rsidRDefault="00AE77CB" w:rsidP="00AE77CB">
      <w:pPr>
        <w:keepNext/>
        <w:keepLines/>
        <w:numPr>
          <w:ilvl w:val="2"/>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t>Encoder optimization information</w:t>
      </w:r>
      <w:r>
        <w:rPr>
          <w:rFonts w:eastAsia="Malgun Gothic"/>
          <w:b/>
          <w:bCs/>
          <w:noProof/>
          <w:lang w:val="en-CA"/>
        </w:rPr>
        <w:t xml:space="preserve"> </w:t>
      </w:r>
      <w:r w:rsidRPr="00FD2A9A">
        <w:rPr>
          <w:rFonts w:eastAsia="Malgun Gothic"/>
          <w:b/>
          <w:bCs/>
          <w:lang w:val="en-GB"/>
        </w:rPr>
        <w:t xml:space="preserve">SEI message </w:t>
      </w:r>
      <w:r>
        <w:rPr>
          <w:rFonts w:eastAsia="Malgun Gothic"/>
          <w:b/>
          <w:bCs/>
          <w:lang w:val="en-GB"/>
        </w:rPr>
        <w:t>semantics</w:t>
      </w:r>
    </w:p>
    <w:p w14:paraId="0D5FEA28" w14:textId="77777777" w:rsidR="00AE77CB" w:rsidRDefault="00AE77CB" w:rsidP="00AE77CB">
      <w:pPr>
        <w:rPr>
          <w:noProof/>
          <w:color w:val="000000" w:themeColor="text1"/>
        </w:rPr>
      </w:pPr>
      <w:r>
        <w:rPr>
          <w:noProof/>
          <w:color w:val="000000" w:themeColor="text1"/>
        </w:rPr>
        <w:t>…</w:t>
      </w:r>
    </w:p>
    <w:p w14:paraId="33A6AE3D" w14:textId="77777777" w:rsidR="00AE77CB" w:rsidRPr="00AE77CB" w:rsidRDefault="00AE77CB" w:rsidP="00AE77CB">
      <w:pPr>
        <w:rPr>
          <w:rFonts w:eastAsia="Times New Roman"/>
          <w:b/>
          <w:lang w:val="en-GB"/>
        </w:rPr>
      </w:pPr>
      <w:proofErr w:type="spellStart"/>
      <w:r w:rsidRPr="00AE77CB">
        <w:rPr>
          <w:rFonts w:eastAsia="Times New Roman"/>
          <w:b/>
          <w:lang w:val="en-GB"/>
        </w:rPr>
        <w:t>eoi_persistence_flag</w:t>
      </w:r>
      <w:proofErr w:type="spellEnd"/>
      <w:r w:rsidRPr="00AE77CB">
        <w:rPr>
          <w:rFonts w:eastAsia="Times New Roman"/>
          <w:noProof/>
          <w:color w:val="000000" w:themeColor="text1"/>
        </w:rPr>
        <w:t xml:space="preserve"> specifies the persistence of the optimization information provided in this SEI message. eoi_persistence_flag equal to 0 specifies that the optimization information applies for the current picture only. eoi_persistence_flag equal to 1 specifies that the optimization information applies for </w:t>
      </w:r>
      <w:r w:rsidRPr="00AE77CB">
        <w:rPr>
          <w:rFonts w:eastAsia="Times New Roman"/>
          <w:noProof/>
          <w:color w:val="000000" w:themeColor="text1"/>
          <w:highlight w:val="yellow"/>
        </w:rPr>
        <w:t>the pictures in the temporal sublayers indicated by eoi_num_sublayers and eoi_min_tid, when present, among</w:t>
      </w:r>
      <w:r w:rsidRPr="00AE77CB">
        <w:rPr>
          <w:rFonts w:eastAsia="Times New Roman"/>
          <w:noProof/>
          <w:color w:val="000000" w:themeColor="text1"/>
        </w:rPr>
        <w:t xml:space="preserve"> the current picture and all subsequent pictures of the current layer in output order until one or more of the following conditions are true:</w:t>
      </w:r>
    </w:p>
    <w:p w14:paraId="1C772C5C" w14:textId="77777777" w:rsidR="00AE77CB" w:rsidRPr="00AE77CB" w:rsidRDefault="00AE77CB" w:rsidP="00AE77CB">
      <w:pPr>
        <w:rPr>
          <w:rFonts w:eastAsia="Times New Roman"/>
          <w:lang w:val="en-CA"/>
        </w:rPr>
      </w:pPr>
      <w:r w:rsidRPr="00AE77CB">
        <w:rPr>
          <w:rFonts w:eastAsia="Times New Roman"/>
          <w:lang w:val="en-CA"/>
        </w:rPr>
        <w:t>…</w:t>
      </w:r>
    </w:p>
    <w:p w14:paraId="22ED82DD" w14:textId="77777777" w:rsidR="00AE77CB" w:rsidRPr="00AE77CB" w:rsidRDefault="00AE77CB" w:rsidP="00AE77CB">
      <w:pPr>
        <w:rPr>
          <w:rFonts w:eastAsia="Times New Roman"/>
          <w:highlight w:val="yellow"/>
          <w:lang w:val="en-CA"/>
        </w:rPr>
      </w:pPr>
      <w:proofErr w:type="spellStart"/>
      <w:r w:rsidRPr="00AE77CB">
        <w:rPr>
          <w:rFonts w:eastAsia="Times New Roman"/>
          <w:b/>
          <w:bCs/>
          <w:highlight w:val="yellow"/>
          <w:lang w:val="en-CA"/>
        </w:rPr>
        <w:t>eoi_num_sublayers</w:t>
      </w:r>
      <w:proofErr w:type="spellEnd"/>
      <w:r w:rsidRPr="00AE77CB">
        <w:rPr>
          <w:rFonts w:eastAsia="Times New Roman"/>
          <w:highlight w:val="yellow"/>
          <w:lang w:val="en-CA"/>
        </w:rPr>
        <w:t xml:space="preserve"> equal to 7 specifies that this SEI message applies to all temporal sublayers. </w:t>
      </w:r>
      <w:proofErr w:type="spellStart"/>
      <w:r w:rsidRPr="00AE77CB">
        <w:rPr>
          <w:rFonts w:eastAsia="Times New Roman"/>
          <w:highlight w:val="yellow"/>
          <w:lang w:val="en-CA"/>
        </w:rPr>
        <w:t>eoi_num_sublayers</w:t>
      </w:r>
      <w:proofErr w:type="spellEnd"/>
      <w:r w:rsidRPr="00AE77CB">
        <w:rPr>
          <w:rFonts w:eastAsia="Times New Roman"/>
          <w:highlight w:val="yellow"/>
          <w:lang w:val="en-CA"/>
        </w:rPr>
        <w:t xml:space="preserve"> less than 7 specifies the number of temporal sublayers to which this SEI message applies.</w:t>
      </w:r>
      <w:r w:rsidRPr="00AE77CB">
        <w:rPr>
          <w:rFonts w:eastAsia="Times New Roman"/>
          <w:highlight w:val="yellow"/>
        </w:rPr>
        <w:t xml:space="preserve"> </w:t>
      </w:r>
      <w:bookmarkStart w:id="28" w:name="_Hlk157028550"/>
      <w:proofErr w:type="spellStart"/>
      <w:r w:rsidRPr="00AE77CB">
        <w:rPr>
          <w:rFonts w:eastAsia="Times New Roman"/>
          <w:highlight w:val="yellow"/>
        </w:rPr>
        <w:t>eoi_num_sublayers</w:t>
      </w:r>
      <w:proofErr w:type="spellEnd"/>
      <w:r w:rsidRPr="00AE77CB">
        <w:rPr>
          <w:rFonts w:eastAsia="Times New Roman"/>
          <w:highlight w:val="yellow"/>
        </w:rPr>
        <w:t xml:space="preserve"> equal to 0 is reserved.</w:t>
      </w:r>
      <w:bookmarkEnd w:id="28"/>
    </w:p>
    <w:p w14:paraId="0CC23008" w14:textId="77777777" w:rsidR="00AE77CB" w:rsidRPr="00AE77CB" w:rsidRDefault="00AE77CB" w:rsidP="00AE77CB">
      <w:pPr>
        <w:rPr>
          <w:rFonts w:eastAsia="Times New Roman"/>
          <w:lang w:val="en-CA"/>
        </w:rPr>
      </w:pPr>
      <w:proofErr w:type="spellStart"/>
      <w:r w:rsidRPr="00AE77CB">
        <w:rPr>
          <w:rFonts w:eastAsia="Times New Roman"/>
          <w:b/>
          <w:bCs/>
          <w:highlight w:val="yellow"/>
          <w:lang w:val="en-CA"/>
        </w:rPr>
        <w:t>eoi_min_tid</w:t>
      </w:r>
      <w:proofErr w:type="spellEnd"/>
      <w:r w:rsidRPr="00AE77CB">
        <w:rPr>
          <w:rFonts w:eastAsia="Times New Roman"/>
          <w:highlight w:val="yellow"/>
          <w:lang w:val="en-CA"/>
        </w:rPr>
        <w:t xml:space="preserve"> specifies the smallest temporal sublayer identifier value to which this SEI message applies. The value of </w:t>
      </w:r>
      <w:proofErr w:type="spellStart"/>
      <w:r w:rsidRPr="00AE77CB">
        <w:rPr>
          <w:rFonts w:eastAsia="Times New Roman"/>
          <w:highlight w:val="yellow"/>
          <w:lang w:val="en-CA"/>
        </w:rPr>
        <w:t>eoi_min_tid</w:t>
      </w:r>
      <w:proofErr w:type="spellEnd"/>
      <w:r w:rsidRPr="00AE77CB">
        <w:rPr>
          <w:rFonts w:eastAsia="Times New Roman"/>
          <w:highlight w:val="yellow"/>
          <w:lang w:val="en-CA"/>
        </w:rPr>
        <w:t xml:space="preserve"> shall be in the range of 0 to 6 − </w:t>
      </w:r>
      <w:proofErr w:type="spellStart"/>
      <w:r w:rsidRPr="00AE77CB">
        <w:rPr>
          <w:rFonts w:eastAsia="Times New Roman"/>
          <w:highlight w:val="yellow"/>
          <w:lang w:val="en-CA"/>
        </w:rPr>
        <w:t>eoi_num_sublayers</w:t>
      </w:r>
      <w:proofErr w:type="spellEnd"/>
      <w:r w:rsidRPr="00AE77CB">
        <w:rPr>
          <w:rFonts w:eastAsia="Times New Roman"/>
          <w:highlight w:val="yellow"/>
          <w:lang w:val="en-CA"/>
        </w:rPr>
        <w:t>, inclusive.</w:t>
      </w:r>
      <w:r w:rsidRPr="00AE77CB">
        <w:rPr>
          <w:rFonts w:eastAsia="Times New Roman"/>
          <w:highlight w:val="yellow"/>
        </w:rPr>
        <w:t xml:space="preserve"> When </w:t>
      </w:r>
      <w:proofErr w:type="spellStart"/>
      <w:r w:rsidRPr="00AE77CB">
        <w:rPr>
          <w:rFonts w:eastAsia="Times New Roman"/>
          <w:highlight w:val="yellow"/>
        </w:rPr>
        <w:t>eoi_persistence_flag</w:t>
      </w:r>
      <w:proofErr w:type="spellEnd"/>
      <w:r w:rsidRPr="00AE77CB">
        <w:rPr>
          <w:rFonts w:eastAsia="Times New Roman"/>
          <w:highlight w:val="yellow"/>
        </w:rPr>
        <w:t xml:space="preserve"> is equal to 1 and </w:t>
      </w:r>
      <w:proofErr w:type="spellStart"/>
      <w:r w:rsidRPr="00AE77CB">
        <w:rPr>
          <w:rFonts w:eastAsia="Times New Roman"/>
          <w:highlight w:val="yellow"/>
        </w:rPr>
        <w:t>eoi_min_tid</w:t>
      </w:r>
      <w:proofErr w:type="spellEnd"/>
      <w:r w:rsidRPr="00AE77CB">
        <w:rPr>
          <w:rFonts w:eastAsia="Times New Roman"/>
          <w:highlight w:val="yellow"/>
        </w:rPr>
        <w:t xml:space="preserve"> is not present, </w:t>
      </w:r>
      <w:proofErr w:type="spellStart"/>
      <w:r w:rsidRPr="00AE77CB">
        <w:rPr>
          <w:rFonts w:eastAsia="Times New Roman"/>
          <w:highlight w:val="yellow"/>
        </w:rPr>
        <w:t>eoi_min_tid</w:t>
      </w:r>
      <w:proofErr w:type="spellEnd"/>
      <w:r w:rsidRPr="00AE77CB">
        <w:rPr>
          <w:rFonts w:eastAsia="Times New Roman"/>
          <w:highlight w:val="yellow"/>
        </w:rPr>
        <w:t xml:space="preserve"> is inferred to be equal to 0.</w:t>
      </w:r>
    </w:p>
    <w:p w14:paraId="10B94AEC" w14:textId="77777777" w:rsidR="00AE77CB" w:rsidRPr="00AE77CB" w:rsidRDefault="00AE77CB" w:rsidP="00AE77CB">
      <w:pPr>
        <w:rPr>
          <w:rFonts w:eastAsia="Times New Roman"/>
          <w:highlight w:val="yellow"/>
          <w:lang w:val="en-CA"/>
        </w:rPr>
      </w:pPr>
      <w:r w:rsidRPr="00AE77CB">
        <w:rPr>
          <w:rFonts w:eastAsia="Times New Roman"/>
          <w:highlight w:val="yellow"/>
          <w:lang w:val="en-CA"/>
        </w:rPr>
        <w:t xml:space="preserve">When </w:t>
      </w:r>
      <w:proofErr w:type="spellStart"/>
      <w:r w:rsidRPr="00AE77CB">
        <w:rPr>
          <w:rFonts w:eastAsia="Times New Roman"/>
          <w:highlight w:val="yellow"/>
          <w:lang w:val="en-CA"/>
        </w:rPr>
        <w:t>eoi_persistence_flag</w:t>
      </w:r>
      <w:proofErr w:type="spellEnd"/>
      <w:r w:rsidRPr="00AE77CB">
        <w:rPr>
          <w:rFonts w:eastAsia="Times New Roman"/>
          <w:highlight w:val="yellow"/>
          <w:lang w:val="en-CA"/>
        </w:rPr>
        <w:t xml:space="preserve"> is equal to 1, the variable </w:t>
      </w:r>
      <w:proofErr w:type="spellStart"/>
      <w:r w:rsidRPr="00AE77CB">
        <w:rPr>
          <w:rFonts w:eastAsia="Times New Roman"/>
          <w:highlight w:val="yellow"/>
          <w:lang w:val="en-CA"/>
        </w:rPr>
        <w:t>eoiMaxSublayer</w:t>
      </w:r>
      <w:proofErr w:type="spellEnd"/>
      <w:r w:rsidRPr="00AE77CB">
        <w:rPr>
          <w:rFonts w:eastAsia="Times New Roman"/>
          <w:highlight w:val="yellow"/>
          <w:lang w:val="en-CA"/>
        </w:rPr>
        <w:t>, which is the greatest sublayer identifier value to which this SEI message applies, is derived as follows:</w:t>
      </w:r>
    </w:p>
    <w:p w14:paraId="2F7BF310" w14:textId="77777777" w:rsidR="00AE77CB" w:rsidRPr="00AE77CB" w:rsidRDefault="00AE77CB" w:rsidP="00AE77CB">
      <w:pPr>
        <w:ind w:left="360"/>
        <w:rPr>
          <w:rFonts w:eastAsia="Times New Roman"/>
          <w:highlight w:val="yellow"/>
          <w:lang w:val="en-CA"/>
        </w:rPr>
      </w:pPr>
      <w:proofErr w:type="spellStart"/>
      <w:r w:rsidRPr="00AE77CB">
        <w:rPr>
          <w:rFonts w:eastAsia="Times New Roman"/>
          <w:highlight w:val="yellow"/>
          <w:lang w:val="en-CA"/>
        </w:rPr>
        <w:t>eoiMaxSublayer</w:t>
      </w:r>
      <w:proofErr w:type="spellEnd"/>
      <w:r w:rsidRPr="00AE77CB">
        <w:rPr>
          <w:rFonts w:eastAsia="Times New Roman"/>
          <w:highlight w:val="yellow"/>
          <w:lang w:val="en-CA"/>
        </w:rPr>
        <w:t xml:space="preserve"> = </w:t>
      </w:r>
      <w:proofErr w:type="spellStart"/>
      <w:r w:rsidRPr="00AE77CB">
        <w:rPr>
          <w:rFonts w:eastAsia="Times New Roman"/>
          <w:highlight w:val="yellow"/>
          <w:lang w:val="en-CA"/>
        </w:rPr>
        <w:t>eoi_min_tid</w:t>
      </w:r>
      <w:proofErr w:type="spellEnd"/>
      <w:r w:rsidRPr="00AE77CB">
        <w:rPr>
          <w:rFonts w:eastAsia="Times New Roman"/>
          <w:highlight w:val="yellow"/>
          <w:lang w:val="en-CA"/>
        </w:rPr>
        <w:t xml:space="preserve"> + </w:t>
      </w:r>
      <w:proofErr w:type="spellStart"/>
      <w:r w:rsidRPr="00AE77CB">
        <w:rPr>
          <w:rFonts w:eastAsia="Times New Roman"/>
          <w:highlight w:val="yellow"/>
          <w:lang w:val="en-CA"/>
        </w:rPr>
        <w:t>eoi_num_sublayers</w:t>
      </w:r>
      <w:proofErr w:type="spellEnd"/>
      <w:r w:rsidRPr="00AE77CB">
        <w:rPr>
          <w:rFonts w:eastAsia="Times New Roman"/>
          <w:highlight w:val="yellow"/>
          <w:lang w:val="en-CA"/>
        </w:rPr>
        <w:t> − 1</w:t>
      </w:r>
    </w:p>
    <w:p w14:paraId="4128708C" w14:textId="77777777" w:rsidR="00AE77CB" w:rsidRPr="00AE77CB" w:rsidRDefault="00AE77CB" w:rsidP="00AE77CB">
      <w:pPr>
        <w:rPr>
          <w:rFonts w:eastAsia="Times New Roman"/>
          <w:noProof/>
          <w:color w:val="000000" w:themeColor="text1"/>
        </w:rPr>
      </w:pPr>
      <w:r w:rsidRPr="00AE77CB">
        <w:rPr>
          <w:rFonts w:eastAsia="Times New Roman"/>
          <w:highlight w:val="yellow"/>
        </w:rPr>
        <w:t xml:space="preserve">When </w:t>
      </w:r>
      <w:proofErr w:type="spellStart"/>
      <w:r w:rsidRPr="00AE77CB">
        <w:rPr>
          <w:rFonts w:eastAsia="Times New Roman"/>
          <w:highlight w:val="yellow"/>
        </w:rPr>
        <w:t>eoi_persistence_flag</w:t>
      </w:r>
      <w:proofErr w:type="spellEnd"/>
      <w:r w:rsidRPr="00AE77CB">
        <w:rPr>
          <w:rFonts w:eastAsia="Times New Roman"/>
          <w:highlight w:val="yellow"/>
        </w:rPr>
        <w:t xml:space="preserve"> is equal to 1, </w:t>
      </w:r>
      <w:r w:rsidRPr="00AE77CB">
        <w:rPr>
          <w:rFonts w:eastAsia="Times New Roman"/>
          <w:noProof/>
          <w:color w:val="000000" w:themeColor="text1"/>
          <w:highlight w:val="yellow"/>
        </w:rPr>
        <w:t>the semantics of eoi_for_human_viewing_flag and eoi_for_machine_analysis_flag</w:t>
      </w:r>
      <w:r w:rsidRPr="00AE77CB">
        <w:rPr>
          <w:rFonts w:eastAsia="Times New Roman"/>
          <w:highlight w:val="yellow"/>
        </w:rPr>
        <w:t xml:space="preserve"> apply to the sublayer representation of </w:t>
      </w:r>
      <w:proofErr w:type="spellStart"/>
      <w:r w:rsidRPr="00AE77CB">
        <w:rPr>
          <w:rFonts w:eastAsia="Times New Roman"/>
          <w:highlight w:val="yellow"/>
        </w:rPr>
        <w:t>eoiMaxSubLayer</w:t>
      </w:r>
      <w:proofErr w:type="spellEnd"/>
      <w:r w:rsidRPr="00AE77CB">
        <w:rPr>
          <w:rFonts w:eastAsia="Times New Roman"/>
          <w:highlight w:val="yellow"/>
        </w:rPr>
        <w:t xml:space="preserve"> and the semantics of </w:t>
      </w:r>
      <w:proofErr w:type="spellStart"/>
      <w:r w:rsidRPr="00AE77CB">
        <w:rPr>
          <w:rFonts w:eastAsia="Times New Roman"/>
          <w:highlight w:val="yellow"/>
        </w:rPr>
        <w:t>eoi_type</w:t>
      </w:r>
      <w:proofErr w:type="spellEnd"/>
      <w:r w:rsidRPr="00AE77CB">
        <w:rPr>
          <w:rFonts w:eastAsia="Times New Roman"/>
          <w:highlight w:val="yellow"/>
        </w:rPr>
        <w:t xml:space="preserve">, </w:t>
      </w:r>
      <w:proofErr w:type="spellStart"/>
      <w:r w:rsidRPr="00AE77CB">
        <w:rPr>
          <w:rFonts w:eastAsia="Times New Roman"/>
          <w:highlight w:val="yellow"/>
        </w:rPr>
        <w:t>eoi_object_based_idc</w:t>
      </w:r>
      <w:proofErr w:type="spellEnd"/>
      <w:r w:rsidRPr="00AE77CB">
        <w:rPr>
          <w:rFonts w:eastAsia="Times New Roman"/>
          <w:highlight w:val="yellow"/>
        </w:rPr>
        <w:t xml:space="preserve"> (when present), </w:t>
      </w:r>
      <w:proofErr w:type="spellStart"/>
      <w:r w:rsidRPr="00AE77CB">
        <w:rPr>
          <w:rFonts w:eastAsia="Times New Roman"/>
          <w:highlight w:val="yellow"/>
        </w:rPr>
        <w:t>eoi_temporal_resampling_type_flag</w:t>
      </w:r>
      <w:proofErr w:type="spellEnd"/>
      <w:r w:rsidRPr="00AE77CB">
        <w:rPr>
          <w:rFonts w:eastAsia="Times New Roman"/>
          <w:highlight w:val="yellow"/>
        </w:rPr>
        <w:t xml:space="preserve"> (when present), and </w:t>
      </w:r>
      <w:proofErr w:type="spellStart"/>
      <w:r w:rsidRPr="00AE77CB">
        <w:rPr>
          <w:rFonts w:eastAsia="Times New Roman"/>
          <w:highlight w:val="yellow"/>
        </w:rPr>
        <w:t>eoi_num_int_pics</w:t>
      </w:r>
      <w:proofErr w:type="spellEnd"/>
      <w:r w:rsidRPr="00AE77CB">
        <w:rPr>
          <w:rFonts w:eastAsia="Times New Roman"/>
          <w:highlight w:val="yellow"/>
        </w:rPr>
        <w:t xml:space="preserve"> (when present) apply to the sublayers with a sublayer identifier in the range of </w:t>
      </w:r>
      <w:proofErr w:type="spellStart"/>
      <w:r w:rsidRPr="00AE77CB">
        <w:rPr>
          <w:rFonts w:eastAsia="Times New Roman"/>
          <w:highlight w:val="yellow"/>
        </w:rPr>
        <w:t>eoi_min_tid</w:t>
      </w:r>
      <w:proofErr w:type="spellEnd"/>
      <w:r w:rsidRPr="00AE77CB">
        <w:rPr>
          <w:rFonts w:eastAsia="Times New Roman"/>
          <w:highlight w:val="yellow"/>
        </w:rPr>
        <w:t xml:space="preserve"> to </w:t>
      </w:r>
      <w:proofErr w:type="spellStart"/>
      <w:r w:rsidRPr="00AE77CB">
        <w:rPr>
          <w:rFonts w:eastAsia="Times New Roman"/>
          <w:highlight w:val="yellow"/>
        </w:rPr>
        <w:t>eoiMaxSublayer</w:t>
      </w:r>
      <w:proofErr w:type="spellEnd"/>
      <w:r w:rsidRPr="00AE77CB">
        <w:rPr>
          <w:rFonts w:eastAsia="Times New Roman"/>
          <w:highlight w:val="yellow"/>
        </w:rPr>
        <w:t>, inclusive.</w:t>
      </w:r>
    </w:p>
    <w:p w14:paraId="47728C7E" w14:textId="77777777" w:rsidR="00AE77CB" w:rsidRPr="00AE77CB" w:rsidRDefault="00AE77CB" w:rsidP="00AE77CB">
      <w:pPr>
        <w:rPr>
          <w:rFonts w:eastAsia="Times New Roman"/>
          <w:szCs w:val="22"/>
          <w:lang w:val="en-CA"/>
        </w:rPr>
      </w:pPr>
      <w:r w:rsidRPr="00AE77CB">
        <w:rPr>
          <w:rFonts w:eastAsia="Times New Roman"/>
          <w:szCs w:val="22"/>
          <w:lang w:val="en-CA"/>
        </w:rPr>
        <w:t>…</w:t>
      </w:r>
    </w:p>
    <w:p w14:paraId="10848B41" w14:textId="77777777" w:rsidR="00AE77CB" w:rsidRPr="00AE77CB" w:rsidRDefault="00AE77CB" w:rsidP="00AE77CB">
      <w:pPr>
        <w:rPr>
          <w:rFonts w:eastAsia="Times New Roman"/>
          <w:highlight w:val="yellow"/>
        </w:rPr>
      </w:pPr>
      <w:r w:rsidRPr="00AE77CB">
        <w:rPr>
          <w:rFonts w:eastAsia="Times New Roman"/>
          <w:highlight w:val="yellow"/>
        </w:rPr>
        <w:t>When multiple encoder optimization information SEI messages are present in a particular PU, the following constraints apply for these SEI messages:</w:t>
      </w:r>
    </w:p>
    <w:p w14:paraId="47DEE90C"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highlight w:val="yellow"/>
          <w:lang w:val="en-GB"/>
        </w:rPr>
      </w:pPr>
      <w:r w:rsidRPr="00AE77CB">
        <w:rPr>
          <w:highlight w:val="yellow"/>
          <w:lang w:val="en-GB"/>
        </w:rPr>
        <w:t>–</w:t>
      </w:r>
      <w:r w:rsidRPr="00AE77CB">
        <w:rPr>
          <w:highlight w:val="yellow"/>
          <w:lang w:val="en-GB"/>
        </w:rPr>
        <w:tab/>
        <w:t xml:space="preserve">All of the SEI messages shall have the same value of </w:t>
      </w:r>
      <w:proofErr w:type="spellStart"/>
      <w:r w:rsidRPr="00AE77CB">
        <w:rPr>
          <w:highlight w:val="yellow"/>
          <w:lang w:val="en-GB"/>
        </w:rPr>
        <w:t>eoi_cancel_flag</w:t>
      </w:r>
      <w:proofErr w:type="spellEnd"/>
      <w:r w:rsidRPr="00AE77CB">
        <w:rPr>
          <w:highlight w:val="yellow"/>
          <w:lang w:val="en-GB"/>
        </w:rPr>
        <w:t>.</w:t>
      </w:r>
    </w:p>
    <w:p w14:paraId="4D9F402F"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highlight w:val="yellow"/>
          <w:lang w:val="en-GB"/>
        </w:rPr>
      </w:pPr>
      <w:r w:rsidRPr="00AE77CB">
        <w:rPr>
          <w:highlight w:val="yellow"/>
          <w:lang w:val="en-GB"/>
        </w:rPr>
        <w:t>–</w:t>
      </w:r>
      <w:r w:rsidRPr="00AE77CB">
        <w:rPr>
          <w:highlight w:val="yellow"/>
          <w:lang w:val="en-GB"/>
        </w:rPr>
        <w:tab/>
        <w:t xml:space="preserve">When </w:t>
      </w:r>
      <w:proofErr w:type="spellStart"/>
      <w:r w:rsidRPr="00AE77CB">
        <w:rPr>
          <w:highlight w:val="yellow"/>
          <w:lang w:val="en-GB"/>
        </w:rPr>
        <w:t>eoi_persistence_flag</w:t>
      </w:r>
      <w:proofErr w:type="spellEnd"/>
      <w:r w:rsidRPr="00AE77CB">
        <w:rPr>
          <w:highlight w:val="yellow"/>
          <w:lang w:val="en-GB"/>
        </w:rPr>
        <w:t xml:space="preserve"> is present in the SEI messages, all the SEI messages shall have the same value of </w:t>
      </w:r>
      <w:proofErr w:type="spellStart"/>
      <w:r w:rsidRPr="00AE77CB">
        <w:rPr>
          <w:highlight w:val="yellow"/>
          <w:lang w:val="en-GB"/>
        </w:rPr>
        <w:t>eoi_persistence_flag</w:t>
      </w:r>
      <w:proofErr w:type="spellEnd"/>
      <w:r w:rsidRPr="00AE77CB">
        <w:rPr>
          <w:highlight w:val="yellow"/>
          <w:lang w:val="en-GB"/>
        </w:rPr>
        <w:t>.</w:t>
      </w:r>
    </w:p>
    <w:p w14:paraId="716E2835"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highlight w:val="yellow"/>
          <w:lang w:val="en-GB"/>
        </w:rPr>
      </w:pPr>
      <w:r w:rsidRPr="00AE77CB">
        <w:rPr>
          <w:highlight w:val="yellow"/>
          <w:lang w:val="en-GB"/>
        </w:rPr>
        <w:t>–</w:t>
      </w:r>
      <w:r w:rsidRPr="00AE77CB">
        <w:rPr>
          <w:highlight w:val="yellow"/>
          <w:lang w:val="en-GB"/>
        </w:rPr>
        <w:tab/>
        <w:t xml:space="preserve">When any of the SEI messages has </w:t>
      </w:r>
      <w:proofErr w:type="spellStart"/>
      <w:r w:rsidRPr="00AE77CB">
        <w:rPr>
          <w:highlight w:val="yellow"/>
          <w:lang w:val="en-GB"/>
        </w:rPr>
        <w:t>eoi_num_sublayers</w:t>
      </w:r>
      <w:proofErr w:type="spellEnd"/>
      <w:r w:rsidRPr="00AE77CB">
        <w:rPr>
          <w:highlight w:val="yellow"/>
          <w:lang w:val="en-GB"/>
        </w:rPr>
        <w:t xml:space="preserve"> equal to 7, all the SEI messages shall have the same SEI payload content. </w:t>
      </w:r>
    </w:p>
    <w:p w14:paraId="2A0970FE"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highlight w:val="yellow"/>
          <w:lang w:val="en-GB"/>
        </w:rPr>
      </w:pPr>
      <w:r w:rsidRPr="00AE77CB">
        <w:rPr>
          <w:highlight w:val="yellow"/>
          <w:lang w:val="en-GB"/>
        </w:rPr>
        <w:t>–</w:t>
      </w:r>
      <w:r w:rsidRPr="00AE77CB">
        <w:rPr>
          <w:highlight w:val="yellow"/>
          <w:lang w:val="en-GB"/>
        </w:rPr>
        <w:tab/>
        <w:t xml:space="preserve">When an SEI message among the SEI messages has </w:t>
      </w:r>
      <w:proofErr w:type="spellStart"/>
      <w:r w:rsidRPr="00AE77CB">
        <w:rPr>
          <w:highlight w:val="yellow"/>
          <w:lang w:val="en-GB"/>
        </w:rPr>
        <w:t>eoi_num_sublayers</w:t>
      </w:r>
      <w:proofErr w:type="spellEnd"/>
      <w:r w:rsidRPr="00AE77CB">
        <w:rPr>
          <w:highlight w:val="yellow"/>
          <w:lang w:val="en-GB"/>
        </w:rPr>
        <w:t xml:space="preserve"> less than 7, the following constraints apply:</w:t>
      </w:r>
    </w:p>
    <w:p w14:paraId="47407DF0"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63" w:hanging="403"/>
        <w:rPr>
          <w:highlight w:val="yellow"/>
          <w:lang w:val="en-GB"/>
        </w:rPr>
      </w:pPr>
      <w:r w:rsidRPr="00AE77CB">
        <w:rPr>
          <w:highlight w:val="yellow"/>
          <w:lang w:val="en-GB"/>
        </w:rPr>
        <w:t>–</w:t>
      </w:r>
      <w:r w:rsidRPr="00AE77CB">
        <w:rPr>
          <w:highlight w:val="yellow"/>
          <w:lang w:val="en-GB"/>
        </w:rPr>
        <w:tab/>
        <w:t xml:space="preserve">All the SEI messages with the same values of </w:t>
      </w:r>
      <w:proofErr w:type="spellStart"/>
      <w:r w:rsidRPr="00AE77CB">
        <w:rPr>
          <w:highlight w:val="yellow"/>
          <w:lang w:val="en-GB"/>
        </w:rPr>
        <w:t>eoi_num_sublayers</w:t>
      </w:r>
      <w:proofErr w:type="spellEnd"/>
      <w:r w:rsidRPr="00AE77CB">
        <w:rPr>
          <w:highlight w:val="yellow"/>
          <w:lang w:val="en-GB"/>
        </w:rPr>
        <w:t xml:space="preserve"> and </w:t>
      </w:r>
      <w:proofErr w:type="spellStart"/>
      <w:r w:rsidRPr="00AE77CB">
        <w:rPr>
          <w:highlight w:val="yellow"/>
          <w:lang w:val="en-GB"/>
        </w:rPr>
        <w:t>eoi_min_tid</w:t>
      </w:r>
      <w:proofErr w:type="spellEnd"/>
      <w:r w:rsidRPr="00AE77CB">
        <w:rPr>
          <w:highlight w:val="yellow"/>
          <w:lang w:val="en-GB"/>
        </w:rPr>
        <w:t xml:space="preserve">, which are assigned to </w:t>
      </w:r>
      <w:proofErr w:type="spellStart"/>
      <w:r w:rsidRPr="00AE77CB">
        <w:rPr>
          <w:highlight w:val="yellow"/>
          <w:lang w:val="en-GB"/>
        </w:rPr>
        <w:t>numSubLayersA</w:t>
      </w:r>
      <w:proofErr w:type="spellEnd"/>
      <w:r w:rsidRPr="00AE77CB">
        <w:rPr>
          <w:highlight w:val="yellow"/>
          <w:lang w:val="en-GB"/>
        </w:rPr>
        <w:t xml:space="preserve"> and </w:t>
      </w:r>
      <w:proofErr w:type="spellStart"/>
      <w:r w:rsidRPr="00AE77CB">
        <w:rPr>
          <w:highlight w:val="yellow"/>
          <w:lang w:val="en-GB"/>
        </w:rPr>
        <w:t>minTidA</w:t>
      </w:r>
      <w:proofErr w:type="spellEnd"/>
      <w:r w:rsidRPr="00AE77CB">
        <w:rPr>
          <w:highlight w:val="yellow"/>
          <w:lang w:val="en-GB"/>
        </w:rPr>
        <w:t>, respectively, shall have the same SEI payload content.</w:t>
      </w:r>
    </w:p>
    <w:p w14:paraId="102C4CD6"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63" w:hanging="403"/>
        <w:rPr>
          <w:highlight w:val="yellow"/>
          <w:lang w:val="en-GB"/>
        </w:rPr>
      </w:pPr>
      <w:r w:rsidRPr="00AE77CB">
        <w:rPr>
          <w:highlight w:val="yellow"/>
          <w:lang w:val="en-GB"/>
        </w:rPr>
        <w:t>–</w:t>
      </w:r>
      <w:r w:rsidRPr="00AE77CB">
        <w:rPr>
          <w:highlight w:val="yellow"/>
          <w:lang w:val="en-GB"/>
        </w:rPr>
        <w:tab/>
        <w:t>There shall be no such SEI message among the SEI messages for which both of the following are true:</w:t>
      </w:r>
    </w:p>
    <w:p w14:paraId="0E8C6FC2"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66" w:hanging="403"/>
        <w:rPr>
          <w:highlight w:val="yellow"/>
          <w:lang w:val="en-GB"/>
        </w:rPr>
      </w:pPr>
      <w:r w:rsidRPr="00AE77CB">
        <w:rPr>
          <w:highlight w:val="yellow"/>
          <w:lang w:val="en-GB"/>
        </w:rPr>
        <w:t>–</w:t>
      </w:r>
      <w:r w:rsidRPr="00AE77CB">
        <w:rPr>
          <w:highlight w:val="yellow"/>
          <w:lang w:val="en-GB"/>
        </w:rPr>
        <w:tab/>
      </w:r>
      <w:proofErr w:type="spellStart"/>
      <w:r w:rsidRPr="00AE77CB">
        <w:rPr>
          <w:highlight w:val="yellow"/>
          <w:lang w:val="en-GB"/>
        </w:rPr>
        <w:t>eoi_num_sublayers</w:t>
      </w:r>
      <w:proofErr w:type="spellEnd"/>
      <w:r w:rsidRPr="00AE77CB">
        <w:rPr>
          <w:highlight w:val="yellow"/>
          <w:lang w:val="en-GB"/>
        </w:rPr>
        <w:t xml:space="preserve"> is not equal to </w:t>
      </w:r>
      <w:proofErr w:type="spellStart"/>
      <w:r w:rsidRPr="00AE77CB">
        <w:rPr>
          <w:highlight w:val="yellow"/>
          <w:lang w:val="en-GB"/>
        </w:rPr>
        <w:t>numSubLayersA</w:t>
      </w:r>
      <w:proofErr w:type="spellEnd"/>
      <w:r w:rsidRPr="00AE77CB">
        <w:rPr>
          <w:highlight w:val="yellow"/>
          <w:lang w:val="en-GB"/>
        </w:rPr>
        <w:t xml:space="preserve"> or </w:t>
      </w:r>
      <w:proofErr w:type="spellStart"/>
      <w:r w:rsidRPr="00AE77CB">
        <w:rPr>
          <w:highlight w:val="yellow"/>
          <w:lang w:val="en-GB"/>
        </w:rPr>
        <w:t>eoi_min_tid</w:t>
      </w:r>
      <w:proofErr w:type="spellEnd"/>
      <w:r w:rsidRPr="00AE77CB">
        <w:rPr>
          <w:highlight w:val="yellow"/>
          <w:lang w:val="en-GB"/>
        </w:rPr>
        <w:t xml:space="preserve"> is not equal to </w:t>
      </w:r>
      <w:proofErr w:type="spellStart"/>
      <w:r w:rsidRPr="00AE77CB">
        <w:rPr>
          <w:highlight w:val="yellow"/>
          <w:lang w:val="en-GB"/>
        </w:rPr>
        <w:t>minTidA</w:t>
      </w:r>
      <w:proofErr w:type="spellEnd"/>
      <w:r w:rsidRPr="00AE77CB">
        <w:rPr>
          <w:highlight w:val="yellow"/>
          <w:lang w:val="en-GB"/>
        </w:rPr>
        <w:t xml:space="preserve">. </w:t>
      </w:r>
    </w:p>
    <w:p w14:paraId="3CA819ED" w14:textId="77777777" w:rsidR="00AE77CB" w:rsidRPr="00AE77CB" w:rsidRDefault="00AE77CB" w:rsidP="00AE77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66" w:hanging="403"/>
        <w:rPr>
          <w:lang w:val="en-GB"/>
        </w:rPr>
      </w:pPr>
      <w:r w:rsidRPr="00AE77CB">
        <w:rPr>
          <w:highlight w:val="yellow"/>
          <w:lang w:val="en-GB"/>
        </w:rPr>
        <w:t>–</w:t>
      </w:r>
      <w:r w:rsidRPr="00AE77CB">
        <w:rPr>
          <w:highlight w:val="yellow"/>
          <w:lang w:val="en-GB"/>
        </w:rPr>
        <w:tab/>
      </w:r>
      <w:proofErr w:type="spellStart"/>
      <w:r w:rsidRPr="00AE77CB">
        <w:rPr>
          <w:highlight w:val="yellow"/>
          <w:lang w:val="en-GB"/>
        </w:rPr>
        <w:t>eoi_min_tid</w:t>
      </w:r>
      <w:proofErr w:type="spellEnd"/>
      <w:r w:rsidRPr="00AE77CB">
        <w:rPr>
          <w:highlight w:val="yellow"/>
          <w:lang w:val="en-GB"/>
        </w:rPr>
        <w:t xml:space="preserve"> is greater than </w:t>
      </w:r>
      <w:proofErr w:type="spellStart"/>
      <w:r w:rsidRPr="00AE77CB">
        <w:rPr>
          <w:highlight w:val="yellow"/>
          <w:lang w:val="en-GB"/>
        </w:rPr>
        <w:t>minTidA</w:t>
      </w:r>
      <w:proofErr w:type="spellEnd"/>
      <w:r w:rsidRPr="00AE77CB">
        <w:rPr>
          <w:highlight w:val="yellow"/>
          <w:lang w:val="en-GB"/>
        </w:rPr>
        <w:t xml:space="preserve"> and less than </w:t>
      </w:r>
      <w:proofErr w:type="spellStart"/>
      <w:r w:rsidRPr="00AE77CB">
        <w:rPr>
          <w:highlight w:val="yellow"/>
          <w:lang w:val="en-GB"/>
        </w:rPr>
        <w:t>minTidA</w:t>
      </w:r>
      <w:proofErr w:type="spellEnd"/>
      <w:r w:rsidRPr="00AE77CB">
        <w:rPr>
          <w:highlight w:val="yellow"/>
          <w:lang w:val="en-GB"/>
        </w:rPr>
        <w:t xml:space="preserve"> + </w:t>
      </w:r>
      <w:proofErr w:type="spellStart"/>
      <w:r w:rsidRPr="00AE77CB">
        <w:rPr>
          <w:highlight w:val="yellow"/>
          <w:lang w:val="en-GB"/>
        </w:rPr>
        <w:t>numSubLayersA</w:t>
      </w:r>
      <w:proofErr w:type="spellEnd"/>
      <w:r w:rsidRPr="00AE77CB">
        <w:rPr>
          <w:highlight w:val="yellow"/>
          <w:lang w:val="en-GB"/>
        </w:rPr>
        <w:t>.</w:t>
      </w:r>
    </w:p>
    <w:p w14:paraId="41B1F030" w14:textId="77777777" w:rsidR="00AE77CB" w:rsidRPr="00616E5B" w:rsidRDefault="00AE77CB" w:rsidP="00AE77CB">
      <w:pPr>
        <w:rPr>
          <w:noProof/>
          <w:color w:val="000000" w:themeColor="text1"/>
        </w:rPr>
      </w:pPr>
    </w:p>
    <w:p w14:paraId="77456560" w14:textId="20BD6232" w:rsidR="00C462D1" w:rsidRPr="00763A29" w:rsidRDefault="00C462D1" w:rsidP="00C462D1">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763A29">
        <w:rPr>
          <w:rFonts w:ascii="Cambria" w:hAnsi="Cambria"/>
          <w:i/>
          <w:noProof/>
          <w:szCs w:val="22"/>
          <w:lang w:val="en-CA"/>
        </w:rPr>
        <w:lastRenderedPageBreak/>
        <w:t>Add VSEI subclause</w:t>
      </w:r>
      <w:r w:rsidR="00913B4E">
        <w:rPr>
          <w:rFonts w:ascii="Cambria" w:hAnsi="Cambria"/>
          <w:i/>
          <w:noProof/>
          <w:szCs w:val="22"/>
          <w:lang w:val="en-CA"/>
        </w:rPr>
        <w:t>s</w:t>
      </w:r>
      <w:r w:rsidRPr="00763A29">
        <w:rPr>
          <w:rFonts w:ascii="Cambria" w:hAnsi="Cambria"/>
          <w:i/>
          <w:noProof/>
          <w:szCs w:val="22"/>
          <w:lang w:val="en-CA"/>
        </w:rPr>
        <w:t xml:space="preserve"> 8.3</w:t>
      </w:r>
      <w:r w:rsidR="00913B4E">
        <w:rPr>
          <w:rFonts w:ascii="Cambria" w:hAnsi="Cambria"/>
          <w:i/>
          <w:noProof/>
          <w:szCs w:val="22"/>
          <w:lang w:val="en-CA"/>
        </w:rPr>
        <w:t>4 to 8.</w:t>
      </w:r>
      <w:r w:rsidR="00727890">
        <w:rPr>
          <w:rFonts w:ascii="Cambria" w:hAnsi="Cambria"/>
          <w:i/>
          <w:noProof/>
          <w:szCs w:val="22"/>
          <w:lang w:val="en-CA"/>
        </w:rPr>
        <w:t>4</w:t>
      </w:r>
      <w:r w:rsidR="0007497C">
        <w:rPr>
          <w:rFonts w:ascii="Cambria" w:hAnsi="Cambria"/>
          <w:i/>
          <w:noProof/>
          <w:szCs w:val="22"/>
          <w:lang w:val="en-CA"/>
        </w:rPr>
        <w:t>0</w:t>
      </w:r>
    </w:p>
    <w:p w14:paraId="3E918E28" w14:textId="5EFB93F9" w:rsidR="00C462D1" w:rsidRPr="00763A29" w:rsidRDefault="00C462D1" w:rsidP="00C462D1">
      <w:pPr>
        <w:pStyle w:val="Annex3"/>
      </w:pPr>
      <w:bookmarkStart w:id="29" w:name="_Toc31037485"/>
      <w:bookmarkEnd w:id="29"/>
      <w:r w:rsidRPr="00763A29">
        <w:rPr>
          <w:noProof/>
          <w:lang w:val="en-CA"/>
        </w:rPr>
        <w:t>8.3</w:t>
      </w:r>
      <w:r w:rsidR="00913B4E">
        <w:rPr>
          <w:noProof/>
          <w:lang w:val="en-CA"/>
        </w:rPr>
        <w:t>4</w:t>
      </w:r>
      <w:r w:rsidRPr="00763A29">
        <w:rPr>
          <w:noProof/>
          <w:lang w:val="en-CA"/>
        </w:rPr>
        <w:t xml:space="preserve"> Image format</w:t>
      </w:r>
      <w:r w:rsidRPr="00763A29">
        <w:t xml:space="preserve"> metadata SEI messages</w:t>
      </w:r>
    </w:p>
    <w:p w14:paraId="71076BE5" w14:textId="7468B316"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.1 </w:t>
      </w:r>
      <w:r w:rsidRPr="00763A29">
        <w:t>Exif metadata SEI message</w:t>
      </w:r>
    </w:p>
    <w:p w14:paraId="44C32874" w14:textId="6FAB47F4"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.1.1 </w:t>
      </w:r>
      <w:r w:rsidRPr="00763A29">
        <w:t>Exif metadata SEI message syntax</w:t>
      </w:r>
    </w:p>
    <w:p w14:paraId="0DF3B226" w14:textId="77777777" w:rsidR="00C462D1" w:rsidRPr="00763A29" w:rsidRDefault="00C462D1" w:rsidP="00C462D1">
      <w:pPr>
        <w:keepNext/>
      </w:pPr>
    </w:p>
    <w:tbl>
      <w:tblPr>
        <w:tblW w:w="0" w:type="auto"/>
        <w:jc w:val="center"/>
        <w:tblLayout w:type="fixed"/>
        <w:tblLook w:val="04A0" w:firstRow="1" w:lastRow="0" w:firstColumn="1" w:lastColumn="0" w:noHBand="0" w:noVBand="1"/>
      </w:tblPr>
      <w:tblGrid>
        <w:gridCol w:w="7920"/>
        <w:gridCol w:w="1152"/>
      </w:tblGrid>
      <w:tr w:rsidR="00C462D1" w:rsidRPr="00763A29" w14:paraId="47FA973E"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590624A2" w14:textId="77777777" w:rsidR="00C462D1" w:rsidRPr="00763A29" w:rsidRDefault="00C462D1" w:rsidP="00281655">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763A29">
              <w:rPr>
                <w:rFonts w:ascii="Times New Roman" w:hAnsi="Times New Roman"/>
              </w:rPr>
              <w:t>exif_metadata</w:t>
            </w:r>
            <w:proofErr w:type="spellEnd"/>
            <w:r w:rsidRPr="00763A29">
              <w:rPr>
                <w:rFonts w:ascii="Times New Roman" w:hAnsi="Times New Roman"/>
              </w:rPr>
              <w:t xml:space="preserve">( </w:t>
            </w:r>
            <w:proofErr w:type="spellStart"/>
            <w:r w:rsidRPr="00763A29">
              <w:rPr>
                <w:rFonts w:ascii="Times New Roman" w:hAnsi="Times New Roman"/>
              </w:rPr>
              <w:t>payloadSize</w:t>
            </w:r>
            <w:proofErr w:type="spellEnd"/>
            <w:r w:rsidRPr="00763A29">
              <w:rPr>
                <w:rFonts w:ascii="Times New Roman" w:hAnsi="Times New Roman"/>
              </w:rPr>
              <w:t xml:space="preserve"> ) {</w:t>
            </w:r>
          </w:p>
        </w:tc>
        <w:tc>
          <w:tcPr>
            <w:tcW w:w="1152" w:type="dxa"/>
            <w:tcBorders>
              <w:top w:val="single" w:sz="6" w:space="0" w:color="auto"/>
              <w:left w:val="single" w:sz="6" w:space="0" w:color="auto"/>
              <w:bottom w:val="single" w:sz="4" w:space="0" w:color="auto"/>
              <w:right w:val="single" w:sz="6" w:space="0" w:color="auto"/>
            </w:tcBorders>
          </w:tcPr>
          <w:p w14:paraId="5BB849F8" w14:textId="77777777" w:rsidR="00C462D1" w:rsidRPr="00763A29" w:rsidRDefault="00C462D1" w:rsidP="00281655">
            <w:pPr>
              <w:pStyle w:val="tableheading"/>
              <w:spacing w:before="20" w:after="40"/>
            </w:pPr>
            <w:r w:rsidRPr="00763A29">
              <w:t>Descriptor</w:t>
            </w:r>
          </w:p>
        </w:tc>
      </w:tr>
      <w:tr w:rsidR="00C462D1" w:rsidRPr="00763A29" w14:paraId="7FF976FE"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738911CB" w14:textId="77777777" w:rsidR="00C462D1" w:rsidRPr="00763A29" w:rsidRDefault="00C462D1" w:rsidP="00281655">
            <w:pPr>
              <w:keepNext/>
              <w:tabs>
                <w:tab w:val="clear" w:pos="360"/>
                <w:tab w:val="clear" w:pos="720"/>
                <w:tab w:val="clear" w:pos="1440"/>
                <w:tab w:val="clear" w:pos="1800"/>
                <w:tab w:val="clear" w:pos="2160"/>
                <w:tab w:val="clear" w:pos="2520"/>
                <w:tab w:val="left" w:pos="240"/>
                <w:tab w:val="left" w:pos="517"/>
                <w:tab w:val="left" w:pos="787"/>
                <w:tab w:val="left" w:pos="1320"/>
                <w:tab w:val="left" w:pos="1590"/>
                <w:tab w:val="left" w:pos="1860"/>
              </w:tabs>
              <w:spacing w:before="20" w:after="40"/>
              <w:rPr>
                <w:b/>
                <w:bCs/>
              </w:rPr>
            </w:pPr>
            <w:r w:rsidRPr="00763A29">
              <w:tab/>
            </w:r>
            <w:proofErr w:type="spellStart"/>
            <w:r w:rsidRPr="00763A29">
              <w:rPr>
                <w:b/>
                <w:bCs/>
              </w:rPr>
              <w:t>exif_cancel_flag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6C7C84A4"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1D7C3EDA"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2056F260"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if( !</w:t>
            </w:r>
            <w:proofErr w:type="spellStart"/>
            <w:r w:rsidRPr="00763A29">
              <w:t>exif_cancel_flag</w:t>
            </w:r>
            <w:proofErr w:type="spellEnd"/>
            <w:r w:rsidRPr="00763A29">
              <w:t xml:space="preserve"> ) {</w:t>
            </w:r>
          </w:p>
        </w:tc>
        <w:tc>
          <w:tcPr>
            <w:tcW w:w="1152" w:type="dxa"/>
            <w:tcBorders>
              <w:top w:val="single" w:sz="6" w:space="0" w:color="auto"/>
              <w:left w:val="single" w:sz="6" w:space="0" w:color="auto"/>
              <w:bottom w:val="single" w:sz="4" w:space="0" w:color="auto"/>
              <w:right w:val="single" w:sz="6" w:space="0" w:color="auto"/>
            </w:tcBorders>
          </w:tcPr>
          <w:p w14:paraId="429D0958" w14:textId="77777777" w:rsidR="00C462D1" w:rsidRPr="00763A29" w:rsidRDefault="00C462D1" w:rsidP="00281655">
            <w:pPr>
              <w:pStyle w:val="tableheading"/>
              <w:spacing w:before="20" w:after="40"/>
            </w:pPr>
          </w:p>
        </w:tc>
      </w:tr>
      <w:tr w:rsidR="00C462D1" w:rsidRPr="00763A29" w14:paraId="714AC274"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4283E86B"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rPr>
                <w:b/>
                <w:bCs/>
              </w:rPr>
              <w:tab/>
            </w:r>
            <w:r w:rsidRPr="00763A29">
              <w:rPr>
                <w:b/>
                <w:bCs/>
              </w:rPr>
              <w:tab/>
            </w:r>
            <w:proofErr w:type="spellStart"/>
            <w:r w:rsidRPr="00763A29">
              <w:rPr>
                <w:b/>
                <w:bCs/>
              </w:rPr>
              <w:t>exif_persistence_flag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597825B0"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0A4BC94E"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5C12BD1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proofErr w:type="spellStart"/>
            <w:r w:rsidRPr="00763A29">
              <w:rPr>
                <w:b/>
              </w:rPr>
              <w:t>exif_mode_id</w:t>
            </w:r>
            <w:proofErr w:type="spellEnd"/>
          </w:p>
        </w:tc>
        <w:tc>
          <w:tcPr>
            <w:tcW w:w="1152" w:type="dxa"/>
            <w:tcBorders>
              <w:top w:val="single" w:sz="6" w:space="0" w:color="auto"/>
              <w:left w:val="single" w:sz="6" w:space="0" w:color="auto"/>
              <w:bottom w:val="single" w:sz="4" w:space="0" w:color="auto"/>
              <w:right w:val="single" w:sz="6" w:space="0" w:color="auto"/>
            </w:tcBorders>
          </w:tcPr>
          <w:p w14:paraId="55ED43B8" w14:textId="77777777" w:rsidR="00C462D1" w:rsidRPr="00763A29" w:rsidRDefault="00C462D1" w:rsidP="00281655">
            <w:pPr>
              <w:pStyle w:val="tableheading"/>
              <w:keepNext w:val="0"/>
              <w:keepLines w:val="0"/>
              <w:spacing w:before="20" w:after="40"/>
              <w:jc w:val="center"/>
              <w:rPr>
                <w:b w:val="0"/>
                <w:bCs w:val="0"/>
              </w:rPr>
            </w:pPr>
            <w:r w:rsidRPr="00763A29">
              <w:rPr>
                <w:b w:val="0"/>
              </w:rPr>
              <w:t>u(8)</w:t>
            </w:r>
          </w:p>
        </w:tc>
      </w:tr>
      <w:tr w:rsidR="00C462D1" w:rsidRPr="00763A29" w14:paraId="2F21453A"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1876788D"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if( </w:t>
            </w:r>
            <w:proofErr w:type="spellStart"/>
            <w:r w:rsidRPr="00763A29">
              <w:t>exif_mode_id</w:t>
            </w:r>
            <w:proofErr w:type="spellEnd"/>
            <w:r w:rsidRPr="00763A29">
              <w:t xml:space="preserve">  = =  0 )</w:t>
            </w:r>
          </w:p>
        </w:tc>
        <w:tc>
          <w:tcPr>
            <w:tcW w:w="1152" w:type="dxa"/>
            <w:tcBorders>
              <w:top w:val="single" w:sz="6" w:space="0" w:color="auto"/>
              <w:left w:val="single" w:sz="6" w:space="0" w:color="auto"/>
              <w:bottom w:val="single" w:sz="4" w:space="0" w:color="auto"/>
              <w:right w:val="single" w:sz="6" w:space="0" w:color="auto"/>
            </w:tcBorders>
          </w:tcPr>
          <w:p w14:paraId="13FB6A14" w14:textId="77777777" w:rsidR="00C462D1" w:rsidRPr="00763A29" w:rsidRDefault="00C462D1" w:rsidP="00281655">
            <w:pPr>
              <w:pStyle w:val="tableheading"/>
              <w:keepNext w:val="0"/>
              <w:keepLines w:val="0"/>
              <w:spacing w:before="20" w:after="40"/>
              <w:jc w:val="center"/>
              <w:rPr>
                <w:b w:val="0"/>
              </w:rPr>
            </w:pPr>
          </w:p>
        </w:tc>
      </w:tr>
      <w:tr w:rsidR="00C462D1" w:rsidRPr="00763A29" w14:paraId="69369FEB"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2A69923F"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6" w:space="0" w:color="auto"/>
              <w:left w:val="single" w:sz="6" w:space="0" w:color="auto"/>
              <w:bottom w:val="single" w:sz="4" w:space="0" w:color="auto"/>
              <w:right w:val="single" w:sz="6" w:space="0" w:color="auto"/>
            </w:tcBorders>
          </w:tcPr>
          <w:p w14:paraId="2F1C3C00" w14:textId="77777777" w:rsidR="00C462D1" w:rsidRPr="00763A29" w:rsidRDefault="00C462D1" w:rsidP="00281655">
            <w:pPr>
              <w:spacing w:before="20" w:after="40"/>
              <w:jc w:val="center"/>
            </w:pPr>
          </w:p>
        </w:tc>
      </w:tr>
      <w:tr w:rsidR="00C462D1" w:rsidRPr="00763A29" w14:paraId="5576B0EE"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6FA1E4FE"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r>
            <w:r w:rsidRPr="00763A29">
              <w:tab/>
            </w:r>
            <w:proofErr w:type="spellStart"/>
            <w:r w:rsidRPr="00763A29">
              <w:rPr>
                <w:b/>
                <w:bCs/>
              </w:rPr>
              <w:t>exif_data_payload_byte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30DAD052"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60CC3E72"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456E7DD1"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else if( </w:t>
            </w:r>
            <w:proofErr w:type="spellStart"/>
            <w:r w:rsidRPr="00763A29">
              <w:t>exif_mode_id</w:t>
            </w:r>
            <w:proofErr w:type="spellEnd"/>
            <w:r w:rsidRPr="00763A29">
              <w:t xml:space="preserve">  = =  1 )</w:t>
            </w:r>
          </w:p>
        </w:tc>
        <w:tc>
          <w:tcPr>
            <w:tcW w:w="1152" w:type="dxa"/>
            <w:tcBorders>
              <w:top w:val="single" w:sz="2" w:space="0" w:color="auto"/>
              <w:left w:val="single" w:sz="6" w:space="0" w:color="auto"/>
              <w:bottom w:val="single" w:sz="2" w:space="0" w:color="auto"/>
              <w:right w:val="single" w:sz="6" w:space="0" w:color="auto"/>
            </w:tcBorders>
          </w:tcPr>
          <w:p w14:paraId="3ADD8F39" w14:textId="77777777" w:rsidR="00C462D1" w:rsidRPr="00763A29" w:rsidRDefault="00C462D1" w:rsidP="00281655">
            <w:pPr>
              <w:pStyle w:val="tablecell"/>
              <w:keepNext w:val="0"/>
              <w:keepLines w:val="0"/>
              <w:spacing w:before="20" w:after="40"/>
              <w:jc w:val="center"/>
            </w:pPr>
          </w:p>
        </w:tc>
      </w:tr>
      <w:tr w:rsidR="00C462D1" w:rsidRPr="00763A29" w14:paraId="46175D68"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168472DC"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rPr>
                <w:b/>
                <w:bCs/>
              </w:rPr>
              <w:tab/>
            </w:r>
            <w:r w:rsidRPr="00763A29">
              <w:rPr>
                <w:b/>
                <w:bCs/>
              </w:rPr>
              <w:tab/>
            </w:r>
            <w:r w:rsidRPr="00763A29">
              <w:rPr>
                <w:b/>
                <w:bCs/>
              </w:rPr>
              <w:tab/>
            </w:r>
            <w:proofErr w:type="spellStart"/>
            <w:r w:rsidRPr="00763A29">
              <w:rPr>
                <w:b/>
                <w:bCs/>
              </w:rPr>
              <w:t>exif_data_uri</w:t>
            </w:r>
            <w:proofErr w:type="spellEnd"/>
          </w:p>
        </w:tc>
        <w:tc>
          <w:tcPr>
            <w:tcW w:w="1152" w:type="dxa"/>
            <w:tcBorders>
              <w:top w:val="single" w:sz="2" w:space="0" w:color="auto"/>
              <w:left w:val="single" w:sz="6" w:space="0" w:color="auto"/>
              <w:bottom w:val="single" w:sz="2" w:space="0" w:color="auto"/>
              <w:right w:val="single" w:sz="6" w:space="0" w:color="auto"/>
            </w:tcBorders>
          </w:tcPr>
          <w:p w14:paraId="7237146C" w14:textId="77777777" w:rsidR="00C462D1" w:rsidRPr="00763A29" w:rsidRDefault="00C462D1" w:rsidP="00281655">
            <w:pPr>
              <w:pStyle w:val="tablecell"/>
              <w:keepNext w:val="0"/>
              <w:keepLines w:val="0"/>
              <w:spacing w:before="20" w:after="40"/>
              <w:jc w:val="center"/>
            </w:pPr>
            <w:proofErr w:type="spellStart"/>
            <w:r w:rsidRPr="00763A29">
              <w:t>st</w:t>
            </w:r>
            <w:proofErr w:type="spellEnd"/>
            <w:r w:rsidRPr="00763A29">
              <w:t>(v)</w:t>
            </w:r>
          </w:p>
        </w:tc>
      </w:tr>
      <w:tr w:rsidR="00C462D1" w:rsidRPr="00763A29" w14:paraId="10C44B11"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09674776"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w:t>
            </w:r>
          </w:p>
        </w:tc>
        <w:tc>
          <w:tcPr>
            <w:tcW w:w="1152" w:type="dxa"/>
            <w:tcBorders>
              <w:top w:val="single" w:sz="2" w:space="0" w:color="auto"/>
              <w:left w:val="single" w:sz="6" w:space="0" w:color="auto"/>
              <w:bottom w:val="single" w:sz="2" w:space="0" w:color="auto"/>
              <w:right w:val="single" w:sz="6" w:space="0" w:color="auto"/>
            </w:tcBorders>
          </w:tcPr>
          <w:p w14:paraId="5A2D23D3" w14:textId="77777777" w:rsidR="00C462D1" w:rsidRPr="00763A29" w:rsidRDefault="00C462D1" w:rsidP="00281655">
            <w:pPr>
              <w:pStyle w:val="tablecell"/>
              <w:keepNext w:val="0"/>
              <w:keepLines w:val="0"/>
              <w:spacing w:before="20" w:after="40"/>
              <w:jc w:val="center"/>
            </w:pPr>
          </w:p>
        </w:tc>
      </w:tr>
      <w:tr w:rsidR="00C462D1" w:rsidRPr="00763A29" w14:paraId="39A9E3AE"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558096DA"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rFonts w:ascii="Times New Roman" w:hAnsi="Times New Roman"/>
              </w:rPr>
            </w:pPr>
            <w:r w:rsidRPr="00763A29">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41281491" w14:textId="77777777" w:rsidR="00C462D1" w:rsidRPr="00763A29" w:rsidRDefault="00C462D1" w:rsidP="00281655">
            <w:pPr>
              <w:spacing w:before="20" w:after="40"/>
              <w:jc w:val="center"/>
            </w:pPr>
          </w:p>
        </w:tc>
      </w:tr>
    </w:tbl>
    <w:p w14:paraId="45905E5B" w14:textId="77777777" w:rsidR="00C462D1" w:rsidRPr="00763A29" w:rsidRDefault="00C462D1" w:rsidP="00C462D1"/>
    <w:p w14:paraId="4E80A239" w14:textId="18F44A50"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.1.2 </w:t>
      </w:r>
      <w:r w:rsidRPr="00763A29">
        <w:t>Exif metadata SEI message semantics</w:t>
      </w:r>
    </w:p>
    <w:p w14:paraId="37DC4464" w14:textId="77777777" w:rsidR="00C462D1" w:rsidRPr="00763A29" w:rsidRDefault="00C462D1" w:rsidP="00C462D1">
      <w:pPr>
        <w:rPr>
          <w:szCs w:val="22"/>
          <w:lang w:val="en-CA"/>
        </w:rPr>
      </w:pPr>
      <w:r w:rsidRPr="00763A29">
        <w:rPr>
          <w:szCs w:val="22"/>
          <w:lang w:val="en-CA"/>
        </w:rPr>
        <w:t xml:space="preserve">The Exchangeable Image File (Exif) Format for digital still cameras includes a set of metadata that captures information regarding the digital photography process that was used to record an image. Such metadata includes: the acceleration vector of the camera at the time the image was captured, camera lens information, GPS data, the color space used, spectral sensitivity, maximum lens aperture, and more. </w:t>
      </w:r>
    </w:p>
    <w:p w14:paraId="18388872" w14:textId="77777777" w:rsidR="00C462D1" w:rsidRPr="00763A29" w:rsidRDefault="00C462D1" w:rsidP="00C462D1">
      <w:pPr>
        <w:rPr>
          <w:noProof/>
          <w:szCs w:val="18"/>
          <w:lang w:val="en-CA"/>
        </w:rPr>
      </w:pPr>
      <w:r w:rsidRPr="00763A29">
        <w:rPr>
          <w:noProof/>
          <w:szCs w:val="18"/>
          <w:lang w:val="en-CA"/>
        </w:rPr>
        <w:t xml:space="preserve">Exif metadata is specified by </w:t>
      </w:r>
      <w:r w:rsidRPr="00763A29">
        <w:t xml:space="preserve">any of the Exchangeable image file (Exif) format for digital still cameras standards developed jointly by the Camera &amp; Imaging Products Association (CIPA) and the Japan Electronics and Information Technology Industries Association (JEITA), </w:t>
      </w:r>
      <w:r w:rsidRPr="00763A29">
        <w:rPr>
          <w:noProof/>
          <w:szCs w:val="18"/>
          <w:lang w:val="en-CA"/>
        </w:rPr>
        <w:t>for the associated video source pictures prior to encoding, e.g., for camera-captured content. To date, there are multple versions of Exif deployed, each with its own indicator to signal the version number in use.</w:t>
      </w:r>
    </w:p>
    <w:p w14:paraId="4BD74844" w14:textId="77777777" w:rsidR="00C462D1" w:rsidRPr="00763A29" w:rsidRDefault="00C462D1" w:rsidP="00C462D1">
      <w:pPr>
        <w:rPr>
          <w:lang w:val="en-GB"/>
        </w:rPr>
      </w:pPr>
      <w:r w:rsidRPr="008707D4">
        <w:rPr>
          <w:lang w:val="en-GB"/>
        </w:rPr>
        <w:t xml:space="preserve">[Ed. Note: Neither CIPA nor JEITA are listed in the organizations for which normative references may be made to documents published by CIPA or JEITA. The list of such organizations is available at: </w:t>
      </w:r>
      <w:hyperlink r:id="rId13" w:history="1">
        <w:r w:rsidRPr="008707D4">
          <w:rPr>
            <w:rStyle w:val="Hyperlink"/>
            <w:lang w:val="en-GB"/>
          </w:rPr>
          <w:t>https://www.itu.int/net4/ITU-T/lists/sdo.aspx</w:t>
        </w:r>
      </w:hyperlink>
      <w:r w:rsidRPr="008707D4">
        <w:rPr>
          <w:lang w:val="en-GB"/>
        </w:rPr>
        <w:t>. To add either CIPA or JEITA to the list, the A.4 process needs to be executed for one or both organizations, and their status as A.5 organizations needs to be approved by SG16. There would probably also need to be a specific list of documents referenced rather than the concept of “any of the” standards produced by those organizations.]</w:t>
      </w:r>
    </w:p>
    <w:p w14:paraId="1CFC4427" w14:textId="77777777" w:rsidR="00C462D1" w:rsidRPr="00763A29" w:rsidRDefault="00C462D1" w:rsidP="00C462D1">
      <w:r w:rsidRPr="00763A29">
        <w:rPr>
          <w:lang w:val="en-GB"/>
        </w:rPr>
        <w:t>The Exif metadata SEI message specifies an SEI message for which the payload of Exif metadata can be carried in the video bitstream.</w:t>
      </w:r>
    </w:p>
    <w:p w14:paraId="14CF51C8" w14:textId="77777777" w:rsidR="00C462D1" w:rsidRPr="00763A29" w:rsidRDefault="00C462D1" w:rsidP="00C462D1">
      <w:pPr>
        <w:rPr>
          <w:noProof/>
          <w:szCs w:val="18"/>
        </w:rPr>
      </w:pPr>
      <w:r w:rsidRPr="00763A29">
        <w:rPr>
          <w:b/>
          <w:bCs/>
          <w:noProof/>
          <w:szCs w:val="18"/>
          <w:lang w:val="en-CA"/>
        </w:rPr>
        <w:t>exif_cancel_flag</w:t>
      </w:r>
      <w:r w:rsidRPr="00763A29">
        <w:rPr>
          <w:noProof/>
          <w:szCs w:val="18"/>
          <w:lang w:val="en-CA"/>
        </w:rPr>
        <w:t xml:space="preserve"> </w:t>
      </w:r>
      <w:r w:rsidRPr="00763A29">
        <w:rPr>
          <w:noProof/>
          <w:szCs w:val="18"/>
        </w:rPr>
        <w:t xml:space="preserve">equal to 1 indicates that the SEI message cancels the persistence of any previous Exif metadata SEI message in output order. exif_cancel_flag equal to 0 indicates that Exif metadata information follows. </w:t>
      </w:r>
    </w:p>
    <w:p w14:paraId="70810F50" w14:textId="77777777" w:rsidR="00C462D1" w:rsidRPr="00763A29" w:rsidRDefault="00C462D1" w:rsidP="00C462D1">
      <w:proofErr w:type="spellStart"/>
      <w:r w:rsidRPr="00763A29">
        <w:rPr>
          <w:b/>
          <w:bCs/>
        </w:rPr>
        <w:t>exif_persistence_flag</w:t>
      </w:r>
      <w:proofErr w:type="spellEnd"/>
      <w:r w:rsidRPr="00763A29">
        <w:t xml:space="preserve"> specifies the persistence of the Exif metadata SEI message for the current layer.</w:t>
      </w:r>
    </w:p>
    <w:p w14:paraId="22356FF8" w14:textId="77777777" w:rsidR="00C462D1" w:rsidRPr="00763A29" w:rsidRDefault="00C462D1" w:rsidP="00C462D1">
      <w:proofErr w:type="spellStart"/>
      <w:r w:rsidRPr="00763A29">
        <w:t>exif_persistence_flag</w:t>
      </w:r>
      <w:proofErr w:type="spellEnd"/>
      <w:r w:rsidRPr="00763A29">
        <w:t xml:space="preserve"> equal to 0 specifies that the Exif metadata SEI message applies to the current decoded picture only.</w:t>
      </w:r>
    </w:p>
    <w:p w14:paraId="771532F7" w14:textId="77777777" w:rsidR="00C462D1" w:rsidRPr="00763A29" w:rsidRDefault="00C462D1" w:rsidP="00C462D1">
      <w:proofErr w:type="spellStart"/>
      <w:r w:rsidRPr="00763A29">
        <w:t>exif_persistence_flag</w:t>
      </w:r>
      <w:proofErr w:type="spellEnd"/>
      <w:r w:rsidRPr="00763A29">
        <w:t xml:space="preserve"> equal to 1 specifies that the Exif metadata SEI message applies to the current decoded picture and persists for all subsequent pictures of the current layer in output order until one or more of the following conditions are true:</w:t>
      </w:r>
    </w:p>
    <w:p w14:paraId="03511E94"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new CLVS of the current layer begins.</w:t>
      </w:r>
    </w:p>
    <w:p w14:paraId="5A0EB628" w14:textId="77777777" w:rsidR="00C462D1" w:rsidRPr="00763A29" w:rsidRDefault="00C462D1" w:rsidP="00C462D1">
      <w:pPr>
        <w:pStyle w:val="enumlev1"/>
        <w:ind w:left="397"/>
      </w:pPr>
      <w:r w:rsidRPr="00763A29">
        <w:lastRenderedPageBreak/>
        <w:t>–</w:t>
      </w:r>
      <w:r w:rsidRPr="00763A29">
        <w:tab/>
        <w:t>The bitstream ends.</w:t>
      </w:r>
    </w:p>
    <w:p w14:paraId="016F04B0"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picture in the current layer in an AU associated with an Exif metadata SEI message is output that follows the current picture in output order.</w:t>
      </w:r>
    </w:p>
    <w:p w14:paraId="1B138A7D" w14:textId="77777777" w:rsidR="00C462D1" w:rsidRPr="00763A29" w:rsidRDefault="00C462D1" w:rsidP="00C462D1">
      <w:pPr>
        <w:rPr>
          <w:lang w:val="en-GB"/>
        </w:rPr>
      </w:pPr>
      <w:proofErr w:type="spellStart"/>
      <w:r w:rsidRPr="00763A29">
        <w:rPr>
          <w:b/>
          <w:bCs/>
          <w:lang w:val="en-GB"/>
        </w:rPr>
        <w:t>exif_mode_id</w:t>
      </w:r>
      <w:proofErr w:type="spellEnd"/>
      <w:r w:rsidRPr="00763A29">
        <w:rPr>
          <w:lang w:val="en-GB"/>
        </w:rPr>
        <w:t xml:space="preserve"> specifies the mode by which the Exif metadata is obtained.</w:t>
      </w:r>
    </w:p>
    <w:p w14:paraId="57B499E1" w14:textId="77777777" w:rsidR="00C462D1" w:rsidRPr="00763A29" w:rsidRDefault="00C462D1" w:rsidP="00C462D1">
      <w:pPr>
        <w:ind w:left="360" w:hanging="360"/>
      </w:pPr>
      <w:r w:rsidRPr="00763A29">
        <w:t>–</w:t>
      </w:r>
      <w:r w:rsidRPr="00763A29">
        <w:tab/>
        <w:t xml:space="preserve">If </w:t>
      </w:r>
      <w:proofErr w:type="spellStart"/>
      <w:r w:rsidRPr="00763A29">
        <w:t>exif_mode_id</w:t>
      </w:r>
      <w:proofErr w:type="spellEnd"/>
      <w:r w:rsidRPr="00763A29">
        <w:t xml:space="preserve"> is equal to 0, the Exif metadata is obtained directly from the payload of the SEI message. </w:t>
      </w:r>
    </w:p>
    <w:p w14:paraId="4680221E" w14:textId="77777777" w:rsidR="00C462D1" w:rsidRPr="00763A29" w:rsidRDefault="00C462D1" w:rsidP="00C462D1">
      <w:pPr>
        <w:pStyle w:val="enumlev1"/>
        <w:ind w:left="397"/>
      </w:pPr>
      <w:r w:rsidRPr="00763A29">
        <w:t>–</w:t>
      </w:r>
      <w:r w:rsidRPr="00763A29">
        <w:tab/>
      </w:r>
      <w:proofErr w:type="gramStart"/>
      <w:r w:rsidRPr="00763A29">
        <w:t>Otherwise</w:t>
      </w:r>
      <w:proofErr w:type="gramEnd"/>
      <w:r w:rsidRPr="00763A29">
        <w:t xml:space="preserve"> if </w:t>
      </w:r>
      <w:proofErr w:type="spellStart"/>
      <w:r w:rsidRPr="00763A29">
        <w:t>exif_mode_id</w:t>
      </w:r>
      <w:proofErr w:type="spellEnd"/>
      <w:r w:rsidRPr="00763A29">
        <w:t xml:space="preserve"> is equal to 1, the Exif metadata is obtained from a URI with syntax and semantics as specified in IETF Internet Standard 66.</w:t>
      </w:r>
    </w:p>
    <w:p w14:paraId="3CA9C518" w14:textId="77777777" w:rsidR="00C462D1" w:rsidRPr="00763A29" w:rsidRDefault="00C462D1" w:rsidP="00C462D1">
      <w:pPr>
        <w:pStyle w:val="enumlev1"/>
        <w:ind w:left="397"/>
      </w:pPr>
      <w:r w:rsidRPr="00763A29">
        <w:t xml:space="preserve">All other values of </w:t>
      </w:r>
      <w:proofErr w:type="spellStart"/>
      <w:r w:rsidRPr="00763A29">
        <w:t>exif_mode_id</w:t>
      </w:r>
      <w:proofErr w:type="spellEnd"/>
      <w:r w:rsidRPr="00763A29">
        <w:t xml:space="preserve"> are reserved.</w:t>
      </w:r>
    </w:p>
    <w:p w14:paraId="57FB0EA5" w14:textId="77777777" w:rsidR="00C462D1" w:rsidRPr="00763A29" w:rsidRDefault="00C462D1" w:rsidP="00C462D1">
      <w:proofErr w:type="spellStart"/>
      <w:r w:rsidRPr="00763A29">
        <w:rPr>
          <w:b/>
          <w:bCs/>
          <w:lang w:val="en-GB"/>
        </w:rPr>
        <w:t>exif_data_payload_byte</w:t>
      </w:r>
      <w:proofErr w:type="spellEnd"/>
      <w:r w:rsidRPr="00763A29">
        <w:rPr>
          <w:lang w:val="en-GB"/>
        </w:rPr>
        <w:t xml:space="preserve"> </w:t>
      </w:r>
      <w:r w:rsidRPr="00763A29">
        <w:t>shall be a byte containing data having syntax and semantics as specified by any of the Exchangeable image file format for digital still cameras standards developed jointly by the Camera &amp; Imaging Products Association (CIPA) and the Japan Electronics and Information Technology Industries Association (JEITA).</w:t>
      </w:r>
    </w:p>
    <w:p w14:paraId="556DC37B" w14:textId="77777777" w:rsidR="00C462D1" w:rsidRPr="00763A29" w:rsidRDefault="00C462D1" w:rsidP="00C462D1">
      <w:pPr>
        <w:rPr>
          <w:szCs w:val="22"/>
        </w:rPr>
      </w:pPr>
      <w:proofErr w:type="spellStart"/>
      <w:r w:rsidRPr="00763A29">
        <w:rPr>
          <w:b/>
          <w:bCs/>
          <w:szCs w:val="22"/>
        </w:rPr>
        <w:t>exif_data_uri</w:t>
      </w:r>
      <w:proofErr w:type="spellEnd"/>
      <w:r w:rsidRPr="00763A29">
        <w:rPr>
          <w:szCs w:val="22"/>
        </w:rPr>
        <w:t xml:space="preserve"> shall contain a URI with syntax and semantics as specified in IETF Internet Standard 66 identifying the Exif metadata.</w:t>
      </w:r>
    </w:p>
    <w:p w14:paraId="6EF122F7" w14:textId="6ED39D7A"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w:t>
      </w:r>
      <w:r w:rsidR="00913B4E">
        <w:rPr>
          <w:noProof/>
          <w:lang w:val="en-CA"/>
        </w:rPr>
        <w:t>2</w:t>
      </w:r>
      <w:r w:rsidRPr="00763A29">
        <w:rPr>
          <w:noProof/>
          <w:lang w:val="en-CA"/>
        </w:rPr>
        <w:t xml:space="preserve"> JFIF</w:t>
      </w:r>
      <w:r w:rsidRPr="00763A29">
        <w:t xml:space="preserve"> metadata SEI message</w:t>
      </w:r>
    </w:p>
    <w:p w14:paraId="33D76367" w14:textId="474D36EC"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.2.1 </w:t>
      </w:r>
      <w:r w:rsidRPr="00763A29">
        <w:t>JFIF metadata SEI message syntax</w:t>
      </w:r>
    </w:p>
    <w:p w14:paraId="690D420E" w14:textId="77777777" w:rsidR="00C462D1" w:rsidRPr="00763A29" w:rsidRDefault="00C462D1" w:rsidP="00C462D1">
      <w:pPr>
        <w:keepNext/>
      </w:pPr>
    </w:p>
    <w:tbl>
      <w:tblPr>
        <w:tblW w:w="0" w:type="auto"/>
        <w:jc w:val="center"/>
        <w:tblLayout w:type="fixed"/>
        <w:tblLook w:val="04A0" w:firstRow="1" w:lastRow="0" w:firstColumn="1" w:lastColumn="0" w:noHBand="0" w:noVBand="1"/>
      </w:tblPr>
      <w:tblGrid>
        <w:gridCol w:w="7920"/>
        <w:gridCol w:w="1152"/>
      </w:tblGrid>
      <w:tr w:rsidR="00C462D1" w:rsidRPr="00763A29" w14:paraId="1B3091C2"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3CABF28C"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rFonts w:ascii="Times New Roman" w:hAnsi="Times New Roman"/>
              </w:rPr>
            </w:pPr>
            <w:proofErr w:type="spellStart"/>
            <w:r w:rsidRPr="00763A29">
              <w:rPr>
                <w:rFonts w:ascii="Times New Roman" w:hAnsi="Times New Roman"/>
              </w:rPr>
              <w:t>jfif_metadata</w:t>
            </w:r>
            <w:proofErr w:type="spellEnd"/>
            <w:r w:rsidRPr="00763A29">
              <w:rPr>
                <w:rFonts w:ascii="Times New Roman" w:hAnsi="Times New Roman"/>
              </w:rPr>
              <w:t xml:space="preserve">( </w:t>
            </w:r>
            <w:proofErr w:type="spellStart"/>
            <w:r w:rsidRPr="00763A29">
              <w:rPr>
                <w:rFonts w:ascii="Times New Roman" w:hAnsi="Times New Roman"/>
              </w:rPr>
              <w:t>payloadSize</w:t>
            </w:r>
            <w:proofErr w:type="spellEnd"/>
            <w:r w:rsidRPr="00763A29">
              <w:rPr>
                <w:rFonts w:ascii="Times New Roman" w:hAnsi="Times New Roman"/>
              </w:rPr>
              <w:t xml:space="preserve"> ) {</w:t>
            </w:r>
          </w:p>
        </w:tc>
        <w:tc>
          <w:tcPr>
            <w:tcW w:w="1152" w:type="dxa"/>
            <w:tcBorders>
              <w:top w:val="single" w:sz="6" w:space="0" w:color="auto"/>
              <w:left w:val="single" w:sz="6" w:space="0" w:color="auto"/>
              <w:bottom w:val="single" w:sz="4" w:space="0" w:color="auto"/>
              <w:right w:val="single" w:sz="6" w:space="0" w:color="auto"/>
            </w:tcBorders>
          </w:tcPr>
          <w:p w14:paraId="2B84A812" w14:textId="77777777" w:rsidR="00C462D1" w:rsidRPr="00763A29" w:rsidRDefault="00C462D1" w:rsidP="00281655">
            <w:pPr>
              <w:pStyle w:val="tableheading"/>
              <w:spacing w:before="20" w:after="40"/>
            </w:pPr>
            <w:r w:rsidRPr="00763A29">
              <w:t>Descriptor</w:t>
            </w:r>
          </w:p>
        </w:tc>
      </w:tr>
      <w:tr w:rsidR="00C462D1" w:rsidRPr="00763A29" w14:paraId="368FF266"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31548370"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tab/>
            </w:r>
            <w:proofErr w:type="spellStart"/>
            <w:r w:rsidRPr="00763A29">
              <w:rPr>
                <w:b/>
                <w:bCs/>
              </w:rPr>
              <w:t>jfif_cancel_flag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12432FDD"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5AAF1050"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4B5306F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rPr>
                <w:b/>
              </w:rPr>
              <w:tab/>
            </w:r>
            <w:proofErr w:type="spellStart"/>
            <w:r w:rsidRPr="00763A29">
              <w:rPr>
                <w:b/>
              </w:rPr>
              <w:t>jfif_type_id</w:t>
            </w:r>
            <w:proofErr w:type="spellEnd"/>
          </w:p>
        </w:tc>
        <w:tc>
          <w:tcPr>
            <w:tcW w:w="1152" w:type="dxa"/>
            <w:tcBorders>
              <w:top w:val="single" w:sz="6" w:space="0" w:color="auto"/>
              <w:left w:val="single" w:sz="6" w:space="0" w:color="auto"/>
              <w:bottom w:val="single" w:sz="4" w:space="0" w:color="auto"/>
              <w:right w:val="single" w:sz="6" w:space="0" w:color="auto"/>
            </w:tcBorders>
          </w:tcPr>
          <w:p w14:paraId="4B3F6914" w14:textId="77777777" w:rsidR="00C462D1" w:rsidRPr="00763A29" w:rsidRDefault="00C462D1" w:rsidP="00281655">
            <w:pPr>
              <w:pStyle w:val="tableheading"/>
              <w:spacing w:before="20" w:after="40"/>
              <w:jc w:val="center"/>
            </w:pPr>
            <w:r w:rsidRPr="00763A29">
              <w:rPr>
                <w:b w:val="0"/>
              </w:rPr>
              <w:t>u(8)</w:t>
            </w:r>
          </w:p>
        </w:tc>
      </w:tr>
      <w:tr w:rsidR="00C462D1" w:rsidRPr="00763A29" w14:paraId="27CE6B67"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0911A40F"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if( !</w:t>
            </w:r>
            <w:proofErr w:type="spellStart"/>
            <w:r w:rsidRPr="00763A29">
              <w:t>jfif_cancel_flag</w:t>
            </w:r>
            <w:proofErr w:type="spellEnd"/>
            <w:r w:rsidRPr="00763A29">
              <w:t xml:space="preserve"> ) {</w:t>
            </w:r>
          </w:p>
        </w:tc>
        <w:tc>
          <w:tcPr>
            <w:tcW w:w="1152" w:type="dxa"/>
            <w:tcBorders>
              <w:top w:val="single" w:sz="6" w:space="0" w:color="auto"/>
              <w:left w:val="single" w:sz="6" w:space="0" w:color="auto"/>
              <w:bottom w:val="single" w:sz="4" w:space="0" w:color="auto"/>
              <w:right w:val="single" w:sz="6" w:space="0" w:color="auto"/>
            </w:tcBorders>
          </w:tcPr>
          <w:p w14:paraId="04CF8282" w14:textId="77777777" w:rsidR="00C462D1" w:rsidRPr="00763A29" w:rsidRDefault="00C462D1" w:rsidP="00281655">
            <w:pPr>
              <w:pStyle w:val="tableheading"/>
              <w:spacing w:before="20" w:after="40"/>
            </w:pPr>
          </w:p>
        </w:tc>
      </w:tr>
      <w:tr w:rsidR="00C462D1" w:rsidRPr="00763A29" w14:paraId="12192E6B"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34FB0E68"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rPr>
                <w:b/>
                <w:bCs/>
              </w:rPr>
              <w:tab/>
            </w:r>
            <w:r w:rsidRPr="00763A29">
              <w:rPr>
                <w:b/>
                <w:bCs/>
              </w:rPr>
              <w:tab/>
            </w:r>
            <w:proofErr w:type="spellStart"/>
            <w:r w:rsidRPr="00763A29">
              <w:rPr>
                <w:b/>
                <w:bCs/>
              </w:rPr>
              <w:t>jfif_persistence_flag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1E648A45"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687C8788"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6B167EEF"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if( </w:t>
            </w:r>
            <w:proofErr w:type="spellStart"/>
            <w:r w:rsidRPr="00763A29">
              <w:t>jfif_type_id</w:t>
            </w:r>
            <w:proofErr w:type="spellEnd"/>
            <w:r w:rsidRPr="00763A29">
              <w:t xml:space="preserve">  = =  0 )</w:t>
            </w:r>
          </w:p>
        </w:tc>
        <w:tc>
          <w:tcPr>
            <w:tcW w:w="1152" w:type="dxa"/>
            <w:tcBorders>
              <w:top w:val="single" w:sz="6" w:space="0" w:color="auto"/>
              <w:left w:val="single" w:sz="6" w:space="0" w:color="auto"/>
              <w:bottom w:val="single" w:sz="4" w:space="0" w:color="auto"/>
              <w:right w:val="single" w:sz="6" w:space="0" w:color="auto"/>
            </w:tcBorders>
          </w:tcPr>
          <w:p w14:paraId="59107C47" w14:textId="77777777" w:rsidR="00C462D1" w:rsidRPr="00763A29" w:rsidRDefault="00C462D1" w:rsidP="00281655">
            <w:pPr>
              <w:pStyle w:val="tableheading"/>
              <w:keepNext w:val="0"/>
              <w:keepLines w:val="0"/>
              <w:spacing w:before="20" w:after="40"/>
              <w:jc w:val="center"/>
              <w:rPr>
                <w:b w:val="0"/>
              </w:rPr>
            </w:pPr>
          </w:p>
        </w:tc>
      </w:tr>
      <w:tr w:rsidR="00C462D1" w:rsidRPr="00763A29" w14:paraId="584FB616"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0C686126"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6" w:space="0" w:color="auto"/>
              <w:left w:val="single" w:sz="6" w:space="0" w:color="auto"/>
              <w:bottom w:val="single" w:sz="4" w:space="0" w:color="auto"/>
              <w:right w:val="single" w:sz="6" w:space="0" w:color="auto"/>
            </w:tcBorders>
          </w:tcPr>
          <w:p w14:paraId="1B63A222" w14:textId="77777777" w:rsidR="00C462D1" w:rsidRPr="00763A29" w:rsidRDefault="00C462D1" w:rsidP="00281655">
            <w:pPr>
              <w:spacing w:before="20" w:after="40"/>
              <w:jc w:val="center"/>
            </w:pPr>
          </w:p>
        </w:tc>
      </w:tr>
      <w:tr w:rsidR="00C462D1" w:rsidRPr="00763A29" w14:paraId="32B514BE"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05094BA1"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r>
            <w:r w:rsidRPr="00763A29">
              <w:tab/>
            </w:r>
            <w:proofErr w:type="spellStart"/>
            <w:r w:rsidRPr="00763A29">
              <w:rPr>
                <w:b/>
                <w:bCs/>
              </w:rPr>
              <w:t>jfif_data_payload_byte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50A7069A"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6E115B77"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67E98BD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else if( </w:t>
            </w:r>
            <w:proofErr w:type="spellStart"/>
            <w:r w:rsidRPr="00763A29">
              <w:t>jfif_type_id</w:t>
            </w:r>
            <w:proofErr w:type="spellEnd"/>
            <w:r w:rsidRPr="00763A29">
              <w:t xml:space="preserve">  = =  1 )</w:t>
            </w:r>
          </w:p>
        </w:tc>
        <w:tc>
          <w:tcPr>
            <w:tcW w:w="1152" w:type="dxa"/>
            <w:tcBorders>
              <w:top w:val="single" w:sz="2" w:space="0" w:color="auto"/>
              <w:left w:val="single" w:sz="6" w:space="0" w:color="auto"/>
              <w:bottom w:val="single" w:sz="2" w:space="0" w:color="auto"/>
              <w:right w:val="single" w:sz="6" w:space="0" w:color="auto"/>
            </w:tcBorders>
          </w:tcPr>
          <w:p w14:paraId="05A6E0F9" w14:textId="77777777" w:rsidR="00C462D1" w:rsidRPr="00763A29" w:rsidRDefault="00C462D1" w:rsidP="00281655">
            <w:pPr>
              <w:pStyle w:val="tablecell"/>
              <w:keepNext w:val="0"/>
              <w:keepLines w:val="0"/>
              <w:spacing w:before="20" w:after="40"/>
              <w:jc w:val="center"/>
            </w:pPr>
          </w:p>
        </w:tc>
      </w:tr>
      <w:tr w:rsidR="00C462D1" w:rsidRPr="00763A29" w14:paraId="2FE7603A"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2AEEC81D"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2" w:space="0" w:color="auto"/>
              <w:left w:val="single" w:sz="6" w:space="0" w:color="auto"/>
              <w:bottom w:val="single" w:sz="2" w:space="0" w:color="auto"/>
              <w:right w:val="single" w:sz="6" w:space="0" w:color="auto"/>
            </w:tcBorders>
          </w:tcPr>
          <w:p w14:paraId="257FB8F5" w14:textId="77777777" w:rsidR="00C462D1" w:rsidRPr="00763A29" w:rsidRDefault="00C462D1" w:rsidP="00281655">
            <w:pPr>
              <w:pStyle w:val="tablecell"/>
              <w:keepNext w:val="0"/>
              <w:keepLines w:val="0"/>
              <w:spacing w:before="20" w:after="40"/>
              <w:jc w:val="center"/>
            </w:pPr>
          </w:p>
        </w:tc>
      </w:tr>
      <w:tr w:rsidR="00C462D1" w:rsidRPr="00763A29" w14:paraId="1E5B0081"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5A636703"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rPr>
                <w:b/>
                <w:bCs/>
              </w:rPr>
              <w:tab/>
            </w:r>
            <w:r w:rsidRPr="00763A29">
              <w:rPr>
                <w:b/>
                <w:bCs/>
              </w:rPr>
              <w:tab/>
            </w:r>
            <w:r w:rsidRPr="00763A29">
              <w:rPr>
                <w:b/>
                <w:bCs/>
              </w:rPr>
              <w:tab/>
            </w:r>
            <w:r w:rsidRPr="00763A29">
              <w:rPr>
                <w:b/>
                <w:bCs/>
              </w:rPr>
              <w:tab/>
            </w:r>
            <w:proofErr w:type="spellStart"/>
            <w:r w:rsidRPr="00763A29">
              <w:rPr>
                <w:b/>
                <w:bCs/>
              </w:rPr>
              <w:t>jfif_extension_payload_byte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3273C50B"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2C817394"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242F0F9C"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else if( </w:t>
            </w:r>
            <w:proofErr w:type="spellStart"/>
            <w:r w:rsidRPr="00763A29">
              <w:t>jfif_type_id</w:t>
            </w:r>
            <w:proofErr w:type="spellEnd"/>
            <w:r w:rsidRPr="00763A29">
              <w:t xml:space="preserve">  = =  2 )</w:t>
            </w:r>
          </w:p>
        </w:tc>
        <w:tc>
          <w:tcPr>
            <w:tcW w:w="1152" w:type="dxa"/>
            <w:tcBorders>
              <w:top w:val="single" w:sz="2" w:space="0" w:color="auto"/>
              <w:left w:val="single" w:sz="6" w:space="0" w:color="auto"/>
              <w:bottom w:val="single" w:sz="2" w:space="0" w:color="auto"/>
              <w:right w:val="single" w:sz="6" w:space="0" w:color="auto"/>
            </w:tcBorders>
          </w:tcPr>
          <w:p w14:paraId="3C7696BC" w14:textId="77777777" w:rsidR="00C462D1" w:rsidRPr="00763A29" w:rsidRDefault="00C462D1" w:rsidP="00281655">
            <w:pPr>
              <w:pStyle w:val="tablecell"/>
              <w:keepNext w:val="0"/>
              <w:keepLines w:val="0"/>
              <w:spacing w:before="20" w:after="40"/>
              <w:jc w:val="center"/>
            </w:pPr>
          </w:p>
        </w:tc>
      </w:tr>
      <w:tr w:rsidR="00C462D1" w:rsidRPr="00763A29" w14:paraId="17E7EB7A"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7D3BC0F7"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2" w:space="0" w:color="auto"/>
              <w:left w:val="single" w:sz="6" w:space="0" w:color="auto"/>
              <w:bottom w:val="single" w:sz="2" w:space="0" w:color="auto"/>
              <w:right w:val="single" w:sz="6" w:space="0" w:color="auto"/>
            </w:tcBorders>
          </w:tcPr>
          <w:p w14:paraId="7866B984" w14:textId="77777777" w:rsidR="00C462D1" w:rsidRPr="00763A29" w:rsidRDefault="00C462D1" w:rsidP="00281655">
            <w:pPr>
              <w:pStyle w:val="tablecell"/>
              <w:keepNext w:val="0"/>
              <w:keepLines w:val="0"/>
              <w:spacing w:before="20" w:after="40"/>
              <w:jc w:val="center"/>
            </w:pPr>
          </w:p>
        </w:tc>
      </w:tr>
      <w:tr w:rsidR="00C462D1" w:rsidRPr="00763A29" w14:paraId="7760E76B"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374157CD"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rPr>
                <w:b/>
                <w:bCs/>
              </w:rPr>
              <w:tab/>
            </w:r>
            <w:r w:rsidRPr="00763A29">
              <w:rPr>
                <w:b/>
                <w:bCs/>
              </w:rPr>
              <w:tab/>
            </w:r>
            <w:r w:rsidRPr="00763A29">
              <w:rPr>
                <w:b/>
                <w:bCs/>
              </w:rPr>
              <w:tab/>
            </w:r>
            <w:r w:rsidRPr="00763A29">
              <w:rPr>
                <w:b/>
                <w:bCs/>
              </w:rPr>
              <w:tab/>
            </w:r>
            <w:proofErr w:type="spellStart"/>
            <w:r w:rsidRPr="00763A29">
              <w:rPr>
                <w:b/>
                <w:bCs/>
              </w:rPr>
              <w:t>jfif_header_payload_byte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60D21AF4"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36385F9B"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5B9AD97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w:t>
            </w:r>
          </w:p>
        </w:tc>
        <w:tc>
          <w:tcPr>
            <w:tcW w:w="1152" w:type="dxa"/>
            <w:tcBorders>
              <w:top w:val="single" w:sz="2" w:space="0" w:color="auto"/>
              <w:left w:val="single" w:sz="6" w:space="0" w:color="auto"/>
              <w:bottom w:val="single" w:sz="2" w:space="0" w:color="auto"/>
              <w:right w:val="single" w:sz="6" w:space="0" w:color="auto"/>
            </w:tcBorders>
          </w:tcPr>
          <w:p w14:paraId="5E95DC7C" w14:textId="77777777" w:rsidR="00C462D1" w:rsidRPr="00763A29" w:rsidRDefault="00C462D1" w:rsidP="00281655">
            <w:pPr>
              <w:pStyle w:val="tablecell"/>
              <w:keepNext w:val="0"/>
              <w:keepLines w:val="0"/>
              <w:spacing w:before="20" w:after="40"/>
              <w:jc w:val="center"/>
            </w:pPr>
          </w:p>
        </w:tc>
      </w:tr>
      <w:tr w:rsidR="00C462D1" w:rsidRPr="00763A29" w14:paraId="492916CF"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2BB89FFE"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rFonts w:ascii="Times New Roman" w:hAnsi="Times New Roman"/>
              </w:rPr>
            </w:pPr>
            <w:r w:rsidRPr="00763A29">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64DE8F37" w14:textId="77777777" w:rsidR="00C462D1" w:rsidRPr="00763A29" w:rsidRDefault="00C462D1" w:rsidP="00281655">
            <w:pPr>
              <w:spacing w:before="20" w:after="40"/>
              <w:jc w:val="center"/>
            </w:pPr>
          </w:p>
        </w:tc>
      </w:tr>
    </w:tbl>
    <w:p w14:paraId="485CD745" w14:textId="77777777" w:rsidR="00C462D1" w:rsidRPr="00BB6414" w:rsidRDefault="00C462D1" w:rsidP="00C462D1">
      <w:pPr>
        <w:rPr>
          <w:i/>
          <w:iCs/>
        </w:rPr>
      </w:pPr>
      <w:r w:rsidRPr="00BB6414">
        <w:rPr>
          <w:i/>
          <w:iCs/>
          <w:highlight w:val="yellow"/>
        </w:rPr>
        <w:t>[Ed. (GJS): Are some of those grid lines thicker than others?]</w:t>
      </w:r>
    </w:p>
    <w:p w14:paraId="2736A225" w14:textId="7840E142"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.2.2 </w:t>
      </w:r>
      <w:r w:rsidRPr="00763A29">
        <w:t>JFIF metadata SEI message semantics</w:t>
      </w:r>
    </w:p>
    <w:p w14:paraId="75F73D2E" w14:textId="77777777" w:rsidR="00C462D1" w:rsidRPr="00763A29" w:rsidRDefault="00C462D1" w:rsidP="00C462D1">
      <w:r w:rsidRPr="00763A29">
        <w:rPr>
          <w:noProof/>
          <w:szCs w:val="18"/>
          <w:lang w:val="en-CA"/>
        </w:rPr>
        <w:t xml:space="preserve">The JFIF metadata SEI message contains JFIF metadata, as specified by </w:t>
      </w:r>
      <w:r w:rsidRPr="00763A29">
        <w:t>ITU-T Recommendation T.871 | ISO/IEC International Standard 10918-5.</w:t>
      </w:r>
    </w:p>
    <w:p w14:paraId="28F30273" w14:textId="77777777" w:rsidR="00C462D1" w:rsidRPr="00763A29" w:rsidRDefault="00C462D1" w:rsidP="00C462D1">
      <w:pPr>
        <w:rPr>
          <w:szCs w:val="22"/>
          <w:lang w:val="en-CA"/>
        </w:rPr>
      </w:pPr>
      <w:r w:rsidRPr="00763A29">
        <w:rPr>
          <w:szCs w:val="22"/>
          <w:lang w:val="en-CA"/>
        </w:rPr>
        <w:t xml:space="preserve">JFIF metadata and its semantics are </w:t>
      </w:r>
      <w:r w:rsidRPr="00763A29">
        <w:rPr>
          <w:noProof/>
          <w:szCs w:val="18"/>
          <w:lang w:val="en-CA"/>
        </w:rPr>
        <w:t xml:space="preserve">specified by </w:t>
      </w:r>
      <w:r w:rsidRPr="00763A29">
        <w:t>ITU-T Recommendation T.871 | ISO/IEC International Standard 10918-5 (hereafter, the JFIF standard)</w:t>
      </w:r>
      <w:r w:rsidRPr="00763A29">
        <w:rPr>
          <w:szCs w:val="22"/>
          <w:lang w:val="en-CA"/>
        </w:rPr>
        <w:t xml:space="preserve">. Of particular importance is the distinction by JFIF between an APP0 marker that contains information describing the organization of the image data, and an APP0 marker that contains “extension” information. </w:t>
      </w:r>
      <w:r w:rsidRPr="008707D4">
        <w:rPr>
          <w:szCs w:val="22"/>
          <w:lang w:val="en-CA"/>
        </w:rPr>
        <w:t>[Ed. Note: Needs formal reference (in clause 2). Does that document define what an “APP0 marker” is?]</w:t>
      </w:r>
    </w:p>
    <w:p w14:paraId="0DB1CF9F" w14:textId="77777777" w:rsidR="00C462D1" w:rsidRPr="00763A29" w:rsidRDefault="00C462D1" w:rsidP="00C462D1">
      <w:pPr>
        <w:rPr>
          <w:szCs w:val="22"/>
          <w:lang w:val="en-CA"/>
        </w:rPr>
      </w:pPr>
      <w:r w:rsidRPr="00763A29">
        <w:rPr>
          <w:szCs w:val="22"/>
          <w:lang w:val="en-CA"/>
        </w:rPr>
        <w:t>A single APP0 marker that carries the information to describe the organization of the image is signalled by the zero-terminated string “JFIF” (‘0x</w:t>
      </w:r>
      <w:r w:rsidRPr="00763A29">
        <w:t>4A46494600’) within that APP0 marker. One or more subsequent APP0 markers may follow the first APP0 marker in which the subsequent APP0 marker(s) carries “extension” information. In particular,</w:t>
      </w:r>
      <w:r w:rsidRPr="00763A29">
        <w:rPr>
          <w:szCs w:val="22"/>
          <w:lang w:val="en-CA"/>
        </w:rPr>
        <w:t xml:space="preserve"> the JFIF extension mechanism can be used to carry image thumbnails, although there is no specification by the JFIF standard for the precise type of data carried in JFIF extensions.</w:t>
      </w:r>
    </w:p>
    <w:p w14:paraId="7976B211" w14:textId="77777777" w:rsidR="00C462D1" w:rsidRPr="00763A29" w:rsidRDefault="00C462D1" w:rsidP="00C462D1">
      <w:r w:rsidRPr="00763A29">
        <w:rPr>
          <w:szCs w:val="22"/>
          <w:lang w:val="en-CA"/>
        </w:rPr>
        <w:lastRenderedPageBreak/>
        <w:t>Approaches for carriage of JFIF within an SEI message include:</w:t>
      </w:r>
    </w:p>
    <w:p w14:paraId="599A35ED" w14:textId="77777777" w:rsidR="00C462D1" w:rsidRPr="00763A29" w:rsidRDefault="00C462D1" w:rsidP="00C462D1">
      <w:pPr>
        <w:ind w:left="360" w:hanging="360"/>
        <w:rPr>
          <w:szCs w:val="22"/>
          <w:lang w:val="en-CA"/>
        </w:rPr>
      </w:pPr>
      <w:r w:rsidRPr="00763A29">
        <w:t>–</w:t>
      </w:r>
      <w:r w:rsidRPr="00763A29">
        <w:tab/>
      </w:r>
      <w:r w:rsidRPr="00763A29">
        <w:rPr>
          <w:szCs w:val="22"/>
          <w:lang w:val="en-CA"/>
        </w:rPr>
        <w:t>The JFIF payload is carried entirely as a single “container” within an SEI message. In this approach, the SEI payload includes the payloads from the first and all, if any, subsequent JFIF APP0 markers for an image.</w:t>
      </w:r>
    </w:p>
    <w:p w14:paraId="0C13B9C4" w14:textId="77777777" w:rsidR="00C462D1" w:rsidRPr="00763A29" w:rsidRDefault="00C462D1" w:rsidP="00C462D1">
      <w:pPr>
        <w:ind w:left="360" w:hanging="360"/>
        <w:rPr>
          <w:szCs w:val="22"/>
          <w:lang w:val="en-CA"/>
        </w:rPr>
      </w:pPr>
      <w:r w:rsidRPr="00763A29">
        <w:t>–</w:t>
      </w:r>
      <w:r w:rsidRPr="00763A29">
        <w:tab/>
      </w:r>
      <w:r w:rsidRPr="00763A29">
        <w:rPr>
          <w:szCs w:val="22"/>
          <w:lang w:val="en-CA"/>
        </w:rPr>
        <w:t xml:space="preserve">The JFIF payload from only extension APP0 markers, i.e., all JFIF APP0 markers that appear </w:t>
      </w:r>
      <w:proofErr w:type="gramStart"/>
      <w:r w:rsidRPr="00763A29">
        <w:rPr>
          <w:szCs w:val="22"/>
          <w:lang w:val="en-CA"/>
        </w:rPr>
        <w:t>subsequent to</w:t>
      </w:r>
      <w:proofErr w:type="gramEnd"/>
      <w:r w:rsidRPr="00763A29">
        <w:rPr>
          <w:szCs w:val="22"/>
          <w:lang w:val="en-CA"/>
        </w:rPr>
        <w:t xml:space="preserve"> the first APP0 marker, is carried as a single container. This approach facilitates the carriage of thumbnail images without the overhead of the carriage of the first JFIF APP0 marker.</w:t>
      </w:r>
    </w:p>
    <w:p w14:paraId="6BCA408F" w14:textId="77777777" w:rsidR="00C462D1" w:rsidRPr="00763A29" w:rsidRDefault="00C462D1" w:rsidP="00C462D1">
      <w:pPr>
        <w:ind w:left="360" w:hanging="360"/>
        <w:rPr>
          <w:szCs w:val="22"/>
          <w:lang w:val="en-CA"/>
        </w:rPr>
      </w:pPr>
      <w:r w:rsidRPr="00763A29">
        <w:t>–</w:t>
      </w:r>
      <w:r w:rsidRPr="00763A29">
        <w:tab/>
      </w:r>
      <w:r w:rsidRPr="00763A29">
        <w:rPr>
          <w:szCs w:val="22"/>
          <w:lang w:val="en-CA"/>
        </w:rPr>
        <w:t>The JFIF payload from only the first JFIF APP0 marker is carried as a single container.</w:t>
      </w:r>
    </w:p>
    <w:p w14:paraId="491B9C2B" w14:textId="77777777" w:rsidR="00C462D1" w:rsidRPr="00763A29" w:rsidRDefault="00C462D1" w:rsidP="00C462D1">
      <w:pPr>
        <w:rPr>
          <w:noProof/>
          <w:szCs w:val="18"/>
        </w:rPr>
      </w:pPr>
      <w:r w:rsidRPr="00763A29">
        <w:rPr>
          <w:b/>
          <w:bCs/>
          <w:noProof/>
          <w:szCs w:val="18"/>
          <w:lang w:val="en-CA"/>
        </w:rPr>
        <w:t>jfif_cancel_flag</w:t>
      </w:r>
      <w:r w:rsidRPr="00763A29">
        <w:rPr>
          <w:noProof/>
          <w:szCs w:val="18"/>
          <w:lang w:val="en-CA"/>
        </w:rPr>
        <w:t xml:space="preserve"> </w:t>
      </w:r>
      <w:r w:rsidRPr="00763A29">
        <w:rPr>
          <w:noProof/>
          <w:szCs w:val="18"/>
        </w:rPr>
        <w:t xml:space="preserve">equal to 1 indicates that the SEI message cancels the persistence of any previous JFIF metadata SEI message in output order. jfif_cancel_flag equal to 0 indicates that JFIF metadata information follows. </w:t>
      </w:r>
    </w:p>
    <w:p w14:paraId="4342FEF4" w14:textId="77777777" w:rsidR="00C462D1" w:rsidRPr="00763A29" w:rsidRDefault="00C462D1" w:rsidP="00C462D1">
      <w:proofErr w:type="spellStart"/>
      <w:r w:rsidRPr="00763A29">
        <w:rPr>
          <w:b/>
          <w:bCs/>
        </w:rPr>
        <w:t>jfif_persistence_flag</w:t>
      </w:r>
      <w:proofErr w:type="spellEnd"/>
      <w:r w:rsidRPr="00763A29">
        <w:t xml:space="preserve"> specifies the persistence of the JFIF metadata SEI message for the current layer.</w:t>
      </w:r>
    </w:p>
    <w:p w14:paraId="7C3BAE9A" w14:textId="77777777" w:rsidR="00C462D1" w:rsidRPr="00763A29" w:rsidRDefault="00C462D1" w:rsidP="00C462D1">
      <w:proofErr w:type="spellStart"/>
      <w:r w:rsidRPr="00763A29">
        <w:t>jfif_persistence_flag</w:t>
      </w:r>
      <w:proofErr w:type="spellEnd"/>
      <w:r w:rsidRPr="00763A29">
        <w:t xml:space="preserve"> equal to 0 specifies that the JFIF metadata SEI message applies to the current decoded picture only.</w:t>
      </w:r>
    </w:p>
    <w:p w14:paraId="18A65397" w14:textId="77777777" w:rsidR="00C462D1" w:rsidRPr="00763A29" w:rsidRDefault="00C462D1" w:rsidP="00C462D1">
      <w:proofErr w:type="spellStart"/>
      <w:r w:rsidRPr="00763A29">
        <w:t>jfif_persistence_flag</w:t>
      </w:r>
      <w:proofErr w:type="spellEnd"/>
      <w:r w:rsidRPr="00763A29">
        <w:t xml:space="preserve"> equal to 1 specifies that the JFIF metadata SEI message applies to the current decoded picture and persists for all subsequent pictures of the current layer in output order until one or more of the following conditions are true:</w:t>
      </w:r>
    </w:p>
    <w:p w14:paraId="3FE19542"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new CLVS of the current layer begins.</w:t>
      </w:r>
    </w:p>
    <w:p w14:paraId="4C27D0CE" w14:textId="77777777" w:rsidR="00C462D1" w:rsidRPr="00763A29" w:rsidRDefault="00C462D1" w:rsidP="00C462D1">
      <w:pPr>
        <w:pStyle w:val="enumlev1"/>
        <w:ind w:left="397"/>
      </w:pPr>
      <w:r w:rsidRPr="00763A29">
        <w:t>–</w:t>
      </w:r>
      <w:r w:rsidRPr="00763A29">
        <w:tab/>
        <w:t>The bitstream ends.</w:t>
      </w:r>
    </w:p>
    <w:p w14:paraId="2E8241C8"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picture in the current layer in an AU associated with an JFIF metadata SEI message is output that follows the current picture in output order.</w:t>
      </w:r>
    </w:p>
    <w:p w14:paraId="5622726B" w14:textId="77777777" w:rsidR="00C462D1" w:rsidRPr="00763A29" w:rsidRDefault="00C462D1" w:rsidP="00C462D1">
      <w:pPr>
        <w:rPr>
          <w:lang w:val="en-GB"/>
        </w:rPr>
      </w:pPr>
      <w:proofErr w:type="spellStart"/>
      <w:r w:rsidRPr="00763A29">
        <w:rPr>
          <w:b/>
          <w:bCs/>
          <w:lang w:val="en-GB"/>
        </w:rPr>
        <w:t>jfif_type_id</w:t>
      </w:r>
      <w:proofErr w:type="spellEnd"/>
      <w:r w:rsidRPr="00763A29">
        <w:rPr>
          <w:lang w:val="en-GB"/>
        </w:rPr>
        <w:t xml:space="preserve"> specifies the type of JFIF metadata.</w:t>
      </w:r>
    </w:p>
    <w:p w14:paraId="028C47C5" w14:textId="77777777" w:rsidR="00C462D1" w:rsidRPr="00763A29" w:rsidRDefault="00C462D1" w:rsidP="00C462D1">
      <w:pPr>
        <w:ind w:left="360" w:hanging="360"/>
      </w:pPr>
      <w:r w:rsidRPr="00763A29">
        <w:t>–</w:t>
      </w:r>
      <w:r w:rsidRPr="00763A29">
        <w:tab/>
        <w:t xml:space="preserve">If </w:t>
      </w:r>
      <w:proofErr w:type="spellStart"/>
      <w:r w:rsidRPr="00763A29">
        <w:t>jfif_type_id</w:t>
      </w:r>
      <w:proofErr w:type="spellEnd"/>
      <w:r w:rsidRPr="00763A29">
        <w:t xml:space="preserve"> is equal to 0, the remaining SEI payload bytes shall contain JFIF metadata from one or more concatenated APP0 marker segments without the APP0 marker segment identifiers themselves, i.e., an APP0 marker segment with  bytes containing 0x4A46494600, </w:t>
      </w:r>
      <w:proofErr w:type="spellStart"/>
      <w:r w:rsidRPr="00763A29">
        <w:t>i.e</w:t>
      </w:r>
      <w:proofErr w:type="spellEnd"/>
      <w:r w:rsidRPr="00763A29">
        <w:t xml:space="preserve">, the zero-terminated string "JFIF", according to Rec. ITU-T T.50 or ISO 646 coding, and one or more APP0 marker segments containing 0x4A46585800, </w:t>
      </w:r>
      <w:proofErr w:type="spellStart"/>
      <w:r w:rsidRPr="00763A29">
        <w:t>i.e</w:t>
      </w:r>
      <w:proofErr w:type="spellEnd"/>
      <w:r w:rsidRPr="00763A29">
        <w:t>,  the zero-terminated string "JFXX", according to Rec. ITU-T T.50 or ISO 646 coding.</w:t>
      </w:r>
    </w:p>
    <w:p w14:paraId="5AA9FC53" w14:textId="77777777" w:rsidR="00C462D1" w:rsidRPr="00763A29" w:rsidRDefault="00C462D1" w:rsidP="00C462D1">
      <w:pPr>
        <w:pStyle w:val="enumlev1"/>
        <w:ind w:left="397"/>
        <w:rPr>
          <w:lang w:val="en-US"/>
        </w:rPr>
      </w:pPr>
      <w:r w:rsidRPr="00763A29">
        <w:t>–</w:t>
      </w:r>
      <w:r w:rsidRPr="00763A29">
        <w:tab/>
        <w:t xml:space="preserve">Otherwise if </w:t>
      </w:r>
      <w:proofErr w:type="spellStart"/>
      <w:r w:rsidRPr="00763A29">
        <w:t>jfif_type_id</w:t>
      </w:r>
      <w:proofErr w:type="spellEnd"/>
      <w:r w:rsidRPr="00763A29">
        <w:t xml:space="preserve"> is equal to 1, the </w:t>
      </w:r>
      <w:r w:rsidRPr="00763A29">
        <w:rPr>
          <w:lang w:val="en-US"/>
        </w:rPr>
        <w:t xml:space="preserve">remaining SEI payload bytes shall contain bytes from one or more JFIF extension markers, i.e., one or more </w:t>
      </w:r>
      <w:r w:rsidRPr="00763A29">
        <w:t xml:space="preserve">APP0 markers that include 0x4A46585800, </w:t>
      </w:r>
      <w:proofErr w:type="spellStart"/>
      <w:r w:rsidRPr="00763A29">
        <w:t>i.e</w:t>
      </w:r>
      <w:proofErr w:type="spellEnd"/>
      <w:proofErr w:type="gramStart"/>
      <w:r w:rsidRPr="00763A29">
        <w:t>,  the</w:t>
      </w:r>
      <w:proofErr w:type="gramEnd"/>
      <w:r w:rsidRPr="00763A29">
        <w:t xml:space="preserve"> zero-terminated string "JFXX", according to Rec. ITU-T T.50 or ISO 646 coding.</w:t>
      </w:r>
    </w:p>
    <w:p w14:paraId="4641D8FE" w14:textId="77777777" w:rsidR="00C462D1" w:rsidRPr="00763A29" w:rsidRDefault="00C462D1" w:rsidP="00C462D1">
      <w:pPr>
        <w:pStyle w:val="enumlev1"/>
        <w:ind w:left="397"/>
        <w:rPr>
          <w:lang w:val="en-US"/>
        </w:rPr>
      </w:pPr>
      <w:r w:rsidRPr="00763A29">
        <w:t>–</w:t>
      </w:r>
      <w:r w:rsidRPr="00763A29">
        <w:tab/>
      </w:r>
      <w:proofErr w:type="gramStart"/>
      <w:r w:rsidRPr="00763A29">
        <w:t>Otherwise</w:t>
      </w:r>
      <w:proofErr w:type="gramEnd"/>
      <w:r w:rsidRPr="00763A29">
        <w:t xml:space="preserve"> if </w:t>
      </w:r>
      <w:proofErr w:type="spellStart"/>
      <w:r w:rsidRPr="00763A29">
        <w:t>jfif_type_id</w:t>
      </w:r>
      <w:proofErr w:type="spellEnd"/>
      <w:r w:rsidRPr="00763A29">
        <w:t xml:space="preserve"> is equal to 2, the </w:t>
      </w:r>
      <w:r w:rsidRPr="00763A29">
        <w:rPr>
          <w:lang w:val="en-US"/>
        </w:rPr>
        <w:t xml:space="preserve">remaining SEI payload bytes shall contain bytes obtained from the first </w:t>
      </w:r>
      <w:r w:rsidRPr="00763A29">
        <w:t xml:space="preserve">APP0 marker following the 0xFFD8 Start of Image marker within the image. The first APP0 marker includes 0x4A46494600, </w:t>
      </w:r>
      <w:proofErr w:type="spellStart"/>
      <w:r w:rsidRPr="00763A29">
        <w:t>i.e</w:t>
      </w:r>
      <w:proofErr w:type="spellEnd"/>
      <w:r w:rsidRPr="00763A29">
        <w:t>,  the zero-terminated string "JFIF", according to Rec. ITU-T T.50 or ISO 646 coding.</w:t>
      </w:r>
    </w:p>
    <w:p w14:paraId="672E54C6" w14:textId="77777777" w:rsidR="00C462D1" w:rsidRPr="00763A29" w:rsidRDefault="00C462D1" w:rsidP="00C462D1">
      <w:pPr>
        <w:pStyle w:val="enumlev1"/>
        <w:ind w:left="0" w:firstLine="0"/>
      </w:pPr>
      <w:r w:rsidRPr="00763A29">
        <w:t xml:space="preserve">All other values of </w:t>
      </w:r>
      <w:proofErr w:type="spellStart"/>
      <w:r w:rsidRPr="00763A29">
        <w:t>jfif_type_id</w:t>
      </w:r>
      <w:proofErr w:type="spellEnd"/>
      <w:r w:rsidRPr="00763A29">
        <w:t xml:space="preserve"> are reserved.</w:t>
      </w:r>
    </w:p>
    <w:p w14:paraId="77771B39" w14:textId="77777777" w:rsidR="00C462D1" w:rsidRPr="00763A29" w:rsidRDefault="00C462D1" w:rsidP="00C462D1">
      <w:proofErr w:type="spellStart"/>
      <w:r w:rsidRPr="00763A29">
        <w:rPr>
          <w:b/>
          <w:bCs/>
          <w:lang w:val="en-GB"/>
        </w:rPr>
        <w:t>jfif_data_payload_byte</w:t>
      </w:r>
      <w:proofErr w:type="spellEnd"/>
      <w:r w:rsidRPr="00763A29">
        <w:rPr>
          <w:lang w:val="en-GB"/>
        </w:rPr>
        <w:t xml:space="preserve"> </w:t>
      </w:r>
      <w:r w:rsidRPr="00763A29">
        <w:t xml:space="preserve">shall be a byte containing data from one or more concatenated APP0 JPEG marker segments without the bytes 0xFFE0 from each APP0 marker segment identifier, each such marker segment having syntax and semantics specified by ITU-T Recommendation T.871 | ISO/IEC International Standard 10918-5. </w:t>
      </w:r>
    </w:p>
    <w:p w14:paraId="2F5C5E1B" w14:textId="77777777" w:rsidR="00C462D1" w:rsidRPr="00763A29" w:rsidRDefault="00C462D1" w:rsidP="00C462D1">
      <w:proofErr w:type="spellStart"/>
      <w:r w:rsidRPr="00763A29">
        <w:rPr>
          <w:b/>
          <w:bCs/>
          <w:lang w:val="en-GB"/>
        </w:rPr>
        <w:t>jfif_extension_payload_byte</w:t>
      </w:r>
      <w:proofErr w:type="spellEnd"/>
      <w:r w:rsidRPr="00763A29">
        <w:rPr>
          <w:lang w:val="en-GB"/>
        </w:rPr>
        <w:t xml:space="preserve"> </w:t>
      </w:r>
      <w:r w:rsidRPr="00763A29">
        <w:t xml:space="preserve">shall be a byte containing data from one or more concatenated APP0 JPEG marker segments, without the bytes 0xFFE0 from each APP0 marker segment identifier, each such marker segment having syntax and semantics of a JFIF extension APP0 marker segment specified by ITU-T Recommendation T.871 | ISO/IEC International Standard 10918-5. </w:t>
      </w:r>
    </w:p>
    <w:p w14:paraId="05930A27" w14:textId="77777777" w:rsidR="00C462D1" w:rsidRPr="00763A29" w:rsidRDefault="00C462D1" w:rsidP="00C462D1">
      <w:proofErr w:type="spellStart"/>
      <w:r w:rsidRPr="00763A29">
        <w:rPr>
          <w:b/>
          <w:bCs/>
          <w:lang w:val="en-GB"/>
        </w:rPr>
        <w:t>jfif_header_payload_byte</w:t>
      </w:r>
      <w:proofErr w:type="spellEnd"/>
      <w:r w:rsidRPr="00763A29">
        <w:rPr>
          <w:lang w:val="en-GB"/>
        </w:rPr>
        <w:t xml:space="preserve"> </w:t>
      </w:r>
      <w:r w:rsidRPr="00763A29">
        <w:t xml:space="preserve">shall be a byte containing data from the first APP0 JPEG marker segment  following the 0xFFD8 Start of Image marker segment, without the bytes 0xFFE0 from the APP0 marker segment identifier, such marker segment having syntax and semantics of the first APP0 marker segment immediately following the 0xFFD8 Start of Image marker segment specified by ITU-T Recommendation T.871 | ISO/IEC International Standard 10918-5. </w:t>
      </w:r>
    </w:p>
    <w:p w14:paraId="74F9338F" w14:textId="6C0EA5E6" w:rsidR="00C462D1" w:rsidRPr="00763A29" w:rsidRDefault="00C462D1" w:rsidP="00C462D1">
      <w:pPr>
        <w:pStyle w:val="Annex3"/>
      </w:pPr>
      <w:r w:rsidRPr="00763A29">
        <w:rPr>
          <w:noProof/>
          <w:lang w:val="en-CA"/>
        </w:rPr>
        <w:lastRenderedPageBreak/>
        <w:t>8.3</w:t>
      </w:r>
      <w:r w:rsidR="00913B4E">
        <w:rPr>
          <w:noProof/>
          <w:lang w:val="en-CA"/>
        </w:rPr>
        <w:t>4</w:t>
      </w:r>
      <w:r w:rsidRPr="00763A29">
        <w:rPr>
          <w:noProof/>
          <w:lang w:val="en-CA"/>
        </w:rPr>
        <w:t xml:space="preserve">.3 </w:t>
      </w:r>
      <w:r w:rsidRPr="00763A29">
        <w:t>XMP metadata SEI message</w:t>
      </w:r>
    </w:p>
    <w:p w14:paraId="173BFA66" w14:textId="08FF4B64"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.3.1 </w:t>
      </w:r>
      <w:r w:rsidRPr="00763A29">
        <w:t>XMP metadata SEI message syntax</w:t>
      </w:r>
    </w:p>
    <w:p w14:paraId="7301E1DC" w14:textId="77777777" w:rsidR="00C462D1" w:rsidRPr="00763A29" w:rsidRDefault="00C462D1" w:rsidP="00C462D1">
      <w:pPr>
        <w:keepNext/>
      </w:pPr>
    </w:p>
    <w:tbl>
      <w:tblPr>
        <w:tblW w:w="0" w:type="auto"/>
        <w:jc w:val="center"/>
        <w:tblLayout w:type="fixed"/>
        <w:tblLook w:val="04A0" w:firstRow="1" w:lastRow="0" w:firstColumn="1" w:lastColumn="0" w:noHBand="0" w:noVBand="1"/>
      </w:tblPr>
      <w:tblGrid>
        <w:gridCol w:w="7920"/>
        <w:gridCol w:w="1152"/>
      </w:tblGrid>
      <w:tr w:rsidR="00C462D1" w:rsidRPr="00763A29" w14:paraId="6B915891"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2A42A7B7" w14:textId="77777777" w:rsidR="00C462D1" w:rsidRPr="00763A29" w:rsidRDefault="00C462D1" w:rsidP="00281655">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763A29">
              <w:rPr>
                <w:rFonts w:ascii="Times New Roman" w:hAnsi="Times New Roman"/>
              </w:rPr>
              <w:t>xmp_metadata</w:t>
            </w:r>
            <w:proofErr w:type="spellEnd"/>
            <w:r w:rsidRPr="00763A29">
              <w:rPr>
                <w:rFonts w:ascii="Times New Roman" w:hAnsi="Times New Roman"/>
              </w:rPr>
              <w:t xml:space="preserve">( </w:t>
            </w:r>
            <w:proofErr w:type="spellStart"/>
            <w:r w:rsidRPr="00763A29">
              <w:rPr>
                <w:rFonts w:ascii="Times New Roman" w:hAnsi="Times New Roman"/>
              </w:rPr>
              <w:t>payloadSize</w:t>
            </w:r>
            <w:proofErr w:type="spellEnd"/>
            <w:r w:rsidRPr="00763A29">
              <w:rPr>
                <w:rFonts w:ascii="Times New Roman" w:hAnsi="Times New Roman"/>
              </w:rPr>
              <w:t xml:space="preserve"> ) {</w:t>
            </w:r>
          </w:p>
        </w:tc>
        <w:tc>
          <w:tcPr>
            <w:tcW w:w="1152" w:type="dxa"/>
            <w:tcBorders>
              <w:top w:val="single" w:sz="6" w:space="0" w:color="auto"/>
              <w:left w:val="single" w:sz="6" w:space="0" w:color="auto"/>
              <w:bottom w:val="single" w:sz="4" w:space="0" w:color="auto"/>
              <w:right w:val="single" w:sz="6" w:space="0" w:color="auto"/>
            </w:tcBorders>
          </w:tcPr>
          <w:p w14:paraId="5A28D572" w14:textId="77777777" w:rsidR="00C462D1" w:rsidRPr="00763A29" w:rsidRDefault="00C462D1" w:rsidP="00281655">
            <w:pPr>
              <w:pStyle w:val="tableheading"/>
              <w:spacing w:before="20" w:after="40"/>
            </w:pPr>
            <w:r w:rsidRPr="00763A29">
              <w:t>Descriptor</w:t>
            </w:r>
          </w:p>
        </w:tc>
      </w:tr>
      <w:tr w:rsidR="00C462D1" w:rsidRPr="00763A29" w14:paraId="16633B40"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41FFB0EE"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b/>
                <w:bCs/>
              </w:rPr>
            </w:pPr>
            <w:r w:rsidRPr="00763A29">
              <w:tab/>
            </w:r>
            <w:proofErr w:type="spellStart"/>
            <w:r w:rsidRPr="00763A29">
              <w:rPr>
                <w:b/>
                <w:bCs/>
              </w:rPr>
              <w:t>xmp_cancel_flag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093376DA"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209DD742"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77E4C69C"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if( !</w:t>
            </w:r>
            <w:proofErr w:type="spellStart"/>
            <w:r w:rsidRPr="00763A29">
              <w:t>xmp_cancel_flag</w:t>
            </w:r>
            <w:proofErr w:type="spellEnd"/>
            <w:r w:rsidRPr="00763A29">
              <w:t xml:space="preserve"> ) {</w:t>
            </w:r>
          </w:p>
        </w:tc>
        <w:tc>
          <w:tcPr>
            <w:tcW w:w="1152" w:type="dxa"/>
            <w:tcBorders>
              <w:top w:val="single" w:sz="6" w:space="0" w:color="auto"/>
              <w:left w:val="single" w:sz="6" w:space="0" w:color="auto"/>
              <w:bottom w:val="single" w:sz="4" w:space="0" w:color="auto"/>
              <w:right w:val="single" w:sz="6" w:space="0" w:color="auto"/>
            </w:tcBorders>
          </w:tcPr>
          <w:p w14:paraId="1EA45000" w14:textId="77777777" w:rsidR="00C462D1" w:rsidRPr="00763A29" w:rsidRDefault="00C462D1" w:rsidP="00281655">
            <w:pPr>
              <w:pStyle w:val="tableheading"/>
              <w:spacing w:before="20" w:after="40"/>
            </w:pPr>
          </w:p>
        </w:tc>
      </w:tr>
      <w:tr w:rsidR="00C462D1" w:rsidRPr="00763A29" w14:paraId="763A1283"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6257CED9"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rPr>
                <w:b/>
                <w:bCs/>
              </w:rPr>
              <w:tab/>
            </w:r>
            <w:r w:rsidRPr="00763A29">
              <w:rPr>
                <w:b/>
                <w:bCs/>
              </w:rPr>
              <w:tab/>
            </w:r>
            <w:proofErr w:type="spellStart"/>
            <w:r w:rsidRPr="00763A29">
              <w:rPr>
                <w:b/>
                <w:bCs/>
              </w:rPr>
              <w:t>xmp_persistence_flag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5DA74CCC" w14:textId="77777777" w:rsidR="00C462D1" w:rsidRPr="00763A29" w:rsidRDefault="00C462D1" w:rsidP="00281655">
            <w:pPr>
              <w:pStyle w:val="tableheading"/>
              <w:spacing w:before="20" w:after="40"/>
              <w:jc w:val="center"/>
              <w:rPr>
                <w:b w:val="0"/>
                <w:bCs w:val="0"/>
              </w:rPr>
            </w:pPr>
            <w:r w:rsidRPr="00763A29">
              <w:rPr>
                <w:b w:val="0"/>
                <w:bCs w:val="0"/>
              </w:rPr>
              <w:t>u(1)</w:t>
            </w:r>
          </w:p>
        </w:tc>
      </w:tr>
      <w:tr w:rsidR="00C462D1" w:rsidRPr="00763A29" w14:paraId="3DD947CF" w14:textId="77777777" w:rsidTr="00281655">
        <w:trPr>
          <w:cantSplit/>
          <w:jc w:val="center"/>
        </w:trPr>
        <w:tc>
          <w:tcPr>
            <w:tcW w:w="7920" w:type="dxa"/>
            <w:tcBorders>
              <w:top w:val="single" w:sz="6" w:space="0" w:color="auto"/>
              <w:left w:val="single" w:sz="6" w:space="0" w:color="auto"/>
              <w:bottom w:val="single" w:sz="4" w:space="0" w:color="auto"/>
              <w:right w:val="single" w:sz="6" w:space="0" w:color="auto"/>
            </w:tcBorders>
          </w:tcPr>
          <w:p w14:paraId="2CE514B7"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t xml:space="preserve">for( </w:t>
            </w:r>
            <w:proofErr w:type="spellStart"/>
            <w:r w:rsidRPr="00763A29">
              <w:t>i</w:t>
            </w:r>
            <w:proofErr w:type="spellEnd"/>
            <w:r w:rsidRPr="00763A29">
              <w:t xml:space="preserve"> = 1; </w:t>
            </w:r>
            <w:proofErr w:type="spellStart"/>
            <w:r w:rsidRPr="00763A29">
              <w:t>i</w:t>
            </w:r>
            <w:proofErr w:type="spellEnd"/>
            <w:r w:rsidRPr="00763A29">
              <w:t xml:space="preserve"> &lt; </w:t>
            </w:r>
            <w:proofErr w:type="spellStart"/>
            <w:r w:rsidRPr="00763A29">
              <w:t>payloadSize</w:t>
            </w:r>
            <w:proofErr w:type="spellEnd"/>
            <w:r w:rsidRPr="00763A29">
              <w:t xml:space="preserve">; </w:t>
            </w:r>
            <w:proofErr w:type="spellStart"/>
            <w:r w:rsidRPr="00763A29">
              <w:t>i</w:t>
            </w:r>
            <w:proofErr w:type="spellEnd"/>
            <w:r w:rsidRPr="00763A29">
              <w:t>++ )</w:t>
            </w:r>
          </w:p>
        </w:tc>
        <w:tc>
          <w:tcPr>
            <w:tcW w:w="1152" w:type="dxa"/>
            <w:tcBorders>
              <w:top w:val="single" w:sz="6" w:space="0" w:color="auto"/>
              <w:left w:val="single" w:sz="6" w:space="0" w:color="auto"/>
              <w:bottom w:val="single" w:sz="4" w:space="0" w:color="auto"/>
              <w:right w:val="single" w:sz="6" w:space="0" w:color="auto"/>
            </w:tcBorders>
          </w:tcPr>
          <w:p w14:paraId="6B588453" w14:textId="77777777" w:rsidR="00C462D1" w:rsidRPr="00763A29" w:rsidRDefault="00C462D1" w:rsidP="00281655">
            <w:pPr>
              <w:spacing w:before="20" w:after="40"/>
              <w:jc w:val="center"/>
            </w:pPr>
          </w:p>
        </w:tc>
      </w:tr>
      <w:tr w:rsidR="00C462D1" w:rsidRPr="00763A29" w14:paraId="50CDBFE7"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53A49A27"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r>
            <w:r w:rsidRPr="00763A29">
              <w:tab/>
            </w:r>
            <w:r w:rsidRPr="00763A29">
              <w:tab/>
            </w:r>
            <w:proofErr w:type="spellStart"/>
            <w:r w:rsidRPr="00763A29">
              <w:rPr>
                <w:b/>
                <w:bCs/>
              </w:rPr>
              <w:t>xmp_data_payload_byte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6CBAAEB8" w14:textId="77777777" w:rsidR="00C462D1" w:rsidRPr="00763A29" w:rsidRDefault="00C462D1" w:rsidP="00281655">
            <w:pPr>
              <w:pStyle w:val="tablecell"/>
              <w:keepNext w:val="0"/>
              <w:keepLines w:val="0"/>
              <w:spacing w:before="20" w:after="40"/>
              <w:jc w:val="center"/>
            </w:pPr>
            <w:r w:rsidRPr="00763A29">
              <w:t>b(8)</w:t>
            </w:r>
          </w:p>
        </w:tc>
      </w:tr>
      <w:tr w:rsidR="00C462D1" w:rsidRPr="00763A29" w14:paraId="500FB9FD"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0047F2E3"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pPr>
            <w:r w:rsidRPr="00763A29">
              <w:tab/>
              <w:t>}</w:t>
            </w:r>
          </w:p>
        </w:tc>
        <w:tc>
          <w:tcPr>
            <w:tcW w:w="1152" w:type="dxa"/>
            <w:tcBorders>
              <w:top w:val="single" w:sz="2" w:space="0" w:color="auto"/>
              <w:left w:val="single" w:sz="6" w:space="0" w:color="auto"/>
              <w:bottom w:val="single" w:sz="2" w:space="0" w:color="auto"/>
              <w:right w:val="single" w:sz="6" w:space="0" w:color="auto"/>
            </w:tcBorders>
          </w:tcPr>
          <w:p w14:paraId="633DAC81" w14:textId="77777777" w:rsidR="00C462D1" w:rsidRPr="00763A29" w:rsidRDefault="00C462D1" w:rsidP="00281655">
            <w:pPr>
              <w:pStyle w:val="tablecell"/>
              <w:keepNext w:val="0"/>
              <w:keepLines w:val="0"/>
              <w:spacing w:before="20" w:after="40"/>
              <w:jc w:val="center"/>
            </w:pPr>
          </w:p>
        </w:tc>
      </w:tr>
      <w:tr w:rsidR="00C462D1" w:rsidRPr="00763A29" w14:paraId="1BD3857D" w14:textId="77777777" w:rsidTr="00281655">
        <w:trPr>
          <w:cantSplit/>
          <w:jc w:val="center"/>
        </w:trPr>
        <w:tc>
          <w:tcPr>
            <w:tcW w:w="7920" w:type="dxa"/>
            <w:tcBorders>
              <w:top w:val="single" w:sz="2" w:space="0" w:color="auto"/>
              <w:left w:val="single" w:sz="6" w:space="0" w:color="auto"/>
              <w:bottom w:val="single" w:sz="2" w:space="0" w:color="auto"/>
              <w:right w:val="single" w:sz="6" w:space="0" w:color="auto"/>
            </w:tcBorders>
          </w:tcPr>
          <w:p w14:paraId="065F0112" w14:textId="77777777" w:rsidR="00C462D1" w:rsidRPr="00763A29" w:rsidRDefault="00C462D1" w:rsidP="00281655">
            <w:pPr>
              <w:pStyle w:val="tablesyntax"/>
              <w:keepNext w:val="0"/>
              <w:keepLines w:val="0"/>
              <w:tabs>
                <w:tab w:val="left" w:pos="2376"/>
                <w:tab w:val="left" w:pos="2592"/>
                <w:tab w:val="left" w:pos="2808"/>
                <w:tab w:val="left" w:pos="3024"/>
              </w:tabs>
              <w:spacing w:before="20" w:after="40"/>
              <w:rPr>
                <w:rFonts w:ascii="Times New Roman" w:hAnsi="Times New Roman"/>
              </w:rPr>
            </w:pPr>
            <w:r w:rsidRPr="00763A29">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05B8C112" w14:textId="77777777" w:rsidR="00C462D1" w:rsidRPr="00763A29" w:rsidRDefault="00C462D1" w:rsidP="00281655">
            <w:pPr>
              <w:spacing w:before="20" w:after="40"/>
              <w:jc w:val="center"/>
            </w:pPr>
          </w:p>
        </w:tc>
      </w:tr>
    </w:tbl>
    <w:p w14:paraId="1CB4DDDC" w14:textId="77777777" w:rsidR="00C462D1" w:rsidRPr="00763A29" w:rsidRDefault="00C462D1" w:rsidP="00C462D1"/>
    <w:p w14:paraId="61B00568" w14:textId="44FBDEEB" w:rsidR="00C462D1" w:rsidRPr="00763A29" w:rsidRDefault="00C462D1" w:rsidP="00C462D1">
      <w:pPr>
        <w:pStyle w:val="Annex3"/>
      </w:pPr>
      <w:r w:rsidRPr="00763A29">
        <w:rPr>
          <w:noProof/>
          <w:lang w:val="en-CA"/>
        </w:rPr>
        <w:t>8.3</w:t>
      </w:r>
      <w:r w:rsidR="00913B4E">
        <w:rPr>
          <w:noProof/>
          <w:lang w:val="en-CA"/>
        </w:rPr>
        <w:t>4</w:t>
      </w:r>
      <w:r w:rsidRPr="00763A29">
        <w:rPr>
          <w:noProof/>
          <w:lang w:val="en-CA"/>
        </w:rPr>
        <w:t xml:space="preserve">.3.1 </w:t>
      </w:r>
      <w:r w:rsidRPr="00763A29">
        <w:t>XMP metadata SEI message semantics</w:t>
      </w:r>
    </w:p>
    <w:p w14:paraId="38CC415F" w14:textId="77777777" w:rsidR="00C462D1" w:rsidRPr="00763A29" w:rsidRDefault="00C462D1" w:rsidP="00C462D1">
      <w:r w:rsidRPr="00763A29">
        <w:rPr>
          <w:lang w:val="en-GB"/>
        </w:rPr>
        <w:t>The XMP metadata SEI message specifies an SEI message for XMP metadata.</w:t>
      </w:r>
    </w:p>
    <w:p w14:paraId="0EF4A425" w14:textId="77777777" w:rsidR="00C462D1" w:rsidRPr="00763A29" w:rsidRDefault="00C462D1" w:rsidP="00C462D1">
      <w:pPr>
        <w:rPr>
          <w:szCs w:val="22"/>
          <w:lang w:val="en-CA"/>
        </w:rPr>
      </w:pPr>
      <w:r w:rsidRPr="00763A29">
        <w:rPr>
          <w:szCs w:val="22"/>
          <w:lang w:val="en-CA"/>
        </w:rPr>
        <w:t>Extensible Metadata Platform (XMP) metadata is specified in ISO 16684-1: Graphic Technology</w:t>
      </w:r>
      <w:r w:rsidRPr="00763A29">
        <w:rPr>
          <w:szCs w:val="22"/>
        </w:rPr>
        <w:t xml:space="preserve"> – Extensible metadata platform (XMP) specification</w:t>
      </w:r>
      <w:r w:rsidRPr="00763A29">
        <w:rPr>
          <w:szCs w:val="22"/>
          <w:lang w:val="en-CA"/>
        </w:rPr>
        <w:t xml:space="preserve">. </w:t>
      </w:r>
      <w:r w:rsidRPr="008707D4">
        <w:rPr>
          <w:szCs w:val="22"/>
          <w:lang w:val="en-CA"/>
        </w:rPr>
        <w:t>[Ed. Note (GJS): Formal reference needed in clause 2.]</w:t>
      </w:r>
      <w:r w:rsidRPr="00763A29">
        <w:rPr>
          <w:szCs w:val="22"/>
          <w:lang w:val="en-CA"/>
        </w:rPr>
        <w:t xml:space="preserve"> XMP is widely deployed by digital cameras and digital image editing packages to record provenance and editing history with an image. The most common set of metadata included in XMP refers to a vocabulary defined by the Dublin Core Metadata Initiative (DCMI)</w:t>
      </w:r>
      <w:r w:rsidRPr="008707D4">
        <w:rPr>
          <w:rStyle w:val="FootnoteReference"/>
          <w:szCs w:val="22"/>
          <w:lang w:val="en-CA"/>
        </w:rPr>
        <w:footnoteReference w:id="1"/>
      </w:r>
      <w:r w:rsidRPr="00763A29">
        <w:rPr>
          <w:szCs w:val="22"/>
          <w:lang w:val="en-CA"/>
        </w:rPr>
        <w:t>, e.g., to store information such as digital rights ownership and names of software packages used to modify the image.</w:t>
      </w:r>
    </w:p>
    <w:p w14:paraId="5A49CF9E" w14:textId="77777777" w:rsidR="00C462D1" w:rsidRPr="00763A29" w:rsidRDefault="00C462D1" w:rsidP="00C462D1">
      <w:r w:rsidRPr="00763A29">
        <w:rPr>
          <w:noProof/>
          <w:szCs w:val="18"/>
          <w:lang w:val="en-CA"/>
        </w:rPr>
        <w:t xml:space="preserve">The XMP metadata SEI message indicates the XMP metadata, as specified by </w:t>
      </w:r>
      <w:r w:rsidRPr="008707D4">
        <w:rPr>
          <w:noProof/>
          <w:szCs w:val="18"/>
          <w:lang w:val="en-CA"/>
        </w:rPr>
        <w:t>[1]</w:t>
      </w:r>
      <w:r w:rsidRPr="00763A29">
        <w:rPr>
          <w:noProof/>
          <w:szCs w:val="18"/>
          <w:lang w:val="en-CA"/>
        </w:rPr>
        <w:t xml:space="preserve"> in XML or </w:t>
      </w:r>
      <w:r w:rsidRPr="008707D4">
        <w:rPr>
          <w:noProof/>
          <w:szCs w:val="18"/>
          <w:lang w:val="en-CA"/>
        </w:rPr>
        <w:t>[3]</w:t>
      </w:r>
      <w:r w:rsidRPr="00763A29">
        <w:rPr>
          <w:noProof/>
          <w:szCs w:val="18"/>
          <w:lang w:val="en-CA"/>
        </w:rPr>
        <w:t xml:space="preserve"> in JSON. [</w:t>
      </w:r>
      <w:r w:rsidRPr="008707D4">
        <w:rPr>
          <w:noProof/>
          <w:szCs w:val="18"/>
          <w:lang w:val="en-CA"/>
        </w:rPr>
        <w:t>Ed. Note: Fix or remove unresolved references and undefined abbreviations.</w:t>
      </w:r>
      <w:r w:rsidRPr="00763A29">
        <w:rPr>
          <w:noProof/>
          <w:szCs w:val="18"/>
          <w:lang w:val="en-CA"/>
        </w:rPr>
        <w:t>]</w:t>
      </w:r>
    </w:p>
    <w:p w14:paraId="5CAED8BB" w14:textId="77777777" w:rsidR="00C462D1" w:rsidRPr="00763A29" w:rsidRDefault="00C462D1" w:rsidP="00C462D1">
      <w:pPr>
        <w:rPr>
          <w:noProof/>
          <w:szCs w:val="18"/>
        </w:rPr>
      </w:pPr>
      <w:r w:rsidRPr="00763A29">
        <w:rPr>
          <w:b/>
          <w:bCs/>
          <w:noProof/>
          <w:szCs w:val="18"/>
          <w:lang w:val="en-CA"/>
        </w:rPr>
        <w:t>xmp_cancel_flag</w:t>
      </w:r>
      <w:r w:rsidRPr="00763A29">
        <w:rPr>
          <w:noProof/>
          <w:szCs w:val="18"/>
          <w:lang w:val="en-CA"/>
        </w:rPr>
        <w:t xml:space="preserve"> </w:t>
      </w:r>
      <w:r w:rsidRPr="00763A29">
        <w:rPr>
          <w:noProof/>
          <w:szCs w:val="18"/>
        </w:rPr>
        <w:t>equal to 1 indicates that the SEI message cancels the persistence of any previous XMP metadata SEI message in output order. xmp_cancel_flag equal to 0 indicates that XMP metadata information follows.</w:t>
      </w:r>
    </w:p>
    <w:p w14:paraId="3ABD7332" w14:textId="77777777" w:rsidR="00C462D1" w:rsidRPr="00763A29" w:rsidRDefault="00C462D1" w:rsidP="00C462D1">
      <w:proofErr w:type="spellStart"/>
      <w:r w:rsidRPr="00763A29">
        <w:rPr>
          <w:b/>
          <w:bCs/>
        </w:rPr>
        <w:t>xmp_persistence_flag</w:t>
      </w:r>
      <w:proofErr w:type="spellEnd"/>
      <w:r w:rsidRPr="00763A29">
        <w:t xml:space="preserve"> specifies the persistence of the XMP metadata SEI message for the current layer.</w:t>
      </w:r>
    </w:p>
    <w:p w14:paraId="10F92945" w14:textId="77777777" w:rsidR="00C462D1" w:rsidRPr="00763A29" w:rsidRDefault="00C462D1" w:rsidP="00C462D1">
      <w:proofErr w:type="spellStart"/>
      <w:r w:rsidRPr="00763A29">
        <w:t>xmp_persistence_flag</w:t>
      </w:r>
      <w:proofErr w:type="spellEnd"/>
      <w:r w:rsidRPr="00763A29">
        <w:t xml:space="preserve"> equal to 0 specifies that the XMP metadata SEI message applies to the current decoded picture only.</w:t>
      </w:r>
    </w:p>
    <w:p w14:paraId="41B10951" w14:textId="77777777" w:rsidR="00C462D1" w:rsidRPr="00763A29" w:rsidRDefault="00C462D1" w:rsidP="00C462D1">
      <w:proofErr w:type="spellStart"/>
      <w:r w:rsidRPr="00763A29">
        <w:t>xmp_persistence_flag</w:t>
      </w:r>
      <w:proofErr w:type="spellEnd"/>
      <w:r w:rsidRPr="00763A29">
        <w:t xml:space="preserve"> equal to 1 specifies that the XMP metadata SEI message applies to the current decoded picture and persists for all subsequent pictures of the current layer in output order until one or more of the following conditions are true:</w:t>
      </w:r>
    </w:p>
    <w:p w14:paraId="3FBF4CAE"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new CLVS of the current layer begins.</w:t>
      </w:r>
    </w:p>
    <w:p w14:paraId="28ED8A67" w14:textId="77777777" w:rsidR="00C462D1" w:rsidRPr="00763A29" w:rsidRDefault="00C462D1" w:rsidP="00C462D1">
      <w:pPr>
        <w:pStyle w:val="enumlev1"/>
        <w:ind w:left="397"/>
      </w:pPr>
      <w:r w:rsidRPr="00763A29">
        <w:t>–</w:t>
      </w:r>
      <w:r w:rsidRPr="00763A29">
        <w:tab/>
        <w:t>The bitstream ends.</w:t>
      </w:r>
    </w:p>
    <w:p w14:paraId="3BE34711" w14:textId="77777777" w:rsidR="00C462D1" w:rsidRPr="00763A29" w:rsidRDefault="00C462D1" w:rsidP="00C462D1">
      <w:pPr>
        <w:pStyle w:val="enumlev1"/>
        <w:tabs>
          <w:tab w:val="clear" w:pos="794"/>
          <w:tab w:val="clear" w:pos="1191"/>
          <w:tab w:val="left" w:pos="426"/>
        </w:tabs>
        <w:ind w:left="426" w:hanging="426"/>
      </w:pPr>
      <w:r w:rsidRPr="00763A29">
        <w:t>–</w:t>
      </w:r>
      <w:r w:rsidRPr="00763A29">
        <w:tab/>
        <w:t>A picture in the current layer in an AU associated with an XMP metadata SEI message is output that follows the current picture in output order.</w:t>
      </w:r>
    </w:p>
    <w:p w14:paraId="192A331E" w14:textId="77777777" w:rsidR="00C462D1" w:rsidRPr="00763A29" w:rsidRDefault="00C462D1" w:rsidP="00C462D1">
      <w:pPr>
        <w:rPr>
          <w:sz w:val="22"/>
          <w:szCs w:val="22"/>
        </w:rPr>
      </w:pPr>
      <w:proofErr w:type="spellStart"/>
      <w:r w:rsidRPr="00763A29">
        <w:rPr>
          <w:b/>
          <w:bCs/>
          <w:lang w:val="en-GB"/>
        </w:rPr>
        <w:t>xmp_data_payload_byte</w:t>
      </w:r>
      <w:proofErr w:type="spellEnd"/>
      <w:r w:rsidRPr="00763A29">
        <w:rPr>
          <w:lang w:val="en-GB"/>
        </w:rPr>
        <w:t xml:space="preserve"> </w:t>
      </w:r>
      <w:r w:rsidRPr="00763A29">
        <w:t xml:space="preserve">shall be a byte containing data having syntax and semantics as specified by </w:t>
      </w:r>
      <w:r w:rsidRPr="00763A29">
        <w:rPr>
          <w:szCs w:val="22"/>
          <w:lang w:val="en-CA"/>
        </w:rPr>
        <w:t>ISO 16684-1: Graphic Technology</w:t>
      </w:r>
      <w:r w:rsidRPr="00763A29">
        <w:rPr>
          <w:szCs w:val="22"/>
        </w:rPr>
        <w:t xml:space="preserve"> – Extensible metadata platform (XMP) specification – Part 1 Data model, serialization and core properties or </w:t>
      </w:r>
      <w:r w:rsidRPr="00763A29">
        <w:rPr>
          <w:szCs w:val="22"/>
          <w:lang w:val="en-CA"/>
        </w:rPr>
        <w:t>ISO 16684-3: Graphic Technology</w:t>
      </w:r>
      <w:r w:rsidRPr="00763A29">
        <w:rPr>
          <w:szCs w:val="22"/>
        </w:rPr>
        <w:t xml:space="preserve"> – Extensible metadata platform (XMP) specification – Part 3 JSON-LD serialization of XMP.</w:t>
      </w:r>
    </w:p>
    <w:p w14:paraId="02F7B482" w14:textId="77777777" w:rsidR="00C462D1" w:rsidRPr="00763A29" w:rsidRDefault="00C462D1" w:rsidP="00C462D1">
      <w:pPr>
        <w:pStyle w:val="Default"/>
        <w:spacing w:beforeLines="50" w:before="120"/>
        <w:rPr>
          <w:sz w:val="22"/>
          <w:szCs w:val="22"/>
        </w:rPr>
      </w:pPr>
    </w:p>
    <w:p w14:paraId="6196945F" w14:textId="2CA976D7" w:rsidR="00C462D1" w:rsidRPr="00763A29" w:rsidRDefault="00C462D1" w:rsidP="00B047EE">
      <w:pPr>
        <w:pStyle w:val="Annex3"/>
      </w:pPr>
      <w:r w:rsidRPr="00763A29">
        <w:rPr>
          <w:noProof/>
          <w:lang w:val="en-CA"/>
        </w:rPr>
        <w:lastRenderedPageBreak/>
        <w:t>8.3</w:t>
      </w:r>
      <w:r w:rsidR="00913B4E">
        <w:rPr>
          <w:noProof/>
          <w:lang w:val="en-CA"/>
        </w:rPr>
        <w:t>5</w:t>
      </w:r>
      <w:r w:rsidRPr="00763A29">
        <w:rPr>
          <w:noProof/>
          <w:lang w:val="en-CA"/>
        </w:rPr>
        <w:t xml:space="preserve"> </w:t>
      </w:r>
      <w:r w:rsidRPr="00763A29">
        <w:t>Multiplane image information SEI message</w:t>
      </w:r>
    </w:p>
    <w:p w14:paraId="68C6EF41" w14:textId="7C40EA8C" w:rsidR="00C462D1" w:rsidRPr="00763A29" w:rsidRDefault="00C462D1" w:rsidP="00C462D1">
      <w:pPr>
        <w:pStyle w:val="Annex3"/>
      </w:pPr>
      <w:r w:rsidRPr="00763A29">
        <w:rPr>
          <w:noProof/>
          <w:lang w:val="en-CA"/>
        </w:rPr>
        <w:t>8.3</w:t>
      </w:r>
      <w:r w:rsidR="00913B4E">
        <w:rPr>
          <w:noProof/>
          <w:lang w:val="en-CA"/>
        </w:rPr>
        <w:t>5</w:t>
      </w:r>
      <w:r w:rsidRPr="00763A29">
        <w:rPr>
          <w:noProof/>
          <w:lang w:val="en-CA"/>
        </w:rPr>
        <w:t xml:space="preserve">.1 </w:t>
      </w:r>
      <w:r w:rsidRPr="00763A29">
        <w:t>Multiplane image information SEI message syntax</w:t>
      </w:r>
    </w:p>
    <w:p w14:paraId="32D57C49" w14:textId="77777777" w:rsidR="00C462D1" w:rsidRPr="00763A29" w:rsidRDefault="00C462D1" w:rsidP="00C462D1">
      <w:pPr>
        <w:keepNext/>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62D1" w:rsidRPr="00763A29" w14:paraId="4E118020" w14:textId="77777777" w:rsidTr="00281655">
        <w:trPr>
          <w:cantSplit/>
          <w:jc w:val="center"/>
        </w:trPr>
        <w:tc>
          <w:tcPr>
            <w:tcW w:w="7920" w:type="dxa"/>
          </w:tcPr>
          <w:p w14:paraId="430DD708" w14:textId="77777777" w:rsidR="00C462D1" w:rsidRPr="00763A29" w:rsidRDefault="00C462D1" w:rsidP="00281655">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proofErr w:type="spellStart"/>
            <w:r w:rsidRPr="00763A29">
              <w:rPr>
                <w:lang w:val="en-GB"/>
              </w:rPr>
              <w:t>multiplane_image_information</w:t>
            </w:r>
            <w:proofErr w:type="spellEnd"/>
            <w:r w:rsidRPr="00763A29">
              <w:rPr>
                <w:lang w:val="en-GB"/>
              </w:rPr>
              <w:t xml:space="preserve">( </w:t>
            </w:r>
            <w:proofErr w:type="spellStart"/>
            <w:r w:rsidRPr="00763A29">
              <w:rPr>
                <w:lang w:val="en-GB"/>
              </w:rPr>
              <w:t>payloadSize</w:t>
            </w:r>
            <w:proofErr w:type="spellEnd"/>
            <w:r w:rsidRPr="00763A29">
              <w:rPr>
                <w:lang w:val="en-GB"/>
              </w:rPr>
              <w:t xml:space="preserve"> ) {</w:t>
            </w:r>
          </w:p>
        </w:tc>
        <w:tc>
          <w:tcPr>
            <w:tcW w:w="1157" w:type="dxa"/>
          </w:tcPr>
          <w:p w14:paraId="04FF37EF" w14:textId="77777777" w:rsidR="00C462D1" w:rsidRPr="00763A29" w:rsidRDefault="00C462D1" w:rsidP="002816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GB"/>
              </w:rPr>
            </w:pPr>
            <w:r w:rsidRPr="00763A29">
              <w:rPr>
                <w:b/>
                <w:bCs/>
                <w:lang w:val="en-GB"/>
              </w:rPr>
              <w:t>Descriptor</w:t>
            </w:r>
          </w:p>
        </w:tc>
      </w:tr>
      <w:tr w:rsidR="00C462D1" w:rsidRPr="00763A29" w14:paraId="34B75256" w14:textId="77777777" w:rsidTr="00281655">
        <w:trPr>
          <w:cantSplit/>
          <w:jc w:val="center"/>
        </w:trPr>
        <w:tc>
          <w:tcPr>
            <w:tcW w:w="7920" w:type="dxa"/>
          </w:tcPr>
          <w:p w14:paraId="106D1D3A"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763A29">
              <w:rPr>
                <w:b/>
                <w:bCs/>
                <w:lang w:val="en-GB" w:eastAsia="it-IT"/>
              </w:rPr>
              <w:tab/>
              <w:t>mpii_num_layers_minus1</w:t>
            </w:r>
          </w:p>
        </w:tc>
        <w:tc>
          <w:tcPr>
            <w:tcW w:w="1157" w:type="dxa"/>
          </w:tcPr>
          <w:p w14:paraId="4506E621"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roofErr w:type="spellStart"/>
            <w:r w:rsidRPr="00763A29">
              <w:rPr>
                <w:lang w:val="en-GB"/>
              </w:rPr>
              <w:t>ue</w:t>
            </w:r>
            <w:proofErr w:type="spellEnd"/>
            <w:r w:rsidRPr="00763A29">
              <w:rPr>
                <w:lang w:val="en-GB"/>
              </w:rPr>
              <w:t>(</w:t>
            </w:r>
            <w:r w:rsidRPr="00763A29">
              <w:rPr>
                <w:lang w:val="en-GB" w:eastAsia="ja-JP"/>
              </w:rPr>
              <w:t>v</w:t>
            </w:r>
            <w:r w:rsidRPr="00763A29">
              <w:rPr>
                <w:lang w:val="en-GB"/>
              </w:rPr>
              <w:t>)</w:t>
            </w:r>
          </w:p>
        </w:tc>
      </w:tr>
      <w:tr w:rsidR="00C462D1" w:rsidRPr="00763A29" w14:paraId="4BDC488A" w14:textId="77777777" w:rsidTr="00281655">
        <w:trPr>
          <w:cantSplit/>
          <w:jc w:val="center"/>
        </w:trPr>
        <w:tc>
          <w:tcPr>
            <w:tcW w:w="7920" w:type="dxa"/>
          </w:tcPr>
          <w:p w14:paraId="77DE789E"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763A29">
              <w:rPr>
                <w:b/>
                <w:bCs/>
                <w:lang w:val="en-GB" w:eastAsia="it-IT"/>
              </w:rPr>
              <w:tab/>
            </w:r>
            <w:proofErr w:type="spellStart"/>
            <w:r w:rsidRPr="00763A29">
              <w:rPr>
                <w:b/>
                <w:bCs/>
                <w:lang w:val="en-GB" w:eastAsia="it-IT"/>
              </w:rPr>
              <w:t>mpii_layer_depth_equal_distance_flag</w:t>
            </w:r>
            <w:proofErr w:type="spellEnd"/>
          </w:p>
        </w:tc>
        <w:tc>
          <w:tcPr>
            <w:tcW w:w="1157" w:type="dxa"/>
          </w:tcPr>
          <w:p w14:paraId="2CC63B43"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r w:rsidRPr="00763A29">
              <w:rPr>
                <w:lang w:val="en-GB"/>
              </w:rPr>
              <w:t>u(1)</w:t>
            </w:r>
          </w:p>
        </w:tc>
      </w:tr>
      <w:tr w:rsidR="00C462D1" w:rsidRPr="00763A29" w14:paraId="550C4EB4" w14:textId="77777777" w:rsidTr="00281655">
        <w:trPr>
          <w:cantSplit/>
          <w:jc w:val="center"/>
        </w:trPr>
        <w:tc>
          <w:tcPr>
            <w:tcW w:w="7920" w:type="dxa"/>
          </w:tcPr>
          <w:p w14:paraId="5CD7AFBF"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b/>
                <w:bCs/>
                <w:lang w:val="en-GB" w:eastAsia="it-IT"/>
              </w:rPr>
              <w:tab/>
            </w:r>
            <w:r w:rsidRPr="00763A29">
              <w:rPr>
                <w:lang w:val="en-GB" w:eastAsia="it-IT"/>
              </w:rPr>
              <w:t xml:space="preserve">if( </w:t>
            </w:r>
            <w:proofErr w:type="spellStart"/>
            <w:r w:rsidRPr="00763A29">
              <w:rPr>
                <w:lang w:val="en-GB" w:eastAsia="it-IT"/>
              </w:rPr>
              <w:t>mpii_layer_depth_equal_distance_flag</w:t>
            </w:r>
            <w:proofErr w:type="spellEnd"/>
            <w:r w:rsidRPr="00763A29">
              <w:rPr>
                <w:lang w:val="en-GB" w:eastAsia="it-IT"/>
              </w:rPr>
              <w:t xml:space="preserve"> ) {</w:t>
            </w:r>
          </w:p>
        </w:tc>
        <w:tc>
          <w:tcPr>
            <w:tcW w:w="1157" w:type="dxa"/>
          </w:tcPr>
          <w:p w14:paraId="597E1584"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314FF1CE" w14:textId="77777777" w:rsidTr="00281655">
        <w:trPr>
          <w:cantSplit/>
          <w:jc w:val="center"/>
        </w:trPr>
        <w:tc>
          <w:tcPr>
            <w:tcW w:w="7920" w:type="dxa"/>
          </w:tcPr>
          <w:p w14:paraId="543442DB"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eastAsia="it-IT"/>
              </w:rPr>
              <w:tab/>
            </w:r>
            <w:r w:rsidRPr="00763A29">
              <w:rPr>
                <w:lang w:val="en-GB" w:eastAsia="it-IT"/>
              </w:rPr>
              <w:tab/>
            </w:r>
            <w:proofErr w:type="spellStart"/>
            <w:r w:rsidRPr="00763A29">
              <w:rPr>
                <w:lang w:val="en-GB" w:eastAsia="it-IT"/>
              </w:rPr>
              <w:t>depth_rep_info_element</w:t>
            </w:r>
            <w:proofErr w:type="spellEnd"/>
            <w:r w:rsidRPr="00763A29">
              <w:rPr>
                <w:lang w:val="en-GB" w:eastAsia="it-IT"/>
              </w:rPr>
              <w:t xml:space="preserve">( </w:t>
            </w:r>
            <w:proofErr w:type="spellStart"/>
            <w:r w:rsidRPr="00763A29">
              <w:rPr>
                <w:lang w:val="en-GB" w:eastAsia="it-IT"/>
              </w:rPr>
              <w:t>ZNearSign</w:t>
            </w:r>
            <w:proofErr w:type="spellEnd"/>
            <w:r w:rsidRPr="00763A29">
              <w:rPr>
                <w:lang w:val="en-GB" w:eastAsia="it-IT"/>
              </w:rPr>
              <w:t xml:space="preserve">, </w:t>
            </w:r>
            <w:proofErr w:type="spellStart"/>
            <w:r w:rsidRPr="00763A29">
              <w:rPr>
                <w:lang w:val="en-GB" w:eastAsia="it-IT"/>
              </w:rPr>
              <w:t>ZNearExp</w:t>
            </w:r>
            <w:proofErr w:type="spellEnd"/>
            <w:r w:rsidRPr="00763A29">
              <w:rPr>
                <w:lang w:val="en-GB" w:eastAsia="it-IT"/>
              </w:rPr>
              <w:t xml:space="preserve">, </w:t>
            </w:r>
            <w:proofErr w:type="spellStart"/>
            <w:r w:rsidRPr="00763A29">
              <w:rPr>
                <w:lang w:val="en-GB" w:eastAsia="it-IT"/>
              </w:rPr>
              <w:t>ZNearMantissa</w:t>
            </w:r>
            <w:proofErr w:type="spellEnd"/>
            <w:r w:rsidRPr="00763A29">
              <w:rPr>
                <w:lang w:val="en-GB" w:eastAsia="it-IT"/>
              </w:rPr>
              <w:t xml:space="preserve">, </w:t>
            </w:r>
            <w:proofErr w:type="spellStart"/>
            <w:r w:rsidRPr="00763A29">
              <w:rPr>
                <w:lang w:val="en-GB" w:eastAsia="it-IT"/>
              </w:rPr>
              <w:t>ZNearManLen</w:t>
            </w:r>
            <w:proofErr w:type="spellEnd"/>
            <w:r w:rsidRPr="00763A29">
              <w:rPr>
                <w:lang w:val="en-GB" w:eastAsia="it-IT"/>
              </w:rPr>
              <w:t xml:space="preserve"> )</w:t>
            </w:r>
          </w:p>
        </w:tc>
        <w:tc>
          <w:tcPr>
            <w:tcW w:w="1157" w:type="dxa"/>
          </w:tcPr>
          <w:p w14:paraId="73F5A1E0"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47EB4085" w14:textId="77777777" w:rsidTr="00281655">
        <w:trPr>
          <w:cantSplit/>
          <w:jc w:val="center"/>
        </w:trPr>
        <w:tc>
          <w:tcPr>
            <w:tcW w:w="7920" w:type="dxa"/>
          </w:tcPr>
          <w:p w14:paraId="62FC472C"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eastAsia="it-IT"/>
              </w:rPr>
              <w:tab/>
            </w:r>
            <w:r w:rsidRPr="00763A29">
              <w:rPr>
                <w:lang w:val="en-GB" w:eastAsia="it-IT"/>
              </w:rPr>
              <w:tab/>
            </w:r>
            <w:proofErr w:type="spellStart"/>
            <w:r w:rsidRPr="00763A29">
              <w:rPr>
                <w:lang w:val="en-GB" w:eastAsia="it-IT"/>
              </w:rPr>
              <w:t>depth_rep_info_element</w:t>
            </w:r>
            <w:proofErr w:type="spellEnd"/>
            <w:r w:rsidRPr="00763A29">
              <w:rPr>
                <w:lang w:val="en-GB" w:eastAsia="it-IT"/>
              </w:rPr>
              <w:t xml:space="preserve">( </w:t>
            </w:r>
            <w:proofErr w:type="spellStart"/>
            <w:r w:rsidRPr="00763A29">
              <w:rPr>
                <w:lang w:val="en-GB" w:eastAsia="it-IT"/>
              </w:rPr>
              <w:t>ZFarSign</w:t>
            </w:r>
            <w:proofErr w:type="spellEnd"/>
            <w:r w:rsidRPr="00763A29">
              <w:rPr>
                <w:lang w:val="en-GB" w:eastAsia="it-IT"/>
              </w:rPr>
              <w:t xml:space="preserve">, </w:t>
            </w:r>
            <w:proofErr w:type="spellStart"/>
            <w:r w:rsidRPr="00763A29">
              <w:rPr>
                <w:lang w:val="en-GB" w:eastAsia="it-IT"/>
              </w:rPr>
              <w:t>ZFarExp</w:t>
            </w:r>
            <w:proofErr w:type="spellEnd"/>
            <w:r w:rsidRPr="00763A29">
              <w:rPr>
                <w:lang w:val="en-GB" w:eastAsia="it-IT"/>
              </w:rPr>
              <w:t xml:space="preserve">, </w:t>
            </w:r>
            <w:proofErr w:type="spellStart"/>
            <w:r w:rsidRPr="00763A29">
              <w:rPr>
                <w:lang w:val="en-GB" w:eastAsia="it-IT"/>
              </w:rPr>
              <w:t>ZFarMantissa</w:t>
            </w:r>
            <w:proofErr w:type="spellEnd"/>
            <w:r w:rsidRPr="00763A29">
              <w:rPr>
                <w:lang w:val="en-GB" w:eastAsia="it-IT"/>
              </w:rPr>
              <w:t xml:space="preserve">, </w:t>
            </w:r>
            <w:proofErr w:type="spellStart"/>
            <w:r w:rsidRPr="00763A29">
              <w:rPr>
                <w:lang w:val="en-GB" w:eastAsia="it-IT"/>
              </w:rPr>
              <w:t>ZFarManLen</w:t>
            </w:r>
            <w:proofErr w:type="spellEnd"/>
            <w:r w:rsidRPr="00763A29">
              <w:rPr>
                <w:lang w:val="en-GB" w:eastAsia="it-IT"/>
              </w:rPr>
              <w:t xml:space="preserve"> )</w:t>
            </w:r>
          </w:p>
        </w:tc>
        <w:tc>
          <w:tcPr>
            <w:tcW w:w="1157" w:type="dxa"/>
          </w:tcPr>
          <w:p w14:paraId="03434CF0"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38193497" w14:textId="77777777" w:rsidTr="00281655">
        <w:trPr>
          <w:cantSplit/>
          <w:jc w:val="center"/>
        </w:trPr>
        <w:tc>
          <w:tcPr>
            <w:tcW w:w="7920" w:type="dxa"/>
          </w:tcPr>
          <w:p w14:paraId="2717040A"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eastAsia="it-IT"/>
              </w:rPr>
              <w:tab/>
              <w:t>} else</w:t>
            </w:r>
          </w:p>
        </w:tc>
        <w:tc>
          <w:tcPr>
            <w:tcW w:w="1157" w:type="dxa"/>
          </w:tcPr>
          <w:p w14:paraId="3902B652"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0FC5C877" w14:textId="77777777" w:rsidTr="00281655">
        <w:trPr>
          <w:cantSplit/>
          <w:jc w:val="center"/>
        </w:trPr>
        <w:tc>
          <w:tcPr>
            <w:tcW w:w="7920" w:type="dxa"/>
          </w:tcPr>
          <w:p w14:paraId="3A0365AA"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tab/>
            </w:r>
            <w:r w:rsidRPr="00763A29">
              <w:tab/>
              <w:t xml:space="preserve">for( </w:t>
            </w:r>
            <w:proofErr w:type="spellStart"/>
            <w:r w:rsidRPr="00763A29">
              <w:t>i</w:t>
            </w:r>
            <w:proofErr w:type="spellEnd"/>
            <w:r w:rsidRPr="00763A29">
              <w:t xml:space="preserve"> = 0; </w:t>
            </w:r>
            <w:proofErr w:type="spellStart"/>
            <w:r w:rsidRPr="00763A29">
              <w:t>i</w:t>
            </w:r>
            <w:proofErr w:type="spellEnd"/>
            <w:r w:rsidRPr="00763A29">
              <w:t xml:space="preserve">  &lt;=  mpii_num_layer_minus1; </w:t>
            </w:r>
            <w:proofErr w:type="spellStart"/>
            <w:r w:rsidRPr="00763A29">
              <w:t>i</w:t>
            </w:r>
            <w:proofErr w:type="spellEnd"/>
            <w:r w:rsidRPr="00763A29">
              <w:t>++ )</w:t>
            </w:r>
          </w:p>
        </w:tc>
        <w:tc>
          <w:tcPr>
            <w:tcW w:w="1157" w:type="dxa"/>
          </w:tcPr>
          <w:p w14:paraId="2F5FF84F"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6827A617" w14:textId="77777777" w:rsidTr="00281655">
        <w:trPr>
          <w:cantSplit/>
          <w:jc w:val="center"/>
        </w:trPr>
        <w:tc>
          <w:tcPr>
            <w:tcW w:w="7920" w:type="dxa"/>
          </w:tcPr>
          <w:p w14:paraId="31A847E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rPr>
              <w:tab/>
            </w:r>
            <w:r w:rsidRPr="00763A29">
              <w:rPr>
                <w:lang w:val="en-GB"/>
              </w:rPr>
              <w:tab/>
            </w:r>
            <w:r w:rsidRPr="00763A29">
              <w:rPr>
                <w:lang w:val="en-GB"/>
              </w:rPr>
              <w:tab/>
            </w:r>
            <w:proofErr w:type="spellStart"/>
            <w:r w:rsidRPr="00763A29">
              <w:rPr>
                <w:lang w:val="en-GB"/>
              </w:rPr>
              <w:t>depth_rep_info_element</w:t>
            </w:r>
            <w:proofErr w:type="spellEnd"/>
            <w:r w:rsidRPr="00763A29">
              <w:rPr>
                <w:lang w:val="en-GB"/>
              </w:rPr>
              <w:t xml:space="preserve">( </w:t>
            </w:r>
            <w:proofErr w:type="spellStart"/>
            <w:r w:rsidRPr="00763A29">
              <w:rPr>
                <w:lang w:val="en-GB"/>
              </w:rPr>
              <w:t>ZSign</w:t>
            </w:r>
            <w:proofErr w:type="spellEnd"/>
            <w:r w:rsidRPr="00763A29">
              <w:rPr>
                <w:lang w:val="en-GB"/>
              </w:rPr>
              <w:t>[ </w:t>
            </w:r>
            <w:proofErr w:type="spellStart"/>
            <w:r w:rsidRPr="00763A29">
              <w:rPr>
                <w:lang w:val="en-GB"/>
              </w:rPr>
              <w:t>i</w:t>
            </w:r>
            <w:proofErr w:type="spellEnd"/>
            <w:r w:rsidRPr="00763A29">
              <w:rPr>
                <w:lang w:val="en-GB"/>
              </w:rPr>
              <w:t xml:space="preserve"> ], </w:t>
            </w:r>
            <w:proofErr w:type="spellStart"/>
            <w:r w:rsidRPr="00763A29">
              <w:rPr>
                <w:lang w:val="en-GB"/>
              </w:rPr>
              <w:t>ZExp</w:t>
            </w:r>
            <w:proofErr w:type="spellEnd"/>
            <w:r w:rsidRPr="00763A29">
              <w:rPr>
                <w:lang w:val="en-GB"/>
              </w:rPr>
              <w:t>[ </w:t>
            </w:r>
            <w:proofErr w:type="spellStart"/>
            <w:r w:rsidRPr="00763A29">
              <w:rPr>
                <w:lang w:val="en-GB"/>
              </w:rPr>
              <w:t>i</w:t>
            </w:r>
            <w:proofErr w:type="spellEnd"/>
            <w:r w:rsidRPr="00763A29">
              <w:rPr>
                <w:lang w:val="en-GB"/>
              </w:rPr>
              <w:t xml:space="preserve"> ], </w:t>
            </w:r>
            <w:proofErr w:type="spellStart"/>
            <w:r w:rsidRPr="00763A29">
              <w:rPr>
                <w:lang w:val="en-GB"/>
              </w:rPr>
              <w:t>ZMantissa</w:t>
            </w:r>
            <w:proofErr w:type="spellEnd"/>
            <w:r w:rsidRPr="00763A29">
              <w:rPr>
                <w:lang w:val="en-GB"/>
              </w:rPr>
              <w:t>[ </w:t>
            </w:r>
            <w:proofErr w:type="spellStart"/>
            <w:r w:rsidRPr="00763A29">
              <w:rPr>
                <w:lang w:val="en-GB"/>
              </w:rPr>
              <w:t>i</w:t>
            </w:r>
            <w:proofErr w:type="spellEnd"/>
            <w:r w:rsidRPr="00763A29">
              <w:rPr>
                <w:lang w:val="en-GB"/>
              </w:rPr>
              <w:t xml:space="preserve"> ], </w:t>
            </w:r>
            <w:proofErr w:type="spellStart"/>
            <w:r w:rsidRPr="00763A29">
              <w:rPr>
                <w:lang w:val="en-GB"/>
              </w:rPr>
              <w:t>ZManLen</w:t>
            </w:r>
            <w:proofErr w:type="spellEnd"/>
            <w:r w:rsidRPr="00763A29">
              <w:rPr>
                <w:lang w:val="en-GB"/>
              </w:rPr>
              <w:t>[ </w:t>
            </w:r>
            <w:proofErr w:type="spellStart"/>
            <w:r w:rsidRPr="00763A29">
              <w:rPr>
                <w:lang w:val="en-GB"/>
              </w:rPr>
              <w:t>i</w:t>
            </w:r>
            <w:proofErr w:type="spellEnd"/>
            <w:r w:rsidRPr="00763A29">
              <w:rPr>
                <w:lang w:val="en-GB"/>
              </w:rPr>
              <w:t> ] )</w:t>
            </w:r>
          </w:p>
        </w:tc>
        <w:tc>
          <w:tcPr>
            <w:tcW w:w="1157" w:type="dxa"/>
          </w:tcPr>
          <w:p w14:paraId="1FDC7956"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15B0FD92" w14:textId="77777777" w:rsidTr="00281655">
        <w:trPr>
          <w:cantSplit/>
          <w:jc w:val="center"/>
        </w:trPr>
        <w:tc>
          <w:tcPr>
            <w:tcW w:w="7920" w:type="dxa"/>
          </w:tcPr>
          <w:p w14:paraId="541BB5FE"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763A29">
              <w:rPr>
                <w:b/>
                <w:bCs/>
                <w:lang w:val="en-GB" w:eastAsia="it-IT"/>
              </w:rPr>
              <w:tab/>
            </w:r>
            <w:proofErr w:type="spellStart"/>
            <w:r w:rsidRPr="00763A29">
              <w:rPr>
                <w:b/>
                <w:bCs/>
                <w:lang w:val="en-GB" w:eastAsia="it-IT"/>
              </w:rPr>
              <w:t>mpii_texture_opacity_interleave_flag</w:t>
            </w:r>
            <w:proofErr w:type="spellEnd"/>
          </w:p>
        </w:tc>
        <w:tc>
          <w:tcPr>
            <w:tcW w:w="1157" w:type="dxa"/>
          </w:tcPr>
          <w:p w14:paraId="4621B1DB"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GB"/>
              </w:rPr>
            </w:pPr>
            <w:r w:rsidRPr="00763A29">
              <w:rPr>
                <w:lang w:val="en-GB"/>
              </w:rPr>
              <w:t>u(1)</w:t>
            </w:r>
          </w:p>
        </w:tc>
      </w:tr>
      <w:tr w:rsidR="00C462D1" w:rsidRPr="00763A29" w14:paraId="6C556395" w14:textId="77777777" w:rsidTr="00281655">
        <w:trPr>
          <w:cantSplit/>
          <w:jc w:val="center"/>
        </w:trPr>
        <w:tc>
          <w:tcPr>
            <w:tcW w:w="7920" w:type="dxa"/>
          </w:tcPr>
          <w:p w14:paraId="41FC89CE" w14:textId="77777777" w:rsidR="00C462D1" w:rsidRPr="00763A29" w:rsidRDefault="00C462D1" w:rsidP="0028165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63A29">
              <w:rPr>
                <w:lang w:val="en-GB" w:eastAsia="it-IT"/>
              </w:rPr>
              <w:tab/>
              <w:t xml:space="preserve">if( </w:t>
            </w:r>
            <w:proofErr w:type="spellStart"/>
            <w:r w:rsidRPr="00763A29">
              <w:rPr>
                <w:lang w:val="en-GB" w:eastAsia="it-IT"/>
              </w:rPr>
              <w:t>mpii_texture_opacity_interleave_flag</w:t>
            </w:r>
            <w:proofErr w:type="spellEnd"/>
            <w:r w:rsidRPr="00763A29">
              <w:rPr>
                <w:lang w:val="en-GB" w:eastAsia="it-IT"/>
              </w:rPr>
              <w:t xml:space="preserve">  </w:t>
            </w:r>
            <w:r w:rsidRPr="00763A29">
              <w:rPr>
                <w:noProof/>
                <w:lang w:eastAsia="ko-KR"/>
              </w:rPr>
              <w:t>= =</w:t>
            </w:r>
            <w:r w:rsidRPr="00763A29">
              <w:rPr>
                <w:lang w:val="en-GB" w:eastAsia="it-IT"/>
              </w:rPr>
              <w:t xml:space="preserve">  0 )</w:t>
            </w:r>
          </w:p>
        </w:tc>
        <w:tc>
          <w:tcPr>
            <w:tcW w:w="1157" w:type="dxa"/>
          </w:tcPr>
          <w:p w14:paraId="103F6D6B"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C462D1" w:rsidRPr="00763A29" w14:paraId="1583F4DE" w14:textId="77777777" w:rsidTr="00281655">
        <w:trPr>
          <w:cantSplit/>
          <w:jc w:val="center"/>
        </w:trPr>
        <w:tc>
          <w:tcPr>
            <w:tcW w:w="7920" w:type="dxa"/>
          </w:tcPr>
          <w:p w14:paraId="22DA306F"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763A29">
              <w:rPr>
                <w:b/>
                <w:bCs/>
                <w:lang w:val="en-GB" w:eastAsia="it-IT"/>
              </w:rPr>
              <w:tab/>
            </w:r>
            <w:r w:rsidRPr="00763A29">
              <w:rPr>
                <w:lang w:val="en-GB" w:eastAsia="it-IT"/>
              </w:rPr>
              <w:tab/>
            </w:r>
            <w:proofErr w:type="spellStart"/>
            <w:r w:rsidRPr="00763A29">
              <w:rPr>
                <w:b/>
                <w:bCs/>
                <w:lang w:val="en-GB" w:eastAsia="it-IT"/>
              </w:rPr>
              <w:t>mpii_texture_opacity_arrangement_flag</w:t>
            </w:r>
            <w:proofErr w:type="spellEnd"/>
            <w:r w:rsidRPr="00763A29">
              <w:rPr>
                <w:b/>
                <w:bCs/>
                <w:lang w:val="en-GB" w:eastAsia="it-IT"/>
              </w:rPr>
              <w:t xml:space="preserve"> </w:t>
            </w:r>
            <w:r w:rsidRPr="00763A29">
              <w:rPr>
                <w:lang w:val="en-GB" w:eastAsia="it-IT"/>
              </w:rPr>
              <w:t>/* 0: Top-and-Bottom, 1: Side-by-Side */</w:t>
            </w:r>
          </w:p>
        </w:tc>
        <w:tc>
          <w:tcPr>
            <w:tcW w:w="1157" w:type="dxa"/>
          </w:tcPr>
          <w:p w14:paraId="2780DBFB"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r w:rsidRPr="00763A29">
              <w:rPr>
                <w:lang w:val="en-GB"/>
              </w:rPr>
              <w:t>u(1)</w:t>
            </w:r>
          </w:p>
        </w:tc>
      </w:tr>
      <w:tr w:rsidR="00C462D1" w:rsidRPr="00763A29" w14:paraId="32244B4A" w14:textId="77777777" w:rsidTr="00281655">
        <w:trPr>
          <w:cantSplit/>
          <w:jc w:val="center"/>
        </w:trPr>
        <w:tc>
          <w:tcPr>
            <w:tcW w:w="7920" w:type="dxa"/>
          </w:tcPr>
          <w:p w14:paraId="0255A379"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rPr>
            </w:pPr>
            <w:r w:rsidRPr="00763A29">
              <w:rPr>
                <w:b/>
                <w:bCs/>
                <w:lang w:val="en-GB" w:eastAsia="it-IT"/>
              </w:rPr>
              <w:tab/>
              <w:t>mpii_picture_num_layers_in_height_minus1</w:t>
            </w:r>
          </w:p>
        </w:tc>
        <w:tc>
          <w:tcPr>
            <w:tcW w:w="1157" w:type="dxa"/>
          </w:tcPr>
          <w:p w14:paraId="2A6CFCA0"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GB"/>
              </w:rPr>
            </w:pPr>
            <w:proofErr w:type="spellStart"/>
            <w:r w:rsidRPr="00763A29">
              <w:rPr>
                <w:lang w:val="en-GB" w:eastAsia="ja-JP"/>
              </w:rPr>
              <w:t>ue</w:t>
            </w:r>
            <w:proofErr w:type="spellEnd"/>
            <w:r w:rsidRPr="00763A29">
              <w:rPr>
                <w:lang w:val="en-GB" w:eastAsia="ja-JP"/>
              </w:rPr>
              <w:t>(v)</w:t>
            </w:r>
          </w:p>
        </w:tc>
      </w:tr>
      <w:tr w:rsidR="00C462D1" w:rsidRPr="00763A29" w14:paraId="189B97E6" w14:textId="77777777" w:rsidTr="00281655">
        <w:trPr>
          <w:cantSplit/>
          <w:jc w:val="center"/>
        </w:trPr>
        <w:tc>
          <w:tcPr>
            <w:tcW w:w="7920" w:type="dxa"/>
          </w:tcPr>
          <w:p w14:paraId="3569131A" w14:textId="77777777" w:rsidR="00C462D1" w:rsidRPr="00763A29" w:rsidRDefault="00C462D1" w:rsidP="0028165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763A29">
              <w:rPr>
                <w:lang w:val="en-GB"/>
              </w:rPr>
              <w:t>}</w:t>
            </w:r>
          </w:p>
        </w:tc>
        <w:tc>
          <w:tcPr>
            <w:tcW w:w="1157" w:type="dxa"/>
          </w:tcPr>
          <w:p w14:paraId="1B0E8F49" w14:textId="77777777" w:rsidR="00C462D1" w:rsidRPr="00763A29" w:rsidRDefault="00C462D1" w:rsidP="002816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bl>
    <w:p w14:paraId="241F04C2" w14:textId="77777777" w:rsidR="00C462D1" w:rsidRPr="00763A29" w:rsidRDefault="00C462D1" w:rsidP="00C462D1">
      <w:pPr>
        <w:rPr>
          <w:lang w:val="en-GB"/>
        </w:rPr>
      </w:pPr>
    </w:p>
    <w:p w14:paraId="550654C7" w14:textId="6172F1E5" w:rsidR="00C462D1" w:rsidRPr="00763A29" w:rsidRDefault="00C462D1" w:rsidP="00C462D1">
      <w:pPr>
        <w:pStyle w:val="Annex3"/>
      </w:pPr>
      <w:r w:rsidRPr="00763A29">
        <w:rPr>
          <w:noProof/>
          <w:lang w:val="en-CA"/>
        </w:rPr>
        <w:t>8.3</w:t>
      </w:r>
      <w:r w:rsidR="00913B4E">
        <w:rPr>
          <w:noProof/>
          <w:lang w:val="en-CA"/>
        </w:rPr>
        <w:t>5</w:t>
      </w:r>
      <w:r w:rsidRPr="00763A29">
        <w:rPr>
          <w:noProof/>
          <w:lang w:val="en-CA"/>
        </w:rPr>
        <w:t xml:space="preserve">.2 </w:t>
      </w:r>
      <w:proofErr w:type="spellStart"/>
      <w:r w:rsidRPr="00763A29">
        <w:t>Muliplane</w:t>
      </w:r>
      <w:proofErr w:type="spellEnd"/>
      <w:r w:rsidRPr="00763A29">
        <w:t xml:space="preserve"> image information SEI message semantics</w:t>
      </w:r>
    </w:p>
    <w:p w14:paraId="6EEF2903" w14:textId="77777777" w:rsidR="00C462D1" w:rsidRPr="00763A29" w:rsidRDefault="00C462D1" w:rsidP="00C462D1">
      <w:r w:rsidRPr="00763A29">
        <w:t>The multiplane image information (MPII) SEI message specifies multiplane image (MPI) scene representation information that may be used for view synthesis.</w:t>
      </w:r>
    </w:p>
    <w:p w14:paraId="6805464F" w14:textId="77777777" w:rsidR="00C462D1" w:rsidRPr="00763A29" w:rsidRDefault="00C462D1" w:rsidP="00C462D1">
      <w:pPr>
        <w:rPr>
          <w:bCs/>
          <w:lang w:val="en-GB"/>
        </w:rPr>
      </w:pPr>
      <w:r w:rsidRPr="00763A29">
        <w:rPr>
          <w:lang w:val="en-CA"/>
        </w:rPr>
        <w:t xml:space="preserve">When an MPII SEI message is present in any AU of a CLVS, an MPII SEI message shall be present in the first AU of the CLVS and </w:t>
      </w:r>
      <w:r w:rsidRPr="00763A29">
        <w:rPr>
          <w:bCs/>
          <w:lang w:val="en-GB"/>
        </w:rPr>
        <w:t>persists for all subsequent pictures of the current layer in output order until one or more of the following conditions are true:</w:t>
      </w:r>
    </w:p>
    <w:p w14:paraId="2D672608" w14:textId="77777777" w:rsidR="00C462D1" w:rsidRPr="00763A29" w:rsidRDefault="00C462D1" w:rsidP="00C462D1">
      <w:pPr>
        <w:rPr>
          <w:bCs/>
          <w:lang w:val="en-GB"/>
        </w:rPr>
      </w:pPr>
      <w:r w:rsidRPr="00763A29">
        <w:rPr>
          <w:lang w:val="en-GB"/>
        </w:rPr>
        <w:t>–</w:t>
      </w:r>
      <w:r w:rsidRPr="00763A29">
        <w:rPr>
          <w:lang w:val="en-GB"/>
        </w:rPr>
        <w:tab/>
      </w:r>
      <w:r w:rsidRPr="00763A29">
        <w:rPr>
          <w:bCs/>
          <w:lang w:val="en-GB"/>
        </w:rPr>
        <w:t>A new CLVS of the current layer begins.</w:t>
      </w:r>
    </w:p>
    <w:p w14:paraId="692AD8DF" w14:textId="77777777" w:rsidR="00C462D1" w:rsidRPr="00763A29" w:rsidRDefault="00C462D1" w:rsidP="00C462D1">
      <w:pPr>
        <w:rPr>
          <w:bCs/>
          <w:lang w:val="en-GB"/>
        </w:rPr>
      </w:pPr>
      <w:r w:rsidRPr="00763A29">
        <w:rPr>
          <w:lang w:val="en-GB"/>
        </w:rPr>
        <w:t>–</w:t>
      </w:r>
      <w:r w:rsidRPr="00763A29">
        <w:rPr>
          <w:lang w:val="en-GB"/>
        </w:rPr>
        <w:tab/>
      </w:r>
      <w:r w:rsidRPr="00763A29">
        <w:rPr>
          <w:bCs/>
          <w:lang w:val="en-GB"/>
        </w:rPr>
        <w:t>The bitstream ends.</w:t>
      </w:r>
    </w:p>
    <w:p w14:paraId="2BCEC64B" w14:textId="77777777" w:rsidR="00C462D1" w:rsidRPr="00763A29" w:rsidRDefault="00C462D1" w:rsidP="00C462D1">
      <w:pPr>
        <w:rPr>
          <w:bCs/>
        </w:rPr>
      </w:pPr>
      <w:r w:rsidRPr="00763A29">
        <w:rPr>
          <w:lang w:val="en-GB"/>
        </w:rPr>
        <w:t>–</w:t>
      </w:r>
      <w:r w:rsidRPr="00763A29">
        <w:rPr>
          <w:lang w:val="en-GB"/>
        </w:rPr>
        <w:tab/>
      </w:r>
      <w:r w:rsidRPr="00763A29">
        <w:rPr>
          <w:bCs/>
          <w:lang w:val="en-GB"/>
        </w:rPr>
        <w:t>A picture in the current layer in an AU associated with an MPII SEI message is output that follows the current picture in output order.</w:t>
      </w:r>
    </w:p>
    <w:p w14:paraId="3699F893" w14:textId="77777777" w:rsidR="00C462D1" w:rsidRPr="00763A29" w:rsidRDefault="00C462D1" w:rsidP="00C462D1">
      <w:pPr>
        <w:ind w:left="270"/>
        <w:rPr>
          <w:sz w:val="18"/>
          <w:szCs w:val="18"/>
        </w:rPr>
      </w:pPr>
      <w:r w:rsidRPr="00763A29">
        <w:rPr>
          <w:rFonts w:eastAsia="Malgun Gothic"/>
          <w:sz w:val="18"/>
          <w:szCs w:val="18"/>
          <w:lang w:val="en-GB" w:eastAsia="de-DE"/>
        </w:rPr>
        <w:t>NOTE</w:t>
      </w:r>
      <w:r w:rsidRPr="00763A29">
        <w:rPr>
          <w:noProof/>
          <w:szCs w:val="18"/>
        </w:rPr>
        <w:t> </w:t>
      </w:r>
      <w:r w:rsidRPr="00763A29">
        <w:rPr>
          <w:rFonts w:eastAsia="Malgun Gothic"/>
          <w:sz w:val="18"/>
          <w:szCs w:val="18"/>
          <w:lang w:val="en-GB" w:eastAsia="de-DE"/>
        </w:rPr>
        <w:t>1</w:t>
      </w:r>
      <w:r w:rsidRPr="00763A29">
        <w:rPr>
          <w:noProof/>
          <w:szCs w:val="18"/>
        </w:rPr>
        <w:t> – </w:t>
      </w:r>
      <w:r w:rsidRPr="00763A29">
        <w:rPr>
          <w:sz w:val="18"/>
          <w:szCs w:val="18"/>
        </w:rPr>
        <w:t>This SEI message can work together with the multiview acquisition information SEI message for view synthesis</w:t>
      </w:r>
      <w:r w:rsidRPr="00763A29">
        <w:rPr>
          <w:sz w:val="18"/>
          <w:szCs w:val="18"/>
          <w:lang w:val="en-GB"/>
        </w:rPr>
        <w:t xml:space="preserve">. The </w:t>
      </w:r>
      <w:r w:rsidRPr="00763A29">
        <w:rPr>
          <w:sz w:val="18"/>
          <w:szCs w:val="18"/>
        </w:rPr>
        <w:t>multiview acquisition information SEI message specifies the intrinsic and extrinsic parameters for current camera view. When multiple views are available, the reconstructed novel views can be rendered from multiplane images of nearby views.</w:t>
      </w:r>
    </w:p>
    <w:p w14:paraId="4BE1E443"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763A29">
        <w:rPr>
          <w:lang w:val="en-GB"/>
        </w:rPr>
        <w:t>Use of this SEI message requires the definition of the following variables:</w:t>
      </w:r>
    </w:p>
    <w:p w14:paraId="33FEB568"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63A29">
        <w:rPr>
          <w:lang w:val="en-GB"/>
        </w:rPr>
        <w:t>–</w:t>
      </w:r>
      <w:r w:rsidRPr="00763A29">
        <w:rPr>
          <w:lang w:val="en-GB"/>
        </w:rPr>
        <w:tab/>
        <w:t xml:space="preserve">Cropped decoded output picture width and height in units of luma samples, denoted herein by </w:t>
      </w:r>
      <w:proofErr w:type="spellStart"/>
      <w:r w:rsidRPr="00763A29">
        <w:rPr>
          <w:lang w:val="en-GB"/>
        </w:rPr>
        <w:t>CroppedWidth</w:t>
      </w:r>
      <w:proofErr w:type="spellEnd"/>
      <w:r w:rsidRPr="00763A29">
        <w:rPr>
          <w:lang w:val="en-GB"/>
        </w:rPr>
        <w:t xml:space="preserve"> and </w:t>
      </w:r>
      <w:proofErr w:type="spellStart"/>
      <w:r w:rsidRPr="00763A29">
        <w:rPr>
          <w:lang w:val="en-GB"/>
        </w:rPr>
        <w:t>CroppedHeight</w:t>
      </w:r>
      <w:proofErr w:type="spellEnd"/>
      <w:r w:rsidRPr="00763A29">
        <w:rPr>
          <w:lang w:val="en-GB"/>
        </w:rPr>
        <w:t>, respectively.</w:t>
      </w:r>
    </w:p>
    <w:p w14:paraId="4D82332B"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763A29">
        <w:rPr>
          <w:lang w:val="en-GB"/>
        </w:rPr>
        <w:t>–</w:t>
      </w:r>
      <w:r w:rsidRPr="00763A29">
        <w:rPr>
          <w:lang w:val="en-GB"/>
        </w:rPr>
        <w:tab/>
        <w:t xml:space="preserve">A chroma format indicator, denoted herein by </w:t>
      </w:r>
      <w:proofErr w:type="spellStart"/>
      <w:r w:rsidRPr="00763A29">
        <w:rPr>
          <w:lang w:val="en-GB"/>
        </w:rPr>
        <w:t>ChromaFormatIdc</w:t>
      </w:r>
      <w:proofErr w:type="spellEnd"/>
      <w:r w:rsidRPr="00763A29">
        <w:rPr>
          <w:lang w:val="en-GB"/>
        </w:rPr>
        <w:t xml:space="preserve">, as described in subclause </w:t>
      </w:r>
      <w:r w:rsidRPr="00763A29">
        <w:rPr>
          <w:lang w:val="en-GB"/>
        </w:rPr>
        <w:fldChar w:fldCharType="begin" w:fldLock="1"/>
      </w:r>
      <w:r w:rsidRPr="00763A29">
        <w:rPr>
          <w:lang w:val="en-GB"/>
        </w:rPr>
        <w:instrText xml:space="preserve"> REF _Ref23160780 \r \h  \* MERGEFORMAT </w:instrText>
      </w:r>
      <w:r w:rsidRPr="00763A29">
        <w:rPr>
          <w:lang w:val="en-GB"/>
        </w:rPr>
      </w:r>
      <w:r w:rsidRPr="00763A29">
        <w:rPr>
          <w:lang w:val="en-GB"/>
        </w:rPr>
        <w:fldChar w:fldCharType="separate"/>
      </w:r>
      <w:r w:rsidRPr="00763A29">
        <w:rPr>
          <w:cs/>
          <w:lang w:val="en-GB"/>
        </w:rPr>
        <w:t>‎</w:t>
      </w:r>
      <w:r w:rsidRPr="00763A29">
        <w:rPr>
          <w:lang w:val="en-GB"/>
        </w:rPr>
        <w:fldChar w:fldCharType="end"/>
      </w:r>
      <w:r w:rsidRPr="00763A29">
        <w:rPr>
          <w:lang w:val="en-GB"/>
        </w:rPr>
        <w:t>7.3.</w:t>
      </w:r>
    </w:p>
    <w:p w14:paraId="16F1D10A"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763A29">
        <w:rPr>
          <w:lang w:val="en-GB"/>
        </w:rPr>
        <w:t>–</w:t>
      </w:r>
      <w:r w:rsidRPr="00763A29">
        <w:rPr>
          <w:lang w:val="en-GB"/>
        </w:rPr>
        <w:tab/>
        <w:t>A cropped decoded picture array decPicCurr0[ </w:t>
      </w:r>
      <w:proofErr w:type="spellStart"/>
      <w:proofErr w:type="gramStart"/>
      <w:r w:rsidRPr="00763A29">
        <w:rPr>
          <w:lang w:val="en-GB"/>
        </w:rPr>
        <w:t>cIdx</w:t>
      </w:r>
      <w:proofErr w:type="spellEnd"/>
      <w:r w:rsidRPr="00763A29">
        <w:rPr>
          <w:lang w:val="en-GB"/>
        </w:rPr>
        <w:t> ]</w:t>
      </w:r>
      <w:proofErr w:type="gramEnd"/>
      <w:r w:rsidRPr="00763A29">
        <w:rPr>
          <w:lang w:val="en-GB"/>
        </w:rPr>
        <w:t xml:space="preserve">[ x ][ y ], with </w:t>
      </w:r>
      <w:proofErr w:type="spellStart"/>
      <w:r w:rsidRPr="00763A29">
        <w:rPr>
          <w:lang w:val="en-GB"/>
        </w:rPr>
        <w:t>cIdx</w:t>
      </w:r>
      <w:proofErr w:type="spellEnd"/>
      <w:r w:rsidRPr="00763A29">
        <w:rPr>
          <w:lang w:val="en-GB"/>
        </w:rPr>
        <w:t xml:space="preserve"> = 0</w:t>
      </w:r>
      <w:r w:rsidRPr="00763A29">
        <w:rPr>
          <w:noProof/>
          <w:lang w:eastAsia="ko-KR"/>
        </w:rPr>
        <w:t>..</w:t>
      </w:r>
      <w:r w:rsidRPr="00763A29">
        <w:rPr>
          <w:lang w:val="en-GB"/>
        </w:rPr>
        <w:t>(</w:t>
      </w:r>
      <w:proofErr w:type="spellStart"/>
      <w:r w:rsidRPr="00763A29">
        <w:rPr>
          <w:lang w:val="en-GB"/>
        </w:rPr>
        <w:t>ChromaFormatIdc</w:t>
      </w:r>
      <w:proofErr w:type="spellEnd"/>
      <w:r w:rsidRPr="00763A29">
        <w:rPr>
          <w:lang w:val="en-GB"/>
        </w:rPr>
        <w:t> = = 0 ) ? </w:t>
      </w:r>
      <w:proofErr w:type="gramStart"/>
      <w:r w:rsidRPr="00763A29">
        <w:rPr>
          <w:lang w:val="en-GB"/>
        </w:rPr>
        <w:t>0 :</w:t>
      </w:r>
      <w:proofErr w:type="gramEnd"/>
      <w:r w:rsidRPr="00763A29">
        <w:rPr>
          <w:lang w:val="en-GB"/>
        </w:rPr>
        <w:t> 2, x = 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proofErr w:type="gramStart"/>
      <w:r w:rsidRPr="00763A29">
        <w:rPr>
          <w:lang w:val="en-GB"/>
        </w:rPr>
        <w:t>CroppedWidth</w:t>
      </w:r>
      <w:proofErr w:type="spellEnd"/>
      <w:r w:rsidRPr="00763A29">
        <w:rPr>
          <w:rFonts w:eastAsia="Malgun Gothic"/>
          <w:lang w:eastAsia="zh-CN"/>
        </w:rPr>
        <w:t> </w:t>
      </w:r>
      <w:r w:rsidRPr="00763A29">
        <w:rPr>
          <w:lang w:val="en-GB"/>
        </w:rPr>
        <w:t>:</w:t>
      </w:r>
      <w:proofErr w:type="gramEnd"/>
      <w:r w:rsidRPr="00763A29">
        <w:rPr>
          <w:rFonts w:eastAsia="Malgun Gothic"/>
          <w:lang w:eastAsia="zh-CN"/>
        </w:rPr>
        <w:t> </w:t>
      </w:r>
      <w:proofErr w:type="spellStart"/>
      <w:r w:rsidRPr="00763A29">
        <w:rPr>
          <w:lang w:val="en-GB"/>
        </w:rPr>
        <w:t>CroppedWidth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− 1, y</w:t>
      </w:r>
      <w:r w:rsidRPr="00763A29">
        <w:rPr>
          <w:lang w:val="en-GB"/>
        </w:rPr>
        <w:t> </w:t>
      </w:r>
      <w:r w:rsidRPr="00763A29">
        <w:rPr>
          <w:rFonts w:eastAsia="Malgun Gothic"/>
          <w:lang w:eastAsia="zh-CN"/>
        </w:rPr>
        <w:t>=</w:t>
      </w:r>
      <w:r w:rsidRPr="00763A29">
        <w:rPr>
          <w:lang w:val="en-GB"/>
        </w:rPr>
        <w:t> </w:t>
      </w:r>
      <w:r w:rsidRPr="00763A29">
        <w:rPr>
          <w:rFonts w:eastAsia="Malgun Gothic"/>
          <w:lang w:eastAsia="zh-CN"/>
        </w:rPr>
        <w:t>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CroppedHeight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CroppedHeight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− 1.</w:t>
      </w:r>
    </w:p>
    <w:p w14:paraId="55ED2CFF" w14:textId="77777777" w:rsidR="00C462D1" w:rsidRPr="00763A29" w:rsidRDefault="00C462D1" w:rsidP="00C462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763A29">
        <w:rPr>
          <w:lang w:val="en-GB"/>
        </w:rPr>
        <w:t>–</w:t>
      </w:r>
      <w:r w:rsidRPr="00763A29">
        <w:rPr>
          <w:lang w:val="en-GB"/>
        </w:rPr>
        <w:tab/>
        <w:t>In output order a temporally following cropped decoded picture array decPicCurr1[ </w:t>
      </w:r>
      <w:proofErr w:type="spellStart"/>
      <w:proofErr w:type="gramStart"/>
      <w:r w:rsidRPr="00763A29">
        <w:rPr>
          <w:lang w:val="en-GB"/>
        </w:rPr>
        <w:t>cIdx</w:t>
      </w:r>
      <w:proofErr w:type="spellEnd"/>
      <w:r w:rsidRPr="00763A29">
        <w:rPr>
          <w:lang w:val="en-GB"/>
        </w:rPr>
        <w:t> ]</w:t>
      </w:r>
      <w:proofErr w:type="gramEnd"/>
      <w:r w:rsidRPr="00763A29">
        <w:rPr>
          <w:lang w:val="en-GB"/>
        </w:rPr>
        <w:t xml:space="preserve">[ x ][ y ], with </w:t>
      </w:r>
      <w:proofErr w:type="spellStart"/>
      <w:r w:rsidRPr="00763A29">
        <w:rPr>
          <w:lang w:val="en-GB"/>
        </w:rPr>
        <w:t>cIdx</w:t>
      </w:r>
      <w:proofErr w:type="spellEnd"/>
      <w:r w:rsidRPr="00763A29">
        <w:rPr>
          <w:lang w:val="en-GB"/>
        </w:rPr>
        <w:t xml:space="preserve"> = 0</w:t>
      </w:r>
      <w:r w:rsidRPr="00763A29">
        <w:rPr>
          <w:noProof/>
          <w:lang w:eastAsia="ko-KR"/>
        </w:rPr>
        <w:t>..</w:t>
      </w:r>
      <w:r w:rsidRPr="00763A29">
        <w:rPr>
          <w:lang w:val="en-GB"/>
        </w:rPr>
        <w:t>(</w:t>
      </w:r>
      <w:proofErr w:type="spellStart"/>
      <w:r w:rsidRPr="00763A29">
        <w:rPr>
          <w:lang w:val="en-GB"/>
        </w:rPr>
        <w:t>ChromaFormatIdc</w:t>
      </w:r>
      <w:proofErr w:type="spellEnd"/>
      <w:r w:rsidRPr="00763A29">
        <w:rPr>
          <w:lang w:val="en-GB"/>
        </w:rPr>
        <w:t> = = 0 ) ? </w:t>
      </w:r>
      <w:proofErr w:type="gramStart"/>
      <w:r w:rsidRPr="00763A29">
        <w:rPr>
          <w:lang w:val="en-GB"/>
        </w:rPr>
        <w:t>0 :</w:t>
      </w:r>
      <w:proofErr w:type="gramEnd"/>
      <w:r w:rsidRPr="00763A29">
        <w:rPr>
          <w:lang w:val="en-GB"/>
        </w:rPr>
        <w:t> 2, x = 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proofErr w:type="gramStart"/>
      <w:r w:rsidRPr="00763A29">
        <w:rPr>
          <w:lang w:val="en-GB"/>
        </w:rPr>
        <w:t>CroppedWidth</w:t>
      </w:r>
      <w:proofErr w:type="spellEnd"/>
      <w:r w:rsidRPr="00763A29">
        <w:rPr>
          <w:rFonts w:eastAsia="Malgun Gothic"/>
          <w:lang w:eastAsia="zh-CN"/>
        </w:rPr>
        <w:t> </w:t>
      </w:r>
      <w:r w:rsidRPr="00763A29">
        <w:rPr>
          <w:lang w:val="en-GB"/>
        </w:rPr>
        <w:t>:</w:t>
      </w:r>
      <w:proofErr w:type="gramEnd"/>
      <w:r w:rsidRPr="00763A29">
        <w:rPr>
          <w:rFonts w:eastAsia="Malgun Gothic"/>
          <w:lang w:eastAsia="zh-CN"/>
        </w:rPr>
        <w:t> </w:t>
      </w:r>
      <w:proofErr w:type="spellStart"/>
      <w:r w:rsidRPr="00763A29">
        <w:rPr>
          <w:lang w:val="en-GB"/>
        </w:rPr>
        <w:t>CroppedWidth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− 1, y</w:t>
      </w:r>
      <w:r w:rsidRPr="00763A29">
        <w:rPr>
          <w:lang w:val="en-GB"/>
        </w:rPr>
        <w:t> </w:t>
      </w:r>
      <w:r w:rsidRPr="00763A29">
        <w:rPr>
          <w:rFonts w:eastAsia="Malgun Gothic"/>
          <w:lang w:eastAsia="zh-CN"/>
        </w:rPr>
        <w:t>=</w:t>
      </w:r>
      <w:r w:rsidRPr="00763A29">
        <w:rPr>
          <w:lang w:val="en-GB"/>
        </w:rPr>
        <w:t> </w:t>
      </w:r>
      <w:r w:rsidRPr="00763A29">
        <w:rPr>
          <w:rFonts w:eastAsia="Malgun Gothic"/>
          <w:lang w:eastAsia="zh-CN"/>
        </w:rPr>
        <w:t>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CroppedHeight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CroppedHeight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− 1.</w:t>
      </w:r>
    </w:p>
    <w:p w14:paraId="06E40D9A" w14:textId="77777777" w:rsidR="00C462D1" w:rsidRPr="00763A29" w:rsidRDefault="00C462D1" w:rsidP="00C462D1">
      <w:pPr>
        <w:rPr>
          <w:rFonts w:eastAsiaTheme="minorEastAsia"/>
          <w:bCs/>
          <w:lang w:val="en-GB"/>
        </w:rPr>
      </w:pPr>
      <w:r w:rsidRPr="00763A29">
        <w:rPr>
          <w:rFonts w:eastAsiaTheme="minorEastAsia"/>
          <w:bCs/>
          <w:lang w:val="en-GB"/>
        </w:rPr>
        <w:t xml:space="preserve">The variables </w:t>
      </w:r>
      <w:proofErr w:type="spellStart"/>
      <w:r w:rsidRPr="00763A29">
        <w:rPr>
          <w:rFonts w:eastAsiaTheme="minorEastAsia"/>
          <w:bCs/>
          <w:lang w:val="en-GB"/>
        </w:rPr>
        <w:t>SubWidthC</w:t>
      </w:r>
      <w:proofErr w:type="spellEnd"/>
      <w:r w:rsidRPr="00763A29">
        <w:rPr>
          <w:rFonts w:eastAsiaTheme="minorEastAsia"/>
          <w:bCs/>
          <w:lang w:val="en-GB"/>
        </w:rPr>
        <w:t xml:space="preserve"> and </w:t>
      </w:r>
      <w:proofErr w:type="spellStart"/>
      <w:r w:rsidRPr="00763A29">
        <w:rPr>
          <w:rFonts w:eastAsiaTheme="minorEastAsia"/>
          <w:bCs/>
          <w:lang w:val="en-GB"/>
        </w:rPr>
        <w:t>SubHeightC</w:t>
      </w:r>
      <w:proofErr w:type="spellEnd"/>
      <w:r w:rsidRPr="00763A29">
        <w:rPr>
          <w:rFonts w:eastAsiaTheme="minorEastAsia"/>
          <w:bCs/>
          <w:lang w:val="en-GB"/>
        </w:rPr>
        <w:t xml:space="preserve"> are derived from </w:t>
      </w:r>
      <w:proofErr w:type="spellStart"/>
      <w:r w:rsidRPr="00763A29">
        <w:rPr>
          <w:rFonts w:eastAsiaTheme="minorEastAsia"/>
          <w:bCs/>
          <w:lang w:val="en-GB"/>
        </w:rPr>
        <w:t>ChromaFormatIdc</w:t>
      </w:r>
      <w:proofErr w:type="spellEnd"/>
      <w:r w:rsidRPr="00763A29">
        <w:rPr>
          <w:rFonts w:eastAsiaTheme="minorEastAsia"/>
          <w:bCs/>
          <w:lang w:val="en-GB"/>
        </w:rPr>
        <w:t xml:space="preserve"> as specified by Table 2.</w:t>
      </w:r>
    </w:p>
    <w:p w14:paraId="75EA940D" w14:textId="77777777" w:rsidR="00C462D1" w:rsidRPr="00763A29" w:rsidRDefault="00C462D1" w:rsidP="00C462D1">
      <w:pPr>
        <w:widowControl w:val="0"/>
        <w:rPr>
          <w:rFonts w:eastAsia="Malgun Gothic"/>
          <w:strike/>
          <w:lang w:eastAsia="de-DE"/>
        </w:rPr>
      </w:pPr>
      <w:r w:rsidRPr="00763A29">
        <w:rPr>
          <w:rFonts w:eastAsia="Malgun Gothic"/>
          <w:b/>
          <w:lang w:eastAsia="de-DE"/>
        </w:rPr>
        <w:t>mpii_num_layers_minus1</w:t>
      </w:r>
      <w:r w:rsidRPr="00763A29">
        <w:rPr>
          <w:rFonts w:eastAsia="Malgun Gothic"/>
          <w:lang w:eastAsia="de-DE"/>
        </w:rPr>
        <w:t xml:space="preserve"> plus 1 specifies the number of texture and opacity layers for the MPI representation.</w:t>
      </w:r>
    </w:p>
    <w:p w14:paraId="433E9F06" w14:textId="77777777" w:rsidR="00C462D1" w:rsidRPr="00763A29" w:rsidRDefault="00C462D1" w:rsidP="00C462D1">
      <w:pPr>
        <w:widowControl w:val="0"/>
        <w:rPr>
          <w:lang w:val="en-GB" w:eastAsia="it-IT"/>
        </w:rPr>
      </w:pPr>
      <w:proofErr w:type="spellStart"/>
      <w:r w:rsidRPr="00763A29">
        <w:rPr>
          <w:b/>
          <w:bCs/>
          <w:lang w:val="en-GB" w:eastAsia="it-IT"/>
        </w:rPr>
        <w:t>mpii_layer_depth_equal_distance_flag</w:t>
      </w:r>
      <w:proofErr w:type="spellEnd"/>
      <w:r w:rsidRPr="00763A29">
        <w:rPr>
          <w:b/>
          <w:bCs/>
          <w:lang w:val="en-GB" w:eastAsia="it-IT"/>
        </w:rPr>
        <w:t xml:space="preserve"> </w:t>
      </w:r>
      <w:r w:rsidRPr="00763A29">
        <w:rPr>
          <w:lang w:val="en-GB" w:eastAsia="it-IT"/>
        </w:rPr>
        <w:t xml:space="preserve">equal to 1 indicates that equal distances are used to generate MPI layers and </w:t>
      </w:r>
      <w:r w:rsidRPr="00763A29">
        <w:rPr>
          <w:lang w:val="en-GB" w:eastAsia="it-IT"/>
        </w:rPr>
        <w:lastRenderedPageBreak/>
        <w:t>depth parameters for each layer. In this case, Z[ </w:t>
      </w:r>
      <w:proofErr w:type="spellStart"/>
      <w:r w:rsidRPr="00763A29">
        <w:rPr>
          <w:lang w:val="en-GB" w:eastAsia="it-IT"/>
        </w:rPr>
        <w:t>i</w:t>
      </w:r>
      <w:proofErr w:type="spellEnd"/>
      <w:r w:rsidRPr="00763A29">
        <w:rPr>
          <w:lang w:val="en-GB" w:eastAsia="it-IT"/>
        </w:rPr>
        <w:t xml:space="preserve"> ] can be derived using the nearest depth value </w:t>
      </w:r>
      <w:proofErr w:type="spellStart"/>
      <w:r w:rsidRPr="00763A29">
        <w:rPr>
          <w:lang w:val="en-GB" w:eastAsia="it-IT"/>
        </w:rPr>
        <w:t>ZNear</w:t>
      </w:r>
      <w:proofErr w:type="spellEnd"/>
      <w:r w:rsidRPr="00763A29">
        <w:rPr>
          <w:lang w:val="en-GB" w:eastAsia="it-IT"/>
        </w:rPr>
        <w:t xml:space="preserve"> and the farthest depth value </w:t>
      </w:r>
      <w:proofErr w:type="spellStart"/>
      <w:r w:rsidRPr="00763A29">
        <w:rPr>
          <w:lang w:val="en-GB" w:eastAsia="it-IT"/>
        </w:rPr>
        <w:t>ZFar</w:t>
      </w:r>
      <w:proofErr w:type="spellEnd"/>
      <w:r w:rsidRPr="00763A29">
        <w:rPr>
          <w:lang w:val="en-GB" w:eastAsia="it-IT"/>
        </w:rPr>
        <w:t>.</w:t>
      </w:r>
    </w:p>
    <w:p w14:paraId="54677D06" w14:textId="77777777" w:rsidR="00C462D1" w:rsidRPr="00763A29" w:rsidRDefault="00C462D1" w:rsidP="00C462D1">
      <w:pPr>
        <w:widowControl w:val="0"/>
        <w:rPr>
          <w:lang w:val="en-GB" w:eastAsia="it-IT"/>
        </w:rPr>
      </w:pPr>
      <w:r w:rsidRPr="00763A29">
        <w:rPr>
          <w:lang w:val="en-GB" w:eastAsia="it-IT"/>
        </w:rPr>
        <w:t xml:space="preserve">The depth value for </w:t>
      </w:r>
      <w:proofErr w:type="spellStart"/>
      <w:r w:rsidRPr="00763A29">
        <w:rPr>
          <w:lang w:val="en-GB" w:eastAsia="it-IT"/>
        </w:rPr>
        <w:t>i-th</w:t>
      </w:r>
      <w:proofErr w:type="spellEnd"/>
      <w:r w:rsidRPr="00763A29">
        <w:rPr>
          <w:lang w:val="en-GB" w:eastAsia="it-IT"/>
        </w:rPr>
        <w:t xml:space="preserve"> MPI layer, Z[ </w:t>
      </w:r>
      <w:proofErr w:type="spellStart"/>
      <w:r w:rsidRPr="00763A29">
        <w:rPr>
          <w:lang w:val="en-GB" w:eastAsia="it-IT"/>
        </w:rPr>
        <w:t>i</w:t>
      </w:r>
      <w:proofErr w:type="spellEnd"/>
      <w:r w:rsidRPr="00763A29">
        <w:rPr>
          <w:lang w:val="en-GB" w:eastAsia="it-IT"/>
        </w:rPr>
        <w:t> ], is derived as follows:</w:t>
      </w:r>
    </w:p>
    <w:p w14:paraId="213432D6" w14:textId="77777777" w:rsidR="00C462D1" w:rsidRPr="00763A29" w:rsidRDefault="00C462D1" w:rsidP="00C462D1">
      <w:pPr>
        <w:pStyle w:val="Equation"/>
        <w:tabs>
          <w:tab w:val="left" w:pos="1080"/>
          <w:tab w:val="left" w:pos="1350"/>
          <w:tab w:val="left" w:pos="1890"/>
          <w:tab w:val="left" w:pos="2160"/>
          <w:tab w:val="left" w:pos="2430"/>
          <w:tab w:val="left" w:pos="2790"/>
        </w:tabs>
        <w:spacing w:after="0"/>
        <w:ind w:left="794"/>
        <w:rPr>
          <w:szCs w:val="22"/>
        </w:rPr>
      </w:pPr>
      <w:r w:rsidRPr="00763A29">
        <w:rPr>
          <w:szCs w:val="22"/>
        </w:rPr>
        <w:t>Z[ </w:t>
      </w:r>
      <w:proofErr w:type="spellStart"/>
      <w:r w:rsidRPr="00763A29">
        <w:rPr>
          <w:szCs w:val="22"/>
        </w:rPr>
        <w:t>i</w:t>
      </w:r>
      <w:proofErr w:type="spellEnd"/>
      <w:r w:rsidRPr="00763A29">
        <w:rPr>
          <w:szCs w:val="22"/>
        </w:rPr>
        <w:t xml:space="preserve"> ] = </w:t>
      </w:r>
      <w:proofErr w:type="spellStart"/>
      <w:r w:rsidRPr="00763A29">
        <w:rPr>
          <w:szCs w:val="22"/>
        </w:rPr>
        <w:t>i</w:t>
      </w:r>
      <w:proofErr w:type="spellEnd"/>
      <w:r w:rsidRPr="00763A29">
        <w:rPr>
          <w:szCs w:val="22"/>
        </w:rPr>
        <w:t xml:space="preserve"> * ( </w:t>
      </w:r>
      <w:proofErr w:type="spellStart"/>
      <w:r w:rsidRPr="00763A29">
        <w:rPr>
          <w:szCs w:val="22"/>
        </w:rPr>
        <w:t>ZFar</w:t>
      </w:r>
      <w:proofErr w:type="spellEnd"/>
      <w:r w:rsidRPr="00763A29">
        <w:rPr>
          <w:szCs w:val="22"/>
        </w:rPr>
        <w:t> − </w:t>
      </w:r>
      <w:proofErr w:type="spellStart"/>
      <w:r w:rsidRPr="00763A29">
        <w:rPr>
          <w:szCs w:val="22"/>
        </w:rPr>
        <w:t>Znear</w:t>
      </w:r>
      <w:proofErr w:type="spellEnd"/>
      <w:r w:rsidRPr="00763A29">
        <w:rPr>
          <w:szCs w:val="22"/>
        </w:rPr>
        <w:t> ) ÷ (mpi_num_layers_minus1 ) + </w:t>
      </w:r>
      <w:proofErr w:type="spellStart"/>
      <w:r w:rsidRPr="00763A29">
        <w:rPr>
          <w:szCs w:val="22"/>
        </w:rPr>
        <w:t>ZNear</w:t>
      </w:r>
      <w:proofErr w:type="spellEnd"/>
      <w:r w:rsidRPr="00763A29">
        <w:rPr>
          <w:szCs w:val="22"/>
        </w:rPr>
        <w:tab/>
        <w:t>(xx)</w:t>
      </w:r>
    </w:p>
    <w:p w14:paraId="6A8F058B" w14:textId="77777777" w:rsidR="00C462D1" w:rsidRPr="00763A29" w:rsidRDefault="00C462D1" w:rsidP="00C462D1">
      <w:pPr>
        <w:widowControl w:val="0"/>
        <w:rPr>
          <w:lang w:val="en-GB" w:eastAsia="it-IT"/>
        </w:rPr>
      </w:pPr>
      <w:proofErr w:type="spellStart"/>
      <w:r w:rsidRPr="00763A29">
        <w:rPr>
          <w:lang w:val="en-GB" w:eastAsia="it-IT"/>
        </w:rPr>
        <w:t>mpii_layer_depth_equal_distance_flag</w:t>
      </w:r>
      <w:proofErr w:type="spellEnd"/>
      <w:r w:rsidRPr="00763A29">
        <w:rPr>
          <w:lang w:val="en-GB" w:eastAsia="it-IT"/>
        </w:rPr>
        <w:t xml:space="preserve"> equal to 0 indicates that the depth information for each layer follows next in the SEI message.</w:t>
      </w:r>
    </w:p>
    <w:p w14:paraId="0BD4A27B" w14:textId="77777777" w:rsidR="00C462D1" w:rsidRPr="00763A29" w:rsidRDefault="00C462D1" w:rsidP="00C462D1">
      <w:pPr>
        <w:widowControl w:val="0"/>
        <w:rPr>
          <w:rFonts w:eastAsia="Malgun Gothic"/>
          <w:lang w:val="en-GB" w:eastAsia="de-DE"/>
        </w:rPr>
      </w:pPr>
      <w:r w:rsidRPr="00763A29">
        <w:rPr>
          <w:rFonts w:eastAsia="Malgun Gothic"/>
          <w:lang w:val="en-GB" w:eastAsia="de-DE"/>
        </w:rPr>
        <w:t xml:space="preserve">The variables in the x column of </w:t>
      </w:r>
      <w:r w:rsidRPr="00763A29">
        <w:rPr>
          <w:rFonts w:eastAsia="Malgun Gothic"/>
          <w:lang w:val="en-GB" w:eastAsia="de-DE"/>
        </w:rPr>
        <w:fldChar w:fldCharType="begin" w:fldLock="1"/>
      </w:r>
      <w:r w:rsidRPr="00763A29">
        <w:rPr>
          <w:rFonts w:eastAsia="Malgun Gothic"/>
          <w:lang w:val="en-GB" w:eastAsia="de-DE"/>
        </w:rPr>
        <w:instrText xml:space="preserve"> REF _Ref98166877 \h  \* MERGEFORMAT </w:instrText>
      </w:r>
      <w:r w:rsidRPr="00763A29">
        <w:rPr>
          <w:rFonts w:eastAsia="Malgun Gothic"/>
          <w:lang w:val="en-GB" w:eastAsia="de-DE"/>
        </w:rPr>
      </w:r>
      <w:r w:rsidRPr="00763A29">
        <w:rPr>
          <w:rFonts w:eastAsia="Malgun Gothic"/>
          <w:lang w:eastAsia="de-DE"/>
        </w:rPr>
        <w:fldChar w:fldCharType="separate"/>
      </w:r>
      <w:r w:rsidRPr="00763A29">
        <w:rPr>
          <w:rFonts w:eastAsia="Malgun Gothic"/>
          <w:lang w:val="en-GB" w:eastAsia="de-DE"/>
        </w:rPr>
        <w:t>Table xx</w:t>
      </w:r>
      <w:r w:rsidRPr="00763A29">
        <w:rPr>
          <w:rFonts w:eastAsia="Malgun Gothic"/>
          <w:lang w:eastAsia="de-DE"/>
        </w:rPr>
        <w:fldChar w:fldCharType="end"/>
      </w:r>
      <w:r w:rsidRPr="00763A29">
        <w:rPr>
          <w:rFonts w:eastAsia="Malgun Gothic"/>
          <w:lang w:val="en-GB" w:eastAsia="de-DE"/>
        </w:rPr>
        <w:t xml:space="preserve"> are derived from the respective variables in the s, e, n and v columns of </w:t>
      </w:r>
      <w:r w:rsidRPr="00763A29">
        <w:rPr>
          <w:rFonts w:eastAsia="Malgun Gothic"/>
          <w:lang w:val="en-GB" w:eastAsia="de-DE"/>
        </w:rPr>
        <w:fldChar w:fldCharType="begin" w:fldLock="1"/>
      </w:r>
      <w:r w:rsidRPr="00763A29">
        <w:rPr>
          <w:rFonts w:eastAsia="Malgun Gothic"/>
          <w:lang w:val="en-GB" w:eastAsia="de-DE"/>
        </w:rPr>
        <w:instrText xml:space="preserve"> REF _Ref98166877 \h  \* MERGEFORMAT </w:instrText>
      </w:r>
      <w:r w:rsidRPr="00763A29">
        <w:rPr>
          <w:rFonts w:eastAsia="Malgun Gothic"/>
          <w:lang w:val="en-GB" w:eastAsia="de-DE"/>
        </w:rPr>
      </w:r>
      <w:r w:rsidRPr="00763A29">
        <w:rPr>
          <w:rFonts w:eastAsia="Malgun Gothic"/>
          <w:lang w:eastAsia="de-DE"/>
        </w:rPr>
        <w:fldChar w:fldCharType="separate"/>
      </w:r>
      <w:r w:rsidRPr="00763A29">
        <w:rPr>
          <w:rFonts w:eastAsia="Malgun Gothic"/>
          <w:lang w:val="en-GB" w:eastAsia="de-DE"/>
        </w:rPr>
        <w:t>Table xx</w:t>
      </w:r>
      <w:r w:rsidRPr="00763A29">
        <w:rPr>
          <w:rFonts w:eastAsia="Malgun Gothic"/>
          <w:lang w:eastAsia="de-DE"/>
        </w:rPr>
        <w:fldChar w:fldCharType="end"/>
      </w:r>
      <w:r w:rsidRPr="00763A29">
        <w:rPr>
          <w:rFonts w:eastAsia="Malgun Gothic"/>
          <w:lang w:val="en-GB" w:eastAsia="de-DE"/>
        </w:rPr>
        <w:t xml:space="preserve"> as follows:</w:t>
      </w:r>
    </w:p>
    <w:p w14:paraId="7769FB42" w14:textId="77777777" w:rsidR="00C462D1" w:rsidRPr="00763A29" w:rsidRDefault="00C462D1" w:rsidP="00C462D1">
      <w:pPr>
        <w:widowControl w:val="0"/>
        <w:rPr>
          <w:lang w:val="en-GB" w:eastAsia="it-IT"/>
        </w:rPr>
      </w:pPr>
      <w:r w:rsidRPr="00763A29">
        <w:rPr>
          <w:lang w:val="en-GB" w:eastAsia="it-IT"/>
        </w:rPr>
        <w:t>–</w:t>
      </w:r>
      <w:r w:rsidRPr="00763A29">
        <w:rPr>
          <w:lang w:val="en-GB" w:eastAsia="it-IT"/>
        </w:rPr>
        <w:tab/>
        <w:t>If the value of e is in the range of 0 to 127, exclusive, x is set equal to (</w:t>
      </w:r>
      <w:r w:rsidRPr="00763A29">
        <w:rPr>
          <w:rFonts w:eastAsia="Malgun Gothic"/>
          <w:lang w:eastAsia="zh-CN"/>
        </w:rPr>
        <w:t> − </w:t>
      </w:r>
      <w:r w:rsidRPr="00763A29">
        <w:rPr>
          <w:lang w:val="en-GB" w:eastAsia="it-IT"/>
        </w:rPr>
        <w:t>1)</w:t>
      </w:r>
      <w:r w:rsidRPr="00763A29">
        <w:rPr>
          <w:vertAlign w:val="superscript"/>
          <w:lang w:val="en-GB" w:eastAsia="it-IT"/>
        </w:rPr>
        <w:t>s</w:t>
      </w:r>
      <w:r w:rsidRPr="00763A29">
        <w:rPr>
          <w:lang w:val="en-GB" w:eastAsia="it-IT"/>
        </w:rPr>
        <w:t xml:space="preserve"> * 2</w:t>
      </w:r>
      <w:r w:rsidRPr="00763A29">
        <w:rPr>
          <w:vertAlign w:val="superscript"/>
          <w:lang w:val="en-GB" w:eastAsia="it-IT"/>
        </w:rPr>
        <w:t xml:space="preserve">( e − 31 ) </w:t>
      </w:r>
      <w:r w:rsidRPr="00763A29">
        <w:rPr>
          <w:lang w:val="en-GB" w:eastAsia="it-IT"/>
        </w:rPr>
        <w:t xml:space="preserve">* ( 1 + n </w:t>
      </w:r>
      <w:bookmarkStart w:id="30" w:name="_Hlk152695147"/>
      <w:r w:rsidRPr="00763A29">
        <w:rPr>
          <w:lang w:val="en-GB" w:eastAsia="it-IT"/>
        </w:rPr>
        <w:t>÷</w:t>
      </w:r>
      <w:bookmarkEnd w:id="30"/>
      <w:r w:rsidRPr="00763A29">
        <w:rPr>
          <w:lang w:val="en-GB" w:eastAsia="it-IT"/>
        </w:rPr>
        <w:t xml:space="preserve"> 2</w:t>
      </w:r>
      <w:r w:rsidRPr="00763A29">
        <w:rPr>
          <w:vertAlign w:val="superscript"/>
          <w:lang w:val="en-GB" w:eastAsia="it-IT"/>
        </w:rPr>
        <w:t>v</w:t>
      </w:r>
      <w:r w:rsidRPr="00763A29">
        <w:rPr>
          <w:lang w:val="en-GB" w:eastAsia="it-IT"/>
        </w:rPr>
        <w:t xml:space="preserve"> ).</w:t>
      </w:r>
    </w:p>
    <w:p w14:paraId="37D9041E" w14:textId="77777777" w:rsidR="00C462D1" w:rsidRPr="00763A29" w:rsidRDefault="00C462D1" w:rsidP="00C462D1">
      <w:pPr>
        <w:widowControl w:val="0"/>
        <w:rPr>
          <w:lang w:val="en-GB" w:eastAsia="it-IT"/>
        </w:rPr>
      </w:pPr>
      <w:r w:rsidRPr="00763A29">
        <w:rPr>
          <w:lang w:val="en-GB" w:eastAsia="it-IT"/>
        </w:rPr>
        <w:t>–</w:t>
      </w:r>
      <w:r w:rsidRPr="00763A29">
        <w:rPr>
          <w:lang w:val="en-GB" w:eastAsia="it-IT"/>
        </w:rPr>
        <w:tab/>
        <w:t>Otherwise (e is equal to 0), x is set equal to (</w:t>
      </w:r>
      <w:r w:rsidRPr="00763A29">
        <w:rPr>
          <w:rFonts w:eastAsia="Malgun Gothic"/>
          <w:lang w:eastAsia="zh-CN"/>
        </w:rPr>
        <w:t> − </w:t>
      </w:r>
      <w:r w:rsidRPr="00763A29">
        <w:rPr>
          <w:lang w:val="en-GB" w:eastAsia="it-IT"/>
        </w:rPr>
        <w:t>1)</w:t>
      </w:r>
      <w:r w:rsidRPr="00763A29">
        <w:rPr>
          <w:vertAlign w:val="superscript"/>
          <w:lang w:val="en-GB" w:eastAsia="it-IT"/>
        </w:rPr>
        <w:t>s</w:t>
      </w:r>
      <w:r w:rsidRPr="00763A29">
        <w:rPr>
          <w:lang w:val="en-GB" w:eastAsia="it-IT"/>
        </w:rPr>
        <w:t xml:space="preserve"> * 2</w:t>
      </w:r>
      <w:r w:rsidRPr="00763A29">
        <w:rPr>
          <w:vertAlign w:val="superscript"/>
          <w:lang w:val="en-GB" w:eastAsia="it-IT"/>
        </w:rPr>
        <w:t>−( 30 + v )</w:t>
      </w:r>
      <w:r w:rsidRPr="00763A29">
        <w:rPr>
          <w:lang w:val="en-GB" w:eastAsia="it-IT"/>
        </w:rPr>
        <w:t xml:space="preserve"> * n.</w:t>
      </w:r>
    </w:p>
    <w:p w14:paraId="1B7FD788" w14:textId="77777777" w:rsidR="00C462D1" w:rsidRPr="00763A29" w:rsidRDefault="00C462D1" w:rsidP="00C462D1">
      <w:pPr>
        <w:ind w:left="270"/>
        <w:rPr>
          <w:sz w:val="18"/>
          <w:szCs w:val="18"/>
          <w:lang w:val="en-GB" w:eastAsia="it-IT"/>
        </w:rPr>
      </w:pPr>
      <w:r w:rsidRPr="00763A29">
        <w:rPr>
          <w:rFonts w:eastAsia="Malgun Gothic"/>
          <w:sz w:val="18"/>
          <w:szCs w:val="18"/>
          <w:lang w:val="en-GB" w:eastAsia="de-DE"/>
        </w:rPr>
        <w:t>NOTE</w:t>
      </w:r>
      <w:r w:rsidRPr="00763A29">
        <w:rPr>
          <w:noProof/>
          <w:szCs w:val="18"/>
        </w:rPr>
        <w:t> </w:t>
      </w:r>
      <w:r w:rsidRPr="00763A29">
        <w:rPr>
          <w:rFonts w:eastAsia="Malgun Gothic"/>
          <w:sz w:val="18"/>
          <w:szCs w:val="18"/>
          <w:lang w:val="en-GB" w:eastAsia="de-DE"/>
        </w:rPr>
        <w:t>2</w:t>
      </w:r>
      <w:r w:rsidRPr="00763A29">
        <w:rPr>
          <w:noProof/>
          <w:szCs w:val="18"/>
        </w:rPr>
        <w:t> – </w:t>
      </w:r>
      <w:r w:rsidRPr="00763A29">
        <w:rPr>
          <w:sz w:val="18"/>
          <w:szCs w:val="18"/>
          <w:lang w:val="en-GB" w:eastAsia="it-IT"/>
        </w:rPr>
        <w:t>The above specification is similar to that found in IEC 60559:1989.</w:t>
      </w:r>
    </w:p>
    <w:p w14:paraId="127C2DB6" w14:textId="77777777" w:rsidR="00C462D1" w:rsidRPr="00763A29" w:rsidRDefault="00C462D1" w:rsidP="00C462D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algun Gothic"/>
          <w:b/>
          <w:bCs/>
          <w:lang w:val="en-GB"/>
        </w:rPr>
      </w:pPr>
      <w:r w:rsidRPr="00763A29">
        <w:rPr>
          <w:rFonts w:eastAsia="Malgun Gothic"/>
          <w:b/>
          <w:bCs/>
          <w:lang w:val="en-GB"/>
        </w:rPr>
        <w:t xml:space="preserve">Table xx – </w:t>
      </w:r>
      <w:r w:rsidRPr="00763A29">
        <w:rPr>
          <w:rFonts w:eastAsia="Malgun Gothic"/>
          <w:b/>
          <w:bCs/>
          <w:lang w:val="en-GB" w:eastAsia="zh-CN"/>
        </w:rPr>
        <w:t>Association between depth parameter variables and syntax elements</w:t>
      </w:r>
    </w:p>
    <w:tbl>
      <w:tblPr>
        <w:tblW w:w="37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310"/>
        <w:gridCol w:w="1269"/>
        <w:gridCol w:w="1607"/>
        <w:gridCol w:w="1524"/>
      </w:tblGrid>
      <w:tr w:rsidR="00C462D1" w:rsidRPr="00763A29" w14:paraId="67EB90D6" w14:textId="77777777" w:rsidTr="00281655">
        <w:trPr>
          <w:jc w:val="center"/>
        </w:trPr>
        <w:tc>
          <w:tcPr>
            <w:tcW w:w="877" w:type="pct"/>
          </w:tcPr>
          <w:p w14:paraId="40F26686"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x</w:t>
            </w:r>
          </w:p>
        </w:tc>
        <w:tc>
          <w:tcPr>
            <w:tcW w:w="946" w:type="pct"/>
          </w:tcPr>
          <w:p w14:paraId="2E54007E"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s</w:t>
            </w:r>
          </w:p>
        </w:tc>
        <w:tc>
          <w:tcPr>
            <w:tcW w:w="916" w:type="pct"/>
          </w:tcPr>
          <w:p w14:paraId="67A3A522"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e</w:t>
            </w:r>
          </w:p>
        </w:tc>
        <w:tc>
          <w:tcPr>
            <w:tcW w:w="1160" w:type="pct"/>
          </w:tcPr>
          <w:p w14:paraId="0C02EE82"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n</w:t>
            </w:r>
          </w:p>
        </w:tc>
        <w:tc>
          <w:tcPr>
            <w:tcW w:w="1100" w:type="pct"/>
          </w:tcPr>
          <w:p w14:paraId="6784ACF1" w14:textId="77777777" w:rsidR="00C462D1" w:rsidRPr="00763A29" w:rsidRDefault="00C462D1" w:rsidP="0028165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763A29">
              <w:rPr>
                <w:b/>
                <w:noProof/>
                <w:lang w:val="en-GB" w:eastAsia="zh-CN"/>
              </w:rPr>
              <w:t>v</w:t>
            </w:r>
          </w:p>
        </w:tc>
      </w:tr>
      <w:tr w:rsidR="00C462D1" w:rsidRPr="00763A29" w14:paraId="356189B7" w14:textId="77777777" w:rsidTr="00281655">
        <w:trPr>
          <w:jc w:val="center"/>
        </w:trPr>
        <w:tc>
          <w:tcPr>
            <w:tcW w:w="877" w:type="pct"/>
          </w:tcPr>
          <w:p w14:paraId="5320422D"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w:t>
            </w:r>
            <w:proofErr w:type="spellEnd"/>
          </w:p>
        </w:tc>
        <w:tc>
          <w:tcPr>
            <w:tcW w:w="946" w:type="pct"/>
          </w:tcPr>
          <w:p w14:paraId="1797896C"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ZNearSign</w:t>
            </w:r>
            <w:proofErr w:type="spellEnd"/>
          </w:p>
        </w:tc>
        <w:tc>
          <w:tcPr>
            <w:tcW w:w="916" w:type="pct"/>
          </w:tcPr>
          <w:p w14:paraId="2B7FBC3E"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ZNearExp</w:t>
            </w:r>
            <w:proofErr w:type="spellEnd"/>
          </w:p>
        </w:tc>
        <w:tc>
          <w:tcPr>
            <w:tcW w:w="1160" w:type="pct"/>
          </w:tcPr>
          <w:p w14:paraId="5E655F5A"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ZNearMantissa</w:t>
            </w:r>
            <w:proofErr w:type="spellEnd"/>
          </w:p>
        </w:tc>
        <w:tc>
          <w:tcPr>
            <w:tcW w:w="1100" w:type="pct"/>
          </w:tcPr>
          <w:p w14:paraId="7207EED0"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ZNearManLen</w:t>
            </w:r>
            <w:proofErr w:type="spellEnd"/>
          </w:p>
        </w:tc>
      </w:tr>
      <w:tr w:rsidR="00C462D1" w:rsidRPr="00763A29" w14:paraId="32FF4906" w14:textId="77777777" w:rsidTr="00281655">
        <w:trPr>
          <w:jc w:val="center"/>
        </w:trPr>
        <w:tc>
          <w:tcPr>
            <w:tcW w:w="877" w:type="pct"/>
          </w:tcPr>
          <w:p w14:paraId="79ECF789"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w:t>
            </w:r>
            <w:proofErr w:type="spellEnd"/>
          </w:p>
        </w:tc>
        <w:tc>
          <w:tcPr>
            <w:tcW w:w="946" w:type="pct"/>
          </w:tcPr>
          <w:p w14:paraId="12E13C9B"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ZFarSign</w:t>
            </w:r>
            <w:proofErr w:type="spellEnd"/>
          </w:p>
        </w:tc>
        <w:tc>
          <w:tcPr>
            <w:tcW w:w="916" w:type="pct"/>
          </w:tcPr>
          <w:p w14:paraId="65DEC745"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ZFarExp</w:t>
            </w:r>
            <w:proofErr w:type="spellEnd"/>
          </w:p>
        </w:tc>
        <w:tc>
          <w:tcPr>
            <w:tcW w:w="1160" w:type="pct"/>
          </w:tcPr>
          <w:p w14:paraId="2E8F8E6A"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ZFarMantissa</w:t>
            </w:r>
            <w:proofErr w:type="spellEnd"/>
          </w:p>
        </w:tc>
        <w:tc>
          <w:tcPr>
            <w:tcW w:w="1100" w:type="pct"/>
          </w:tcPr>
          <w:p w14:paraId="54574502"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ZFarManLen</w:t>
            </w:r>
            <w:proofErr w:type="spellEnd"/>
          </w:p>
        </w:tc>
      </w:tr>
      <w:tr w:rsidR="00C462D1" w:rsidRPr="00763A29" w14:paraId="62639348" w14:textId="77777777" w:rsidTr="00281655">
        <w:trPr>
          <w:jc w:val="center"/>
        </w:trPr>
        <w:tc>
          <w:tcPr>
            <w:tcW w:w="877" w:type="pct"/>
          </w:tcPr>
          <w:p w14:paraId="06A14938"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763A29">
              <w:rPr>
                <w:lang w:val="en-GB" w:eastAsia="it-IT"/>
              </w:rPr>
              <w:t>Z[ </w:t>
            </w:r>
            <w:proofErr w:type="spellStart"/>
            <w:r w:rsidRPr="00763A29">
              <w:rPr>
                <w:lang w:val="en-GB" w:eastAsia="it-IT"/>
              </w:rPr>
              <w:t>i</w:t>
            </w:r>
            <w:proofErr w:type="spellEnd"/>
            <w:r w:rsidRPr="00763A29">
              <w:rPr>
                <w:lang w:val="en-GB" w:eastAsia="it-IT"/>
              </w:rPr>
              <w:t> ]</w:t>
            </w:r>
          </w:p>
        </w:tc>
        <w:tc>
          <w:tcPr>
            <w:tcW w:w="946" w:type="pct"/>
          </w:tcPr>
          <w:p w14:paraId="74829B3E"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ZSign</w:t>
            </w:r>
            <w:proofErr w:type="spellEnd"/>
            <w:r w:rsidRPr="00763A29">
              <w:rPr>
                <w:lang w:val="en-GB" w:eastAsia="it-IT"/>
              </w:rPr>
              <w:t>[ </w:t>
            </w:r>
            <w:proofErr w:type="spellStart"/>
            <w:r w:rsidRPr="00763A29">
              <w:rPr>
                <w:lang w:val="en-GB" w:eastAsia="it-IT"/>
              </w:rPr>
              <w:t>i</w:t>
            </w:r>
            <w:proofErr w:type="spellEnd"/>
            <w:r w:rsidRPr="00763A29">
              <w:rPr>
                <w:lang w:val="en-GB" w:eastAsia="it-IT"/>
              </w:rPr>
              <w:t> ]</w:t>
            </w:r>
          </w:p>
        </w:tc>
        <w:tc>
          <w:tcPr>
            <w:tcW w:w="916" w:type="pct"/>
          </w:tcPr>
          <w:p w14:paraId="518A98AD"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ZExp</w:t>
            </w:r>
            <w:proofErr w:type="spellEnd"/>
          </w:p>
        </w:tc>
        <w:tc>
          <w:tcPr>
            <w:tcW w:w="1160" w:type="pct"/>
          </w:tcPr>
          <w:p w14:paraId="4D100821"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ZMantissa</w:t>
            </w:r>
            <w:proofErr w:type="spellEnd"/>
          </w:p>
        </w:tc>
        <w:tc>
          <w:tcPr>
            <w:tcW w:w="1100" w:type="pct"/>
          </w:tcPr>
          <w:p w14:paraId="7B14A750" w14:textId="77777777" w:rsidR="00C462D1" w:rsidRPr="00763A29" w:rsidRDefault="00C462D1" w:rsidP="0028165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r w:rsidRPr="00763A29">
              <w:rPr>
                <w:lang w:val="en-GB" w:eastAsia="it-IT"/>
              </w:rPr>
              <w:t>ZManLen</w:t>
            </w:r>
            <w:proofErr w:type="spellEnd"/>
          </w:p>
        </w:tc>
      </w:tr>
    </w:tbl>
    <w:p w14:paraId="21162EAA" w14:textId="77777777" w:rsidR="00C462D1" w:rsidRPr="008707D4" w:rsidRDefault="00C462D1" w:rsidP="00C462D1">
      <w:pPr>
        <w:ind w:left="270"/>
        <w:rPr>
          <w:b/>
          <w:bCs/>
          <w:sz w:val="18"/>
          <w:szCs w:val="18"/>
          <w:lang w:val="en-GB" w:eastAsia="it-IT"/>
        </w:rPr>
      </w:pPr>
      <w:r w:rsidRPr="00763A29">
        <w:rPr>
          <w:rFonts w:eastAsia="Malgun Gothic"/>
          <w:sz w:val="18"/>
          <w:szCs w:val="18"/>
          <w:lang w:val="en-GB" w:eastAsia="de-DE"/>
        </w:rPr>
        <w:t>NOTE</w:t>
      </w:r>
      <w:r w:rsidRPr="00763A29">
        <w:rPr>
          <w:noProof/>
          <w:sz w:val="18"/>
          <w:szCs w:val="18"/>
        </w:rPr>
        <w:t> </w:t>
      </w:r>
      <w:r w:rsidRPr="00763A29">
        <w:rPr>
          <w:rFonts w:eastAsia="Malgun Gothic"/>
          <w:sz w:val="18"/>
          <w:szCs w:val="18"/>
          <w:lang w:val="en-GB" w:eastAsia="de-DE"/>
        </w:rPr>
        <w:t>3</w:t>
      </w:r>
      <w:r w:rsidRPr="00763A29">
        <w:rPr>
          <w:noProof/>
          <w:sz w:val="18"/>
          <w:szCs w:val="18"/>
        </w:rPr>
        <w:t> – </w:t>
      </w:r>
      <w:r w:rsidRPr="00763A29">
        <w:rPr>
          <w:rFonts w:eastAsia="Malgun Gothic"/>
          <w:sz w:val="18"/>
          <w:szCs w:val="18"/>
          <w:lang w:val="en-GB" w:eastAsia="de-DE"/>
        </w:rPr>
        <w:t xml:space="preserve">In some applications, disparity is used instead of depth (the disparity value D and depth value Z relationship is D = 1 ÷ Z). </w:t>
      </w:r>
      <w:proofErr w:type="spellStart"/>
      <w:r w:rsidRPr="00763A29">
        <w:rPr>
          <w:rFonts w:eastAsia="Malgun Gothic"/>
          <w:sz w:val="18"/>
          <w:szCs w:val="18"/>
          <w:lang w:val="en-GB" w:eastAsia="de-DE"/>
        </w:rPr>
        <w:t>Correspoding</w:t>
      </w:r>
      <w:proofErr w:type="spellEnd"/>
      <w:r w:rsidRPr="00763A29">
        <w:rPr>
          <w:rFonts w:eastAsia="Malgun Gothic"/>
          <w:sz w:val="18"/>
          <w:szCs w:val="18"/>
          <w:lang w:val="en-GB" w:eastAsia="de-DE"/>
        </w:rPr>
        <w:t xml:space="preserve"> to Equation (</w:t>
      </w:r>
      <w:r w:rsidRPr="008707D4">
        <w:rPr>
          <w:rFonts w:eastAsia="Malgun Gothic"/>
          <w:sz w:val="18"/>
          <w:szCs w:val="18"/>
          <w:lang w:val="en-GB" w:eastAsia="de-DE"/>
        </w:rPr>
        <w:t>xx</w:t>
      </w:r>
      <w:r w:rsidRPr="00763A29">
        <w:rPr>
          <w:rFonts w:eastAsia="Malgun Gothic"/>
          <w:sz w:val="18"/>
          <w:szCs w:val="18"/>
          <w:lang w:val="en-GB" w:eastAsia="de-DE"/>
        </w:rPr>
        <w:t xml:space="preserve">), the disparity value for the </w:t>
      </w:r>
      <w:proofErr w:type="spellStart"/>
      <w:r w:rsidRPr="00763A29">
        <w:rPr>
          <w:rFonts w:eastAsia="Malgun Gothic"/>
          <w:sz w:val="18"/>
          <w:szCs w:val="18"/>
          <w:lang w:val="en-GB" w:eastAsia="de-DE"/>
        </w:rPr>
        <w:t>i-th</w:t>
      </w:r>
      <w:proofErr w:type="spellEnd"/>
      <w:r w:rsidRPr="00763A29">
        <w:rPr>
          <w:rFonts w:eastAsia="Malgun Gothic"/>
          <w:sz w:val="18"/>
          <w:szCs w:val="18"/>
          <w:lang w:val="en-GB" w:eastAsia="de-DE"/>
        </w:rPr>
        <w:t xml:space="preserve"> MPI layer is D</w:t>
      </w:r>
      <w:r w:rsidRPr="00763A29">
        <w:rPr>
          <w:sz w:val="18"/>
          <w:szCs w:val="18"/>
          <w:lang w:val="en-GB" w:eastAsia="it-IT"/>
        </w:rPr>
        <w:t>[ </w:t>
      </w:r>
      <w:proofErr w:type="spellStart"/>
      <w:r w:rsidRPr="00763A29">
        <w:rPr>
          <w:sz w:val="18"/>
          <w:szCs w:val="18"/>
          <w:lang w:val="en-GB" w:eastAsia="it-IT"/>
        </w:rPr>
        <w:t>i</w:t>
      </w:r>
      <w:proofErr w:type="spellEnd"/>
      <w:r w:rsidRPr="00763A29">
        <w:rPr>
          <w:sz w:val="18"/>
          <w:szCs w:val="18"/>
          <w:lang w:val="en-GB" w:eastAsia="it-IT"/>
        </w:rPr>
        <w:t> ] = </w:t>
      </w:r>
      <w:proofErr w:type="spellStart"/>
      <w:r w:rsidRPr="00763A29">
        <w:rPr>
          <w:sz w:val="18"/>
          <w:szCs w:val="18"/>
          <w:lang w:val="en-GB" w:eastAsia="it-IT"/>
        </w:rPr>
        <w:t>i</w:t>
      </w:r>
      <w:proofErr w:type="spellEnd"/>
      <w:r w:rsidRPr="00763A29">
        <w:rPr>
          <w:sz w:val="18"/>
          <w:szCs w:val="18"/>
          <w:lang w:val="en-GB" w:eastAsia="it-IT"/>
        </w:rPr>
        <w:t> * ( </w:t>
      </w:r>
      <w:proofErr w:type="spellStart"/>
      <w:r w:rsidRPr="00763A29">
        <w:rPr>
          <w:sz w:val="18"/>
          <w:szCs w:val="18"/>
          <w:lang w:val="en-GB" w:eastAsia="it-IT"/>
        </w:rPr>
        <w:t>DFar</w:t>
      </w:r>
      <w:proofErr w:type="spellEnd"/>
      <w:r w:rsidRPr="00763A29">
        <w:rPr>
          <w:rFonts w:eastAsia="Malgun Gothic"/>
          <w:sz w:val="18"/>
          <w:szCs w:val="18"/>
          <w:lang w:eastAsia="zh-CN"/>
        </w:rPr>
        <w:t> − </w:t>
      </w:r>
      <w:proofErr w:type="spellStart"/>
      <w:r w:rsidRPr="00763A29">
        <w:rPr>
          <w:rFonts w:eastAsia="Malgun Gothic"/>
          <w:sz w:val="18"/>
          <w:szCs w:val="18"/>
          <w:lang w:eastAsia="zh-CN"/>
        </w:rPr>
        <w:t>Dnear</w:t>
      </w:r>
      <w:proofErr w:type="spellEnd"/>
      <w:r w:rsidRPr="00763A29">
        <w:rPr>
          <w:rFonts w:eastAsia="Malgun Gothic"/>
          <w:sz w:val="18"/>
          <w:szCs w:val="18"/>
          <w:lang w:eastAsia="zh-CN"/>
        </w:rPr>
        <w:t> ) ÷ (mpi_num_layers_minus1 ) + </w:t>
      </w:r>
      <w:proofErr w:type="spellStart"/>
      <w:r w:rsidRPr="00763A29">
        <w:rPr>
          <w:rFonts w:eastAsia="Malgun Gothic"/>
          <w:sz w:val="18"/>
          <w:szCs w:val="18"/>
          <w:lang w:eastAsia="zh-CN"/>
        </w:rPr>
        <w:t>DNear</w:t>
      </w:r>
      <w:proofErr w:type="spellEnd"/>
      <w:r w:rsidRPr="00763A29">
        <w:rPr>
          <w:rFonts w:eastAsia="Malgun Gothic"/>
          <w:sz w:val="18"/>
          <w:szCs w:val="18"/>
          <w:lang w:eastAsia="zh-CN"/>
        </w:rPr>
        <w:t xml:space="preserve">. </w:t>
      </w:r>
    </w:p>
    <w:p w14:paraId="6B08ECBF" w14:textId="77777777" w:rsidR="00C462D1" w:rsidRPr="00763A29" w:rsidRDefault="00C462D1" w:rsidP="00C462D1">
      <w:pPr>
        <w:rPr>
          <w:lang w:val="en-GB" w:eastAsia="it-IT"/>
        </w:rPr>
      </w:pPr>
      <w:proofErr w:type="spellStart"/>
      <w:r w:rsidRPr="00763A29">
        <w:rPr>
          <w:b/>
          <w:bCs/>
          <w:lang w:val="en-GB" w:eastAsia="it-IT"/>
        </w:rPr>
        <w:t>mpii_texture_opacity_interleave_flag</w:t>
      </w:r>
      <w:proofErr w:type="spellEnd"/>
      <w:r w:rsidRPr="00763A29">
        <w:rPr>
          <w:b/>
          <w:bCs/>
          <w:lang w:val="en-GB" w:eastAsia="it-IT"/>
        </w:rPr>
        <w:t xml:space="preserve"> </w:t>
      </w:r>
      <w:r w:rsidRPr="00763A29">
        <w:rPr>
          <w:lang w:val="en-GB" w:eastAsia="it-IT"/>
        </w:rPr>
        <w:t xml:space="preserve">equal to 1 indicates decoded output pictures correspond to temporally interleaved texture and opacity constituent pictures in output order as illustrated in Figure </w:t>
      </w:r>
      <w:r w:rsidRPr="008707D4">
        <w:rPr>
          <w:lang w:val="en-GB" w:eastAsia="it-IT"/>
        </w:rPr>
        <w:t>XX</w:t>
      </w:r>
      <w:r w:rsidRPr="00763A29">
        <w:rPr>
          <w:lang w:val="en-GB" w:eastAsia="it-IT"/>
        </w:rPr>
        <w:t xml:space="preserve">. </w:t>
      </w:r>
      <w:proofErr w:type="spellStart"/>
      <w:r w:rsidRPr="00763A29">
        <w:rPr>
          <w:lang w:val="en-GB" w:eastAsia="it-IT"/>
        </w:rPr>
        <w:t>mpii_texture_opacity_interleave_flag</w:t>
      </w:r>
      <w:proofErr w:type="spellEnd"/>
      <w:r w:rsidRPr="00763A29">
        <w:rPr>
          <w:lang w:val="en-GB" w:eastAsia="it-IT"/>
        </w:rPr>
        <w:t xml:space="preserve"> equal to 0 indicates decoded output pictures correspond to spatially packed texture and opacity constituent pictures as illustrated in Figures </w:t>
      </w:r>
      <w:r w:rsidRPr="008707D4">
        <w:rPr>
          <w:lang w:val="en-GB" w:eastAsia="it-IT"/>
        </w:rPr>
        <w:t>XX</w:t>
      </w:r>
      <w:r w:rsidRPr="00763A29">
        <w:rPr>
          <w:lang w:val="en-GB" w:eastAsia="it-IT"/>
        </w:rPr>
        <w:t xml:space="preserve"> and </w:t>
      </w:r>
      <w:r w:rsidRPr="008707D4">
        <w:rPr>
          <w:lang w:val="en-GB" w:eastAsia="it-IT"/>
        </w:rPr>
        <w:t>XX</w:t>
      </w:r>
      <w:r w:rsidRPr="00763A29">
        <w:rPr>
          <w:lang w:val="en-GB" w:eastAsia="it-IT"/>
        </w:rPr>
        <w:t>.</w:t>
      </w:r>
    </w:p>
    <w:p w14:paraId="506F560B" w14:textId="77777777" w:rsidR="00C462D1" w:rsidRPr="00763A29" w:rsidRDefault="00C462D1" w:rsidP="00C462D1">
      <w:pPr>
        <w:rPr>
          <w:lang w:val="en-GB" w:eastAsia="it-IT"/>
        </w:rPr>
      </w:pPr>
      <w:proofErr w:type="spellStart"/>
      <w:r w:rsidRPr="00763A29">
        <w:rPr>
          <w:b/>
          <w:bCs/>
          <w:lang w:val="en-GB" w:eastAsia="it-IT"/>
        </w:rPr>
        <w:t>mpii_texture_opacity_arrangement_flag</w:t>
      </w:r>
      <w:proofErr w:type="spellEnd"/>
      <w:r w:rsidRPr="00763A29">
        <w:rPr>
          <w:b/>
          <w:bCs/>
          <w:lang w:val="en-GB" w:eastAsia="it-IT"/>
        </w:rPr>
        <w:t xml:space="preserve"> </w:t>
      </w:r>
      <w:r w:rsidRPr="00763A29">
        <w:rPr>
          <w:lang w:val="en-GB" w:eastAsia="it-IT"/>
        </w:rPr>
        <w:t xml:space="preserve">equal to 0 indicates decoded output pictures represent texture and opacity constituent pictures in a top-bottom packing arrangement as illustrated in Figure </w:t>
      </w:r>
      <w:r w:rsidRPr="008707D4">
        <w:rPr>
          <w:lang w:val="en-GB" w:eastAsia="it-IT"/>
        </w:rPr>
        <w:t>XX</w:t>
      </w:r>
      <w:r w:rsidRPr="00763A29">
        <w:rPr>
          <w:lang w:val="en-GB" w:eastAsia="it-IT"/>
        </w:rPr>
        <w:t xml:space="preserve">. </w:t>
      </w:r>
      <w:proofErr w:type="spellStart"/>
      <w:r w:rsidRPr="00763A29">
        <w:rPr>
          <w:lang w:val="en-GB" w:eastAsia="it-IT"/>
        </w:rPr>
        <w:t>mpii_texture_opacity_arrangement_flag</w:t>
      </w:r>
      <w:proofErr w:type="spellEnd"/>
      <w:r w:rsidRPr="00763A29">
        <w:rPr>
          <w:b/>
          <w:bCs/>
          <w:lang w:val="en-GB" w:eastAsia="it-IT"/>
        </w:rPr>
        <w:t xml:space="preserve"> </w:t>
      </w:r>
      <w:r w:rsidRPr="00763A29">
        <w:rPr>
          <w:lang w:val="en-GB" w:eastAsia="it-IT"/>
        </w:rPr>
        <w:t xml:space="preserve">equal to 1 indicates decoded output pictures represent texture and opacity constituent pictures in a side-by-side packing arrangement as illustrated in Figure </w:t>
      </w:r>
      <w:r w:rsidRPr="008707D4">
        <w:rPr>
          <w:lang w:val="en-GB" w:eastAsia="it-IT"/>
        </w:rPr>
        <w:t>XX</w:t>
      </w:r>
      <w:r w:rsidRPr="00763A29">
        <w:rPr>
          <w:lang w:val="en-GB" w:eastAsia="it-IT"/>
        </w:rPr>
        <w:t>.</w:t>
      </w:r>
    </w:p>
    <w:p w14:paraId="5A44CB2C" w14:textId="77777777" w:rsidR="00C462D1" w:rsidRPr="00763A29" w:rsidRDefault="00C462D1" w:rsidP="00C462D1">
      <w:pPr>
        <w:rPr>
          <w:bCs/>
        </w:rPr>
      </w:pPr>
      <w:r w:rsidRPr="00763A29">
        <w:t xml:space="preserve">For each specified picture packing arrangement scheme, there are two constituent pictures that are referred to as picture 0 and picture 1. When </w:t>
      </w:r>
      <w:proofErr w:type="spellStart"/>
      <w:r w:rsidRPr="00763A29">
        <w:t>mpii_texture_opacity_interleave_flag</w:t>
      </w:r>
      <w:proofErr w:type="spellEnd"/>
      <w:r w:rsidRPr="00763A29">
        <w:t xml:space="preserve"> is equal to 0, the constituent picture associated with the upper-left sample of the decoded picture </w:t>
      </w:r>
      <w:proofErr w:type="gramStart"/>
      <w:r w:rsidRPr="00763A29">
        <w:t>is considered to be</w:t>
      </w:r>
      <w:proofErr w:type="gramEnd"/>
      <w:r w:rsidRPr="00763A29">
        <w:t xml:space="preserve"> constituent picture 0 and the other constituent picture is considered to be constituent picture 1. When </w:t>
      </w:r>
      <w:proofErr w:type="spellStart"/>
      <w:r w:rsidRPr="00763A29">
        <w:t>mpii_texture_opacity_interleave_flag</w:t>
      </w:r>
      <w:proofErr w:type="spellEnd"/>
      <w:r w:rsidRPr="00763A29">
        <w:t xml:space="preserve"> is equal to 1, the first decoded picture in the current CLVS is constituent picture 0 and the next decoded picture in output order is constituent picture 1 </w:t>
      </w:r>
      <w:r w:rsidRPr="00763A29">
        <w:rPr>
          <w:bCs/>
          <w:lang w:val="en-GB"/>
        </w:rPr>
        <w:t xml:space="preserve">and the display time of the constituent picture 0 should be delayed </w:t>
      </w:r>
      <w:proofErr w:type="gramStart"/>
      <w:r w:rsidRPr="00763A29">
        <w:rPr>
          <w:bCs/>
          <w:lang w:val="en-GB"/>
        </w:rPr>
        <w:t>to coincide</w:t>
      </w:r>
      <w:proofErr w:type="gramEnd"/>
      <w:r w:rsidRPr="00763A29">
        <w:rPr>
          <w:bCs/>
          <w:lang w:val="en-GB"/>
        </w:rPr>
        <w:t xml:space="preserve"> with the display time of constituent picture 1. </w:t>
      </w:r>
      <w:r w:rsidRPr="00763A29">
        <w:rPr>
          <w:bCs/>
        </w:rPr>
        <w:t>The two constituent pictures form the spatially packed texture and opacity picture of a MPI, with picture 0 being associated with the spatially packed texture picture and picture 1 being associated with the spatially packed opacity picture.</w:t>
      </w:r>
    </w:p>
    <w:p w14:paraId="1C333566" w14:textId="77777777" w:rsidR="00C462D1" w:rsidRPr="00763A29" w:rsidRDefault="00C462D1" w:rsidP="00C462D1">
      <w:pPr>
        <w:rPr>
          <w:rFonts w:eastAsia="Malgun Gothic"/>
          <w:lang w:eastAsia="de-DE"/>
        </w:rPr>
      </w:pPr>
      <w:r w:rsidRPr="00763A29">
        <w:rPr>
          <w:b/>
          <w:bCs/>
          <w:lang w:val="en-GB" w:eastAsia="it-IT"/>
        </w:rPr>
        <w:t xml:space="preserve">mpii_picture_num_layers_in_height_minus1 </w:t>
      </w:r>
      <w:r w:rsidRPr="00763A29">
        <w:rPr>
          <w:lang w:val="en-GB" w:eastAsia="it-IT"/>
        </w:rPr>
        <w:t xml:space="preserve">plus 1 specifies the number of spatially packed layers in height for picture 0 and picture 1. </w:t>
      </w:r>
      <w:r w:rsidRPr="00763A29">
        <w:rPr>
          <w:rFonts w:eastAsia="Malgun Gothic"/>
          <w:lang w:eastAsia="de-DE"/>
        </w:rPr>
        <w:t xml:space="preserve">The variable </w:t>
      </w:r>
      <w:proofErr w:type="spellStart"/>
      <w:r w:rsidRPr="00763A29">
        <w:rPr>
          <w:rFonts w:eastAsia="Malgun Gothic"/>
          <w:lang w:eastAsia="de-DE"/>
        </w:rPr>
        <w:t>hLayers</w:t>
      </w:r>
      <w:proofErr w:type="spellEnd"/>
      <w:r w:rsidRPr="00763A29">
        <w:rPr>
          <w:rFonts w:eastAsia="Malgun Gothic"/>
          <w:lang w:eastAsia="de-DE"/>
        </w:rPr>
        <w:t xml:space="preserve"> is set equal to mpii_picture_num_layers_in_height_minus1</w:t>
      </w:r>
      <w:r w:rsidRPr="00763A29">
        <w:rPr>
          <w:rFonts w:eastAsia="Malgun Gothic"/>
          <w:lang w:val="en-GB" w:eastAsia="de-DE"/>
        </w:rPr>
        <w:t> </w:t>
      </w:r>
      <w:r w:rsidRPr="00763A29">
        <w:rPr>
          <w:lang w:val="en-GB" w:eastAsia="it-IT"/>
        </w:rPr>
        <w:t>+</w:t>
      </w:r>
      <w:r w:rsidRPr="00763A29">
        <w:rPr>
          <w:rFonts w:eastAsia="Malgun Gothic"/>
          <w:lang w:val="en-GB" w:eastAsia="de-DE"/>
        </w:rPr>
        <w:t> </w:t>
      </w:r>
      <w:r w:rsidRPr="00763A29">
        <w:rPr>
          <w:rFonts w:eastAsia="Malgun Gothic"/>
          <w:lang w:eastAsia="de-DE"/>
        </w:rPr>
        <w:t xml:space="preserve">1 and the variable </w:t>
      </w:r>
      <w:proofErr w:type="spellStart"/>
      <w:r w:rsidRPr="00763A29">
        <w:rPr>
          <w:rFonts w:eastAsia="Malgun Gothic"/>
          <w:lang w:eastAsia="de-DE"/>
        </w:rPr>
        <w:t>wLayers</w:t>
      </w:r>
      <w:proofErr w:type="spellEnd"/>
      <w:r w:rsidRPr="00763A29">
        <w:rPr>
          <w:rFonts w:eastAsia="Malgun Gothic"/>
          <w:lang w:eastAsia="de-DE"/>
        </w:rPr>
        <w:t xml:space="preserve"> is set equal to (mpii_num_layers_minus1</w:t>
      </w:r>
      <w:r w:rsidRPr="00763A29">
        <w:rPr>
          <w:rFonts w:eastAsia="Malgun Gothic"/>
          <w:lang w:val="en-GB" w:eastAsia="de-DE"/>
        </w:rPr>
        <w:t> </w:t>
      </w:r>
      <w:r w:rsidRPr="00763A29">
        <w:rPr>
          <w:lang w:val="en-GB" w:eastAsia="it-IT"/>
        </w:rPr>
        <w:t>+</w:t>
      </w:r>
      <w:r w:rsidRPr="00763A29">
        <w:rPr>
          <w:rFonts w:eastAsia="Malgun Gothic"/>
          <w:lang w:val="en-GB" w:eastAsia="de-DE"/>
        </w:rPr>
        <w:t> </w:t>
      </w:r>
      <w:r w:rsidRPr="00763A29">
        <w:rPr>
          <w:rFonts w:eastAsia="Malgun Gothic"/>
          <w:lang w:eastAsia="de-DE"/>
        </w:rPr>
        <w:t>1)</w:t>
      </w:r>
      <w:r w:rsidRPr="00763A29">
        <w:t> / </w:t>
      </w:r>
      <w:proofErr w:type="spellStart"/>
      <w:r w:rsidRPr="00763A29">
        <w:rPr>
          <w:rFonts w:eastAsia="Malgun Gothic"/>
          <w:lang w:eastAsia="de-DE"/>
        </w:rPr>
        <w:t>hLayers</w:t>
      </w:r>
      <w:proofErr w:type="spellEnd"/>
      <w:r w:rsidRPr="00763A29">
        <w:rPr>
          <w:rFonts w:eastAsia="Malgun Gothic"/>
          <w:lang w:eastAsia="de-DE"/>
        </w:rPr>
        <w:t>.</w:t>
      </w:r>
    </w:p>
    <w:p w14:paraId="7394386F" w14:textId="77777777" w:rsidR="00C462D1" w:rsidRPr="00763A29" w:rsidRDefault="00C462D1" w:rsidP="00C462D1">
      <w:pPr>
        <w:widowControl w:val="0"/>
        <w:rPr>
          <w:rFonts w:eastAsia="Malgun Gothic"/>
          <w:lang w:eastAsia="de-DE"/>
        </w:rPr>
      </w:pPr>
      <w:r w:rsidRPr="00763A29">
        <w:rPr>
          <w:rFonts w:eastAsia="Malgun Gothic"/>
          <w:lang w:eastAsia="de-DE"/>
        </w:rPr>
        <w:t xml:space="preserve">Let variable </w:t>
      </w:r>
      <w:proofErr w:type="spellStart"/>
      <w:r w:rsidRPr="00763A29">
        <w:rPr>
          <w:rFonts w:eastAsia="Malgun Gothic"/>
          <w:lang w:eastAsia="de-DE"/>
        </w:rPr>
        <w:t>fWidth</w:t>
      </w:r>
      <w:proofErr w:type="spellEnd"/>
      <w:r w:rsidRPr="00763A29">
        <w:rPr>
          <w:rFonts w:eastAsia="Malgun Gothic"/>
          <w:lang w:eastAsia="de-DE"/>
        </w:rPr>
        <w:t xml:space="preserve"> and </w:t>
      </w:r>
      <w:proofErr w:type="spellStart"/>
      <w:r w:rsidRPr="00763A29">
        <w:rPr>
          <w:rFonts w:eastAsia="Malgun Gothic"/>
          <w:lang w:eastAsia="de-DE"/>
        </w:rPr>
        <w:t>fHeight</w:t>
      </w:r>
      <w:proofErr w:type="spellEnd"/>
      <w:r w:rsidRPr="00763A29">
        <w:rPr>
          <w:rFonts w:eastAsia="Malgun Gothic"/>
          <w:lang w:eastAsia="de-DE"/>
        </w:rPr>
        <w:t xml:space="preserve"> specify the width and height of picture 0 and picture 1, respectively, and are derived as follows:</w:t>
      </w:r>
    </w:p>
    <w:p w14:paraId="1845E4E0" w14:textId="77777777" w:rsidR="00C462D1" w:rsidRPr="00763A29" w:rsidRDefault="00C462D1" w:rsidP="00C462D1">
      <w:pPr>
        <w:widowControl w:val="0"/>
        <w:ind w:left="360"/>
        <w:rPr>
          <w:lang w:val="en-GB" w:eastAsia="it-IT"/>
        </w:rPr>
      </w:pPr>
      <w:r w:rsidRPr="00763A29">
        <w:rPr>
          <w:rFonts w:cstheme="minorBidi"/>
          <w:lang w:val="en-GB" w:eastAsia="zh-CN"/>
        </w:rPr>
        <w:t>–</w:t>
      </w:r>
      <w:r w:rsidRPr="00763A29">
        <w:rPr>
          <w:rFonts w:cstheme="minorBidi"/>
          <w:lang w:val="en-GB" w:eastAsia="zh-CN"/>
        </w:rPr>
        <w:tab/>
      </w:r>
      <w:r w:rsidRPr="00763A29">
        <w:rPr>
          <w:rFonts w:eastAsia="Malgun Gothic"/>
          <w:lang w:eastAsia="de-DE"/>
        </w:rPr>
        <w:t xml:space="preserve">If </w:t>
      </w:r>
      <w:proofErr w:type="spellStart"/>
      <w:r w:rsidRPr="00763A29">
        <w:rPr>
          <w:lang w:val="en-GB" w:eastAsia="it-IT"/>
        </w:rPr>
        <w:t>mpii_texture_opacity_interleave_flag</w:t>
      </w:r>
      <w:proofErr w:type="spellEnd"/>
      <w:r w:rsidRPr="00763A29">
        <w:rPr>
          <w:lang w:val="en-GB" w:eastAsia="it-IT"/>
        </w:rPr>
        <w:t xml:space="preserve"> is equal to 1, the following applies: </w:t>
      </w:r>
    </w:p>
    <w:p w14:paraId="4C6A243D" w14:textId="77777777" w:rsidR="00C462D1" w:rsidRPr="00763A29" w:rsidRDefault="00C462D1" w:rsidP="00C462D1">
      <w:pPr>
        <w:widowControl w:val="0"/>
        <w:ind w:left="720"/>
        <w:rPr>
          <w:lang w:val="en-GB" w:eastAsia="it-IT"/>
        </w:rPr>
      </w:pPr>
      <w:proofErr w:type="spellStart"/>
      <w:r w:rsidRPr="00763A29">
        <w:t>fWidth</w:t>
      </w:r>
      <w:proofErr w:type="spellEnd"/>
      <w:r w:rsidRPr="00763A29">
        <w:t xml:space="preserve"> = </w:t>
      </w:r>
      <w:proofErr w:type="spellStart"/>
      <w:r w:rsidRPr="00763A29">
        <w:t>CroppedWidth</w:t>
      </w:r>
      <w:proofErr w:type="spellEnd"/>
    </w:p>
    <w:p w14:paraId="1EFD2136" w14:textId="77777777" w:rsidR="00C462D1" w:rsidRPr="00763A29" w:rsidRDefault="00C462D1" w:rsidP="00C462D1">
      <w:pPr>
        <w:widowControl w:val="0"/>
        <w:ind w:left="720"/>
        <w:rPr>
          <w:lang w:val="en-GB" w:eastAsia="it-IT"/>
        </w:rPr>
      </w:pPr>
      <w:proofErr w:type="spellStart"/>
      <w:r w:rsidRPr="00763A29">
        <w:t>fHeight</w:t>
      </w:r>
      <w:proofErr w:type="spellEnd"/>
      <w:r w:rsidRPr="00763A29">
        <w:t xml:space="preserve"> = </w:t>
      </w:r>
      <w:proofErr w:type="spellStart"/>
      <w:r w:rsidRPr="00763A29">
        <w:t>CroppedHeight</w:t>
      </w:r>
      <w:proofErr w:type="spellEnd"/>
    </w:p>
    <w:p w14:paraId="6FEFE16B" w14:textId="77777777" w:rsidR="00C462D1" w:rsidRPr="00763A29" w:rsidRDefault="00C462D1" w:rsidP="00C462D1">
      <w:pPr>
        <w:widowControl w:val="0"/>
        <w:ind w:left="360"/>
        <w:rPr>
          <w:rFonts w:eastAsia="Malgun Gothic"/>
          <w:lang w:eastAsia="de-DE"/>
        </w:rPr>
      </w:pPr>
      <w:r w:rsidRPr="00763A29">
        <w:rPr>
          <w:rFonts w:cstheme="minorBidi"/>
          <w:lang w:val="en-GB" w:eastAsia="zh-CN"/>
        </w:rPr>
        <w:t>–</w:t>
      </w:r>
      <w:r w:rsidRPr="00763A29">
        <w:rPr>
          <w:rFonts w:cstheme="minorBidi"/>
          <w:lang w:val="en-GB" w:eastAsia="zh-CN"/>
        </w:rPr>
        <w:tab/>
      </w:r>
      <w:r w:rsidRPr="00763A29">
        <w:rPr>
          <w:lang w:val="en-GB" w:eastAsia="it-IT"/>
        </w:rPr>
        <w:t>Otherwise (</w:t>
      </w:r>
      <w:proofErr w:type="spellStart"/>
      <w:r w:rsidRPr="00763A29">
        <w:rPr>
          <w:lang w:val="en-GB" w:eastAsia="it-IT"/>
        </w:rPr>
        <w:t>mpii_texture_opacity_interleave_flag</w:t>
      </w:r>
      <w:proofErr w:type="spellEnd"/>
      <w:r w:rsidRPr="00763A29">
        <w:rPr>
          <w:lang w:val="en-GB" w:eastAsia="it-IT"/>
        </w:rPr>
        <w:t xml:space="preserve"> is equal to 0)</w:t>
      </w:r>
    </w:p>
    <w:p w14:paraId="60A7A6AD" w14:textId="77777777" w:rsidR="00C462D1" w:rsidRPr="00763A29" w:rsidRDefault="00C462D1" w:rsidP="00C462D1">
      <w:pPr>
        <w:widowControl w:val="0"/>
        <w:ind w:left="720"/>
      </w:pPr>
      <w:r w:rsidRPr="00763A29">
        <w:rPr>
          <w:rFonts w:cstheme="minorBidi"/>
          <w:lang w:val="en-GB" w:eastAsia="zh-CN"/>
        </w:rPr>
        <w:lastRenderedPageBreak/>
        <w:t>–</w:t>
      </w:r>
      <w:r w:rsidRPr="00763A29">
        <w:rPr>
          <w:rFonts w:cstheme="minorBidi"/>
          <w:lang w:val="en-GB" w:eastAsia="zh-CN"/>
        </w:rPr>
        <w:tab/>
      </w:r>
      <w:r w:rsidRPr="00763A29">
        <w:rPr>
          <w:rFonts w:eastAsia="Malgun Gothic"/>
          <w:lang w:eastAsia="de-DE"/>
        </w:rPr>
        <w:t xml:space="preserve">If </w:t>
      </w:r>
      <w:proofErr w:type="spellStart"/>
      <w:r w:rsidRPr="00763A29">
        <w:t>mpii_texture_opacity_arrangement_flag</w:t>
      </w:r>
      <w:proofErr w:type="spellEnd"/>
      <w:r w:rsidRPr="00763A29">
        <w:t xml:space="preserve"> is equal to 0, the following applies:</w:t>
      </w:r>
    </w:p>
    <w:p w14:paraId="1AB22EC4" w14:textId="77777777" w:rsidR="00C462D1" w:rsidRPr="00763A29" w:rsidRDefault="00C462D1" w:rsidP="00C462D1">
      <w:pPr>
        <w:widowControl w:val="0"/>
        <w:ind w:left="1080"/>
        <w:rPr>
          <w:lang w:val="en-GB" w:eastAsia="it-IT"/>
        </w:rPr>
      </w:pPr>
      <w:proofErr w:type="spellStart"/>
      <w:r w:rsidRPr="00763A29">
        <w:t>fWidth</w:t>
      </w:r>
      <w:proofErr w:type="spellEnd"/>
      <w:r w:rsidRPr="00763A29">
        <w:t xml:space="preserve"> = </w:t>
      </w:r>
      <w:proofErr w:type="spellStart"/>
      <w:r w:rsidRPr="00763A29">
        <w:t>CroppedWidth</w:t>
      </w:r>
      <w:proofErr w:type="spellEnd"/>
      <w:r w:rsidRPr="00763A29">
        <w:t> </w:t>
      </w:r>
      <w:r w:rsidRPr="00763A29">
        <w:rPr>
          <w:lang w:val="en-GB" w:eastAsia="it-IT"/>
        </w:rPr>
        <w:t xml:space="preserve">, </w:t>
      </w:r>
      <w:proofErr w:type="spellStart"/>
      <w:r w:rsidRPr="00763A29">
        <w:t>fHeight</w:t>
      </w:r>
      <w:proofErr w:type="spellEnd"/>
      <w:r w:rsidRPr="00763A29">
        <w:t xml:space="preserve"> = </w:t>
      </w:r>
      <w:proofErr w:type="spellStart"/>
      <w:r w:rsidRPr="00763A29">
        <w:t>CroppedHeight</w:t>
      </w:r>
      <w:proofErr w:type="spellEnd"/>
      <w:r w:rsidRPr="00763A29">
        <w:t> / </w:t>
      </w:r>
      <w:r w:rsidRPr="00763A29">
        <w:rPr>
          <w:lang w:val="en-GB" w:eastAsia="it-IT"/>
        </w:rPr>
        <w:t>2</w:t>
      </w:r>
    </w:p>
    <w:p w14:paraId="40B8C89B" w14:textId="77777777" w:rsidR="00C462D1" w:rsidRPr="00763A29" w:rsidRDefault="00C462D1" w:rsidP="00C462D1">
      <w:pPr>
        <w:widowControl w:val="0"/>
        <w:ind w:left="720"/>
      </w:pPr>
      <w:r w:rsidRPr="00763A29">
        <w:rPr>
          <w:rFonts w:cstheme="minorBidi"/>
          <w:lang w:val="en-GB" w:eastAsia="zh-CN"/>
        </w:rPr>
        <w:t>–</w:t>
      </w:r>
      <w:r w:rsidRPr="00763A29">
        <w:rPr>
          <w:rFonts w:cstheme="minorBidi"/>
          <w:lang w:val="en-GB" w:eastAsia="zh-CN"/>
        </w:rPr>
        <w:tab/>
      </w:r>
      <w:r w:rsidRPr="00763A29">
        <w:rPr>
          <w:rFonts w:eastAsia="Malgun Gothic"/>
          <w:lang w:val="en-GB" w:eastAsia="de-DE"/>
        </w:rPr>
        <w:t xml:space="preserve">Otherwise </w:t>
      </w:r>
      <w:r w:rsidRPr="00763A29">
        <w:rPr>
          <w:rFonts w:eastAsia="Malgun Gothic"/>
          <w:lang w:eastAsia="de-DE"/>
        </w:rPr>
        <w:t>(</w:t>
      </w:r>
      <w:proofErr w:type="spellStart"/>
      <w:r w:rsidRPr="00763A29">
        <w:t>mpii_texture_opacity_arrangement_flag</w:t>
      </w:r>
      <w:proofErr w:type="spellEnd"/>
      <w:r w:rsidRPr="00763A29">
        <w:t xml:space="preserve"> is equal to 1), the following applies:</w:t>
      </w:r>
    </w:p>
    <w:p w14:paraId="0BF4AD04" w14:textId="77777777" w:rsidR="00C462D1" w:rsidRPr="00763A29" w:rsidRDefault="00C462D1" w:rsidP="00C462D1">
      <w:pPr>
        <w:widowControl w:val="0"/>
        <w:ind w:left="1080"/>
        <w:rPr>
          <w:lang w:val="en-GB" w:eastAsia="it-IT"/>
        </w:rPr>
      </w:pPr>
      <w:proofErr w:type="spellStart"/>
      <w:r w:rsidRPr="00763A29">
        <w:t>fWidth</w:t>
      </w:r>
      <w:proofErr w:type="spellEnd"/>
      <w:r w:rsidRPr="00763A29">
        <w:t xml:space="preserve"> = </w:t>
      </w:r>
      <w:proofErr w:type="spellStart"/>
      <w:r w:rsidRPr="00763A29">
        <w:t>CroppedWidth</w:t>
      </w:r>
      <w:proofErr w:type="spellEnd"/>
      <w:r w:rsidRPr="00763A29">
        <w:t> / </w:t>
      </w:r>
      <w:r w:rsidRPr="00763A29">
        <w:rPr>
          <w:lang w:val="en-GB" w:eastAsia="it-IT"/>
        </w:rPr>
        <w:t xml:space="preserve">2 , </w:t>
      </w:r>
      <w:proofErr w:type="spellStart"/>
      <w:r w:rsidRPr="00763A29">
        <w:t>fHeight</w:t>
      </w:r>
      <w:proofErr w:type="spellEnd"/>
      <w:r w:rsidRPr="00763A29">
        <w:t xml:space="preserve"> = </w:t>
      </w:r>
      <w:proofErr w:type="spellStart"/>
      <w:r w:rsidRPr="00763A29">
        <w:t>CroppedHeight</w:t>
      </w:r>
      <w:proofErr w:type="spellEnd"/>
    </w:p>
    <w:p w14:paraId="449E299A" w14:textId="77777777" w:rsidR="00C462D1" w:rsidRPr="00763A29" w:rsidRDefault="00C462D1" w:rsidP="00C462D1">
      <w:pPr>
        <w:widowControl w:val="0"/>
        <w:rPr>
          <w:rFonts w:eastAsia="Malgun Gothic"/>
          <w:lang w:eastAsia="de-DE"/>
        </w:rPr>
      </w:pPr>
      <w:r w:rsidRPr="00763A29">
        <w:rPr>
          <w:rFonts w:cstheme="minorBidi"/>
          <w:lang w:val="en-GB" w:eastAsia="zh-CN"/>
        </w:rPr>
        <w:t xml:space="preserve">Let variable </w:t>
      </w:r>
      <w:proofErr w:type="spellStart"/>
      <w:r w:rsidRPr="00763A29">
        <w:rPr>
          <w:rFonts w:cstheme="minorBidi"/>
          <w:lang w:val="en-GB" w:eastAsia="zh-CN"/>
        </w:rPr>
        <w:t>cWidth</w:t>
      </w:r>
      <w:proofErr w:type="spellEnd"/>
      <w:r w:rsidRPr="00763A29">
        <w:rPr>
          <w:rFonts w:cstheme="minorBidi"/>
          <w:lang w:val="en-GB" w:eastAsia="zh-CN"/>
        </w:rPr>
        <w:t xml:space="preserve"> = </w:t>
      </w:r>
      <w:proofErr w:type="spellStart"/>
      <w:r w:rsidRPr="00763A29">
        <w:rPr>
          <w:rFonts w:cstheme="minorBidi"/>
          <w:lang w:val="en-GB" w:eastAsia="zh-CN"/>
        </w:rPr>
        <w:t>fWidth</w:t>
      </w:r>
      <w:proofErr w:type="spellEnd"/>
      <w:r w:rsidRPr="00763A29">
        <w:rPr>
          <w:rFonts w:cstheme="minorBidi"/>
          <w:lang w:val="en-GB" w:eastAsia="zh-CN"/>
        </w:rPr>
        <w:t> / </w:t>
      </w:r>
      <w:proofErr w:type="spellStart"/>
      <w:r w:rsidRPr="00763A29">
        <w:rPr>
          <w:rFonts w:cstheme="minorBidi"/>
          <w:lang w:val="en-GB" w:eastAsia="zh-CN"/>
        </w:rPr>
        <w:t>subWidthC</w:t>
      </w:r>
      <w:proofErr w:type="spellEnd"/>
      <w:r w:rsidRPr="00763A29">
        <w:rPr>
          <w:rFonts w:cstheme="minorBidi"/>
          <w:lang w:val="en-GB" w:eastAsia="zh-CN"/>
        </w:rPr>
        <w:t xml:space="preserve"> and variable </w:t>
      </w:r>
      <w:proofErr w:type="spellStart"/>
      <w:r w:rsidRPr="00763A29">
        <w:rPr>
          <w:rFonts w:cstheme="minorBidi"/>
          <w:lang w:val="en-GB" w:eastAsia="zh-CN"/>
        </w:rPr>
        <w:t>cHeight</w:t>
      </w:r>
      <w:proofErr w:type="spellEnd"/>
      <w:r w:rsidRPr="00763A29">
        <w:rPr>
          <w:rFonts w:cstheme="minorBidi"/>
          <w:lang w:val="en-GB" w:eastAsia="zh-CN"/>
        </w:rPr>
        <w:t xml:space="preserve"> = </w:t>
      </w:r>
      <w:proofErr w:type="spellStart"/>
      <w:r w:rsidRPr="00763A29">
        <w:rPr>
          <w:rFonts w:cstheme="minorBidi"/>
          <w:lang w:val="en-GB" w:eastAsia="zh-CN"/>
        </w:rPr>
        <w:t>fHeight</w:t>
      </w:r>
      <w:proofErr w:type="spellEnd"/>
      <w:r w:rsidRPr="00763A29">
        <w:rPr>
          <w:rFonts w:cstheme="minorBidi"/>
          <w:lang w:val="en-GB" w:eastAsia="zh-CN"/>
        </w:rPr>
        <w:t> / </w:t>
      </w:r>
      <w:proofErr w:type="spellStart"/>
      <w:r w:rsidRPr="00763A29">
        <w:rPr>
          <w:rFonts w:cstheme="minorBidi"/>
          <w:lang w:val="en-GB" w:eastAsia="zh-CN"/>
        </w:rPr>
        <w:t>subHeightC</w:t>
      </w:r>
      <w:proofErr w:type="spellEnd"/>
      <w:r w:rsidRPr="00763A29">
        <w:rPr>
          <w:rFonts w:cstheme="minorBidi"/>
          <w:lang w:val="en-GB" w:eastAsia="zh-CN"/>
        </w:rPr>
        <w:t>.</w:t>
      </w:r>
    </w:p>
    <w:p w14:paraId="02AEC6CD" w14:textId="77777777" w:rsidR="00C462D1" w:rsidRPr="00763A29" w:rsidRDefault="00C462D1" w:rsidP="00C462D1">
      <w:pPr>
        <w:widowControl w:val="0"/>
        <w:rPr>
          <w:rFonts w:cstheme="minorBidi"/>
          <w:lang w:val="en-GB" w:eastAsia="zh-CN"/>
        </w:rPr>
      </w:pPr>
      <w:r w:rsidRPr="00763A29">
        <w:rPr>
          <w:rFonts w:eastAsia="Malgun Gothic"/>
          <w:lang w:eastAsia="de-DE"/>
        </w:rPr>
        <w:t>Let array picture0</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xml:space="preserve"> ][ x ][ y ] specify samples in picture 0 and array </w:t>
      </w:r>
      <w:r w:rsidRPr="00763A29">
        <w:rPr>
          <w:rFonts w:eastAsia="Malgun Gothic"/>
          <w:lang w:eastAsia="de-DE"/>
        </w:rPr>
        <w:t>picture1</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xml:space="preserve"> ][ x ][ y ] specify samples in picture 1, with </w:t>
      </w:r>
      <w:proofErr w:type="spellStart"/>
      <w:r w:rsidRPr="00763A29">
        <w:rPr>
          <w:rFonts w:eastAsia="Malgun Gothic"/>
          <w:lang w:val="en-GB" w:eastAsia="de-DE"/>
        </w:rPr>
        <w:t>cIdx</w:t>
      </w:r>
      <w:proofErr w:type="spellEnd"/>
      <w:r w:rsidRPr="00763A29">
        <w:rPr>
          <w:rFonts w:eastAsia="Malgun Gothic"/>
          <w:lang w:val="en-GB" w:eastAsia="de-DE"/>
        </w:rPr>
        <w:t xml:space="preserve"> = 0</w:t>
      </w:r>
      <w:r w:rsidRPr="00763A29">
        <w:rPr>
          <w:noProof/>
          <w:lang w:eastAsia="ko-KR"/>
        </w:rPr>
        <w:t>..</w:t>
      </w:r>
      <w:r w:rsidRPr="00763A29">
        <w:rPr>
          <w:rFonts w:eastAsia="Malgun Gothic"/>
          <w:lang w:val="en-GB" w:eastAsia="de-DE"/>
        </w:rPr>
        <w:t>(</w:t>
      </w:r>
      <w:proofErr w:type="spellStart"/>
      <w:r w:rsidRPr="00763A29">
        <w:rPr>
          <w:rFonts w:eastAsia="Malgun Gothic"/>
          <w:lang w:val="en-GB" w:eastAsia="de-DE"/>
        </w:rPr>
        <w:t>ChromaFormatIdc</w:t>
      </w:r>
      <w:proofErr w:type="spellEnd"/>
      <w:r w:rsidRPr="00763A29">
        <w:rPr>
          <w:rFonts w:eastAsia="Malgun Gothic"/>
          <w:lang w:val="en-GB" w:eastAsia="de-DE"/>
        </w:rPr>
        <w:t xml:space="preserve"> = = 0 ) ? </w:t>
      </w:r>
      <w:proofErr w:type="gramStart"/>
      <w:r w:rsidRPr="00763A29">
        <w:rPr>
          <w:rFonts w:eastAsia="Malgun Gothic"/>
          <w:lang w:val="en-GB" w:eastAsia="de-DE"/>
        </w:rPr>
        <w:t>0 :</w:t>
      </w:r>
      <w:proofErr w:type="gramEnd"/>
      <w:r w:rsidRPr="00763A29">
        <w:rPr>
          <w:rFonts w:eastAsia="Malgun Gothic"/>
          <w:lang w:val="en-GB" w:eastAsia="de-DE"/>
        </w:rPr>
        <w:t xml:space="preserve"> 2, x = 0</w:t>
      </w:r>
      <w:r w:rsidRPr="00763A29">
        <w:rPr>
          <w:noProof/>
          <w:lang w:eastAsia="ko-KR"/>
        </w:rPr>
        <w:t>..</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xml:space="preserve"> = = 0 ) ? </w:t>
      </w:r>
      <w:proofErr w:type="spellStart"/>
      <w:r w:rsidRPr="00763A29">
        <w:rPr>
          <w:rFonts w:eastAsia="Malgun Gothic"/>
          <w:lang w:val="en-GB" w:eastAsia="de-DE"/>
        </w:rPr>
        <w:t>fWidth</w:t>
      </w:r>
      <w:proofErr w:type="spellEnd"/>
      <w:r w:rsidRPr="00763A29">
        <w:rPr>
          <w:rFonts w:eastAsia="Malgun Gothic"/>
          <w:lang w:val="en-GB" w:eastAsia="de-DE"/>
        </w:rPr>
        <w:t xml:space="preserve">: </w:t>
      </w:r>
      <w:proofErr w:type="spellStart"/>
      <w:r w:rsidRPr="00763A29">
        <w:rPr>
          <w:rFonts w:eastAsia="Malgun Gothic"/>
          <w:lang w:val="en-GB" w:eastAsia="de-DE"/>
        </w:rPr>
        <w:t>cWidth</w:t>
      </w:r>
      <w:proofErr w:type="spellEnd"/>
      <w:r w:rsidRPr="00763A29">
        <w:rPr>
          <w:rFonts w:eastAsia="Malgun Gothic"/>
          <w:lang w:eastAsia="de-DE"/>
        </w:rPr>
        <w:t> − 1, y = 0</w:t>
      </w:r>
      <w:r w:rsidRPr="00763A29">
        <w:rPr>
          <w:noProof/>
          <w:lang w:eastAsia="ko-KR"/>
        </w:rPr>
        <w:t>..</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xml:space="preserve"> = = 0 ) ? </w:t>
      </w:r>
      <w:proofErr w:type="spellStart"/>
      <w:r w:rsidRPr="00763A29">
        <w:rPr>
          <w:rFonts w:eastAsia="Malgun Gothic"/>
          <w:lang w:val="en-GB" w:eastAsia="de-DE"/>
        </w:rPr>
        <w:t>fHeight</w:t>
      </w:r>
      <w:proofErr w:type="spellEnd"/>
      <w:r w:rsidRPr="00763A29">
        <w:rPr>
          <w:rFonts w:eastAsia="Malgun Gothic"/>
          <w:lang w:val="en-GB" w:eastAsia="de-DE"/>
        </w:rPr>
        <w:t xml:space="preserve"> : </w:t>
      </w:r>
      <w:proofErr w:type="spellStart"/>
      <w:r w:rsidRPr="00763A29">
        <w:rPr>
          <w:rFonts w:eastAsia="Malgun Gothic"/>
          <w:lang w:val="en-GB" w:eastAsia="de-DE"/>
        </w:rPr>
        <w:t>cHeight</w:t>
      </w:r>
      <w:proofErr w:type="spellEnd"/>
      <w:r w:rsidRPr="00763A29">
        <w:rPr>
          <w:rFonts w:eastAsia="Malgun Gothic"/>
          <w:lang w:eastAsia="de-DE"/>
        </w:rPr>
        <w:t xml:space="preserve"> − 1 and are derived as follows: </w:t>
      </w:r>
    </w:p>
    <w:p w14:paraId="060D4F63" w14:textId="77777777" w:rsidR="00C462D1" w:rsidRPr="00763A29" w:rsidRDefault="00C462D1" w:rsidP="00C462D1">
      <w:pPr>
        <w:widowControl w:val="0"/>
        <w:ind w:left="360"/>
        <w:rPr>
          <w:rFonts w:cstheme="minorBidi"/>
          <w:lang w:val="en-GB" w:eastAsia="zh-CN"/>
        </w:rPr>
      </w:pPr>
      <w:r w:rsidRPr="00763A29">
        <w:rPr>
          <w:rFonts w:cstheme="minorBidi"/>
          <w:lang w:val="en-GB" w:eastAsia="zh-CN"/>
        </w:rPr>
        <w:t>–</w:t>
      </w:r>
      <w:r w:rsidRPr="00763A29">
        <w:rPr>
          <w:rFonts w:cstheme="minorBidi"/>
          <w:lang w:val="en-GB" w:eastAsia="zh-CN"/>
        </w:rPr>
        <w:tab/>
      </w:r>
      <w:r w:rsidRPr="00763A29">
        <w:rPr>
          <w:rFonts w:eastAsia="Malgun Gothic"/>
          <w:lang w:eastAsia="de-DE"/>
        </w:rPr>
        <w:t xml:space="preserve">If </w:t>
      </w:r>
      <w:proofErr w:type="spellStart"/>
      <w:r w:rsidRPr="00763A29">
        <w:rPr>
          <w:lang w:val="en-GB" w:eastAsia="it-IT"/>
        </w:rPr>
        <w:t>mpii_texture_opacity_interleave_flag</w:t>
      </w:r>
      <w:proofErr w:type="spellEnd"/>
      <w:r w:rsidRPr="00763A29">
        <w:rPr>
          <w:lang w:val="en-GB" w:eastAsia="it-IT"/>
        </w:rPr>
        <w:t xml:space="preserve"> is equal to 1, the following applies: </w:t>
      </w:r>
    </w:p>
    <w:p w14:paraId="47AB4330" w14:textId="77777777" w:rsidR="00C462D1" w:rsidRPr="00763A29" w:rsidRDefault="00C462D1" w:rsidP="00C462D1">
      <w:pPr>
        <w:widowControl w:val="0"/>
        <w:ind w:left="720"/>
        <w:rPr>
          <w:rFonts w:eastAsia="Malgun Gothic"/>
          <w:lang w:val="en-GB" w:eastAsia="de-DE"/>
        </w:rPr>
      </w:pPr>
      <w:r w:rsidRPr="00763A29">
        <w:rPr>
          <w:rFonts w:eastAsia="Malgun Gothic"/>
          <w:lang w:eastAsia="de-DE"/>
        </w:rPr>
        <w:t>picture0</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 x ][ y ] = decPicCurr0[ </w:t>
      </w:r>
      <w:proofErr w:type="spellStart"/>
      <w:r w:rsidRPr="00763A29">
        <w:rPr>
          <w:rFonts w:eastAsia="Malgun Gothic"/>
          <w:lang w:val="en-GB" w:eastAsia="de-DE"/>
        </w:rPr>
        <w:t>cIdx</w:t>
      </w:r>
      <w:proofErr w:type="spellEnd"/>
      <w:r w:rsidRPr="00763A29">
        <w:rPr>
          <w:rFonts w:eastAsia="Malgun Gothic"/>
          <w:lang w:val="en-GB" w:eastAsia="de-DE"/>
        </w:rPr>
        <w:t> ][ x ][ y ]</w:t>
      </w:r>
    </w:p>
    <w:p w14:paraId="103D5815" w14:textId="77777777" w:rsidR="00C462D1" w:rsidRPr="00763A29" w:rsidRDefault="00C462D1" w:rsidP="00C462D1">
      <w:pPr>
        <w:widowControl w:val="0"/>
        <w:ind w:left="720"/>
        <w:rPr>
          <w:rFonts w:eastAsia="Malgun Gothic"/>
          <w:lang w:val="en-GB" w:eastAsia="de-DE"/>
        </w:rPr>
      </w:pPr>
      <w:r w:rsidRPr="00763A29">
        <w:rPr>
          <w:rFonts w:eastAsia="Malgun Gothic"/>
          <w:lang w:eastAsia="de-DE"/>
        </w:rPr>
        <w:t>picture1</w:t>
      </w:r>
      <w:r w:rsidRPr="00763A29">
        <w:rPr>
          <w:rFonts w:eastAsia="Malgun Gothic"/>
          <w:lang w:val="en-GB" w:eastAsia="de-DE"/>
        </w:rPr>
        <w:t>[ </w:t>
      </w:r>
      <w:proofErr w:type="spellStart"/>
      <w:r w:rsidRPr="00763A29">
        <w:rPr>
          <w:rFonts w:eastAsia="Malgun Gothic"/>
          <w:lang w:val="en-GB" w:eastAsia="de-DE"/>
        </w:rPr>
        <w:t>cIdx</w:t>
      </w:r>
      <w:proofErr w:type="spellEnd"/>
      <w:r w:rsidRPr="00763A29">
        <w:rPr>
          <w:rFonts w:eastAsia="Malgun Gothic"/>
          <w:lang w:val="en-GB" w:eastAsia="de-DE"/>
        </w:rPr>
        <w:t> ][ x ][ y ] = decPicCurr1[ </w:t>
      </w:r>
      <w:proofErr w:type="spellStart"/>
      <w:r w:rsidRPr="00763A29">
        <w:rPr>
          <w:rFonts w:eastAsia="Malgun Gothic"/>
          <w:lang w:val="en-GB" w:eastAsia="de-DE"/>
        </w:rPr>
        <w:t>cIdx</w:t>
      </w:r>
      <w:proofErr w:type="spellEnd"/>
      <w:r w:rsidRPr="00763A29">
        <w:rPr>
          <w:rFonts w:eastAsia="Malgun Gothic"/>
          <w:lang w:val="en-GB" w:eastAsia="de-DE"/>
        </w:rPr>
        <w:t> ][ x ][ y ]</w:t>
      </w:r>
    </w:p>
    <w:p w14:paraId="1C68C50B" w14:textId="77777777" w:rsidR="00C462D1" w:rsidRPr="00763A29" w:rsidRDefault="00C462D1" w:rsidP="00C462D1">
      <w:pPr>
        <w:widowControl w:val="0"/>
        <w:ind w:left="360"/>
        <w:rPr>
          <w:rFonts w:eastAsia="Malgun Gothic"/>
          <w:lang w:eastAsia="de-DE"/>
        </w:rPr>
      </w:pPr>
      <w:r w:rsidRPr="00763A29">
        <w:rPr>
          <w:rFonts w:cstheme="minorBidi"/>
          <w:lang w:val="en-GB" w:eastAsia="zh-CN"/>
        </w:rPr>
        <w:t>–</w:t>
      </w:r>
      <w:r w:rsidRPr="00763A29">
        <w:rPr>
          <w:rFonts w:cstheme="minorBidi"/>
          <w:lang w:val="en-GB" w:eastAsia="zh-CN"/>
        </w:rPr>
        <w:tab/>
      </w:r>
      <w:r w:rsidRPr="00763A29">
        <w:rPr>
          <w:lang w:val="en-GB" w:eastAsia="it-IT"/>
        </w:rPr>
        <w:t>Otherwise (</w:t>
      </w:r>
      <w:proofErr w:type="spellStart"/>
      <w:r w:rsidRPr="00763A29">
        <w:rPr>
          <w:lang w:val="en-GB" w:eastAsia="it-IT"/>
        </w:rPr>
        <w:t>mpii_texture_opacity_interleave_flag</w:t>
      </w:r>
      <w:proofErr w:type="spellEnd"/>
      <w:r w:rsidRPr="00763A29">
        <w:rPr>
          <w:lang w:val="en-GB" w:eastAsia="it-IT"/>
        </w:rPr>
        <w:t xml:space="preserve"> is equal to 0)</w:t>
      </w:r>
    </w:p>
    <w:p w14:paraId="7A5BFF4C" w14:textId="77777777" w:rsidR="00C462D1" w:rsidRPr="00763A29" w:rsidRDefault="00C462D1" w:rsidP="00C462D1">
      <w:pPr>
        <w:widowControl w:val="0"/>
        <w:ind w:left="720"/>
        <w:rPr>
          <w:rFonts w:eastAsia="Malgun Gothic"/>
          <w:lang w:val="en-GB" w:eastAsia="de-DE"/>
        </w:rPr>
      </w:pPr>
      <w:r w:rsidRPr="00763A29">
        <w:rPr>
          <w:rFonts w:cstheme="minorBidi"/>
          <w:lang w:val="en-GB" w:eastAsia="zh-CN"/>
        </w:rPr>
        <w:t>–</w:t>
      </w:r>
      <w:r w:rsidRPr="00763A29">
        <w:rPr>
          <w:rFonts w:cstheme="minorBidi"/>
          <w:lang w:val="en-GB" w:eastAsia="zh-CN"/>
        </w:rPr>
        <w:tab/>
        <w:t xml:space="preserve">Let variable </w:t>
      </w:r>
      <w:proofErr w:type="spellStart"/>
      <w:r w:rsidRPr="00763A29">
        <w:rPr>
          <w:rFonts w:cstheme="minorBidi"/>
          <w:lang w:val="en-GB" w:eastAsia="zh-CN"/>
        </w:rPr>
        <w:t>cW</w:t>
      </w:r>
      <w:proofErr w:type="spellEnd"/>
      <w:r w:rsidRPr="00763A29">
        <w:rPr>
          <w:rFonts w:cstheme="minorBidi"/>
          <w:lang w:val="en-GB" w:eastAsia="zh-CN"/>
        </w:rPr>
        <w:t xml:space="preserve"> = </w:t>
      </w:r>
      <w:r w:rsidRPr="00763A29">
        <w:rPr>
          <w:rFonts w:eastAsia="Malgun Gothic"/>
          <w:lang w:val="en-GB" w:eastAsia="de-DE"/>
        </w:rPr>
        <w:t xml:space="preserve">( </w:t>
      </w:r>
      <w:proofErr w:type="spellStart"/>
      <w:r w:rsidRPr="00763A29">
        <w:rPr>
          <w:rFonts w:eastAsia="Malgun Gothic"/>
          <w:lang w:val="en-GB" w:eastAsia="de-DE"/>
        </w:rPr>
        <w:t>cIdx</w:t>
      </w:r>
      <w:proofErr w:type="spellEnd"/>
      <w:r w:rsidRPr="00763A29">
        <w:rPr>
          <w:rFonts w:eastAsia="Malgun Gothic"/>
          <w:lang w:val="en-GB" w:eastAsia="de-DE"/>
        </w:rPr>
        <w:t xml:space="preserve"> = = 0 )? </w:t>
      </w:r>
      <w:proofErr w:type="spellStart"/>
      <w:r w:rsidRPr="00763A29">
        <w:rPr>
          <w:rFonts w:eastAsia="Malgun Gothic"/>
          <w:lang w:val="en-GB" w:eastAsia="de-DE"/>
        </w:rPr>
        <w:t>fWidth</w:t>
      </w:r>
      <w:proofErr w:type="spellEnd"/>
      <w:r w:rsidRPr="00763A29">
        <w:rPr>
          <w:rFonts w:eastAsia="Malgun Gothic"/>
          <w:lang w:val="en-GB" w:eastAsia="de-DE"/>
        </w:rPr>
        <w:t xml:space="preserve"> : </w:t>
      </w:r>
      <w:proofErr w:type="spellStart"/>
      <w:r w:rsidRPr="00763A29">
        <w:rPr>
          <w:rFonts w:eastAsia="Malgun Gothic"/>
          <w:lang w:val="en-GB" w:eastAsia="de-DE"/>
        </w:rPr>
        <w:t>cWidth</w:t>
      </w:r>
      <w:proofErr w:type="spellEnd"/>
    </w:p>
    <w:p w14:paraId="365E11AD" w14:textId="77777777" w:rsidR="00C462D1" w:rsidRPr="00763A29" w:rsidRDefault="00C462D1" w:rsidP="00C462D1">
      <w:pPr>
        <w:widowControl w:val="0"/>
        <w:ind w:left="720"/>
        <w:rPr>
          <w:rFonts w:eastAsia="Malgun Gothic"/>
          <w:lang w:val="en-GB" w:eastAsia="de-DE"/>
        </w:rPr>
      </w:pPr>
      <w:r w:rsidRPr="00763A29">
        <w:rPr>
          <w:rFonts w:cstheme="minorBidi"/>
          <w:lang w:val="en-GB" w:eastAsia="zh-CN"/>
        </w:rPr>
        <w:t>–</w:t>
      </w:r>
      <w:r w:rsidRPr="00763A29">
        <w:rPr>
          <w:rFonts w:cstheme="minorBidi"/>
          <w:lang w:val="en-GB" w:eastAsia="zh-CN"/>
        </w:rPr>
        <w:tab/>
        <w:t xml:space="preserve">Let variable </w:t>
      </w:r>
      <w:proofErr w:type="spellStart"/>
      <w:r w:rsidRPr="00763A29">
        <w:rPr>
          <w:rFonts w:cstheme="minorBidi"/>
          <w:lang w:val="en-GB" w:eastAsia="zh-CN"/>
        </w:rPr>
        <w:t>cH</w:t>
      </w:r>
      <w:proofErr w:type="spellEnd"/>
      <w:r w:rsidRPr="00763A29">
        <w:rPr>
          <w:rFonts w:cstheme="minorBidi"/>
          <w:lang w:val="en-GB" w:eastAsia="zh-CN"/>
        </w:rPr>
        <w:t xml:space="preserve"> = </w:t>
      </w:r>
      <w:r w:rsidRPr="00763A29">
        <w:rPr>
          <w:rFonts w:eastAsia="Malgun Gothic"/>
          <w:lang w:val="en-GB" w:eastAsia="de-DE"/>
        </w:rPr>
        <w:t xml:space="preserve">( </w:t>
      </w:r>
      <w:proofErr w:type="spellStart"/>
      <w:r w:rsidRPr="00763A29">
        <w:rPr>
          <w:rFonts w:eastAsia="Malgun Gothic"/>
          <w:lang w:val="en-GB" w:eastAsia="de-DE"/>
        </w:rPr>
        <w:t>cIdx</w:t>
      </w:r>
      <w:proofErr w:type="spellEnd"/>
      <w:r w:rsidRPr="00763A29">
        <w:rPr>
          <w:rFonts w:eastAsia="Malgun Gothic"/>
          <w:lang w:val="en-GB" w:eastAsia="de-DE"/>
        </w:rPr>
        <w:t xml:space="preserve"> = = 0 )? </w:t>
      </w:r>
      <w:proofErr w:type="spellStart"/>
      <w:r w:rsidRPr="00763A29">
        <w:rPr>
          <w:rFonts w:eastAsia="Malgun Gothic"/>
          <w:lang w:val="en-GB" w:eastAsia="de-DE"/>
        </w:rPr>
        <w:t>fHeight</w:t>
      </w:r>
      <w:proofErr w:type="spellEnd"/>
      <w:r w:rsidRPr="00763A29">
        <w:rPr>
          <w:rFonts w:eastAsia="Malgun Gothic"/>
          <w:lang w:val="en-GB" w:eastAsia="de-DE"/>
        </w:rPr>
        <w:t xml:space="preserve"> : </w:t>
      </w:r>
      <w:proofErr w:type="spellStart"/>
      <w:r w:rsidRPr="00763A29">
        <w:rPr>
          <w:rFonts w:eastAsia="Malgun Gothic"/>
          <w:lang w:val="en-GB" w:eastAsia="de-DE"/>
        </w:rPr>
        <w:t>cHeight</w:t>
      </w:r>
      <w:proofErr w:type="spellEnd"/>
    </w:p>
    <w:p w14:paraId="51D8F87B" w14:textId="77777777" w:rsidR="00C462D1" w:rsidRPr="00763A29" w:rsidRDefault="00C462D1" w:rsidP="00C462D1">
      <w:pPr>
        <w:widowControl w:val="0"/>
        <w:ind w:left="720"/>
        <w:rPr>
          <w:rFonts w:cstheme="minorBidi"/>
          <w:lang w:val="en-GB" w:eastAsia="zh-CN"/>
        </w:rPr>
      </w:pPr>
      <w:r w:rsidRPr="00763A29">
        <w:rPr>
          <w:rFonts w:cstheme="minorBidi"/>
          <w:lang w:val="en-GB" w:eastAsia="zh-CN"/>
        </w:rPr>
        <w:t>–</w:t>
      </w:r>
      <w:r w:rsidRPr="00763A29">
        <w:rPr>
          <w:rFonts w:cstheme="minorBidi"/>
          <w:lang w:val="en-GB" w:eastAsia="zh-CN"/>
        </w:rPr>
        <w:tab/>
      </w:r>
      <w:r w:rsidRPr="00763A29">
        <w:rPr>
          <w:rFonts w:eastAsia="Malgun Gothic"/>
          <w:lang w:eastAsia="de-DE"/>
        </w:rPr>
        <w:t xml:space="preserve">If </w:t>
      </w:r>
      <w:proofErr w:type="spellStart"/>
      <w:r w:rsidRPr="00763A29">
        <w:t>mpii_texture_opacity_arrangement_flag</w:t>
      </w:r>
      <w:proofErr w:type="spellEnd"/>
      <w:r w:rsidRPr="00763A29">
        <w:t xml:space="preserve"> is equal to 0, the following applies:</w:t>
      </w:r>
    </w:p>
    <w:p w14:paraId="0BC17056" w14:textId="77777777" w:rsidR="00C462D1" w:rsidRPr="00763A29" w:rsidRDefault="00C462D1" w:rsidP="00C462D1">
      <w:pPr>
        <w:widowControl w:val="0"/>
        <w:ind w:left="1080"/>
        <w:rPr>
          <w:lang w:val="en-GB"/>
        </w:rPr>
      </w:pPr>
      <w:r w:rsidRPr="00763A29">
        <w:t>picture0</w:t>
      </w:r>
      <w:r w:rsidRPr="00763A29">
        <w:rPr>
          <w:lang w:val="en-GB"/>
        </w:rPr>
        <w:t>[ </w:t>
      </w:r>
      <w:proofErr w:type="spellStart"/>
      <w:r w:rsidRPr="00763A29">
        <w:rPr>
          <w:lang w:val="en-GB"/>
        </w:rPr>
        <w:t>cIdx</w:t>
      </w:r>
      <w:proofErr w:type="spellEnd"/>
      <w:r w:rsidRPr="00763A29">
        <w:rPr>
          <w:lang w:val="en-GB"/>
        </w:rPr>
        <w:t> ][ x ][ y ] = decPicCurr0[ </w:t>
      </w:r>
      <w:proofErr w:type="spellStart"/>
      <w:r w:rsidRPr="00763A29">
        <w:rPr>
          <w:lang w:val="en-GB"/>
        </w:rPr>
        <w:t>cIdx</w:t>
      </w:r>
      <w:proofErr w:type="spellEnd"/>
      <w:r w:rsidRPr="00763A29">
        <w:rPr>
          <w:lang w:val="en-GB"/>
        </w:rPr>
        <w:t> ][ x ][ y ]</w:t>
      </w:r>
    </w:p>
    <w:p w14:paraId="16FF4B11" w14:textId="77777777" w:rsidR="00C462D1" w:rsidRPr="00763A29" w:rsidRDefault="00C462D1" w:rsidP="00C462D1">
      <w:pPr>
        <w:widowControl w:val="0"/>
        <w:ind w:left="1080"/>
        <w:rPr>
          <w:lang w:val="en-GB"/>
        </w:rPr>
      </w:pPr>
      <w:r w:rsidRPr="00763A29">
        <w:t>picture1</w:t>
      </w:r>
      <w:r w:rsidRPr="00763A29">
        <w:rPr>
          <w:lang w:val="en-GB"/>
        </w:rPr>
        <w:t>[ </w:t>
      </w:r>
      <w:proofErr w:type="spellStart"/>
      <w:r w:rsidRPr="00763A29">
        <w:rPr>
          <w:lang w:val="en-GB"/>
        </w:rPr>
        <w:t>cIdx</w:t>
      </w:r>
      <w:proofErr w:type="spellEnd"/>
      <w:r w:rsidRPr="00763A29">
        <w:rPr>
          <w:lang w:val="en-GB"/>
        </w:rPr>
        <w:t> ][ x ][ y ] = decPicCurr0[ </w:t>
      </w:r>
      <w:proofErr w:type="spellStart"/>
      <w:r w:rsidRPr="00763A29">
        <w:rPr>
          <w:lang w:val="en-GB"/>
        </w:rPr>
        <w:t>cIdx</w:t>
      </w:r>
      <w:proofErr w:type="spellEnd"/>
      <w:r w:rsidRPr="00763A29">
        <w:rPr>
          <w:lang w:val="en-GB"/>
        </w:rPr>
        <w:t> ][ x ][ y + </w:t>
      </w:r>
      <w:proofErr w:type="spellStart"/>
      <w:r w:rsidRPr="00763A29">
        <w:rPr>
          <w:lang w:val="en-GB"/>
        </w:rPr>
        <w:t>cH</w:t>
      </w:r>
      <w:proofErr w:type="spellEnd"/>
      <w:r w:rsidRPr="00763A29">
        <w:rPr>
          <w:lang w:val="en-GB"/>
        </w:rPr>
        <w:t> ]</w:t>
      </w:r>
    </w:p>
    <w:p w14:paraId="5AEF8B03" w14:textId="77777777" w:rsidR="00C462D1" w:rsidRPr="00763A29" w:rsidRDefault="00C462D1" w:rsidP="00C462D1">
      <w:pPr>
        <w:widowControl w:val="0"/>
        <w:ind w:left="720"/>
      </w:pPr>
      <w:r w:rsidRPr="00763A29">
        <w:rPr>
          <w:rFonts w:cstheme="minorBidi"/>
          <w:lang w:val="en-GB" w:eastAsia="zh-CN"/>
        </w:rPr>
        <w:t>–</w:t>
      </w:r>
      <w:r w:rsidRPr="00763A29">
        <w:rPr>
          <w:rFonts w:cstheme="minorBidi"/>
          <w:lang w:val="en-GB" w:eastAsia="zh-CN"/>
        </w:rPr>
        <w:tab/>
      </w:r>
      <w:r w:rsidRPr="00763A29">
        <w:rPr>
          <w:rFonts w:eastAsia="Malgun Gothic"/>
          <w:lang w:val="en-GB" w:eastAsia="de-DE"/>
        </w:rPr>
        <w:t xml:space="preserve">Otherwise </w:t>
      </w:r>
      <w:r w:rsidRPr="00763A29">
        <w:rPr>
          <w:rFonts w:eastAsia="Malgun Gothic"/>
          <w:lang w:eastAsia="de-DE"/>
        </w:rPr>
        <w:t>(</w:t>
      </w:r>
      <w:proofErr w:type="spellStart"/>
      <w:r w:rsidRPr="00763A29">
        <w:t>mpii_texture_opacity_arrangement_flag</w:t>
      </w:r>
      <w:proofErr w:type="spellEnd"/>
      <w:r w:rsidRPr="00763A29">
        <w:t xml:space="preserve"> is equal to 1), the following applies:</w:t>
      </w:r>
    </w:p>
    <w:p w14:paraId="32B4E901" w14:textId="77777777" w:rsidR="00C462D1" w:rsidRPr="00763A29" w:rsidRDefault="00C462D1" w:rsidP="00C462D1">
      <w:pPr>
        <w:widowControl w:val="0"/>
        <w:ind w:left="1080"/>
        <w:rPr>
          <w:lang w:val="en-GB"/>
        </w:rPr>
      </w:pPr>
      <w:r w:rsidRPr="00763A29">
        <w:t>picture0</w:t>
      </w:r>
      <w:r w:rsidRPr="00763A29">
        <w:rPr>
          <w:lang w:val="en-GB"/>
        </w:rPr>
        <w:t>[ </w:t>
      </w:r>
      <w:proofErr w:type="spellStart"/>
      <w:r w:rsidRPr="00763A29">
        <w:rPr>
          <w:lang w:val="en-GB"/>
        </w:rPr>
        <w:t>cIdx</w:t>
      </w:r>
      <w:proofErr w:type="spellEnd"/>
      <w:r w:rsidRPr="00763A29">
        <w:rPr>
          <w:lang w:val="en-GB"/>
        </w:rPr>
        <w:t> ][ x ][ y ] = decPicCurr0[ </w:t>
      </w:r>
      <w:proofErr w:type="spellStart"/>
      <w:r w:rsidRPr="00763A29">
        <w:rPr>
          <w:lang w:val="en-GB"/>
        </w:rPr>
        <w:t>cIdx</w:t>
      </w:r>
      <w:proofErr w:type="spellEnd"/>
      <w:r w:rsidRPr="00763A29">
        <w:rPr>
          <w:lang w:val="en-GB"/>
        </w:rPr>
        <w:t> ][ x ][ y ]</w:t>
      </w:r>
    </w:p>
    <w:p w14:paraId="615B88F4" w14:textId="77777777" w:rsidR="00C462D1" w:rsidRPr="00763A29" w:rsidRDefault="00C462D1" w:rsidP="00C462D1">
      <w:pPr>
        <w:widowControl w:val="0"/>
        <w:ind w:left="1080"/>
        <w:rPr>
          <w:lang w:val="en-GB"/>
        </w:rPr>
      </w:pPr>
      <w:r w:rsidRPr="00763A29">
        <w:t>picture1</w:t>
      </w:r>
      <w:r w:rsidRPr="00763A29">
        <w:rPr>
          <w:lang w:val="en-GB"/>
        </w:rPr>
        <w:t>[ </w:t>
      </w:r>
      <w:proofErr w:type="spellStart"/>
      <w:r w:rsidRPr="00763A29">
        <w:rPr>
          <w:lang w:val="en-GB"/>
        </w:rPr>
        <w:t>cIdx</w:t>
      </w:r>
      <w:proofErr w:type="spellEnd"/>
      <w:r w:rsidRPr="00763A29">
        <w:rPr>
          <w:lang w:val="en-GB"/>
        </w:rPr>
        <w:t> ][ x ][ y ] = decPicCurr0[ </w:t>
      </w:r>
      <w:proofErr w:type="spellStart"/>
      <w:r w:rsidRPr="00763A29">
        <w:rPr>
          <w:lang w:val="en-GB"/>
        </w:rPr>
        <w:t>cIdx</w:t>
      </w:r>
      <w:proofErr w:type="spellEnd"/>
      <w:r w:rsidRPr="00763A29">
        <w:rPr>
          <w:lang w:val="en-GB"/>
        </w:rPr>
        <w:t> ][ x + </w:t>
      </w:r>
      <w:proofErr w:type="spellStart"/>
      <w:r w:rsidRPr="00763A29">
        <w:rPr>
          <w:lang w:val="en-GB"/>
        </w:rPr>
        <w:t>cW</w:t>
      </w:r>
      <w:proofErr w:type="spellEnd"/>
      <w:r w:rsidRPr="00763A29">
        <w:rPr>
          <w:lang w:val="en-GB"/>
        </w:rPr>
        <w:t> ][ y ]</w:t>
      </w:r>
    </w:p>
    <w:p w14:paraId="0FA1DE52" w14:textId="77777777" w:rsidR="00C462D1" w:rsidRPr="00763A29" w:rsidRDefault="00C462D1" w:rsidP="00C462D1">
      <w:pPr>
        <w:widowControl w:val="0"/>
        <w:rPr>
          <w:rFonts w:eastAsia="Malgun Gothic"/>
          <w:lang w:eastAsia="de-DE"/>
        </w:rPr>
      </w:pPr>
      <w:r w:rsidRPr="00763A29">
        <w:rPr>
          <w:rFonts w:eastAsia="Malgun Gothic"/>
          <w:lang w:eastAsia="de-DE"/>
        </w:rPr>
        <w:t xml:space="preserve">Let variable </w:t>
      </w:r>
      <w:proofErr w:type="spellStart"/>
      <w:r w:rsidRPr="00763A29">
        <w:rPr>
          <w:rFonts w:eastAsia="Malgun Gothic"/>
          <w:lang w:eastAsia="de-DE"/>
        </w:rPr>
        <w:t>layerWidth</w:t>
      </w:r>
      <w:proofErr w:type="spellEnd"/>
      <w:r w:rsidRPr="00763A29">
        <w:rPr>
          <w:rFonts w:eastAsia="Malgun Gothic"/>
          <w:lang w:eastAsia="de-DE"/>
        </w:rPr>
        <w:t xml:space="preserve"> and </w:t>
      </w:r>
      <w:proofErr w:type="spellStart"/>
      <w:r w:rsidRPr="00763A29">
        <w:rPr>
          <w:rFonts w:eastAsia="Malgun Gothic"/>
          <w:lang w:eastAsia="de-DE"/>
        </w:rPr>
        <w:t>layerHeight</w:t>
      </w:r>
      <w:proofErr w:type="spellEnd"/>
      <w:r w:rsidRPr="00763A29">
        <w:rPr>
          <w:rFonts w:eastAsia="Malgun Gothic"/>
          <w:lang w:eastAsia="de-DE"/>
        </w:rPr>
        <w:t xml:space="preserve"> specify the width and height for decoded MPI layer, respectively. The variables are derived as follows:</w:t>
      </w:r>
    </w:p>
    <w:p w14:paraId="4FDAB5EC" w14:textId="77777777" w:rsidR="00C462D1" w:rsidRPr="00763A29" w:rsidRDefault="00C462D1" w:rsidP="00C462D1">
      <w:pPr>
        <w:widowControl w:val="0"/>
        <w:ind w:left="360"/>
        <w:rPr>
          <w:rFonts w:eastAsia="Malgun Gothic"/>
          <w:lang w:eastAsia="de-DE"/>
        </w:rPr>
      </w:pPr>
      <w:proofErr w:type="spellStart"/>
      <w:r w:rsidRPr="00763A29">
        <w:rPr>
          <w:rFonts w:eastAsia="Malgun Gothic"/>
          <w:lang w:eastAsia="de-DE"/>
        </w:rPr>
        <w:t>layerWidth</w:t>
      </w:r>
      <w:proofErr w:type="spellEnd"/>
      <w:r w:rsidRPr="00763A29">
        <w:rPr>
          <w:rFonts w:eastAsia="Malgun Gothic"/>
          <w:lang w:eastAsia="de-DE"/>
        </w:rPr>
        <w:t> = </w:t>
      </w:r>
      <w:proofErr w:type="spellStart"/>
      <w:r w:rsidRPr="00763A29">
        <w:rPr>
          <w:rFonts w:eastAsia="Malgun Gothic"/>
          <w:lang w:eastAsia="de-DE"/>
        </w:rPr>
        <w:t>fWidth</w:t>
      </w:r>
      <w:proofErr w:type="spellEnd"/>
      <w:r w:rsidRPr="00763A29">
        <w:rPr>
          <w:rFonts w:eastAsia="Malgun Gothic"/>
          <w:lang w:eastAsia="de-DE"/>
        </w:rPr>
        <w:t> / </w:t>
      </w:r>
      <w:proofErr w:type="spellStart"/>
      <w:r w:rsidRPr="00763A29">
        <w:rPr>
          <w:rFonts w:eastAsia="Malgun Gothic"/>
          <w:lang w:eastAsia="de-DE"/>
        </w:rPr>
        <w:t>wLayers</w:t>
      </w:r>
      <w:proofErr w:type="spellEnd"/>
    </w:p>
    <w:p w14:paraId="1481F92D" w14:textId="77777777" w:rsidR="00C462D1" w:rsidRPr="00763A29" w:rsidRDefault="00C462D1" w:rsidP="00C462D1">
      <w:pPr>
        <w:widowControl w:val="0"/>
        <w:ind w:left="360"/>
        <w:rPr>
          <w:rFonts w:eastAsia="Malgun Gothic"/>
          <w:lang w:eastAsia="de-DE"/>
        </w:rPr>
      </w:pPr>
      <w:proofErr w:type="spellStart"/>
      <w:r w:rsidRPr="00763A29">
        <w:rPr>
          <w:rFonts w:eastAsia="Malgun Gothic"/>
          <w:lang w:eastAsia="de-DE"/>
        </w:rPr>
        <w:t>layerHeight</w:t>
      </w:r>
      <w:proofErr w:type="spellEnd"/>
      <w:r w:rsidRPr="00763A29">
        <w:rPr>
          <w:rFonts w:eastAsia="Malgun Gothic"/>
          <w:lang w:eastAsia="de-DE"/>
        </w:rPr>
        <w:t> = </w:t>
      </w:r>
      <w:proofErr w:type="spellStart"/>
      <w:r w:rsidRPr="00763A29">
        <w:rPr>
          <w:rFonts w:eastAsia="Malgun Gothic"/>
          <w:lang w:eastAsia="de-DE"/>
        </w:rPr>
        <w:t>fHeight</w:t>
      </w:r>
      <w:proofErr w:type="spellEnd"/>
      <w:r w:rsidRPr="00763A29">
        <w:rPr>
          <w:rFonts w:eastAsia="Malgun Gothic"/>
          <w:lang w:eastAsia="de-DE"/>
        </w:rPr>
        <w:t> / </w:t>
      </w:r>
      <w:proofErr w:type="spellStart"/>
      <w:r w:rsidRPr="00763A29">
        <w:rPr>
          <w:rFonts w:eastAsia="Malgun Gothic"/>
          <w:lang w:eastAsia="de-DE"/>
        </w:rPr>
        <w:t>hLayers</w:t>
      </w:r>
      <w:proofErr w:type="spellEnd"/>
    </w:p>
    <w:p w14:paraId="5940F00A" w14:textId="77777777" w:rsidR="00C462D1" w:rsidRPr="00763A29" w:rsidRDefault="00C462D1" w:rsidP="00C462D1">
      <w:pPr>
        <w:widowControl w:val="0"/>
        <w:jc w:val="left"/>
        <w:rPr>
          <w:rFonts w:eastAsia="Malgun Gothic"/>
          <w:lang w:val="en-GB" w:eastAsia="de-DE"/>
        </w:rPr>
      </w:pPr>
      <w:r w:rsidRPr="00763A29">
        <w:rPr>
          <w:rFonts w:eastAsia="Malgun Gothic"/>
          <w:szCs w:val="24"/>
          <w:lang w:val="en-GB" w:eastAsia="de-DE"/>
        </w:rPr>
        <w:t>The reconstruction of MPI</w:t>
      </w:r>
      <w:r w:rsidRPr="00763A29">
        <w:rPr>
          <w:rFonts w:eastAsia="Malgun Gothic"/>
          <w:lang w:val="en-GB" w:eastAsia="de-DE"/>
        </w:rPr>
        <w:t xml:space="preserve"> process is described as follows:</w:t>
      </w:r>
    </w:p>
    <w:p w14:paraId="2B458E6B" w14:textId="77777777" w:rsidR="00C462D1" w:rsidRPr="00763A29" w:rsidRDefault="00C462D1" w:rsidP="00C462D1">
      <w:pPr>
        <w:widowControl w:val="0"/>
        <w:jc w:val="left"/>
        <w:rPr>
          <w:rFonts w:cstheme="minorBidi"/>
          <w:lang w:val="en-GB" w:eastAsia="zh-CN"/>
        </w:rPr>
      </w:pPr>
      <w:r w:rsidRPr="00763A29">
        <w:rPr>
          <w:rFonts w:eastAsia="Malgun Gothic"/>
          <w:lang w:val="en-GB" w:eastAsia="de-DE"/>
        </w:rPr>
        <w:t>The outputs of this process are:</w:t>
      </w:r>
    </w:p>
    <w:p w14:paraId="26757018" w14:textId="77777777" w:rsidR="00C462D1" w:rsidRPr="00763A29" w:rsidRDefault="00C462D1" w:rsidP="00C462D1">
      <w:pPr>
        <w:widowControl w:val="0"/>
        <w:ind w:left="360" w:hanging="360"/>
        <w:jc w:val="left"/>
        <w:rPr>
          <w:rFonts w:eastAsia="Malgun Gothic"/>
          <w:lang w:val="en-GB" w:eastAsia="de-DE"/>
        </w:rPr>
      </w:pPr>
      <w:r w:rsidRPr="00763A29">
        <w:rPr>
          <w:rFonts w:cstheme="minorBidi"/>
          <w:lang w:val="en-GB" w:eastAsia="zh-CN"/>
        </w:rPr>
        <w:t>–</w:t>
      </w:r>
      <w:r w:rsidRPr="00763A29">
        <w:rPr>
          <w:rFonts w:cstheme="minorBidi"/>
          <w:lang w:val="en-GB" w:eastAsia="zh-CN"/>
        </w:rPr>
        <w:tab/>
      </w:r>
      <w:r w:rsidRPr="00763A29">
        <w:rPr>
          <w:rFonts w:eastAsia="Malgun Gothic"/>
          <w:lang w:val="en-GB" w:eastAsia="de-DE"/>
        </w:rPr>
        <w:t xml:space="preserve">a 4D MPI texture layer array </w:t>
      </w:r>
      <w:proofErr w:type="spellStart"/>
      <w:proofErr w:type="gramStart"/>
      <w:r w:rsidRPr="00763A29">
        <w:rPr>
          <w:rFonts w:eastAsia="Malgun Gothic"/>
          <w:lang w:val="en-GB" w:eastAsia="de-DE"/>
        </w:rPr>
        <w:t>recTextureLayer</w:t>
      </w:r>
      <w:proofErr w:type="spellEnd"/>
      <w:r w:rsidRPr="00763A29">
        <w:rPr>
          <w:rFonts w:eastAsia="Malgun Gothic"/>
          <w:lang w:val="en-GB" w:eastAsia="de-DE"/>
        </w:rPr>
        <w:t>[</w:t>
      </w:r>
      <w:proofErr w:type="gramEnd"/>
      <w:r w:rsidRPr="00763A29">
        <w:rPr>
          <w:rFonts w:eastAsia="Malgun Gothic"/>
          <w:lang w:val="en-GB" w:eastAsia="de-DE"/>
        </w:rPr>
        <w:t> </w:t>
      </w:r>
      <w:proofErr w:type="spellStart"/>
      <w:r w:rsidRPr="00763A29">
        <w:rPr>
          <w:rFonts w:eastAsia="Malgun Gothic"/>
          <w:lang w:val="en-GB" w:eastAsia="de-DE"/>
        </w:rPr>
        <w:t>i</w:t>
      </w:r>
      <w:proofErr w:type="spellEnd"/>
      <w:r w:rsidRPr="00763A29">
        <w:rPr>
          <w:rFonts w:eastAsia="Malgun Gothic"/>
          <w:lang w:val="en-GB" w:eastAsia="de-DE"/>
        </w:rPr>
        <w:t> ][ </w:t>
      </w:r>
      <w:proofErr w:type="spellStart"/>
      <w:r w:rsidRPr="00763A29">
        <w:rPr>
          <w:rFonts w:eastAsia="Malgun Gothic"/>
          <w:lang w:val="en-GB" w:eastAsia="de-DE"/>
        </w:rPr>
        <w:t>cIdx</w:t>
      </w:r>
      <w:proofErr w:type="spellEnd"/>
      <w:r w:rsidRPr="00763A29">
        <w:rPr>
          <w:rFonts w:eastAsia="Malgun Gothic"/>
          <w:lang w:val="en-GB" w:eastAsia="de-DE"/>
        </w:rPr>
        <w:t xml:space="preserve"> ][ w ][ h ] </w:t>
      </w:r>
      <w:r w:rsidRPr="00763A29" w:rsidDel="003C51E6">
        <w:rPr>
          <w:noProof/>
          <w:color w:val="000000" w:themeColor="text1"/>
          <w:lang w:eastAsia="ko-KR"/>
        </w:rPr>
        <w:t xml:space="preserve">with </w:t>
      </w:r>
      <w:r w:rsidRPr="00763A29">
        <w:rPr>
          <w:noProof/>
          <w:color w:val="000000" w:themeColor="text1"/>
          <w:lang w:eastAsia="ko-KR"/>
        </w:rPr>
        <w:t>i</w:t>
      </w:r>
      <w:r w:rsidRPr="00763A29" w:rsidDel="003C51E6">
        <w:rPr>
          <w:noProof/>
          <w:color w:val="000000" w:themeColor="text1"/>
          <w:lang w:eastAsia="ko-KR"/>
        </w:rPr>
        <w:t> = </w:t>
      </w:r>
      <w:r w:rsidRPr="00763A29" w:rsidDel="003C51E6">
        <w:rPr>
          <w:noProof/>
          <w:color w:val="000000" w:themeColor="text1"/>
        </w:rPr>
        <w:t>0</w:t>
      </w:r>
      <w:r w:rsidRPr="00763A29" w:rsidDel="003C51E6">
        <w:rPr>
          <w:noProof/>
          <w:color w:val="000000" w:themeColor="text1"/>
          <w:lang w:eastAsia="ko-KR"/>
        </w:rPr>
        <w:t>..</w:t>
      </w:r>
      <w:r w:rsidRPr="00763A29">
        <w:rPr>
          <w:noProof/>
          <w:color w:val="000000" w:themeColor="text1"/>
          <w:lang w:eastAsia="ko-KR"/>
        </w:rPr>
        <w:t>mpii_num_layers_minus1,</w:t>
      </w:r>
      <w:r w:rsidRPr="00763A29">
        <w:rPr>
          <w:lang w:val="en-GB"/>
        </w:rPr>
        <w:t xml:space="preserve"> </w:t>
      </w:r>
      <w:proofErr w:type="spellStart"/>
      <w:r w:rsidRPr="00763A29">
        <w:rPr>
          <w:lang w:val="en-GB"/>
        </w:rPr>
        <w:t>cIdx</w:t>
      </w:r>
      <w:proofErr w:type="spellEnd"/>
      <w:r w:rsidRPr="00763A29">
        <w:rPr>
          <w:lang w:val="en-GB"/>
        </w:rPr>
        <w:t xml:space="preserve"> = 0</w:t>
      </w:r>
      <w:r w:rsidRPr="00763A29">
        <w:rPr>
          <w:noProof/>
          <w:lang w:eastAsia="ko-KR"/>
        </w:rPr>
        <w:t>..</w:t>
      </w:r>
      <w:r w:rsidRPr="00763A29">
        <w:rPr>
          <w:lang w:val="en-GB"/>
        </w:rPr>
        <w:t>(</w:t>
      </w:r>
      <w:proofErr w:type="spellStart"/>
      <w:r w:rsidRPr="00763A29">
        <w:rPr>
          <w:lang w:val="en-GB"/>
        </w:rPr>
        <w:t>ChromaFormatIdc</w:t>
      </w:r>
      <w:proofErr w:type="spellEnd"/>
      <w:r w:rsidRPr="00763A29">
        <w:rPr>
          <w:lang w:val="en-GB"/>
        </w:rPr>
        <w:t> = = 0 ) ? </w:t>
      </w:r>
      <w:proofErr w:type="gramStart"/>
      <w:r w:rsidRPr="00763A29">
        <w:rPr>
          <w:lang w:val="en-GB"/>
        </w:rPr>
        <w:t>0 :</w:t>
      </w:r>
      <w:proofErr w:type="gramEnd"/>
      <w:r w:rsidRPr="00763A29">
        <w:rPr>
          <w:lang w:val="en-GB"/>
        </w:rPr>
        <w:t xml:space="preserve"> 2, </w:t>
      </w:r>
      <w:r w:rsidRPr="00763A29">
        <w:rPr>
          <w:noProof/>
          <w:color w:val="000000" w:themeColor="text1"/>
          <w:lang w:eastAsia="ko-KR"/>
        </w:rPr>
        <w:t>w</w:t>
      </w:r>
      <w:r w:rsidRPr="00763A29" w:rsidDel="003C51E6">
        <w:rPr>
          <w:noProof/>
          <w:color w:val="000000" w:themeColor="text1"/>
          <w:lang w:eastAsia="ko-KR"/>
        </w:rPr>
        <w:t> = </w:t>
      </w:r>
      <w:r w:rsidRPr="00763A29" w:rsidDel="003C51E6">
        <w:rPr>
          <w:noProof/>
          <w:color w:val="000000" w:themeColor="text1"/>
        </w:rPr>
        <w:t>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sidDel="003C51E6">
        <w:rPr>
          <w:noProof/>
          <w:color w:val="000000" w:themeColor="text1"/>
          <w:lang w:eastAsia="ko-KR"/>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w:t>
      </w:r>
      <w:r w:rsidRPr="00763A29" w:rsidDel="003C51E6">
        <w:rPr>
          <w:noProof/>
          <w:color w:val="000000" w:themeColor="text1"/>
          <w:lang w:eastAsia="ko-KR"/>
        </w:rPr>
        <w:t>− 1, a</w:t>
      </w:r>
      <w:r w:rsidRPr="00763A29">
        <w:rPr>
          <w:noProof/>
          <w:color w:val="000000" w:themeColor="text1"/>
          <w:lang w:eastAsia="ko-KR"/>
        </w:rPr>
        <w:t>nd h</w:t>
      </w:r>
      <w:r w:rsidRPr="00763A29">
        <w:rPr>
          <w:lang w:val="en-GB"/>
        </w:rPr>
        <w:t> </w:t>
      </w:r>
      <w:r w:rsidRPr="00763A29">
        <w:rPr>
          <w:rFonts w:eastAsia="Malgun Gothic"/>
          <w:lang w:eastAsia="zh-CN"/>
        </w:rPr>
        <w:t>=</w:t>
      </w:r>
      <w:r w:rsidRPr="00763A29">
        <w:rPr>
          <w:lang w:val="en-GB"/>
        </w:rPr>
        <w:t> </w:t>
      </w:r>
      <w:r w:rsidRPr="00763A29">
        <w:rPr>
          <w:rFonts w:eastAsia="Malgun Gothic"/>
          <w:lang w:eastAsia="zh-CN"/>
        </w:rPr>
        <w:t>0</w:t>
      </w:r>
      <w:r w:rsidRPr="00763A29">
        <w:rPr>
          <w:noProof/>
          <w:lang w:eastAsia="ko-KR"/>
        </w:rPr>
        <w:t>..</w:t>
      </w:r>
      <w:r w:rsidRPr="00763A29">
        <w:rPr>
          <w:lang w:val="en-GB"/>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− 1.</w:t>
      </w:r>
    </w:p>
    <w:p w14:paraId="025A1EAA" w14:textId="77777777" w:rsidR="00C462D1" w:rsidRPr="00763A29" w:rsidRDefault="00C462D1" w:rsidP="00C462D1">
      <w:pPr>
        <w:widowControl w:val="0"/>
        <w:ind w:left="360" w:hanging="360"/>
        <w:jc w:val="left"/>
        <w:rPr>
          <w:rFonts w:eastAsia="Malgun Gothic"/>
          <w:lang w:eastAsia="zh-CN"/>
        </w:rPr>
      </w:pPr>
      <w:r w:rsidRPr="00763A29">
        <w:rPr>
          <w:rFonts w:cstheme="minorBidi"/>
          <w:lang w:val="en-GB" w:eastAsia="zh-CN"/>
        </w:rPr>
        <w:t>–</w:t>
      </w:r>
      <w:r w:rsidRPr="00763A29">
        <w:rPr>
          <w:rFonts w:cstheme="minorBidi"/>
          <w:lang w:val="en-GB" w:eastAsia="zh-CN"/>
        </w:rPr>
        <w:tab/>
      </w:r>
      <w:r w:rsidRPr="00763A29">
        <w:rPr>
          <w:rFonts w:eastAsia="Malgun Gothic"/>
          <w:lang w:val="en-GB" w:eastAsia="de-DE"/>
        </w:rPr>
        <w:t xml:space="preserve">a 3D MPI opacity layer array </w:t>
      </w:r>
      <w:proofErr w:type="spellStart"/>
      <w:proofErr w:type="gramStart"/>
      <w:r w:rsidRPr="00763A29">
        <w:rPr>
          <w:rFonts w:eastAsia="Malgun Gothic"/>
          <w:lang w:val="en-GB" w:eastAsia="de-DE"/>
        </w:rPr>
        <w:t>recOpacityLayer</w:t>
      </w:r>
      <w:proofErr w:type="spellEnd"/>
      <w:r w:rsidRPr="00763A29">
        <w:rPr>
          <w:rFonts w:eastAsia="Malgun Gothic"/>
          <w:lang w:val="en-GB" w:eastAsia="de-DE"/>
        </w:rPr>
        <w:t>[</w:t>
      </w:r>
      <w:proofErr w:type="gramEnd"/>
      <w:r w:rsidRPr="00763A29">
        <w:rPr>
          <w:rFonts w:eastAsia="Malgun Gothic"/>
          <w:lang w:val="en-GB" w:eastAsia="de-DE"/>
        </w:rPr>
        <w:t> </w:t>
      </w:r>
      <w:proofErr w:type="spellStart"/>
      <w:r w:rsidRPr="00763A29">
        <w:rPr>
          <w:rFonts w:eastAsia="Malgun Gothic"/>
          <w:lang w:val="en-GB" w:eastAsia="de-DE"/>
        </w:rPr>
        <w:t>i</w:t>
      </w:r>
      <w:proofErr w:type="spellEnd"/>
      <w:r w:rsidRPr="00763A29">
        <w:rPr>
          <w:rFonts w:eastAsia="Malgun Gothic"/>
          <w:lang w:val="en-GB" w:eastAsia="de-DE"/>
        </w:rPr>
        <w:t xml:space="preserve"> ][ w ][ h ] </w:t>
      </w:r>
      <w:r w:rsidRPr="00763A29" w:rsidDel="003C51E6">
        <w:rPr>
          <w:noProof/>
          <w:color w:val="000000" w:themeColor="text1"/>
          <w:lang w:eastAsia="ko-KR"/>
        </w:rPr>
        <w:t xml:space="preserve">with </w:t>
      </w:r>
      <w:r w:rsidRPr="00763A29">
        <w:rPr>
          <w:noProof/>
          <w:color w:val="000000" w:themeColor="text1"/>
          <w:lang w:eastAsia="ko-KR"/>
        </w:rPr>
        <w:t>i</w:t>
      </w:r>
      <w:r w:rsidRPr="00763A29" w:rsidDel="003C51E6">
        <w:rPr>
          <w:noProof/>
          <w:color w:val="000000" w:themeColor="text1"/>
          <w:lang w:eastAsia="ko-KR"/>
        </w:rPr>
        <w:t> = </w:t>
      </w:r>
      <w:r w:rsidRPr="00763A29" w:rsidDel="003C51E6">
        <w:rPr>
          <w:noProof/>
          <w:color w:val="000000" w:themeColor="text1"/>
        </w:rPr>
        <w:t>0</w:t>
      </w:r>
      <w:r w:rsidRPr="00763A29" w:rsidDel="003C51E6">
        <w:rPr>
          <w:noProof/>
          <w:color w:val="000000" w:themeColor="text1"/>
          <w:lang w:eastAsia="ko-KR"/>
        </w:rPr>
        <w:t>..</w:t>
      </w:r>
      <w:r w:rsidRPr="00763A29">
        <w:rPr>
          <w:noProof/>
          <w:color w:val="000000" w:themeColor="text1"/>
          <w:lang w:eastAsia="ko-KR"/>
        </w:rPr>
        <w:t>mpii_num_layers_minus1,</w:t>
      </w:r>
      <w:r w:rsidRPr="00763A29">
        <w:rPr>
          <w:lang w:val="en-GB"/>
        </w:rPr>
        <w:t xml:space="preserve"> </w:t>
      </w:r>
      <w:r w:rsidRPr="00763A29">
        <w:rPr>
          <w:noProof/>
          <w:color w:val="000000" w:themeColor="text1"/>
          <w:lang w:eastAsia="ko-KR"/>
        </w:rPr>
        <w:t>x</w:t>
      </w:r>
      <w:r w:rsidRPr="00763A29" w:rsidDel="003C51E6">
        <w:rPr>
          <w:noProof/>
          <w:color w:val="000000" w:themeColor="text1"/>
          <w:lang w:eastAsia="ko-KR"/>
        </w:rPr>
        <w:t> = </w:t>
      </w:r>
      <w:r w:rsidRPr="00763A29" w:rsidDel="003C51E6">
        <w:rPr>
          <w:noProof/>
          <w:color w:val="000000" w:themeColor="text1"/>
        </w:rPr>
        <w:t>0</w:t>
      </w:r>
      <w:r w:rsidRPr="00763A29">
        <w:rPr>
          <w:noProof/>
          <w:lang w:eastAsia="ko-KR"/>
        </w:rPr>
        <w:t>..</w:t>
      </w:r>
      <w:proofErr w:type="spellStart"/>
      <w:r w:rsidRPr="00763A29">
        <w:rPr>
          <w:rFonts w:eastAsia="Malgun Gothic"/>
          <w:lang w:eastAsia="de-DE"/>
        </w:rPr>
        <w:t>layerWidth</w:t>
      </w:r>
      <w:proofErr w:type="spellEnd"/>
      <w:r w:rsidRPr="00763A29">
        <w:rPr>
          <w:rFonts w:eastAsia="Malgun Gothic"/>
          <w:lang w:eastAsia="zh-CN"/>
        </w:rPr>
        <w:t> </w:t>
      </w:r>
      <w:r w:rsidRPr="00763A29" w:rsidDel="003C51E6">
        <w:rPr>
          <w:noProof/>
          <w:color w:val="000000" w:themeColor="text1"/>
          <w:lang w:eastAsia="ko-KR"/>
        </w:rPr>
        <w:t>− 1, a</w:t>
      </w:r>
      <w:r w:rsidRPr="00763A29">
        <w:rPr>
          <w:noProof/>
          <w:color w:val="000000" w:themeColor="text1"/>
          <w:lang w:eastAsia="ko-KR"/>
        </w:rPr>
        <w:t>nd y</w:t>
      </w:r>
      <w:r w:rsidRPr="00763A29">
        <w:rPr>
          <w:lang w:val="en-GB"/>
        </w:rPr>
        <w:t> </w:t>
      </w:r>
      <w:r w:rsidRPr="00763A29">
        <w:rPr>
          <w:rFonts w:eastAsia="Malgun Gothic"/>
          <w:lang w:eastAsia="zh-CN"/>
        </w:rPr>
        <w:t>=</w:t>
      </w:r>
      <w:r w:rsidRPr="00763A29">
        <w:rPr>
          <w:lang w:val="en-GB"/>
        </w:rPr>
        <w:t> </w:t>
      </w:r>
      <w:r w:rsidRPr="00763A29">
        <w:rPr>
          <w:rFonts w:eastAsia="Malgun Gothic"/>
          <w:lang w:eastAsia="zh-CN"/>
        </w:rPr>
        <w:t>0</w:t>
      </w:r>
      <w:r w:rsidRPr="00763A29">
        <w:rPr>
          <w:noProof/>
          <w:lang w:eastAsia="ko-KR"/>
        </w:rPr>
        <w:t>..</w:t>
      </w:r>
      <w:proofErr w:type="spellStart"/>
      <w:r w:rsidRPr="00763A29">
        <w:rPr>
          <w:lang w:val="en-GB"/>
        </w:rPr>
        <w:t>layerHeight</w:t>
      </w:r>
      <w:proofErr w:type="spellEnd"/>
      <w:r w:rsidRPr="00763A29">
        <w:rPr>
          <w:rFonts w:eastAsia="Malgun Gothic"/>
          <w:lang w:eastAsia="zh-CN"/>
        </w:rPr>
        <w:t> − 1.</w:t>
      </w:r>
    </w:p>
    <w:p w14:paraId="56572058" w14:textId="77777777" w:rsidR="00C462D1" w:rsidRPr="00763A29" w:rsidRDefault="00C462D1" w:rsidP="00C462D1">
      <w:pPr>
        <w:widowControl w:val="0"/>
        <w:jc w:val="left"/>
        <w:rPr>
          <w:rFonts w:eastAsia="Malgun Gothic"/>
          <w:lang w:val="en-GB" w:eastAsia="de-DE"/>
        </w:rPr>
      </w:pPr>
      <w:r w:rsidRPr="00763A29">
        <w:rPr>
          <w:rFonts w:eastAsia="Malgun Gothic"/>
          <w:lang w:eastAsia="zh-CN"/>
        </w:rPr>
        <w:t>The array r</w:t>
      </w:r>
      <w:proofErr w:type="spellStart"/>
      <w:r w:rsidRPr="00763A29">
        <w:rPr>
          <w:rFonts w:eastAsia="Malgun Gothic"/>
          <w:lang w:val="en-GB" w:eastAsia="de-DE"/>
        </w:rPr>
        <w:t>ecTextureLayer</w:t>
      </w:r>
      <w:proofErr w:type="spellEnd"/>
      <w:r w:rsidRPr="00763A29">
        <w:rPr>
          <w:rFonts w:eastAsia="Malgun Gothic"/>
          <w:lang w:eastAsia="zh-CN"/>
        </w:rPr>
        <w:t xml:space="preserve"> and </w:t>
      </w:r>
      <w:r w:rsidRPr="00763A29">
        <w:rPr>
          <w:rFonts w:eastAsia="Malgun Gothic"/>
          <w:lang w:val="en-GB" w:eastAsia="de-DE"/>
        </w:rPr>
        <w:t xml:space="preserve">array </w:t>
      </w:r>
      <w:proofErr w:type="spellStart"/>
      <w:r w:rsidRPr="00763A29">
        <w:rPr>
          <w:rFonts w:eastAsia="Malgun Gothic"/>
          <w:lang w:val="en-GB" w:eastAsia="de-DE"/>
        </w:rPr>
        <w:t>recOpacityLayer</w:t>
      </w:r>
      <w:proofErr w:type="spellEnd"/>
      <w:r w:rsidRPr="00763A29">
        <w:rPr>
          <w:rFonts w:eastAsia="Malgun Gothic"/>
          <w:lang w:val="en-GB" w:eastAsia="de-DE"/>
        </w:rPr>
        <w:t xml:space="preserve"> are derived as follows:</w:t>
      </w:r>
    </w:p>
    <w:p w14:paraId="6780BFD6" w14:textId="77777777" w:rsidR="00C462D1" w:rsidRPr="006F3440" w:rsidRDefault="00C462D1" w:rsidP="00C462D1">
      <w:pPr>
        <w:widowControl w:val="0"/>
        <w:ind w:left="360" w:hanging="360"/>
        <w:jc w:val="left"/>
        <w:rPr>
          <w:rStyle w:val="fontstyle01"/>
          <w:lang w:val="en-GB"/>
        </w:rPr>
      </w:pPr>
      <w:r w:rsidRPr="00763A29">
        <w:rPr>
          <w:rFonts w:cstheme="minorBidi"/>
          <w:lang w:val="en-GB" w:eastAsia="zh-CN"/>
        </w:rPr>
        <w:tab/>
      </w:r>
      <w:r w:rsidRPr="00763A29">
        <w:rPr>
          <w:rFonts w:eastAsia="Malgun Gothic"/>
          <w:lang w:val="en-GB" w:eastAsia="de-DE"/>
        </w:rPr>
        <w:t>for( </w:t>
      </w:r>
      <w:proofErr w:type="spellStart"/>
      <w:r w:rsidRPr="00763A29">
        <w:rPr>
          <w:rFonts w:eastAsia="Malgun Gothic"/>
          <w:lang w:val="en-GB" w:eastAsia="de-DE"/>
        </w:rPr>
        <w:t>i</w:t>
      </w:r>
      <w:proofErr w:type="spellEnd"/>
      <w:r w:rsidRPr="00763A29">
        <w:rPr>
          <w:rFonts w:eastAsia="Malgun Gothic"/>
          <w:lang w:val="en-GB" w:eastAsia="de-DE"/>
        </w:rPr>
        <w:t xml:space="preserve"> = 0; </w:t>
      </w:r>
      <w:proofErr w:type="spellStart"/>
      <w:r w:rsidRPr="00763A29">
        <w:rPr>
          <w:rFonts w:eastAsia="Malgun Gothic"/>
          <w:lang w:val="en-GB" w:eastAsia="de-DE"/>
        </w:rPr>
        <w:t>i</w:t>
      </w:r>
      <w:proofErr w:type="spellEnd"/>
      <w:r w:rsidRPr="00763A29">
        <w:rPr>
          <w:rFonts w:eastAsia="Malgun Gothic"/>
          <w:lang w:val="en-GB" w:eastAsia="de-DE"/>
        </w:rPr>
        <w:t xml:space="preserve">  &lt;=  mpii_num_layers_minus1; </w:t>
      </w:r>
      <w:proofErr w:type="spellStart"/>
      <w:r w:rsidRPr="00763A29">
        <w:rPr>
          <w:rFonts w:eastAsia="Malgun Gothic"/>
          <w:lang w:val="en-GB" w:eastAsia="de-DE"/>
        </w:rPr>
        <w:t>i</w:t>
      </w:r>
      <w:proofErr w:type="spellEnd"/>
      <w:r w:rsidRPr="00763A29">
        <w:rPr>
          <w:rFonts w:eastAsia="Malgun Gothic"/>
          <w:lang w:val="en-GB" w:eastAsia="de-DE"/>
        </w:rPr>
        <w:t>++ ) {</w:t>
      </w:r>
      <w:r w:rsidRPr="00763A29">
        <w:rPr>
          <w:rFonts w:eastAsia="Malgun Gothic"/>
          <w:lang w:val="en-GB" w:eastAsia="de-DE"/>
        </w:rPr>
        <w:br/>
      </w:r>
      <w:r w:rsidRPr="00763A29">
        <w:rPr>
          <w:rFonts w:eastAsia="Malgun Gothic"/>
          <w:lang w:val="en-GB" w:eastAsia="de-DE"/>
        </w:rPr>
        <w:tab/>
        <w:t>k = </w:t>
      </w:r>
      <w:proofErr w:type="spellStart"/>
      <w:r w:rsidRPr="00763A29">
        <w:rPr>
          <w:lang w:val="en-GB" w:eastAsia="it-IT"/>
        </w:rPr>
        <w:t>i</w:t>
      </w:r>
      <w:proofErr w:type="spellEnd"/>
      <w:r w:rsidRPr="00763A29">
        <w:rPr>
          <w:lang w:val="en-GB" w:eastAsia="it-IT"/>
        </w:rPr>
        <w:t> % </w:t>
      </w:r>
      <w:proofErr w:type="spellStart"/>
      <w:r w:rsidRPr="00763A29">
        <w:rPr>
          <w:lang w:val="en-GB" w:eastAsia="it-IT"/>
        </w:rPr>
        <w:t>wLayers</w:t>
      </w:r>
      <w:proofErr w:type="spellEnd"/>
      <w:r w:rsidRPr="00763A29">
        <w:rPr>
          <w:lang w:val="en-GB" w:eastAsia="it-IT"/>
        </w:rPr>
        <w:br/>
      </w:r>
      <w:r w:rsidRPr="00763A29">
        <w:rPr>
          <w:rFonts w:eastAsia="Malgun Gothic"/>
          <w:lang w:val="en-GB" w:eastAsia="de-DE"/>
        </w:rPr>
        <w:tab/>
      </w:r>
      <w:r w:rsidRPr="00763A29">
        <w:rPr>
          <w:lang w:val="en-GB" w:eastAsia="it-IT"/>
        </w:rPr>
        <w:t>m = ( </w:t>
      </w:r>
      <w:proofErr w:type="spellStart"/>
      <w:r w:rsidRPr="00763A29">
        <w:rPr>
          <w:lang w:val="en-GB" w:eastAsia="it-IT"/>
        </w:rPr>
        <w:t>i</w:t>
      </w:r>
      <w:proofErr w:type="spellEnd"/>
      <w:r w:rsidRPr="00763A29">
        <w:rPr>
          <w:lang w:val="en-GB" w:eastAsia="it-IT"/>
        </w:rPr>
        <w:t> − k ) / </w:t>
      </w:r>
      <w:proofErr w:type="spellStart"/>
      <w:r w:rsidRPr="00763A29">
        <w:rPr>
          <w:lang w:val="en-GB" w:eastAsia="it-IT"/>
        </w:rPr>
        <w:t>hLayers</w:t>
      </w:r>
      <w:proofErr w:type="spellEnd"/>
      <w:r w:rsidRPr="00763A29">
        <w:rPr>
          <w:lang w:val="en-GB" w:eastAsia="it-IT"/>
        </w:rPr>
        <w:br/>
      </w:r>
      <w:r w:rsidRPr="00763A29">
        <w:rPr>
          <w:rFonts w:eastAsia="Malgun Gothic"/>
          <w:lang w:val="en-GB" w:eastAsia="de-DE"/>
        </w:rPr>
        <w:tab/>
        <w:t>for( </w:t>
      </w:r>
      <w:proofErr w:type="spellStart"/>
      <w:r w:rsidRPr="00763A29">
        <w:rPr>
          <w:rFonts w:eastAsia="Malgun Gothic"/>
          <w:lang w:val="en-GB" w:eastAsia="de-DE"/>
        </w:rPr>
        <w:t>cIdx</w:t>
      </w:r>
      <w:proofErr w:type="spellEnd"/>
      <w:r w:rsidRPr="00763A29">
        <w:rPr>
          <w:rFonts w:eastAsia="Malgun Gothic"/>
          <w:lang w:val="en-GB" w:eastAsia="de-DE"/>
        </w:rPr>
        <w:t xml:space="preserve"> = 0; </w:t>
      </w:r>
      <w:proofErr w:type="spellStart"/>
      <w:r w:rsidRPr="00763A29">
        <w:rPr>
          <w:rFonts w:eastAsia="Malgun Gothic"/>
          <w:lang w:val="en-GB" w:eastAsia="de-DE"/>
        </w:rPr>
        <w:t>cIdx</w:t>
      </w:r>
      <w:proofErr w:type="spellEnd"/>
      <w:r w:rsidRPr="00763A29">
        <w:rPr>
          <w:rFonts w:eastAsia="Malgun Gothic"/>
          <w:lang w:val="en-GB" w:eastAsia="de-DE"/>
        </w:rPr>
        <w:t> &lt; </w:t>
      </w:r>
      <w:proofErr w:type="spellStart"/>
      <w:r w:rsidRPr="00763A29">
        <w:rPr>
          <w:rFonts w:eastAsia="Malgun Gothic"/>
          <w:lang w:val="en-GB" w:eastAsia="de-DE"/>
        </w:rPr>
        <w:t>ChromaFormatIdc</w:t>
      </w:r>
      <w:proofErr w:type="spellEnd"/>
      <w:r w:rsidRPr="00763A29">
        <w:rPr>
          <w:rFonts w:eastAsia="Malgun Gothic"/>
          <w:lang w:val="en-GB" w:eastAsia="de-DE"/>
        </w:rPr>
        <w:t xml:space="preserve"> = = 0 ) ? 1 : 3; </w:t>
      </w:r>
      <w:proofErr w:type="spellStart"/>
      <w:r w:rsidRPr="00763A29">
        <w:rPr>
          <w:rFonts w:eastAsia="Malgun Gothic"/>
          <w:lang w:val="en-GB" w:eastAsia="de-DE"/>
        </w:rPr>
        <w:t>cIdx</w:t>
      </w:r>
      <w:proofErr w:type="spellEnd"/>
      <w:r w:rsidRPr="00763A29">
        <w:rPr>
          <w:rFonts w:eastAsia="Malgun Gothic"/>
          <w:lang w:val="en-GB" w:eastAsia="de-DE"/>
        </w:rPr>
        <w:t>++ )</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t>for( h = 0; h &lt; (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w:t>
      </w:r>
      <w:r w:rsidRPr="00763A29">
        <w:rPr>
          <w:rFonts w:eastAsia="Malgun Gothic"/>
          <w:lang w:val="en-GB" w:eastAsia="de-DE"/>
        </w:rPr>
        <w:t>; h++ )</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for( w = 0; w &lt; (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sidDel="003C51E6">
        <w:rPr>
          <w:noProof/>
          <w:color w:val="000000" w:themeColor="text1"/>
          <w:lang w:eastAsia="ko-KR"/>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w:t>
      </w:r>
      <w:r w:rsidRPr="00763A29">
        <w:rPr>
          <w:rFonts w:eastAsia="Malgun Gothic"/>
          <w:lang w:val="en-GB" w:eastAsia="de-DE"/>
        </w:rPr>
        <w:t>; w++ ) {</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u = </w:t>
      </w:r>
      <w:r w:rsidRPr="00763A29">
        <w:rPr>
          <w:lang w:val="en-GB" w:eastAsia="it-IT"/>
        </w:rPr>
        <w:t>k * </w:t>
      </w:r>
      <w:r w:rsidRPr="00763A29">
        <w:rPr>
          <w:rFonts w:eastAsia="Malgun Gothic"/>
          <w:lang w:val="en-GB" w:eastAsia="de-DE"/>
        </w:rPr>
        <w:t>(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rFonts w:eastAsia="Malgun Gothic"/>
          <w:lang w:eastAsia="de-DE"/>
        </w:rPr>
        <w:t>layerWidth</w:t>
      </w:r>
      <w:proofErr w:type="spellEnd"/>
      <w:r w:rsidRPr="00763A29" w:rsidDel="003C51E6">
        <w:rPr>
          <w:noProof/>
          <w:color w:val="000000" w:themeColor="text1"/>
          <w:lang w:eastAsia="ko-KR"/>
        </w:rPr>
        <w:t> </w:t>
      </w:r>
      <w:r w:rsidRPr="00763A29">
        <w:rPr>
          <w:lang w:val="en-GB"/>
        </w:rPr>
        <w:t>/</w:t>
      </w:r>
      <w:r w:rsidRPr="00763A29">
        <w:rPr>
          <w:rFonts w:eastAsia="Malgun Gothic"/>
          <w:lang w:eastAsia="zh-CN"/>
        </w:rPr>
        <w:t> </w:t>
      </w:r>
      <w:proofErr w:type="spellStart"/>
      <w:r w:rsidRPr="00763A29">
        <w:rPr>
          <w:lang w:val="en-GB"/>
        </w:rPr>
        <w:t>SubWidthC</w:t>
      </w:r>
      <w:proofErr w:type="spellEnd"/>
      <w:r w:rsidRPr="00763A29">
        <w:rPr>
          <w:rFonts w:eastAsia="Malgun Gothic"/>
          <w:lang w:eastAsia="zh-CN"/>
        </w:rPr>
        <w:t> </w:t>
      </w:r>
      <w:r w:rsidRPr="00763A29">
        <w:rPr>
          <w:lang w:val="en-GB" w:eastAsia="it-IT"/>
        </w:rPr>
        <w:t>+</w:t>
      </w:r>
      <w:r w:rsidRPr="00763A29">
        <w:rPr>
          <w:rFonts w:eastAsia="Malgun Gothic"/>
          <w:lang w:val="en-GB" w:eastAsia="de-DE"/>
        </w:rPr>
        <w:t> </w:t>
      </w:r>
      <w:r w:rsidRPr="00763A29">
        <w:rPr>
          <w:lang w:val="en-GB" w:eastAsia="it-IT"/>
        </w:rPr>
        <w:t>w</w:t>
      </w:r>
      <w:r w:rsidRPr="00763A29">
        <w:rPr>
          <w:noProof/>
          <w:vertAlign w:val="subscript"/>
          <w:lang w:eastAsia="ko-KR"/>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v = m * ( </w:t>
      </w:r>
      <w:proofErr w:type="spellStart"/>
      <w:r w:rsidRPr="00763A29">
        <w:rPr>
          <w:lang w:val="en-GB"/>
        </w:rPr>
        <w:t>cIdx</w:t>
      </w:r>
      <w:proofErr w:type="spellEnd"/>
      <w:r w:rsidRPr="00763A29">
        <w:rPr>
          <w:lang w:val="en-GB"/>
        </w:rPr>
        <w:t>  = =  0 )</w:t>
      </w:r>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layerHeight</w:t>
      </w:r>
      <w:proofErr w:type="spellEnd"/>
      <w:r w:rsidRPr="00763A29">
        <w:rPr>
          <w:rFonts w:eastAsia="Malgun Gothic"/>
          <w:lang w:eastAsia="zh-CN"/>
        </w:rPr>
        <w:t> </w:t>
      </w:r>
      <w:r w:rsidRPr="00763A29">
        <w:rPr>
          <w:lang w:val="en-GB"/>
        </w:rPr>
        <w:t>/</w:t>
      </w:r>
      <w:r w:rsidRPr="00763A29">
        <w:rPr>
          <w:rFonts w:eastAsia="Malgun Gothic"/>
          <w:lang w:eastAsia="zh-CN"/>
        </w:rPr>
        <w:t> </w:t>
      </w:r>
      <w:proofErr w:type="spellStart"/>
      <w:r w:rsidRPr="00763A29">
        <w:rPr>
          <w:lang w:val="en-GB"/>
        </w:rPr>
        <w:t>SubHeightC</w:t>
      </w:r>
      <w:proofErr w:type="spellEnd"/>
      <w:r w:rsidRPr="00763A29">
        <w:rPr>
          <w:rFonts w:eastAsia="Malgun Gothic"/>
          <w:lang w:eastAsia="zh-CN"/>
        </w:rPr>
        <w:t> </w:t>
      </w:r>
      <w:r w:rsidRPr="00763A29">
        <w:rPr>
          <w:rFonts w:eastAsia="Malgun Gothic"/>
          <w:lang w:val="en-GB" w:eastAsia="de-DE"/>
        </w:rPr>
        <w:t>+ h</w:t>
      </w:r>
      <w:r w:rsidRPr="00763A29">
        <w:rPr>
          <w:lang w:val="en-GB" w:eastAsia="it-IT"/>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recTextureLayer[ i ][ cIdx ][ w ][ h ] = picture0[ cIdx ][ u ][ v </w:t>
      </w:r>
      <w:r w:rsidRPr="00763A29">
        <w:rPr>
          <w:lang w:val="en-GB" w:eastAsia="it-IT"/>
        </w:rPr>
        <w:t>]</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t>}</w:t>
      </w:r>
      <w:r w:rsidRPr="00763A29">
        <w:rPr>
          <w:rFonts w:eastAsia="Malgun Gothic"/>
          <w:lang w:val="en-GB" w:eastAsia="de-DE"/>
        </w:rPr>
        <w:br/>
      </w:r>
      <w:r w:rsidRPr="00763A29">
        <w:rPr>
          <w:rFonts w:eastAsia="Malgun Gothic"/>
          <w:lang w:val="en-GB" w:eastAsia="de-DE"/>
        </w:rPr>
        <w:tab/>
        <w:t>for( h = 0; h &lt; </w:t>
      </w:r>
      <w:proofErr w:type="spellStart"/>
      <w:r w:rsidRPr="00763A29">
        <w:rPr>
          <w:lang w:val="en-GB"/>
        </w:rPr>
        <w:t>layerHeight</w:t>
      </w:r>
      <w:proofErr w:type="spellEnd"/>
      <w:r w:rsidRPr="00763A29">
        <w:rPr>
          <w:rFonts w:eastAsia="Malgun Gothic"/>
          <w:lang w:val="en-GB" w:eastAsia="de-DE"/>
        </w:rPr>
        <w:t>; h++ )</w:t>
      </w:r>
      <w:r w:rsidRPr="00763A29">
        <w:rPr>
          <w:rFonts w:eastAsia="Malgun Gothic"/>
          <w:lang w:val="en-GB" w:eastAsia="de-DE"/>
        </w:rPr>
        <w:br/>
      </w:r>
      <w:r w:rsidRPr="00763A29">
        <w:rPr>
          <w:rFonts w:eastAsia="Malgun Gothic"/>
          <w:lang w:val="en-GB" w:eastAsia="de-DE"/>
        </w:rPr>
        <w:lastRenderedPageBreak/>
        <w:tab/>
      </w:r>
      <w:r w:rsidRPr="00763A29">
        <w:rPr>
          <w:rFonts w:eastAsia="Malgun Gothic"/>
          <w:lang w:val="en-GB" w:eastAsia="de-DE"/>
        </w:rPr>
        <w:tab/>
        <w:t>for( w = 0; w &lt; </w:t>
      </w:r>
      <w:proofErr w:type="spellStart"/>
      <w:r w:rsidRPr="00763A29">
        <w:rPr>
          <w:rFonts w:eastAsia="Malgun Gothic"/>
          <w:lang w:eastAsia="de-DE"/>
        </w:rPr>
        <w:t>layerWidth</w:t>
      </w:r>
      <w:proofErr w:type="spellEnd"/>
      <w:r w:rsidRPr="00763A29">
        <w:rPr>
          <w:rFonts w:eastAsia="Malgun Gothic"/>
          <w:lang w:val="en-GB" w:eastAsia="de-DE"/>
        </w:rPr>
        <w:t>; w++ )</w:t>
      </w:r>
      <w:r w:rsidRPr="00763A29">
        <w:rPr>
          <w:rFonts w:eastAsia="Malgun Gothic"/>
          <w:lang w:val="en-GB" w:eastAsia="de-DE"/>
        </w:rPr>
        <w:br/>
      </w:r>
      <w:r w:rsidRPr="00763A29">
        <w:rPr>
          <w:rFonts w:eastAsia="Malgun Gothic"/>
          <w:lang w:val="en-GB" w:eastAsia="de-DE"/>
        </w:rPr>
        <w:tab/>
      </w:r>
      <w:r w:rsidRPr="00763A29">
        <w:rPr>
          <w:rFonts w:eastAsia="Malgun Gothic"/>
          <w:lang w:val="en-GB" w:eastAsia="de-DE"/>
        </w:rPr>
        <w:tab/>
      </w:r>
      <w:r w:rsidRPr="00763A29">
        <w:rPr>
          <w:rFonts w:eastAsia="Malgun Gothic"/>
          <w:lang w:val="en-GB" w:eastAsia="de-DE"/>
        </w:rPr>
        <w:tab/>
      </w:r>
      <w:proofErr w:type="spellStart"/>
      <w:r w:rsidRPr="00763A29">
        <w:rPr>
          <w:rFonts w:eastAsia="Malgun Gothic"/>
          <w:lang w:val="en-GB" w:eastAsia="de-DE"/>
        </w:rPr>
        <w:t>recO</w:t>
      </w:r>
      <w:r w:rsidRPr="00763A29">
        <w:t>pacity</w:t>
      </w:r>
      <w:proofErr w:type="spellEnd"/>
      <w:r w:rsidRPr="00763A29">
        <w:rPr>
          <w:rFonts w:eastAsia="Malgun Gothic"/>
          <w:lang w:val="en-GB" w:eastAsia="de-DE"/>
        </w:rPr>
        <w:t>Layer[ </w:t>
      </w:r>
      <w:proofErr w:type="spellStart"/>
      <w:r w:rsidRPr="00763A29">
        <w:rPr>
          <w:rFonts w:eastAsia="Malgun Gothic"/>
          <w:lang w:val="en-GB" w:eastAsia="de-DE"/>
        </w:rPr>
        <w:t>i</w:t>
      </w:r>
      <w:proofErr w:type="spellEnd"/>
      <w:r w:rsidRPr="00763A29">
        <w:rPr>
          <w:rFonts w:eastAsia="Malgun Gothic"/>
          <w:lang w:val="en-GB" w:eastAsia="de-DE"/>
        </w:rPr>
        <w:t> ][ w ][ h ] = picture1[ 0 ][ </w:t>
      </w:r>
      <w:r w:rsidRPr="00763A29">
        <w:rPr>
          <w:lang w:val="en-GB" w:eastAsia="it-IT"/>
        </w:rPr>
        <w:t>k * </w:t>
      </w:r>
      <w:proofErr w:type="spellStart"/>
      <w:r w:rsidRPr="00763A29">
        <w:rPr>
          <w:rFonts w:eastAsia="Malgun Gothic"/>
          <w:lang w:eastAsia="de-DE"/>
        </w:rPr>
        <w:t>layerWidth</w:t>
      </w:r>
      <w:proofErr w:type="spellEnd"/>
      <w:r w:rsidRPr="00763A29">
        <w:rPr>
          <w:rFonts w:eastAsia="Malgun Gothic"/>
          <w:lang w:eastAsia="zh-CN"/>
        </w:rPr>
        <w:t> </w:t>
      </w:r>
      <w:r w:rsidRPr="00763A29">
        <w:rPr>
          <w:lang w:val="en-GB" w:eastAsia="it-IT"/>
        </w:rPr>
        <w:t>+</w:t>
      </w:r>
      <w:r w:rsidRPr="00763A29">
        <w:rPr>
          <w:rFonts w:eastAsia="Malgun Gothic"/>
          <w:lang w:val="en-GB" w:eastAsia="de-DE"/>
        </w:rPr>
        <w:t> </w:t>
      </w:r>
      <w:r w:rsidRPr="00763A29">
        <w:rPr>
          <w:lang w:val="en-GB" w:eastAsia="it-IT"/>
        </w:rPr>
        <w:t>w</w:t>
      </w:r>
      <w:r w:rsidRPr="00763A29">
        <w:rPr>
          <w:rFonts w:eastAsia="Malgun Gothic"/>
          <w:lang w:val="en-GB" w:eastAsia="de-DE"/>
        </w:rPr>
        <w:t> ][ m * </w:t>
      </w:r>
      <w:proofErr w:type="spellStart"/>
      <w:r w:rsidRPr="00763A29">
        <w:rPr>
          <w:lang w:val="en-GB"/>
        </w:rPr>
        <w:t>layerHeight</w:t>
      </w:r>
      <w:proofErr w:type="spellEnd"/>
      <w:r w:rsidRPr="00763A29">
        <w:rPr>
          <w:rFonts w:eastAsia="Malgun Gothic"/>
          <w:lang w:eastAsia="zh-CN"/>
        </w:rPr>
        <w:t> </w:t>
      </w:r>
      <w:r w:rsidRPr="00763A29">
        <w:rPr>
          <w:rFonts w:eastAsia="Malgun Gothic"/>
          <w:lang w:val="en-GB" w:eastAsia="de-DE"/>
        </w:rPr>
        <w:t>+ h </w:t>
      </w:r>
      <w:r w:rsidRPr="00763A29">
        <w:rPr>
          <w:lang w:val="en-GB" w:eastAsia="it-IT"/>
        </w:rPr>
        <w:t>]</w:t>
      </w:r>
      <w:r w:rsidRPr="00763A29">
        <w:rPr>
          <w:rFonts w:eastAsia="Malgun Gothic"/>
          <w:lang w:val="en-GB" w:eastAsia="de-DE"/>
        </w:rPr>
        <w:br/>
      </w:r>
      <w:r w:rsidRPr="00763A29">
        <w:rPr>
          <w:rFonts w:eastAsia="Malgun Gothic"/>
          <w:szCs w:val="18"/>
          <w:lang w:val="en-GB" w:eastAsia="de-DE"/>
        </w:rPr>
        <w:t>}</w:t>
      </w:r>
    </w:p>
    <w:p w14:paraId="514C6CDA" w14:textId="77777777" w:rsidR="00C462D1" w:rsidRDefault="00C462D1" w:rsidP="00C462D1">
      <w:pPr>
        <w:rPr>
          <w:lang w:val="en-CA"/>
        </w:rPr>
      </w:pPr>
    </w:p>
    <w:p w14:paraId="2892F133" w14:textId="77777777" w:rsidR="002066C4" w:rsidRPr="002066C4" w:rsidRDefault="002066C4" w:rsidP="002066C4">
      <w:pPr>
        <w:rPr>
          <w:rFonts w:eastAsia="Times New Roman"/>
          <w:sz w:val="22"/>
          <w:szCs w:val="22"/>
          <w:lang w:val="en-CA"/>
        </w:rPr>
      </w:pPr>
    </w:p>
    <w:p w14:paraId="0BA669B4" w14:textId="39A4F616" w:rsidR="00BB6414" w:rsidRPr="00B047EE" w:rsidRDefault="00BB6414" w:rsidP="00B047EE">
      <w:pPr>
        <w:pStyle w:val="Annex3"/>
        <w:rPr>
          <w:b w:val="0"/>
          <w:bCs w:val="0"/>
          <w:noProof/>
          <w:lang w:val="en-CA"/>
        </w:rPr>
      </w:pPr>
      <w:r w:rsidRPr="00763A29">
        <w:rPr>
          <w:noProof/>
          <w:lang w:val="en-CA"/>
        </w:rPr>
        <w:t>8.3</w:t>
      </w:r>
      <w:r w:rsidR="0060111F">
        <w:rPr>
          <w:noProof/>
          <w:lang w:val="en-CA"/>
        </w:rPr>
        <w:t>6</w:t>
      </w:r>
      <w:r w:rsidRPr="00763A29">
        <w:rPr>
          <w:noProof/>
          <w:lang w:val="en-CA"/>
        </w:rPr>
        <w:t xml:space="preserve"> </w:t>
      </w:r>
      <w:r w:rsidR="00E3557C" w:rsidRPr="00B047EE">
        <w:rPr>
          <w:noProof/>
          <w:lang w:val="en-CA"/>
        </w:rPr>
        <w:t>Generative face video</w:t>
      </w:r>
      <w:r w:rsidRPr="00B047EE">
        <w:rPr>
          <w:noProof/>
          <w:lang w:val="en-CA"/>
        </w:rPr>
        <w:t xml:space="preserve"> SEI message</w:t>
      </w:r>
    </w:p>
    <w:p w14:paraId="0A31D085" w14:textId="088189AE" w:rsidR="00BB6414" w:rsidRPr="00763A29" w:rsidRDefault="00BB6414" w:rsidP="00BB6414">
      <w:pPr>
        <w:pStyle w:val="Annex3"/>
      </w:pPr>
      <w:r w:rsidRPr="00763A29">
        <w:rPr>
          <w:noProof/>
          <w:lang w:val="en-CA"/>
        </w:rPr>
        <w:t>8.3</w:t>
      </w:r>
      <w:r w:rsidR="0060111F">
        <w:rPr>
          <w:noProof/>
          <w:lang w:val="en-CA"/>
        </w:rPr>
        <w:t>6</w:t>
      </w:r>
      <w:r w:rsidRPr="00763A29">
        <w:rPr>
          <w:noProof/>
          <w:lang w:val="en-CA"/>
        </w:rPr>
        <w:t xml:space="preserve">.1 </w:t>
      </w:r>
      <w:r w:rsidR="00E3557C" w:rsidRPr="00E3557C">
        <w:t>Generative face video</w:t>
      </w:r>
      <w:r w:rsidRPr="00763A29">
        <w:t xml:space="preserve"> SEI message syntax</w:t>
      </w:r>
    </w:p>
    <w:p w14:paraId="08B015DF" w14:textId="77777777" w:rsidR="007F644B" w:rsidRPr="007F644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rPr>
          <w:b/>
          <w:noProof/>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5"/>
        <w:gridCol w:w="1170"/>
      </w:tblGrid>
      <w:tr w:rsidR="007F644B" w:rsidRPr="007F644B" w14:paraId="7E68DD8C" w14:textId="77777777" w:rsidTr="00281655">
        <w:trPr>
          <w:trHeight w:val="204"/>
          <w:jc w:val="center"/>
        </w:trPr>
        <w:tc>
          <w:tcPr>
            <w:tcW w:w="8455" w:type="dxa"/>
          </w:tcPr>
          <w:p w14:paraId="6643C33B" w14:textId="77777777" w:rsidR="007F644B" w:rsidRPr="007F644B"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rPr>
            </w:pPr>
            <w:bookmarkStart w:id="31" w:name="_Hlk155473114"/>
            <w:r w:rsidRPr="007F644B">
              <w:rPr>
                <w:rFonts w:eastAsiaTheme="minorEastAsia"/>
                <w:noProof/>
                <w:lang w:val="en-CA"/>
              </w:rPr>
              <w:t>g</w:t>
            </w:r>
            <w:r w:rsidRPr="007F644B">
              <w:rPr>
                <w:rFonts w:eastAsiaTheme="minorEastAsia" w:hint="eastAsia"/>
                <w:noProof/>
                <w:lang w:val="en-CA" w:eastAsia="zh-CN"/>
              </w:rPr>
              <w:t>ener</w:t>
            </w:r>
            <w:r w:rsidRPr="007F644B">
              <w:rPr>
                <w:rFonts w:eastAsiaTheme="minorEastAsia"/>
                <w:noProof/>
                <w:lang w:val="en-CA"/>
              </w:rPr>
              <w:t>ative_face_video</w:t>
            </w:r>
            <w:r w:rsidRPr="007F644B">
              <w:rPr>
                <w:color w:val="000000" w:themeColor="text1"/>
                <w:lang w:val="en-GB"/>
              </w:rPr>
              <w:t xml:space="preserve"> ( </w:t>
            </w:r>
            <w:proofErr w:type="spellStart"/>
            <w:r w:rsidRPr="007F644B">
              <w:rPr>
                <w:color w:val="000000" w:themeColor="text1"/>
                <w:lang w:val="en-GB"/>
              </w:rPr>
              <w:t>payloadSize</w:t>
            </w:r>
            <w:proofErr w:type="spellEnd"/>
            <w:r w:rsidRPr="007F644B">
              <w:rPr>
                <w:color w:val="000000" w:themeColor="text1"/>
                <w:lang w:val="en-GB"/>
              </w:rPr>
              <w:t> ) {</w:t>
            </w:r>
          </w:p>
        </w:tc>
        <w:tc>
          <w:tcPr>
            <w:tcW w:w="1170" w:type="dxa"/>
          </w:tcPr>
          <w:p w14:paraId="50A5A99D" w14:textId="77777777" w:rsidR="007F644B" w:rsidRPr="007F644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
                <w:bCs/>
                <w:color w:val="000000" w:themeColor="text1"/>
                <w:lang w:val="en-GB"/>
              </w:rPr>
              <w:t>Descriptor</w:t>
            </w:r>
          </w:p>
        </w:tc>
      </w:tr>
      <w:tr w:rsidR="007F644B" w:rsidRPr="007F644B" w14:paraId="52A8D8CA" w14:textId="77777777" w:rsidTr="00281655">
        <w:trPr>
          <w:trHeight w:val="204"/>
          <w:jc w:val="center"/>
        </w:trPr>
        <w:tc>
          <w:tcPr>
            <w:tcW w:w="8455" w:type="dxa"/>
          </w:tcPr>
          <w:p w14:paraId="18084B2F" w14:textId="77777777" w:rsidR="007F644B" w:rsidRPr="007F644B"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noProof/>
                <w:lang w:val="en-CA"/>
              </w:rPr>
            </w:pPr>
            <w:r w:rsidRPr="007F644B">
              <w:rPr>
                <w:rFonts w:eastAsiaTheme="minorEastAsia"/>
                <w:b/>
                <w:bCs/>
                <w:lang w:val="en-GB" w:eastAsia="it-IT"/>
                <w14:glow w14:rad="0">
                  <w14:srgbClr w14:val="FFFFFF"/>
                </w14:glow>
              </w:rPr>
              <w:tab/>
            </w:r>
            <w:bookmarkStart w:id="32" w:name="_Hlk138347872"/>
            <w:proofErr w:type="spellStart"/>
            <w:r w:rsidRPr="007F644B">
              <w:rPr>
                <w:rFonts w:eastAsiaTheme="minorEastAsia"/>
                <w:b/>
                <w:bCs/>
                <w:lang w:eastAsia="it-IT"/>
                <w14:glow w14:rad="0">
                  <w14:srgbClr w14:val="FFFFFF"/>
                </w14:glow>
              </w:rPr>
              <w:t>gfv_id</w:t>
            </w:r>
            <w:bookmarkEnd w:id="32"/>
            <w:proofErr w:type="spellEnd"/>
          </w:p>
        </w:tc>
        <w:tc>
          <w:tcPr>
            <w:tcW w:w="1170" w:type="dxa"/>
          </w:tcPr>
          <w:p w14:paraId="1138FF5A" w14:textId="77777777" w:rsidR="007F644B" w:rsidRPr="007F644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color w:val="000000" w:themeColor="text1"/>
                <w:lang w:val="en-GB"/>
              </w:rPr>
            </w:pPr>
            <w:proofErr w:type="spellStart"/>
            <w:r w:rsidRPr="007F644B">
              <w:rPr>
                <w:rFonts w:eastAsiaTheme="minorEastAsia"/>
                <w:bCs/>
                <w:lang w:val="en-GB" w:eastAsia="ja-JP"/>
                <w14:glow w14:rad="0">
                  <w14:srgbClr w14:val="FFFFFF"/>
                </w14:glow>
              </w:rPr>
              <w:t>ue</w:t>
            </w:r>
            <w:proofErr w:type="spellEnd"/>
            <w:r w:rsidRPr="007F644B">
              <w:rPr>
                <w:rFonts w:eastAsiaTheme="minorEastAsia"/>
                <w:bCs/>
                <w:lang w:val="en-GB" w:eastAsia="ja-JP"/>
                <w14:glow w14:rad="0">
                  <w14:srgbClr w14:val="FFFFFF"/>
                </w14:glow>
              </w:rPr>
              <w:t>(v)</w:t>
            </w:r>
          </w:p>
        </w:tc>
      </w:tr>
      <w:tr w:rsidR="0040749C" w:rsidRPr="007F644B" w14:paraId="29BC2C36" w14:textId="77777777" w:rsidTr="00281655">
        <w:trPr>
          <w:trHeight w:val="204"/>
          <w:jc w:val="center"/>
        </w:trPr>
        <w:tc>
          <w:tcPr>
            <w:tcW w:w="8455" w:type="dxa"/>
          </w:tcPr>
          <w:p w14:paraId="0C0BE3D3" w14:textId="4FE73D4F" w:rsidR="0040749C" w:rsidRPr="007F644B" w:rsidRDefault="0040749C"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Pr>
                <w:rFonts w:eastAsiaTheme="minorEastAsia"/>
                <w:b/>
                <w:bCs/>
                <w:lang w:val="en-GB" w:eastAsia="it-IT"/>
                <w14:glow w14:rad="0">
                  <w14:srgbClr w14:val="FFFFFF"/>
                </w14:glow>
              </w:rPr>
              <w:tab/>
            </w:r>
            <w:proofErr w:type="spellStart"/>
            <w:r>
              <w:rPr>
                <w:rFonts w:eastAsiaTheme="minorEastAsia"/>
                <w:b/>
                <w:bCs/>
                <w:lang w:val="en-GB" w:eastAsia="it-IT"/>
                <w14:glow w14:rad="0">
                  <w14:srgbClr w14:val="FFFFFF"/>
                </w14:glow>
              </w:rPr>
              <w:t>gfv_cnt</w:t>
            </w:r>
            <w:proofErr w:type="spellEnd"/>
          </w:p>
        </w:tc>
        <w:tc>
          <w:tcPr>
            <w:tcW w:w="1170" w:type="dxa"/>
          </w:tcPr>
          <w:p w14:paraId="3F2FD99D" w14:textId="75BB3C72" w:rsidR="0040749C" w:rsidRPr="007F644B" w:rsidRDefault="0040749C"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GB" w:eastAsia="ja-JP"/>
                <w14:glow w14:rad="0">
                  <w14:srgbClr w14:val="FFFFFF"/>
                </w14:glow>
              </w:rPr>
            </w:pPr>
            <w:proofErr w:type="spellStart"/>
            <w:r>
              <w:rPr>
                <w:rFonts w:eastAsiaTheme="minorEastAsia"/>
                <w:bCs/>
                <w:lang w:val="en-GB" w:eastAsia="ja-JP"/>
                <w14:glow w14:rad="0">
                  <w14:srgbClr w14:val="FFFFFF"/>
                </w14:glow>
              </w:rPr>
              <w:t>ue</w:t>
            </w:r>
            <w:proofErr w:type="spellEnd"/>
            <w:r>
              <w:rPr>
                <w:rFonts w:eastAsiaTheme="minorEastAsia"/>
                <w:bCs/>
                <w:lang w:val="en-GB" w:eastAsia="ja-JP"/>
                <w14:glow w14:rad="0">
                  <w14:srgbClr w14:val="FFFFFF"/>
                </w14:glow>
              </w:rPr>
              <w:t>(v)</w:t>
            </w:r>
          </w:p>
        </w:tc>
      </w:tr>
      <w:tr w:rsidR="00E75918" w:rsidRPr="007F644B" w14:paraId="54FFF9E2" w14:textId="77777777" w:rsidTr="00281655">
        <w:trPr>
          <w:trHeight w:val="204"/>
          <w:jc w:val="center"/>
        </w:trPr>
        <w:tc>
          <w:tcPr>
            <w:tcW w:w="8455" w:type="dxa"/>
          </w:tcPr>
          <w:p w14:paraId="777FC9AB" w14:textId="59CDBC50" w:rsidR="00E75918" w:rsidRDefault="00E75918"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 xml:space="preserve">if( </w:t>
            </w:r>
            <w:proofErr w:type="spellStart"/>
            <w:r w:rsidRPr="007F644B">
              <w:rPr>
                <w:rFonts w:eastAsiaTheme="minorEastAsia"/>
                <w:lang w:val="en-GB" w:eastAsia="it-IT"/>
                <w14:glow w14:rad="0">
                  <w14:srgbClr w14:val="FFFFFF"/>
                </w14:glow>
              </w:rPr>
              <w:t>gfv_</w:t>
            </w:r>
            <w:r>
              <w:rPr>
                <w:rFonts w:eastAsiaTheme="minorEastAsia"/>
                <w:lang w:val="en-GB" w:eastAsia="it-IT"/>
                <w14:glow w14:rad="0">
                  <w14:srgbClr w14:val="FFFFFF"/>
                </w14:glow>
              </w:rPr>
              <w:t>cnt</w:t>
            </w:r>
            <w:proofErr w:type="spellEnd"/>
            <w:r w:rsidRPr="007F644B">
              <w:rPr>
                <w:color w:val="000000" w:themeColor="text1"/>
                <w:lang w:eastAsia="zh-CN"/>
              </w:rPr>
              <w:t>  </w:t>
            </w:r>
            <w:r w:rsidRPr="007F644B">
              <w:rPr>
                <w:rFonts w:eastAsiaTheme="minorEastAsia"/>
                <w:color w:val="000000" w:themeColor="text1"/>
                <w:lang w:val="en-GB"/>
              </w:rPr>
              <w:t>= =</w:t>
            </w:r>
            <w:r w:rsidRPr="007F644B">
              <w:rPr>
                <w:color w:val="000000" w:themeColor="text1"/>
                <w:lang w:eastAsia="zh-CN"/>
              </w:rPr>
              <w:t>  </w:t>
            </w:r>
            <w:r>
              <w:rPr>
                <w:rFonts w:eastAsiaTheme="minorEastAsia"/>
                <w:color w:val="000000" w:themeColor="text1"/>
                <w:lang w:val="en-GB"/>
              </w:rPr>
              <w:t>0</w:t>
            </w:r>
            <w:r w:rsidRPr="007F644B">
              <w:rPr>
                <w:rFonts w:eastAsiaTheme="minorEastAsia"/>
                <w:color w:val="000000" w:themeColor="text1"/>
                <w:lang w:val="en-GB"/>
              </w:rPr>
              <w:t xml:space="preserve"> </w:t>
            </w:r>
            <w:r w:rsidRPr="007F644B">
              <w:rPr>
                <w:rFonts w:eastAsiaTheme="minorEastAsia"/>
                <w:lang w:val="en-GB" w:eastAsia="it-IT"/>
                <w14:glow w14:rad="0">
                  <w14:srgbClr w14:val="FFFFFF"/>
                </w14:glow>
              </w:rPr>
              <w:t>)</w:t>
            </w:r>
          </w:p>
        </w:tc>
        <w:tc>
          <w:tcPr>
            <w:tcW w:w="1170" w:type="dxa"/>
          </w:tcPr>
          <w:p w14:paraId="7C68A146" w14:textId="77777777" w:rsidR="00E75918" w:rsidRDefault="00E75918"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GB" w:eastAsia="ja-JP"/>
                <w14:glow w14:rad="0">
                  <w14:srgbClr w14:val="FFFFFF"/>
                </w14:glow>
              </w:rPr>
            </w:pPr>
          </w:p>
        </w:tc>
      </w:tr>
      <w:tr w:rsidR="007F644B" w:rsidRPr="007F644B" w14:paraId="6D133AAA" w14:textId="77777777" w:rsidTr="00281655">
        <w:trPr>
          <w:trHeight w:val="204"/>
          <w:jc w:val="center"/>
        </w:trPr>
        <w:tc>
          <w:tcPr>
            <w:tcW w:w="8455" w:type="dxa"/>
          </w:tcPr>
          <w:p w14:paraId="3291A6F5" w14:textId="27A8981B" w:rsidR="007F644B" w:rsidRPr="007F644B"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noProof/>
                <w:lang w:val="en-CA"/>
              </w:rPr>
            </w:pPr>
            <w:bookmarkStart w:id="33" w:name="_Hlk166244571"/>
            <w:r w:rsidRPr="007F644B">
              <w:rPr>
                <w:rFonts w:eastAsiaTheme="minorEastAsia"/>
                <w:b/>
                <w:bCs/>
                <w:lang w:val="en-GB" w:eastAsia="it-IT"/>
                <w14:glow w14:rad="0">
                  <w14:srgbClr w14:val="FFFFFF"/>
                </w14:glow>
              </w:rPr>
              <w:tab/>
            </w:r>
            <w:bookmarkStart w:id="34" w:name="_Hlk138341308"/>
            <w:bookmarkEnd w:id="33"/>
            <w:r w:rsidR="00E75918"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gfv_base_pic_flag</w:t>
            </w:r>
            <w:bookmarkEnd w:id="34"/>
            <w:proofErr w:type="spellEnd"/>
            <w:r w:rsidRPr="007F644B">
              <w:rPr>
                <w:rFonts w:eastAsiaTheme="minorEastAsia"/>
                <w:b/>
                <w:bCs/>
                <w:lang w:val="en-GB" w:eastAsia="it-IT"/>
                <w14:glow w14:rad="0">
                  <w14:srgbClr w14:val="FFFFFF"/>
                </w14:glow>
              </w:rPr>
              <w:t xml:space="preserve"> </w:t>
            </w:r>
            <w:r w:rsidRPr="007F644B">
              <w:rPr>
                <w:rFonts w:eastAsiaTheme="minorEastAsia"/>
                <w:lang w:val="en-GB" w:eastAsia="it-IT"/>
                <w14:glow w14:rad="0">
                  <w14:srgbClr w14:val="FFFFFF"/>
                </w14:glow>
              </w:rPr>
              <w:t>/*indicate if current decoded output picture is a base picture*/</w:t>
            </w:r>
          </w:p>
        </w:tc>
        <w:tc>
          <w:tcPr>
            <w:tcW w:w="1170" w:type="dxa"/>
          </w:tcPr>
          <w:p w14:paraId="18BEDC39" w14:textId="77777777" w:rsidR="007F644B" w:rsidRPr="007F644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color w:val="000000" w:themeColor="text1"/>
                <w:lang w:val="en-GB"/>
              </w:rPr>
            </w:pPr>
            <w:r w:rsidRPr="007F644B">
              <w:rPr>
                <w:rFonts w:eastAsiaTheme="minorEastAsia"/>
                <w:bCs/>
                <w:lang w:val="en-GB" w:eastAsia="ja-JP"/>
                <w14:glow w14:rad="0">
                  <w14:srgbClr w14:val="FFFFFF"/>
                </w14:glow>
              </w:rPr>
              <w:t>u(1)</w:t>
            </w:r>
          </w:p>
        </w:tc>
      </w:tr>
      <w:tr w:rsidR="007F644B" w:rsidRPr="007F644B" w14:paraId="3ED972DE" w14:textId="77777777" w:rsidTr="00281655">
        <w:trPr>
          <w:trHeight w:val="204"/>
          <w:jc w:val="center"/>
        </w:trPr>
        <w:tc>
          <w:tcPr>
            <w:tcW w:w="8455" w:type="dxa"/>
          </w:tcPr>
          <w:p w14:paraId="15BE824C"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bookmarkStart w:id="35" w:name="_Hlk166244565"/>
            <w:r w:rsidRPr="007F644B">
              <w:rPr>
                <w:rFonts w:eastAsiaTheme="minorEastAsia"/>
                <w:lang w:val="en-GB" w:eastAsia="it-IT"/>
                <w14:glow w14:rad="0">
                  <w14:srgbClr w14:val="FFFFFF"/>
                </w14:glow>
              </w:rPr>
              <w:t xml:space="preserve">if( </w:t>
            </w:r>
            <w:proofErr w:type="spellStart"/>
            <w:r w:rsidRPr="007F644B">
              <w:rPr>
                <w:rFonts w:eastAsiaTheme="minorEastAsia"/>
                <w:lang w:val="en-GB" w:eastAsia="it-IT"/>
                <w14:glow w14:rad="0">
                  <w14:srgbClr w14:val="FFFFFF"/>
                </w14:glow>
              </w:rPr>
              <w:t>gfv_base_pic_flag</w:t>
            </w:r>
            <w:proofErr w:type="spellEnd"/>
            <w:r w:rsidRPr="007F644B">
              <w:rPr>
                <w:rFonts w:eastAsiaTheme="minorEastAsia"/>
                <w:lang w:val="en-GB" w:eastAsia="it-IT"/>
                <w14:glow w14:rad="0">
                  <w14:srgbClr w14:val="FFFFFF"/>
                </w14:glow>
              </w:rPr>
              <w:t xml:space="preserve"> )</w:t>
            </w:r>
            <w:bookmarkEnd w:id="35"/>
            <w:r w:rsidRPr="007F644B">
              <w:rPr>
                <w:rFonts w:eastAsiaTheme="minorEastAsia"/>
                <w:lang w:val="en-GB" w:eastAsia="it-IT"/>
                <w14:glow w14:rad="0">
                  <w14:srgbClr w14:val="FFFFFF"/>
                </w14:glow>
              </w:rPr>
              <w:t xml:space="preserve"> { /*specify </w:t>
            </w:r>
            <w:proofErr w:type="spellStart"/>
            <w:r w:rsidRPr="007F644B">
              <w:rPr>
                <w:rFonts w:eastAsiaTheme="minorEastAsia"/>
                <w:lang w:val="en-GB" w:eastAsia="it-IT"/>
                <w14:glow w14:rad="0">
                  <w14:srgbClr w14:val="FFFFFF"/>
                </w14:glow>
              </w:rPr>
              <w:t>TranslatorNN</w:t>
            </w:r>
            <w:proofErr w:type="spellEnd"/>
            <w:r w:rsidRPr="007F644B">
              <w:rPr>
                <w:rFonts w:eastAsiaTheme="minorEastAsia"/>
                <w:lang w:val="en-GB" w:eastAsia="it-IT"/>
                <w14:glow w14:rad="0">
                  <w14:srgbClr w14:val="FFFFFF"/>
                </w14:glow>
              </w:rPr>
              <w:t>( )*/</w:t>
            </w:r>
          </w:p>
        </w:tc>
        <w:tc>
          <w:tcPr>
            <w:tcW w:w="1170" w:type="dxa"/>
          </w:tcPr>
          <w:p w14:paraId="48995ED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167A278F" w14:textId="77777777" w:rsidTr="00281655">
        <w:trPr>
          <w:trHeight w:val="204"/>
          <w:jc w:val="center"/>
        </w:trPr>
        <w:tc>
          <w:tcPr>
            <w:tcW w:w="8455" w:type="dxa"/>
          </w:tcPr>
          <w:p w14:paraId="37189108" w14:textId="77777777" w:rsidR="007F644B" w:rsidRPr="00725825"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rPr>
            </w:pPr>
            <w:r w:rsidRPr="00725825">
              <w:rPr>
                <w:rFonts w:eastAsiaTheme="minorEastAsia"/>
                <w:lang w:val="en-GB"/>
              </w:rPr>
              <w:tab/>
            </w:r>
            <w:r w:rsidRPr="00725825">
              <w:rPr>
                <w:rFonts w:eastAsiaTheme="minorEastAsia"/>
                <w:lang w:val="en-GB"/>
              </w:rPr>
              <w:tab/>
            </w:r>
            <w:proofErr w:type="spellStart"/>
            <w:r w:rsidRPr="00F2523B">
              <w:rPr>
                <w:rFonts w:eastAsiaTheme="minorEastAsia"/>
                <w:b/>
                <w:bCs/>
                <w:lang w:val="en-GB"/>
              </w:rPr>
              <w:t>gfv_nn_present_flag</w:t>
            </w:r>
            <w:proofErr w:type="spellEnd"/>
          </w:p>
        </w:tc>
        <w:tc>
          <w:tcPr>
            <w:tcW w:w="1170" w:type="dxa"/>
          </w:tcPr>
          <w:p w14:paraId="4480A657"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GB" w:eastAsia="zh-CN"/>
              </w:rPr>
            </w:pPr>
            <w:r w:rsidRPr="007F644B">
              <w:rPr>
                <w:rFonts w:eastAsia="DengXian" w:hint="eastAsia"/>
                <w:bCs/>
                <w:lang w:val="en-GB" w:eastAsia="zh-CN"/>
              </w:rPr>
              <w:t>u</w:t>
            </w:r>
            <w:r w:rsidRPr="007F644B">
              <w:rPr>
                <w:rFonts w:eastAsia="DengXian"/>
                <w:bCs/>
                <w:lang w:val="en-GB" w:eastAsia="zh-CN"/>
              </w:rPr>
              <w:t>(1)</w:t>
            </w:r>
          </w:p>
        </w:tc>
      </w:tr>
      <w:tr w:rsidR="007F644B" w:rsidRPr="007F644B" w14:paraId="22CDE810" w14:textId="77777777" w:rsidTr="00281655">
        <w:trPr>
          <w:trHeight w:val="204"/>
          <w:jc w:val="center"/>
        </w:trPr>
        <w:tc>
          <w:tcPr>
            <w:tcW w:w="8455" w:type="dxa"/>
          </w:tcPr>
          <w:p w14:paraId="674C4528" w14:textId="77777777" w:rsidR="007F644B" w:rsidRPr="00725825"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rPr>
            </w:pPr>
            <w:r w:rsidRPr="00725825">
              <w:rPr>
                <w:rFonts w:eastAsiaTheme="minorEastAsia"/>
                <w:lang w:val="en-GB"/>
              </w:rPr>
              <w:tab/>
            </w:r>
            <w:r w:rsidRPr="00725825">
              <w:rPr>
                <w:rFonts w:eastAsiaTheme="minorEastAsia"/>
                <w:lang w:val="en-GB"/>
              </w:rPr>
              <w:tab/>
            </w:r>
            <w:r w:rsidRPr="00F2523B">
              <w:rPr>
                <w:rFonts w:eastAsiaTheme="minorEastAsia"/>
                <w:lang w:val="en-GB"/>
              </w:rPr>
              <w:t xml:space="preserve">if( </w:t>
            </w:r>
            <w:proofErr w:type="spellStart"/>
            <w:r w:rsidRPr="00F2523B">
              <w:rPr>
                <w:rFonts w:eastAsiaTheme="minorEastAsia"/>
                <w:lang w:val="en-GB"/>
              </w:rPr>
              <w:t>gfv_nn_present_flag</w:t>
            </w:r>
            <w:proofErr w:type="spellEnd"/>
            <w:r w:rsidRPr="00F2523B">
              <w:rPr>
                <w:rFonts w:eastAsiaTheme="minorEastAsia"/>
                <w:lang w:val="en-GB"/>
              </w:rPr>
              <w:t xml:space="preserve"> ) {</w:t>
            </w:r>
          </w:p>
        </w:tc>
        <w:tc>
          <w:tcPr>
            <w:tcW w:w="1170" w:type="dxa"/>
          </w:tcPr>
          <w:p w14:paraId="7405EFD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GB" w:eastAsia="zh-CN"/>
              </w:rPr>
            </w:pPr>
          </w:p>
        </w:tc>
      </w:tr>
      <w:tr w:rsidR="007F644B" w:rsidRPr="007F644B" w14:paraId="377567FE" w14:textId="77777777" w:rsidTr="00281655">
        <w:trPr>
          <w:trHeight w:val="204"/>
          <w:jc w:val="center"/>
        </w:trPr>
        <w:tc>
          <w:tcPr>
            <w:tcW w:w="8455" w:type="dxa"/>
          </w:tcPr>
          <w:p w14:paraId="504C7E0F"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rPr>
            </w:pPr>
            <w:r w:rsidRPr="007F644B">
              <w:rPr>
                <w:rFonts w:eastAsiaTheme="minorEastAsia"/>
                <w:lang w:val="en-GB"/>
              </w:rPr>
              <w:tab/>
            </w:r>
            <w:r w:rsidRPr="007F644B">
              <w:rPr>
                <w:rFonts w:eastAsiaTheme="minorEastAsia"/>
                <w:lang w:val="en-GB"/>
              </w:rPr>
              <w:tab/>
            </w:r>
            <w:r w:rsidRPr="007F644B">
              <w:rPr>
                <w:rFonts w:eastAsiaTheme="minorEastAsia"/>
                <w:lang w:val="en-GB"/>
              </w:rPr>
              <w:tab/>
            </w:r>
            <w:proofErr w:type="spellStart"/>
            <w:r w:rsidRPr="007F644B">
              <w:rPr>
                <w:rFonts w:eastAsiaTheme="minorEastAsia"/>
                <w:b/>
                <w:bCs/>
                <w:lang w:val="en-GB"/>
              </w:rPr>
              <w:t>gfv_nn_base_flag</w:t>
            </w:r>
            <w:proofErr w:type="spellEnd"/>
          </w:p>
        </w:tc>
        <w:tc>
          <w:tcPr>
            <w:tcW w:w="1170" w:type="dxa"/>
          </w:tcPr>
          <w:p w14:paraId="218CF3E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GB" w:eastAsia="zh-CN"/>
              </w:rPr>
            </w:pPr>
            <w:r w:rsidRPr="007F644B">
              <w:rPr>
                <w:rFonts w:eastAsiaTheme="minorEastAsia"/>
                <w:bCs/>
                <w:lang w:val="en-GB"/>
              </w:rPr>
              <w:t>u(1)</w:t>
            </w:r>
          </w:p>
        </w:tc>
      </w:tr>
      <w:tr w:rsidR="007F644B" w:rsidRPr="007F644B" w14:paraId="4F34BA96" w14:textId="77777777" w:rsidTr="00281655">
        <w:trPr>
          <w:trHeight w:val="204"/>
          <w:jc w:val="center"/>
        </w:trPr>
        <w:tc>
          <w:tcPr>
            <w:tcW w:w="8455" w:type="dxa"/>
          </w:tcPr>
          <w:p w14:paraId="2E233FE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r>
            <w:r w:rsidRPr="007F644B">
              <w:rPr>
                <w:rFonts w:eastAsiaTheme="minorEastAsia"/>
                <w:lang w:val="en-GB"/>
              </w:rPr>
              <w:tab/>
            </w:r>
            <w:proofErr w:type="spellStart"/>
            <w:r w:rsidRPr="007F644B">
              <w:rPr>
                <w:rFonts w:eastAsiaTheme="minorEastAsia"/>
                <w:b/>
                <w:bCs/>
                <w:lang w:val="en-GB"/>
              </w:rPr>
              <w:t>gfv_nn_mode_idc</w:t>
            </w:r>
            <w:proofErr w:type="spellEnd"/>
          </w:p>
        </w:tc>
        <w:tc>
          <w:tcPr>
            <w:tcW w:w="1170" w:type="dxa"/>
          </w:tcPr>
          <w:p w14:paraId="19578FC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rFonts w:eastAsiaTheme="minorEastAsia"/>
                <w:bCs/>
                <w:lang w:val="en-GB"/>
              </w:rPr>
              <w:t>ue</w:t>
            </w:r>
            <w:proofErr w:type="spellEnd"/>
            <w:r w:rsidRPr="007F644B">
              <w:rPr>
                <w:rFonts w:eastAsiaTheme="minorEastAsia"/>
                <w:bCs/>
                <w:lang w:val="en-GB"/>
              </w:rPr>
              <w:t>(v)</w:t>
            </w:r>
          </w:p>
        </w:tc>
      </w:tr>
      <w:tr w:rsidR="007F644B" w:rsidRPr="007F644B" w14:paraId="343D1655" w14:textId="77777777" w:rsidTr="00281655">
        <w:trPr>
          <w:trHeight w:val="204"/>
          <w:jc w:val="center"/>
        </w:trPr>
        <w:tc>
          <w:tcPr>
            <w:tcW w:w="8455" w:type="dxa"/>
          </w:tcPr>
          <w:p w14:paraId="34E6E3C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lang w:val="en-GB"/>
              </w:rPr>
              <w:tab/>
            </w:r>
            <w:r w:rsidRPr="007F644B">
              <w:rPr>
                <w:rFonts w:eastAsiaTheme="minorEastAsia"/>
                <w:lang w:val="en-GB"/>
              </w:rPr>
              <w:tab/>
            </w:r>
            <w:r w:rsidRPr="007F644B">
              <w:rPr>
                <w:rFonts w:eastAsiaTheme="minorEastAsia"/>
                <w:color w:val="000000" w:themeColor="text1"/>
                <w:lang w:val="en-GB"/>
              </w:rPr>
              <w:t xml:space="preserve">if( </w:t>
            </w:r>
            <w:proofErr w:type="spellStart"/>
            <w:r w:rsidRPr="007F644B">
              <w:rPr>
                <w:rFonts w:eastAsiaTheme="minorEastAsia"/>
                <w:color w:val="000000" w:themeColor="text1"/>
                <w:lang w:val="en-GB"/>
              </w:rPr>
              <w:t>gfv_nn_mode_</w:t>
            </w:r>
            <w:bookmarkStart w:id="36" w:name="_Hlk166244588"/>
            <w:r w:rsidRPr="007F644B">
              <w:rPr>
                <w:rFonts w:eastAsiaTheme="minorEastAsia"/>
                <w:color w:val="000000" w:themeColor="text1"/>
                <w:lang w:val="en-GB"/>
              </w:rPr>
              <w:t>idc</w:t>
            </w:r>
            <w:proofErr w:type="spellEnd"/>
            <w:r w:rsidRPr="007F644B">
              <w:rPr>
                <w:color w:val="000000" w:themeColor="text1"/>
                <w:lang w:eastAsia="zh-CN"/>
              </w:rPr>
              <w:t>  </w:t>
            </w:r>
            <w:r w:rsidRPr="007F644B">
              <w:rPr>
                <w:rFonts w:eastAsiaTheme="minorEastAsia"/>
                <w:color w:val="000000" w:themeColor="text1"/>
                <w:lang w:val="en-GB"/>
              </w:rPr>
              <w:t>= =</w:t>
            </w:r>
            <w:r w:rsidRPr="007F644B">
              <w:rPr>
                <w:color w:val="000000" w:themeColor="text1"/>
                <w:lang w:eastAsia="zh-CN"/>
              </w:rPr>
              <w:t>  </w:t>
            </w:r>
            <w:r w:rsidRPr="007F644B">
              <w:rPr>
                <w:rFonts w:eastAsiaTheme="minorEastAsia"/>
                <w:color w:val="000000" w:themeColor="text1"/>
                <w:lang w:val="en-GB"/>
              </w:rPr>
              <w:t xml:space="preserve">1 </w:t>
            </w:r>
            <w:bookmarkEnd w:id="36"/>
            <w:r w:rsidRPr="007F644B">
              <w:rPr>
                <w:rFonts w:eastAsiaTheme="minorEastAsia"/>
                <w:color w:val="000000" w:themeColor="text1"/>
                <w:lang w:val="en-GB"/>
              </w:rPr>
              <w:t>) {</w:t>
            </w:r>
          </w:p>
        </w:tc>
        <w:tc>
          <w:tcPr>
            <w:tcW w:w="1170" w:type="dxa"/>
          </w:tcPr>
          <w:p w14:paraId="18BD60F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D76BAE0" w14:textId="77777777" w:rsidTr="00281655">
        <w:trPr>
          <w:trHeight w:val="204"/>
          <w:jc w:val="center"/>
        </w:trPr>
        <w:tc>
          <w:tcPr>
            <w:tcW w:w="8455" w:type="dxa"/>
          </w:tcPr>
          <w:p w14:paraId="268E7C5E"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while( !</w:t>
            </w:r>
            <w:proofErr w:type="spellStart"/>
            <w:r w:rsidRPr="007F644B">
              <w:rPr>
                <w:rFonts w:eastAsiaTheme="minorEastAsia"/>
                <w:color w:val="000000" w:themeColor="text1"/>
                <w:lang w:val="en-GB"/>
              </w:rPr>
              <w:t>byte_aligned</w:t>
            </w:r>
            <w:proofErr w:type="spellEnd"/>
            <w:r w:rsidRPr="007F644B">
              <w:rPr>
                <w:rFonts w:eastAsiaTheme="minorEastAsia"/>
                <w:color w:val="000000" w:themeColor="text1"/>
                <w:lang w:val="en-GB"/>
              </w:rPr>
              <w:t>( ) )</w:t>
            </w:r>
          </w:p>
        </w:tc>
        <w:tc>
          <w:tcPr>
            <w:tcW w:w="1170" w:type="dxa"/>
          </w:tcPr>
          <w:p w14:paraId="4345F28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27D2B2B4" w14:textId="77777777" w:rsidTr="00281655">
        <w:trPr>
          <w:trHeight w:val="204"/>
          <w:jc w:val="center"/>
        </w:trPr>
        <w:tc>
          <w:tcPr>
            <w:tcW w:w="8455" w:type="dxa"/>
          </w:tcPr>
          <w:p w14:paraId="7EEC114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92"/>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gfv_nn_reserved_zero_bit_a</w:t>
            </w:r>
            <w:proofErr w:type="spellEnd"/>
          </w:p>
        </w:tc>
        <w:tc>
          <w:tcPr>
            <w:tcW w:w="1170" w:type="dxa"/>
          </w:tcPr>
          <w:p w14:paraId="4160561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rFonts w:eastAsiaTheme="minorEastAsia"/>
                <w:bCs/>
                <w:color w:val="000000" w:themeColor="text1"/>
                <w:lang w:val="en-GB"/>
              </w:rPr>
              <w:t>u(1)</w:t>
            </w:r>
          </w:p>
        </w:tc>
      </w:tr>
      <w:tr w:rsidR="007F644B" w:rsidRPr="007F644B" w14:paraId="1326F76C" w14:textId="77777777" w:rsidTr="00281655">
        <w:trPr>
          <w:trHeight w:val="204"/>
          <w:jc w:val="center"/>
        </w:trPr>
        <w:tc>
          <w:tcPr>
            <w:tcW w:w="8455" w:type="dxa"/>
          </w:tcPr>
          <w:p w14:paraId="591E65C7"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ab/>
            </w:r>
            <w:r w:rsidRPr="007F644B">
              <w:rPr>
                <w:rFonts w:eastAsiaTheme="minorEastAsia"/>
                <w:lang w:val="en-GB"/>
              </w:rPr>
              <w:tab/>
            </w:r>
            <w:proofErr w:type="spellStart"/>
            <w:r w:rsidRPr="007F644B">
              <w:rPr>
                <w:rFonts w:eastAsiaTheme="minorEastAsia"/>
                <w:b/>
                <w:bCs/>
                <w:color w:val="000000" w:themeColor="text1"/>
                <w:lang w:val="en-GB"/>
              </w:rPr>
              <w:t>gfv_nn_tag_uri</w:t>
            </w:r>
            <w:proofErr w:type="spellEnd"/>
          </w:p>
        </w:tc>
        <w:tc>
          <w:tcPr>
            <w:tcW w:w="1170" w:type="dxa"/>
          </w:tcPr>
          <w:p w14:paraId="7E335A9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rFonts w:eastAsiaTheme="minorEastAsia"/>
                <w:bCs/>
                <w:color w:val="000000" w:themeColor="text1"/>
                <w:lang w:val="en-GB"/>
              </w:rPr>
              <w:t>st</w:t>
            </w:r>
            <w:proofErr w:type="spellEnd"/>
            <w:r w:rsidRPr="007F644B">
              <w:rPr>
                <w:rFonts w:eastAsiaTheme="minorEastAsia"/>
                <w:bCs/>
                <w:color w:val="000000" w:themeColor="text1"/>
                <w:lang w:val="en-GB"/>
              </w:rPr>
              <w:t>(v)</w:t>
            </w:r>
          </w:p>
        </w:tc>
      </w:tr>
      <w:tr w:rsidR="007F644B" w:rsidRPr="007F644B" w14:paraId="569F6AE9" w14:textId="77777777" w:rsidTr="00281655">
        <w:trPr>
          <w:trHeight w:val="204"/>
          <w:jc w:val="center"/>
        </w:trPr>
        <w:tc>
          <w:tcPr>
            <w:tcW w:w="8455" w:type="dxa"/>
          </w:tcPr>
          <w:p w14:paraId="58EEB64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ab/>
            </w:r>
            <w:r w:rsidRPr="007F644B">
              <w:rPr>
                <w:rFonts w:eastAsiaTheme="minorEastAsia"/>
                <w:lang w:val="en-GB"/>
              </w:rPr>
              <w:tab/>
            </w:r>
            <w:proofErr w:type="spellStart"/>
            <w:r w:rsidRPr="007F644B">
              <w:rPr>
                <w:rFonts w:eastAsiaTheme="minorEastAsia"/>
                <w:b/>
                <w:bCs/>
                <w:color w:val="000000" w:themeColor="text1"/>
                <w:lang w:val="en-GB"/>
              </w:rPr>
              <w:t>gfv_nn_uri</w:t>
            </w:r>
            <w:proofErr w:type="spellEnd"/>
          </w:p>
        </w:tc>
        <w:tc>
          <w:tcPr>
            <w:tcW w:w="1170" w:type="dxa"/>
          </w:tcPr>
          <w:p w14:paraId="58D3F65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rFonts w:eastAsiaTheme="minorEastAsia"/>
                <w:bCs/>
                <w:color w:val="000000" w:themeColor="text1"/>
                <w:lang w:val="en-GB"/>
              </w:rPr>
              <w:t>st</w:t>
            </w:r>
            <w:proofErr w:type="spellEnd"/>
            <w:r w:rsidRPr="007F644B">
              <w:rPr>
                <w:rFonts w:eastAsiaTheme="minorEastAsia"/>
                <w:bCs/>
                <w:color w:val="000000" w:themeColor="text1"/>
                <w:lang w:val="en-GB"/>
              </w:rPr>
              <w:t>(v)</w:t>
            </w:r>
          </w:p>
        </w:tc>
      </w:tr>
      <w:tr w:rsidR="007F644B" w:rsidRPr="007F644B" w14:paraId="18CF57D0" w14:textId="77777777" w:rsidTr="00281655">
        <w:trPr>
          <w:trHeight w:val="204"/>
          <w:jc w:val="center"/>
        </w:trPr>
        <w:tc>
          <w:tcPr>
            <w:tcW w:w="8455" w:type="dxa"/>
          </w:tcPr>
          <w:p w14:paraId="3CD542A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lang w:val="en-GB"/>
              </w:rPr>
              <w:tab/>
            </w:r>
            <w:r w:rsidRPr="007F644B">
              <w:rPr>
                <w:rFonts w:eastAsiaTheme="minorEastAsia"/>
                <w:color w:val="000000" w:themeColor="text1"/>
                <w:lang w:val="en-GB"/>
              </w:rPr>
              <w:t>}</w:t>
            </w:r>
          </w:p>
        </w:tc>
        <w:tc>
          <w:tcPr>
            <w:tcW w:w="1170" w:type="dxa"/>
          </w:tcPr>
          <w:p w14:paraId="5C6B3B5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679F193" w14:textId="77777777" w:rsidTr="00281655">
        <w:trPr>
          <w:trHeight w:val="204"/>
          <w:jc w:val="center"/>
        </w:trPr>
        <w:tc>
          <w:tcPr>
            <w:tcW w:w="8455" w:type="dxa"/>
          </w:tcPr>
          <w:p w14:paraId="656881AE"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GB"/>
              </w:rPr>
            </w:pPr>
            <w:r w:rsidRPr="007F644B">
              <w:rPr>
                <w:rFonts w:eastAsiaTheme="minorEastAsia"/>
                <w:color w:val="000000" w:themeColor="text1"/>
                <w:lang w:val="en-GB"/>
              </w:rPr>
              <w:tab/>
            </w:r>
            <w:r w:rsidRPr="007F644B">
              <w:rPr>
                <w:rFonts w:eastAsiaTheme="minorEastAsia"/>
                <w:color w:val="000000" w:themeColor="text1"/>
                <w:lang w:val="en-GB"/>
              </w:rPr>
              <w:tab/>
            </w:r>
            <w:r w:rsidRPr="00F2523B">
              <w:rPr>
                <w:rFonts w:eastAsiaTheme="minorEastAsia"/>
                <w:color w:val="000000" w:themeColor="text1"/>
                <w:lang w:val="en-GB"/>
              </w:rPr>
              <w:t>}</w:t>
            </w:r>
          </w:p>
        </w:tc>
        <w:tc>
          <w:tcPr>
            <w:tcW w:w="1170" w:type="dxa"/>
          </w:tcPr>
          <w:p w14:paraId="7543D61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C855A9C" w14:textId="77777777" w:rsidTr="00281655">
        <w:trPr>
          <w:trHeight w:val="204"/>
          <w:jc w:val="center"/>
        </w:trPr>
        <w:tc>
          <w:tcPr>
            <w:tcW w:w="8455" w:type="dxa"/>
          </w:tcPr>
          <w:p w14:paraId="4F35628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GB"/>
              </w:rPr>
            </w:pPr>
            <w:r w:rsidRPr="007F644B">
              <w:rPr>
                <w:rFonts w:eastAsiaTheme="minorEastAsia"/>
                <w:lang w:val="en-GB" w:eastAsia="it-IT"/>
                <w14:glow w14:rad="0">
                  <w14:srgbClr w14:val="FFFFFF"/>
                </w14:glow>
              </w:rPr>
              <w:tab/>
              <w:t>} else /* current decoded output picture is a driving picture*/</w:t>
            </w:r>
          </w:p>
        </w:tc>
        <w:tc>
          <w:tcPr>
            <w:tcW w:w="1170" w:type="dxa"/>
          </w:tcPr>
          <w:p w14:paraId="4E12A65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p>
        </w:tc>
      </w:tr>
      <w:tr w:rsidR="007F644B" w:rsidRPr="007F644B" w14:paraId="7C9BC6FF" w14:textId="77777777" w:rsidTr="00281655">
        <w:trPr>
          <w:trHeight w:val="204"/>
          <w:jc w:val="center"/>
        </w:trPr>
        <w:tc>
          <w:tcPr>
            <w:tcW w:w="8455" w:type="dxa"/>
          </w:tcPr>
          <w:p w14:paraId="62F1F32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GB"/>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bookmarkStart w:id="37" w:name="_Hlk138349783"/>
            <w:proofErr w:type="spellStart"/>
            <w:r w:rsidRPr="007F644B">
              <w:rPr>
                <w:rFonts w:eastAsiaTheme="minorEastAsia"/>
                <w:b/>
                <w:bCs/>
                <w:lang w:val="en-GB" w:eastAsia="it-IT"/>
                <w14:glow w14:rad="0">
                  <w14:srgbClr w14:val="FFFFFF"/>
                </w14:glow>
              </w:rPr>
              <w:t>gfv_drive_pic_</w:t>
            </w:r>
            <w:bookmarkEnd w:id="37"/>
            <w:r w:rsidRPr="007F644B">
              <w:rPr>
                <w:rFonts w:eastAsiaTheme="minorEastAsia"/>
                <w:b/>
                <w:bCs/>
                <w:lang w:val="en-GB" w:eastAsia="it-IT"/>
                <w14:glow w14:rad="0">
                  <w14:srgbClr w14:val="FFFFFF"/>
                </w14:glow>
              </w:rPr>
              <w:t>fusion_flag</w:t>
            </w:r>
            <w:proofErr w:type="spellEnd"/>
            <w:r w:rsidRPr="007F644B">
              <w:rPr>
                <w:rFonts w:eastAsiaTheme="minorEastAsia"/>
                <w:lang w:val="en-GB" w:eastAsia="it-IT"/>
                <w14:glow w14:rad="0">
                  <w14:srgbClr w14:val="FFFFFF"/>
                </w14:glow>
              </w:rPr>
              <w:t xml:space="preserve"> /*indicate if </w:t>
            </w:r>
            <w:proofErr w:type="spellStart"/>
            <w:r w:rsidRPr="007F644B">
              <w:rPr>
                <w:rFonts w:eastAsiaTheme="minorEastAsia"/>
                <w:lang w:val="en-GB" w:eastAsia="it-IT"/>
                <w14:glow w14:rad="0">
                  <w14:srgbClr w14:val="FFFFFF"/>
                </w14:glow>
              </w:rPr>
              <w:t>DrivePicture</w:t>
            </w:r>
            <w:proofErr w:type="spellEnd"/>
            <w:r w:rsidRPr="007F644B">
              <w:rPr>
                <w:rFonts w:eastAsiaTheme="minorEastAsia"/>
                <w:lang w:val="en-GB" w:eastAsia="it-IT"/>
                <w14:glow w14:rad="0">
                  <w14:srgbClr w14:val="FFFFFF"/>
                </w14:glow>
              </w:rPr>
              <w:t xml:space="preserve"> is input to </w:t>
            </w:r>
            <w:proofErr w:type="spellStart"/>
            <w:r w:rsidRPr="007F644B">
              <w:rPr>
                <w:rFonts w:eastAsiaTheme="minorEastAsia"/>
                <w:lang w:val="en-GB" w:eastAsia="it-IT"/>
                <w14:glow w14:rad="0">
                  <w14:srgbClr w14:val="FFFFFF"/>
                </w14:glow>
              </w:rPr>
              <w:t>GenerativeNN</w:t>
            </w:r>
            <w:proofErr w:type="spellEnd"/>
            <w:r w:rsidRPr="007F644B">
              <w:rPr>
                <w:rFonts w:eastAsiaTheme="minorEastAsia"/>
                <w:lang w:val="en-GB" w:eastAsia="it-IT"/>
                <w14:glow w14:rad="0">
                  <w14:srgbClr w14:val="FFFFFF"/>
                </w14:glow>
              </w:rPr>
              <w:t>( )*/</w:t>
            </w:r>
          </w:p>
        </w:tc>
        <w:tc>
          <w:tcPr>
            <w:tcW w:w="1170" w:type="dxa"/>
          </w:tcPr>
          <w:p w14:paraId="770B03C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proofErr w:type="spellStart"/>
            <w:r w:rsidRPr="007F644B">
              <w:rPr>
                <w:rFonts w:eastAsiaTheme="minorEastAsia"/>
                <w:lang w:val="en-GB" w:eastAsia="ja-JP"/>
                <w14:glow w14:rad="0">
                  <w14:srgbClr w14:val="FFFFFF"/>
                </w14:glow>
              </w:rPr>
              <w:t>ue</w:t>
            </w:r>
            <w:proofErr w:type="spellEnd"/>
            <w:r w:rsidRPr="007F644B">
              <w:rPr>
                <w:rFonts w:eastAsiaTheme="minorEastAsia"/>
                <w:lang w:val="en-GB" w:eastAsia="ja-JP"/>
                <w14:glow w14:rad="0">
                  <w14:srgbClr w14:val="FFFFFF"/>
                </w14:glow>
              </w:rPr>
              <w:t>(v)</w:t>
            </w:r>
          </w:p>
        </w:tc>
      </w:tr>
      <w:tr w:rsidR="00A2615F" w:rsidRPr="007F644B" w14:paraId="70E44B25" w14:textId="77777777" w:rsidTr="00281655">
        <w:trPr>
          <w:trHeight w:val="204"/>
          <w:jc w:val="center"/>
        </w:trPr>
        <w:tc>
          <w:tcPr>
            <w:tcW w:w="8455" w:type="dxa"/>
          </w:tcPr>
          <w:p w14:paraId="73696FC0" w14:textId="56A6DBB6" w:rsidR="00A2615F" w:rsidRPr="00A2615F" w:rsidRDefault="00A2615F" w:rsidP="00A2615F">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A2615F">
              <w:rPr>
                <w:rFonts w:eastAsiaTheme="minorEastAsia"/>
                <w:b/>
                <w:bCs/>
                <w:lang w:val="en-GB" w:eastAsia="it-IT"/>
                <w14:glow w14:rad="0">
                  <w14:srgbClr w14:val="FFFFFF"/>
                </w14:glow>
              </w:rPr>
              <w:tab/>
            </w:r>
            <w:proofErr w:type="spellStart"/>
            <w:r w:rsidRPr="00A2615F">
              <w:rPr>
                <w:rFonts w:eastAsiaTheme="minorEastAsia"/>
                <w:b/>
                <w:bCs/>
                <w:lang w:val="en-GB" w:eastAsia="it-IT"/>
                <w14:glow w14:rad="0">
                  <w14:srgbClr w14:val="FFFFFF"/>
                </w14:glow>
              </w:rPr>
              <w:t>gfv</w:t>
            </w:r>
            <w:proofErr w:type="spellEnd"/>
            <w:r w:rsidRPr="00A2615F">
              <w:rPr>
                <w:b/>
                <w:color w:val="000000" w:themeColor="text1"/>
                <w:lang w:eastAsia="zh-CN"/>
              </w:rPr>
              <w:t>_</w:t>
            </w:r>
            <w:proofErr w:type="spellStart"/>
            <w:r w:rsidRPr="00A2615F">
              <w:rPr>
                <w:b/>
                <w:color w:val="000000" w:themeColor="text1"/>
                <w:lang w:eastAsia="zh-CN"/>
              </w:rPr>
              <w:t>low_confidence_face_parameter_flag</w:t>
            </w:r>
            <w:proofErr w:type="spellEnd"/>
          </w:p>
        </w:tc>
        <w:tc>
          <w:tcPr>
            <w:tcW w:w="1170" w:type="dxa"/>
          </w:tcPr>
          <w:p w14:paraId="2EF10F4A" w14:textId="5A47BEB1" w:rsidR="00A2615F" w:rsidRPr="00A2615F" w:rsidRDefault="00A2615F" w:rsidP="00A261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lang w:val="en-GB" w:eastAsia="ja-JP"/>
                <w14:glow w14:rad="0">
                  <w14:srgbClr w14:val="FFFFFF"/>
                </w14:glow>
              </w:rPr>
            </w:pPr>
            <w:r w:rsidRPr="00A2615F">
              <w:rPr>
                <w:bCs/>
                <w:color w:val="000000" w:themeColor="text1"/>
                <w:lang w:val="en-GB"/>
              </w:rPr>
              <w:t>u(1)</w:t>
            </w:r>
          </w:p>
        </w:tc>
      </w:tr>
      <w:tr w:rsidR="007F644B" w:rsidRPr="007F644B" w14:paraId="2D2B14AF" w14:textId="77777777" w:rsidTr="00281655">
        <w:trPr>
          <w:trHeight w:val="204"/>
          <w:jc w:val="center"/>
        </w:trPr>
        <w:tc>
          <w:tcPr>
            <w:tcW w:w="8455" w:type="dxa"/>
          </w:tcPr>
          <w:p w14:paraId="7F2E145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eastAsia="zh-CN"/>
              </w:rPr>
            </w:pP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rFonts w:hint="eastAsia"/>
                <w:b/>
                <w:color w:val="000000" w:themeColor="text1"/>
                <w:lang w:eastAsia="zh-CN"/>
              </w:rPr>
              <w:t>coordinate_present_flag</w:t>
            </w:r>
            <w:proofErr w:type="spellEnd"/>
          </w:p>
        </w:tc>
        <w:tc>
          <w:tcPr>
            <w:tcW w:w="1170" w:type="dxa"/>
          </w:tcPr>
          <w:p w14:paraId="25CFBA4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Cs/>
                <w:color w:val="000000" w:themeColor="text1"/>
                <w:lang w:val="en-GB"/>
              </w:rPr>
              <w:t>u(1)</w:t>
            </w:r>
          </w:p>
        </w:tc>
      </w:tr>
      <w:tr w:rsidR="007F644B" w:rsidRPr="007F644B" w14:paraId="714F9C33" w14:textId="77777777" w:rsidTr="00281655">
        <w:trPr>
          <w:trHeight w:val="204"/>
          <w:jc w:val="center"/>
        </w:trPr>
        <w:tc>
          <w:tcPr>
            <w:tcW w:w="8455" w:type="dxa"/>
          </w:tcPr>
          <w:p w14:paraId="68C548F3"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color w:val="000000" w:themeColor="text1"/>
                <w:lang w:eastAsia="zh-CN"/>
              </w:rPr>
              <w:t>i</w:t>
            </w:r>
            <w:r w:rsidRPr="007F644B">
              <w:rPr>
                <w:rFonts w:hint="eastAsia"/>
                <w:color w:val="000000" w:themeColor="text1"/>
                <w:lang w:eastAsia="zh-CN"/>
              </w:rPr>
              <w:t>f(</w:t>
            </w:r>
            <w:r w:rsidRPr="007F644B">
              <w:rPr>
                <w:color w:val="000000" w:themeColor="text1"/>
                <w:lang w:eastAsia="zh-CN"/>
              </w:rPr>
              <w:t xml:space="preserve">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hint="eastAsia"/>
                <w:color w:val="000000" w:themeColor="text1"/>
                <w:lang w:eastAsia="zh-CN"/>
              </w:rPr>
              <w:t>coordinate_present_flag</w:t>
            </w:r>
            <w:proofErr w:type="spellEnd"/>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738C882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07362912" w14:textId="77777777" w:rsidTr="00281655">
        <w:trPr>
          <w:trHeight w:val="204"/>
          <w:jc w:val="center"/>
        </w:trPr>
        <w:tc>
          <w:tcPr>
            <w:tcW w:w="8455" w:type="dxa"/>
          </w:tcPr>
          <w:p w14:paraId="1628498A"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t>gfv_</w:t>
            </w:r>
            <w:r w:rsidRPr="007F644B">
              <w:rPr>
                <w:b/>
                <w:color w:val="000000" w:themeColor="text1"/>
                <w:lang w:val="en-GB" w:eastAsia="zh-CN"/>
              </w:rPr>
              <w:t>coordinate</w:t>
            </w:r>
            <w:r w:rsidRPr="007F644B">
              <w:rPr>
                <w:b/>
                <w:bCs/>
                <w:color w:val="000000" w:themeColor="text1"/>
                <w:lang w:val="en-GB"/>
              </w:rPr>
              <w:t>_precision_factor_minus1</w:t>
            </w:r>
          </w:p>
        </w:tc>
        <w:tc>
          <w:tcPr>
            <w:tcW w:w="1170" w:type="dxa"/>
          </w:tcPr>
          <w:p w14:paraId="2299F41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3659C67A" w14:textId="77777777" w:rsidTr="00281655">
        <w:trPr>
          <w:trHeight w:val="204"/>
          <w:jc w:val="center"/>
        </w:trPr>
        <w:tc>
          <w:tcPr>
            <w:tcW w:w="8455" w:type="dxa"/>
          </w:tcPr>
          <w:p w14:paraId="43D23DAD"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b/>
                <w:color w:val="000000" w:themeColor="text1"/>
                <w:lang w:eastAsia="zh-CN"/>
              </w:rPr>
              <w:t>num_kp_minus1</w:t>
            </w:r>
          </w:p>
        </w:tc>
        <w:tc>
          <w:tcPr>
            <w:tcW w:w="1170" w:type="dxa"/>
          </w:tcPr>
          <w:p w14:paraId="73950124"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2E063C41" w14:textId="77777777" w:rsidTr="00281655">
        <w:trPr>
          <w:trHeight w:val="204"/>
          <w:jc w:val="center"/>
        </w:trPr>
        <w:tc>
          <w:tcPr>
            <w:tcW w:w="8455" w:type="dxa"/>
          </w:tcPr>
          <w:p w14:paraId="2D200EAA"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gfv_kp_pred_flag</w:t>
            </w:r>
            <w:proofErr w:type="spellEnd"/>
          </w:p>
        </w:tc>
        <w:tc>
          <w:tcPr>
            <w:tcW w:w="1170" w:type="dxa"/>
          </w:tcPr>
          <w:p w14:paraId="41DF4927"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rFonts w:eastAsiaTheme="minorEastAsia"/>
                <w:lang w:val="en-GB" w:eastAsia="ja-JP"/>
                <w14:glow w14:rad="0">
                  <w14:srgbClr w14:val="FFFFFF"/>
                </w14:glow>
              </w:rPr>
              <w:t>u(1)</w:t>
            </w:r>
          </w:p>
        </w:tc>
      </w:tr>
      <w:tr w:rsidR="007F644B" w:rsidRPr="007F644B" w14:paraId="6CC9CCD5" w14:textId="77777777" w:rsidTr="00281655">
        <w:trPr>
          <w:trHeight w:val="204"/>
          <w:jc w:val="center"/>
        </w:trPr>
        <w:tc>
          <w:tcPr>
            <w:tcW w:w="8455" w:type="dxa"/>
          </w:tcPr>
          <w:p w14:paraId="40425059" w14:textId="77777777" w:rsidR="007F644B" w:rsidRPr="007F644B" w:rsidRDefault="007F644B" w:rsidP="007F644B">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rFonts w:hint="eastAsia"/>
                <w:b/>
                <w:color w:val="000000" w:themeColor="text1"/>
                <w:lang w:eastAsia="zh-CN"/>
              </w:rPr>
              <w:t>coordinate_z</w:t>
            </w:r>
            <w:r w:rsidRPr="007F644B">
              <w:rPr>
                <w:b/>
                <w:color w:val="000000" w:themeColor="text1"/>
                <w:lang w:eastAsia="zh-CN"/>
              </w:rPr>
              <w:t>_present_flag</w:t>
            </w:r>
            <w:proofErr w:type="spellEnd"/>
          </w:p>
        </w:tc>
        <w:tc>
          <w:tcPr>
            <w:tcW w:w="1170" w:type="dxa"/>
          </w:tcPr>
          <w:p w14:paraId="4B112BC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Cs/>
                <w:color w:val="000000" w:themeColor="text1"/>
                <w:lang w:val="en-GB"/>
              </w:rPr>
              <w:t>u(1)</w:t>
            </w:r>
          </w:p>
        </w:tc>
      </w:tr>
      <w:tr w:rsidR="007F644B" w:rsidRPr="007F644B" w14:paraId="0AD97221" w14:textId="77777777" w:rsidTr="00281655">
        <w:trPr>
          <w:trHeight w:val="204"/>
          <w:jc w:val="center"/>
        </w:trPr>
        <w:tc>
          <w:tcPr>
            <w:tcW w:w="8455" w:type="dxa"/>
          </w:tcPr>
          <w:p w14:paraId="14C3E92A" w14:textId="77777777" w:rsidR="007F644B" w:rsidRPr="007F644B" w:rsidDel="003F4689"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i</w:t>
            </w:r>
            <w:r w:rsidRPr="007F644B">
              <w:rPr>
                <w:rFonts w:hint="eastAsia"/>
                <w:color w:val="000000" w:themeColor="text1"/>
                <w:lang w:eastAsia="zh-CN"/>
              </w:rPr>
              <w:t>f(</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bCs/>
                <w:color w:val="000000" w:themeColor="text1"/>
                <w:lang w:eastAsia="zh-CN"/>
              </w:rPr>
              <w:t>coordinate_z_present_flag</w:t>
            </w:r>
            <w:proofErr w:type="spellEnd"/>
            <w:r w:rsidRPr="007F644B">
              <w:rPr>
                <w:bCs/>
                <w:color w:val="000000" w:themeColor="text1"/>
                <w:lang w:eastAsia="zh-CN"/>
              </w:rPr>
              <w:t xml:space="preserve"> </w:t>
            </w:r>
            <w:r w:rsidRPr="007F644B">
              <w:rPr>
                <w:color w:val="000000" w:themeColor="text1"/>
                <w:lang w:eastAsia="zh-CN"/>
              </w:rPr>
              <w:t>)</w:t>
            </w:r>
          </w:p>
        </w:tc>
        <w:tc>
          <w:tcPr>
            <w:tcW w:w="1170" w:type="dxa"/>
          </w:tcPr>
          <w:p w14:paraId="3AD4A562" w14:textId="77777777" w:rsidR="007F644B" w:rsidRPr="007F644B" w:rsidDel="003F4689"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D21214D" w14:textId="77777777" w:rsidTr="00281655">
        <w:trPr>
          <w:trHeight w:val="204"/>
          <w:jc w:val="center"/>
        </w:trPr>
        <w:tc>
          <w:tcPr>
            <w:tcW w:w="8455" w:type="dxa"/>
          </w:tcPr>
          <w:p w14:paraId="52FC0114"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191"/>
                <w:tab w:val="left" w:pos="1296"/>
                <w:tab w:val="left" w:pos="1512"/>
                <w:tab w:val="left" w:pos="1588"/>
                <w:tab w:val="left" w:pos="1728"/>
                <w:tab w:val="left" w:pos="1944"/>
                <w:tab w:val="left" w:pos="1985"/>
              </w:tabs>
              <w:spacing w:before="20" w:after="40"/>
              <w:rPr>
                <w:b/>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b/>
                <w:color w:val="000000" w:themeColor="text1"/>
                <w:lang w:eastAsia="zh-CN"/>
              </w:rPr>
              <w:t>coordinate_z_max_value_minus1</w:t>
            </w:r>
          </w:p>
        </w:tc>
        <w:tc>
          <w:tcPr>
            <w:tcW w:w="1170" w:type="dxa"/>
          </w:tcPr>
          <w:p w14:paraId="28C232BC" w14:textId="77777777" w:rsidR="007F644B" w:rsidRPr="007F644B" w:rsidDel="003F4689"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proofErr w:type="spellStart"/>
            <w:r w:rsidRPr="007F644B">
              <w:rPr>
                <w:bCs/>
                <w:color w:val="000000" w:themeColor="text1"/>
                <w:lang w:val="en-GB" w:eastAsia="zh-CN"/>
              </w:rPr>
              <w:t>ue</w:t>
            </w:r>
            <w:proofErr w:type="spellEnd"/>
            <w:r w:rsidRPr="007F644B">
              <w:rPr>
                <w:bCs/>
                <w:color w:val="000000" w:themeColor="text1"/>
                <w:lang w:val="en-GB" w:eastAsia="zh-CN"/>
              </w:rPr>
              <w:t>(v)</w:t>
            </w:r>
          </w:p>
        </w:tc>
      </w:tr>
      <w:tr w:rsidR="007F644B" w:rsidRPr="007F644B" w14:paraId="39417C23" w14:textId="77777777" w:rsidTr="00281655">
        <w:trPr>
          <w:trHeight w:val="204"/>
          <w:jc w:val="center"/>
        </w:trPr>
        <w:tc>
          <w:tcPr>
            <w:tcW w:w="8455" w:type="dxa"/>
          </w:tcPr>
          <w:p w14:paraId="3B0759FE"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rPr>
              <w:t>f</w:t>
            </w:r>
            <w:r w:rsidRPr="007F644B">
              <w:rPr>
                <w:rFonts w:eastAsiaTheme="minorEastAsia" w:hint="eastAsia"/>
                <w:color w:val="000000" w:themeColor="text1"/>
              </w:rPr>
              <w:t>or(</w:t>
            </w:r>
            <w:r w:rsidRPr="007F644B">
              <w:rPr>
                <w:rFonts w:eastAsiaTheme="minorEastAsia"/>
                <w:color w:val="000000" w:themeColor="text1"/>
              </w:rPr>
              <w:t xml:space="preserve"> </w:t>
            </w:r>
            <w:proofErr w:type="spellStart"/>
            <w:r w:rsidRPr="007F644B">
              <w:rPr>
                <w:rFonts w:eastAsiaTheme="minorEastAsia"/>
                <w:color w:val="000000" w:themeColor="text1"/>
              </w:rPr>
              <w:t>i</w:t>
            </w:r>
            <w:proofErr w:type="spellEnd"/>
            <w:r w:rsidRPr="007F644B">
              <w:rPr>
                <w:rFonts w:eastAsiaTheme="minorEastAsia"/>
                <w:color w:val="000000" w:themeColor="text1"/>
              </w:rPr>
              <w:t xml:space="preserve"> </w:t>
            </w:r>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Theme="minorEastAsia" w:hint="eastAsia"/>
                <w:color w:val="000000" w:themeColor="text1"/>
              </w:rPr>
              <w:t xml:space="preserve">0; </w:t>
            </w:r>
            <w:proofErr w:type="spellStart"/>
            <w:r w:rsidRPr="007F644B">
              <w:rPr>
                <w:rFonts w:eastAsiaTheme="minorEastAsia"/>
                <w:color w:val="000000" w:themeColor="text1"/>
              </w:rPr>
              <w:t>i</w:t>
            </w:r>
            <w:proofErr w:type="spellEnd"/>
            <w:r w:rsidRPr="007F644B">
              <w:rPr>
                <w:rFonts w:eastAsiaTheme="minorEastAsia"/>
                <w:noProof/>
              </w:rPr>
              <w:t>  &lt;=  </w:t>
            </w:r>
            <w:r w:rsidRPr="007F644B">
              <w:rPr>
                <w:color w:val="000000" w:themeColor="text1"/>
                <w:lang w:eastAsia="zh-CN"/>
              </w:rPr>
              <w:t>num_kp_minus1</w:t>
            </w:r>
            <w:r w:rsidRPr="007F644B">
              <w:rPr>
                <w:rFonts w:eastAsiaTheme="minorEastAsia" w:hint="eastAsia"/>
                <w:color w:val="000000" w:themeColor="text1"/>
              </w:rPr>
              <w:t>;</w:t>
            </w:r>
            <w:r w:rsidRPr="007F644B">
              <w:rPr>
                <w:rFonts w:eastAsiaTheme="minorEastAsia"/>
                <w:color w:val="000000" w:themeColor="text1"/>
              </w:rPr>
              <w:t xml:space="preserve"> </w:t>
            </w:r>
            <w:proofErr w:type="spellStart"/>
            <w:r w:rsidRPr="007F644B">
              <w:rPr>
                <w:rFonts w:eastAsiaTheme="minorEastAsia" w:hint="eastAsia"/>
                <w:color w:val="000000" w:themeColor="text1"/>
              </w:rPr>
              <w:t>i</w:t>
            </w:r>
            <w:proofErr w:type="spellEnd"/>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Theme="minorEastAsia" w:hint="eastAsia"/>
                <w:color w:val="000000" w:themeColor="text1"/>
              </w:rPr>
              <w:t>{</w:t>
            </w:r>
          </w:p>
        </w:tc>
        <w:tc>
          <w:tcPr>
            <w:tcW w:w="1170" w:type="dxa"/>
          </w:tcPr>
          <w:p w14:paraId="2414490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F4F8D15" w14:textId="77777777" w:rsidTr="00281655">
        <w:trPr>
          <w:trHeight w:val="204"/>
          <w:jc w:val="center"/>
        </w:trPr>
        <w:tc>
          <w:tcPr>
            <w:tcW w:w="8455" w:type="dxa"/>
          </w:tcPr>
          <w:p w14:paraId="20441D37"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191"/>
                <w:tab w:val="left" w:pos="1296"/>
                <w:tab w:val="left" w:pos="1512"/>
                <w:tab w:val="left" w:pos="1588"/>
                <w:tab w:val="left" w:pos="1728"/>
                <w:tab w:val="left" w:pos="1944"/>
                <w:tab w:val="left" w:pos="1985"/>
              </w:tabs>
              <w:spacing w:before="20" w:after="40"/>
              <w:rPr>
                <w:rFonts w:eastAsiaTheme="minorEastAsia"/>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if(!</w:t>
            </w:r>
            <w:proofErr w:type="spellStart"/>
            <w:r w:rsidRPr="007F644B">
              <w:rPr>
                <w:rFonts w:eastAsiaTheme="minorEastAsia"/>
                <w:lang w:val="en-GB" w:eastAsia="it-IT"/>
                <w14:glow w14:rad="0">
                  <w14:srgbClr w14:val="FFFFFF"/>
                </w14:glow>
              </w:rPr>
              <w:t>gfv_kp_pred_flag</w:t>
            </w:r>
            <w:proofErr w:type="spellEnd"/>
            <w:r w:rsidRPr="007F644B">
              <w:rPr>
                <w:rFonts w:eastAsiaTheme="minorEastAsia"/>
                <w:lang w:val="en-GB" w:eastAsia="it-IT"/>
                <w14:glow w14:rad="0">
                  <w14:srgbClr w14:val="FFFFFF"/>
                </w14:glow>
              </w:rPr>
              <w:t>) {</w:t>
            </w:r>
          </w:p>
        </w:tc>
        <w:tc>
          <w:tcPr>
            <w:tcW w:w="1170" w:type="dxa"/>
          </w:tcPr>
          <w:p w14:paraId="702179E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4EEE186" w14:textId="77777777" w:rsidTr="00281655">
        <w:trPr>
          <w:trHeight w:val="204"/>
          <w:jc w:val="center"/>
        </w:trPr>
        <w:tc>
          <w:tcPr>
            <w:tcW w:w="8455" w:type="dxa"/>
          </w:tcPr>
          <w:p w14:paraId="39E42E94"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x_abs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01DBB657"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176454BF" w14:textId="77777777" w:rsidTr="00281655">
        <w:trPr>
          <w:trHeight w:val="204"/>
          <w:jc w:val="center"/>
        </w:trPr>
        <w:tc>
          <w:tcPr>
            <w:tcW w:w="8455" w:type="dxa"/>
          </w:tcPr>
          <w:p w14:paraId="3B4EBB2F"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Cs/>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gfv_coordinate_x_abs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566FBAF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72EB50EF" w14:textId="77777777" w:rsidTr="00281655">
        <w:trPr>
          <w:trHeight w:val="204"/>
          <w:jc w:val="center"/>
        </w:trPr>
        <w:tc>
          <w:tcPr>
            <w:tcW w:w="8455" w:type="dxa"/>
          </w:tcPr>
          <w:p w14:paraId="7F13F402"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x_sign_flag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3B84DBA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eastAsia="zh-CN"/>
              </w:rPr>
            </w:pPr>
            <w:r w:rsidRPr="007F644B">
              <w:rPr>
                <w:bCs/>
                <w:color w:val="000000" w:themeColor="text1"/>
                <w:sz w:val="21"/>
                <w:szCs w:val="21"/>
                <w:lang w:val="en-GB" w:eastAsia="zh-CN"/>
              </w:rPr>
              <w:t>u(1)</w:t>
            </w:r>
          </w:p>
        </w:tc>
      </w:tr>
      <w:tr w:rsidR="007F644B" w:rsidRPr="007F644B" w14:paraId="426FE627" w14:textId="77777777" w:rsidTr="00281655">
        <w:trPr>
          <w:trHeight w:val="204"/>
          <w:jc w:val="center"/>
        </w:trPr>
        <w:tc>
          <w:tcPr>
            <w:tcW w:w="8455" w:type="dxa"/>
          </w:tcPr>
          <w:p w14:paraId="488CD4A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r w:rsidRPr="007F644B">
              <w:rPr>
                <w:b/>
                <w:color w:val="000000" w:themeColor="text1"/>
                <w:lang w:eastAsia="zh-CN"/>
              </w:rPr>
              <w:t>coordinate</w:t>
            </w:r>
            <w:r w:rsidRPr="007F644B">
              <w:rPr>
                <w:rFonts w:hint="eastAsia"/>
                <w:b/>
                <w:color w:val="000000" w:themeColor="text1"/>
                <w:lang w:eastAsia="zh-CN"/>
              </w:rPr>
              <w:t>_</w:t>
            </w:r>
            <w:proofErr w:type="spellStart"/>
            <w:r w:rsidRPr="007F644B">
              <w:rPr>
                <w:b/>
                <w:color w:val="000000" w:themeColor="text1"/>
                <w:lang w:val="en-GB" w:eastAsia="zh-CN"/>
              </w:rPr>
              <w:t>y_abs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5DC750B4"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1A23FBAA" w14:textId="77777777" w:rsidTr="00281655">
        <w:trPr>
          <w:trHeight w:val="204"/>
          <w:jc w:val="center"/>
        </w:trPr>
        <w:tc>
          <w:tcPr>
            <w:tcW w:w="8455" w:type="dxa"/>
          </w:tcPr>
          <w:p w14:paraId="59DD3B0F"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w:t>
            </w:r>
            <w:r w:rsidRPr="007F644B">
              <w:rPr>
                <w:rFonts w:hint="eastAsia"/>
                <w:bCs/>
                <w:color w:val="000000" w:themeColor="text1"/>
                <w:lang w:eastAsia="zh-CN"/>
              </w:rPr>
              <w:t>_</w:t>
            </w:r>
            <w:r w:rsidRPr="007F644B">
              <w:rPr>
                <w:bCs/>
                <w:color w:val="000000" w:themeColor="text1"/>
                <w:lang w:eastAsia="zh-CN"/>
              </w:rPr>
              <w:t>y_abs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172FA6F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63306F1B" w14:textId="77777777" w:rsidTr="00281655">
        <w:trPr>
          <w:trHeight w:val="204"/>
          <w:jc w:val="center"/>
        </w:trPr>
        <w:tc>
          <w:tcPr>
            <w:tcW w:w="8455" w:type="dxa"/>
          </w:tcPr>
          <w:p w14:paraId="717A5E41"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Cs/>
                <w:color w:val="000000" w:themeColor="text1"/>
                <w:lang w:eastAsia="zh-CN"/>
              </w:rPr>
            </w:pPr>
            <w:r w:rsidRPr="007F644B">
              <w:rPr>
                <w:rFonts w:eastAsiaTheme="minorEastAsia"/>
                <w:b/>
                <w:bCs/>
                <w:lang w:val="en-GB" w:eastAsia="it-IT"/>
                <w14:glow w14:rad="0">
                  <w14:srgbClr w14:val="FFFFFF"/>
                </w14:glow>
              </w:rPr>
              <w:lastRenderedPageBreak/>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y_sign_flag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7E7ED7F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4883311E" w14:textId="77777777" w:rsidTr="00281655">
        <w:trPr>
          <w:trHeight w:val="204"/>
          <w:jc w:val="center"/>
        </w:trPr>
        <w:tc>
          <w:tcPr>
            <w:tcW w:w="8455" w:type="dxa"/>
          </w:tcPr>
          <w:p w14:paraId="54233E31"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rPr>
              <w:t>i</w:t>
            </w:r>
            <w:r w:rsidRPr="007F644B">
              <w:rPr>
                <w:rFonts w:eastAsiaTheme="minorEastAsia" w:hint="eastAsia"/>
                <w:color w:val="000000" w:themeColor="text1"/>
              </w:rPr>
              <w:t>f</w:t>
            </w:r>
            <w:r w:rsidRPr="007F644B">
              <w:rPr>
                <w:rFonts w:eastAsiaTheme="minorEastAsia"/>
                <w:color w:val="000000" w:themeColor="text1"/>
              </w:rPr>
              <w:t xml:space="preserve">( </w:t>
            </w:r>
            <w:proofErr w:type="spellStart"/>
            <w:r w:rsidRPr="007F644B">
              <w:rPr>
                <w:rFonts w:eastAsiaTheme="minorEastAsia"/>
                <w:color w:val="000000" w:themeColor="text1"/>
              </w:rPr>
              <w:t>gfv_</w:t>
            </w:r>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w:t>
            </w:r>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DengXian" w:hint="eastAsia"/>
                <w:color w:val="000000" w:themeColor="text1"/>
                <w:lang w:eastAsia="zh-CN"/>
              </w:rPr>
              <w:t>{</w:t>
            </w:r>
          </w:p>
        </w:tc>
        <w:tc>
          <w:tcPr>
            <w:tcW w:w="1170" w:type="dxa"/>
          </w:tcPr>
          <w:p w14:paraId="6715C06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33F4A5D6" w14:textId="77777777" w:rsidTr="00281655">
        <w:trPr>
          <w:trHeight w:val="204"/>
          <w:jc w:val="center"/>
        </w:trPr>
        <w:tc>
          <w:tcPr>
            <w:tcW w:w="8455" w:type="dxa"/>
          </w:tcPr>
          <w:p w14:paraId="6C0035D8"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r w:rsidRPr="007F644B">
              <w:rPr>
                <w:b/>
                <w:color w:val="000000" w:themeColor="text1"/>
                <w:lang w:eastAsia="zh-CN"/>
              </w:rPr>
              <w:t>coordinate</w:t>
            </w:r>
            <w:r w:rsidRPr="007F644B">
              <w:rPr>
                <w:rFonts w:hint="eastAsia"/>
                <w:b/>
                <w:color w:val="000000" w:themeColor="text1"/>
                <w:lang w:eastAsia="zh-CN"/>
              </w:rPr>
              <w:t>_</w:t>
            </w:r>
            <w:proofErr w:type="spellStart"/>
            <w:r w:rsidRPr="007F644B">
              <w:rPr>
                <w:b/>
                <w:color w:val="000000" w:themeColor="text1"/>
                <w:lang w:val="en-GB" w:eastAsia="zh-CN"/>
              </w:rPr>
              <w:t>z_abs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5F1E998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69DA3210" w14:textId="77777777" w:rsidTr="00281655">
        <w:trPr>
          <w:trHeight w:val="204"/>
          <w:jc w:val="center"/>
        </w:trPr>
        <w:tc>
          <w:tcPr>
            <w:tcW w:w="8455" w:type="dxa"/>
          </w:tcPr>
          <w:p w14:paraId="4B8ADBC2"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w:t>
            </w:r>
            <w:r w:rsidRPr="007F644B">
              <w:rPr>
                <w:rFonts w:hint="eastAsia"/>
                <w:bCs/>
                <w:color w:val="000000" w:themeColor="text1"/>
                <w:lang w:eastAsia="zh-CN"/>
              </w:rPr>
              <w:t>_</w:t>
            </w:r>
            <w:r w:rsidRPr="007F644B">
              <w:rPr>
                <w:bCs/>
                <w:color w:val="000000" w:themeColor="text1"/>
                <w:lang w:eastAsia="zh-CN"/>
              </w:rPr>
              <w:t>z_abs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291D733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6CC8B6F9" w14:textId="77777777" w:rsidTr="00281655">
        <w:trPr>
          <w:trHeight w:val="204"/>
          <w:jc w:val="center"/>
        </w:trPr>
        <w:tc>
          <w:tcPr>
            <w:tcW w:w="8455" w:type="dxa"/>
          </w:tcPr>
          <w:p w14:paraId="72BF8047"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b/>
                <w:color w:val="000000" w:themeColor="text1"/>
                <w:lang w:eastAsia="zh-CN"/>
              </w:rPr>
              <w:t>coordinate</w:t>
            </w:r>
            <w:r w:rsidRPr="007F644B">
              <w:rPr>
                <w:rFonts w:hint="eastAsia"/>
                <w:b/>
                <w:color w:val="000000" w:themeColor="text1"/>
                <w:lang w:eastAsia="zh-CN"/>
              </w:rPr>
              <w:t>_</w:t>
            </w:r>
            <w:proofErr w:type="spellStart"/>
            <w:r w:rsidRPr="007F644B">
              <w:rPr>
                <w:b/>
                <w:color w:val="000000" w:themeColor="text1"/>
                <w:lang w:val="en-GB" w:eastAsia="zh-CN"/>
              </w:rPr>
              <w:t>z_sign</w:t>
            </w:r>
            <w:r w:rsidRPr="007F644B">
              <w:rPr>
                <w:rFonts w:hint="eastAsia"/>
                <w:b/>
                <w:color w:val="000000" w:themeColor="text1"/>
                <w:lang w:val="en-GB" w:eastAsia="zh-CN"/>
              </w:rPr>
              <w:t>_</w:t>
            </w:r>
            <w:r w:rsidRPr="007F644B">
              <w:rPr>
                <w:b/>
                <w:color w:val="000000" w:themeColor="text1"/>
                <w:lang w:val="en-GB" w:eastAsia="zh-CN"/>
              </w:rPr>
              <w:t>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37A9164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4952162C" w14:textId="77777777" w:rsidTr="00281655">
        <w:trPr>
          <w:trHeight w:val="204"/>
          <w:jc w:val="center"/>
        </w:trPr>
        <w:tc>
          <w:tcPr>
            <w:tcW w:w="8455" w:type="dxa"/>
          </w:tcPr>
          <w:p w14:paraId="6B206118"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rFonts w:eastAsiaTheme="minorEastAsia"/>
                <w:color w:val="000000" w:themeColor="text1"/>
                <w:lang w:val="en-GB"/>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p>
        </w:tc>
        <w:tc>
          <w:tcPr>
            <w:tcW w:w="1170" w:type="dxa"/>
          </w:tcPr>
          <w:p w14:paraId="5439D2A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eastAsia="zh-CN"/>
              </w:rPr>
            </w:pPr>
          </w:p>
        </w:tc>
      </w:tr>
      <w:tr w:rsidR="007F644B" w:rsidRPr="007F644B" w14:paraId="5BC53469" w14:textId="77777777" w:rsidTr="00281655">
        <w:trPr>
          <w:trHeight w:val="204"/>
          <w:jc w:val="center"/>
        </w:trPr>
        <w:tc>
          <w:tcPr>
            <w:tcW w:w="8455" w:type="dxa"/>
          </w:tcPr>
          <w:p w14:paraId="6D296BD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 else {</w:t>
            </w:r>
          </w:p>
        </w:tc>
        <w:tc>
          <w:tcPr>
            <w:tcW w:w="1170" w:type="dxa"/>
          </w:tcPr>
          <w:p w14:paraId="691B6A2D"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7561E581" w14:textId="77777777" w:rsidTr="00281655">
        <w:trPr>
          <w:trHeight w:val="204"/>
          <w:jc w:val="center"/>
        </w:trPr>
        <w:tc>
          <w:tcPr>
            <w:tcW w:w="8455" w:type="dxa"/>
          </w:tcPr>
          <w:p w14:paraId="377887D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dx_abs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2600524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68AB2CDD" w14:textId="77777777" w:rsidTr="00281655">
        <w:trPr>
          <w:trHeight w:val="204"/>
          <w:jc w:val="center"/>
        </w:trPr>
        <w:tc>
          <w:tcPr>
            <w:tcW w:w="8455" w:type="dxa"/>
          </w:tcPr>
          <w:p w14:paraId="47AE730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bCs/>
                <w:color w:val="000000" w:themeColor="text1"/>
                <w:lang w:eastAsia="zh-CN"/>
              </w:rPr>
              <w:t>if(</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bCs/>
                <w:color w:val="000000" w:themeColor="text1"/>
                <w:lang w:eastAsia="zh-CN"/>
              </w:rPr>
              <w:t>coordinate_dx_abs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0A7FECC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061B03E1" w14:textId="77777777" w:rsidTr="00281655">
        <w:trPr>
          <w:trHeight w:val="204"/>
          <w:jc w:val="center"/>
        </w:trPr>
        <w:tc>
          <w:tcPr>
            <w:tcW w:w="8455" w:type="dxa"/>
          </w:tcPr>
          <w:p w14:paraId="09E4F853"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dx_sign_flag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30173A0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0DB81965" w14:textId="77777777" w:rsidTr="00281655">
        <w:trPr>
          <w:trHeight w:val="204"/>
          <w:jc w:val="center"/>
        </w:trPr>
        <w:tc>
          <w:tcPr>
            <w:tcW w:w="8455" w:type="dxa"/>
          </w:tcPr>
          <w:p w14:paraId="55708B94"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w:t>
            </w:r>
            <w:r w:rsidRPr="007F644B">
              <w:rPr>
                <w:b/>
                <w:color w:val="000000" w:themeColor="text1"/>
                <w:lang w:val="en-GB" w:eastAsia="zh-CN"/>
              </w:rPr>
              <w:t>y_abs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59A7997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6875913A" w14:textId="77777777" w:rsidTr="00281655">
        <w:trPr>
          <w:trHeight w:val="204"/>
          <w:jc w:val="center"/>
        </w:trPr>
        <w:tc>
          <w:tcPr>
            <w:tcW w:w="8455" w:type="dxa"/>
          </w:tcPr>
          <w:p w14:paraId="6AB2E805"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w:t>
            </w:r>
            <w:r w:rsidRPr="007F644B">
              <w:rPr>
                <w:rFonts w:hint="eastAsia"/>
                <w:bCs/>
                <w:color w:val="000000" w:themeColor="text1"/>
                <w:lang w:eastAsia="zh-CN"/>
              </w:rPr>
              <w:t>_</w:t>
            </w:r>
            <w:r w:rsidRPr="007F644B">
              <w:rPr>
                <w:bCs/>
                <w:color w:val="000000" w:themeColor="text1"/>
                <w:lang w:eastAsia="zh-CN"/>
              </w:rPr>
              <w:t>dy_abs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6C7BE7B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596CAFA2" w14:textId="77777777" w:rsidTr="00281655">
        <w:trPr>
          <w:trHeight w:val="204"/>
          <w:jc w:val="center"/>
        </w:trPr>
        <w:tc>
          <w:tcPr>
            <w:tcW w:w="8455" w:type="dxa"/>
          </w:tcPr>
          <w:p w14:paraId="01514301"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dy_sign_flag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2584242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5E4F9025" w14:textId="77777777" w:rsidTr="00281655">
        <w:trPr>
          <w:trHeight w:val="204"/>
          <w:jc w:val="center"/>
        </w:trPr>
        <w:tc>
          <w:tcPr>
            <w:tcW w:w="8455" w:type="dxa"/>
          </w:tcPr>
          <w:p w14:paraId="399AC4A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rPr>
              <w:t>i</w:t>
            </w:r>
            <w:r w:rsidRPr="007F644B">
              <w:rPr>
                <w:rFonts w:eastAsiaTheme="minorEastAsia" w:hint="eastAsia"/>
                <w:color w:val="000000" w:themeColor="text1"/>
              </w:rPr>
              <w:t>f</w:t>
            </w:r>
            <w:r w:rsidRPr="007F644B">
              <w:rPr>
                <w:rFonts w:eastAsiaTheme="minorEastAsia"/>
                <w:color w:val="000000" w:themeColor="text1"/>
              </w:rPr>
              <w:t xml:space="preserve">( </w:t>
            </w:r>
            <w:proofErr w:type="spellStart"/>
            <w:r w:rsidRPr="007F644B">
              <w:rPr>
                <w:rFonts w:eastAsiaTheme="minorEastAsia"/>
                <w:color w:val="000000" w:themeColor="text1"/>
              </w:rPr>
              <w:t>gfv_</w:t>
            </w:r>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w:t>
            </w:r>
            <w:r w:rsidRPr="007F644B">
              <w:rPr>
                <w:rFonts w:eastAsiaTheme="minorEastAsia" w:hint="eastAsia"/>
                <w:color w:val="000000" w:themeColor="text1"/>
              </w:rPr>
              <w:t>)</w:t>
            </w:r>
            <w:r w:rsidRPr="007F644B">
              <w:rPr>
                <w:rFonts w:eastAsiaTheme="minorEastAsia"/>
                <w:color w:val="000000" w:themeColor="text1"/>
              </w:rPr>
              <w:t xml:space="preserve"> </w:t>
            </w:r>
            <w:r w:rsidRPr="007F644B">
              <w:rPr>
                <w:rFonts w:eastAsia="DengXian" w:hint="eastAsia"/>
                <w:color w:val="000000" w:themeColor="text1"/>
                <w:lang w:eastAsia="zh-CN"/>
              </w:rPr>
              <w:t>{</w:t>
            </w:r>
          </w:p>
        </w:tc>
        <w:tc>
          <w:tcPr>
            <w:tcW w:w="1170" w:type="dxa"/>
          </w:tcPr>
          <w:p w14:paraId="017771A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6DB9DEB4" w14:textId="77777777" w:rsidTr="00281655">
        <w:trPr>
          <w:trHeight w:val="204"/>
          <w:jc w:val="center"/>
        </w:trPr>
        <w:tc>
          <w:tcPr>
            <w:tcW w:w="8455" w:type="dxa"/>
          </w:tcPr>
          <w:p w14:paraId="2D59C70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proofErr w:type="spellStart"/>
            <w:r w:rsidRPr="007F644B">
              <w:rPr>
                <w:rFonts w:eastAsiaTheme="minorEastAsia"/>
                <w:b/>
                <w:bCs/>
                <w:color w:val="000000" w:themeColor="text1"/>
                <w:lang w:val="en-GB"/>
              </w:rPr>
              <w:t>gfv</w:t>
            </w:r>
            <w:proofErr w:type="spellEnd"/>
            <w:r w:rsidRPr="007F644B">
              <w:rPr>
                <w:rFonts w:eastAsiaTheme="minorEastAsia"/>
                <w:b/>
                <w:bCs/>
                <w:color w:val="000000" w:themeColor="text1"/>
                <w:lang w:val="en-GB"/>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w:t>
            </w:r>
            <w:r w:rsidRPr="007F644B">
              <w:rPr>
                <w:b/>
                <w:color w:val="000000" w:themeColor="text1"/>
                <w:lang w:val="en-GB" w:eastAsia="zh-CN"/>
              </w:rPr>
              <w:t>z_abs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6835A9A4"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rPr>
              <w:t>u(v)</w:t>
            </w:r>
          </w:p>
        </w:tc>
      </w:tr>
      <w:tr w:rsidR="007F644B" w:rsidRPr="007F644B" w14:paraId="364C10B0" w14:textId="77777777" w:rsidTr="00281655">
        <w:trPr>
          <w:trHeight w:val="204"/>
          <w:jc w:val="center"/>
        </w:trPr>
        <w:tc>
          <w:tcPr>
            <w:tcW w:w="8455" w:type="dxa"/>
          </w:tcPr>
          <w:p w14:paraId="0EA18F56"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bCs/>
                <w:color w:val="000000" w:themeColor="text1"/>
                <w:lang w:eastAsia="zh-CN"/>
              </w:rPr>
              <w:t xml:space="preserve">if( </w:t>
            </w:r>
            <w:proofErr w:type="spellStart"/>
            <w:r w:rsidRPr="007F644B">
              <w:rPr>
                <w:bCs/>
                <w:color w:val="000000" w:themeColor="text1"/>
                <w:lang w:eastAsia="zh-CN"/>
              </w:rPr>
              <w:t>gfv_coordinate</w:t>
            </w:r>
            <w:r w:rsidRPr="007F644B">
              <w:rPr>
                <w:rFonts w:hint="eastAsia"/>
                <w:bCs/>
                <w:color w:val="000000" w:themeColor="text1"/>
                <w:lang w:eastAsia="zh-CN"/>
              </w:rPr>
              <w:t>_</w:t>
            </w:r>
            <w:r w:rsidRPr="007F644B">
              <w:rPr>
                <w:bCs/>
                <w:color w:val="000000" w:themeColor="text1"/>
                <w:lang w:eastAsia="zh-CN"/>
              </w:rPr>
              <w:t>dz_abs</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bCs/>
                <w:color w:val="000000" w:themeColor="text1"/>
                <w:lang w:eastAsia="zh-CN"/>
              </w:rPr>
              <w:t>] )</w:t>
            </w:r>
          </w:p>
        </w:tc>
        <w:tc>
          <w:tcPr>
            <w:tcW w:w="1170" w:type="dxa"/>
          </w:tcPr>
          <w:p w14:paraId="6704981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5A134CC3" w14:textId="77777777" w:rsidTr="00281655">
        <w:trPr>
          <w:trHeight w:val="204"/>
          <w:jc w:val="center"/>
        </w:trPr>
        <w:tc>
          <w:tcPr>
            <w:tcW w:w="8455" w:type="dxa"/>
          </w:tcPr>
          <w:p w14:paraId="1F28F15A"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b/>
                <w:color w:val="000000" w:themeColor="text1"/>
                <w:lang w:eastAsia="zh-CN"/>
              </w:rPr>
              <w:t>coordinate</w:t>
            </w:r>
            <w:r w:rsidRPr="007F644B">
              <w:rPr>
                <w:rFonts w:hint="eastAsia"/>
                <w:b/>
                <w:color w:val="000000" w:themeColor="text1"/>
                <w:lang w:eastAsia="zh-CN"/>
              </w:rPr>
              <w:t>_</w:t>
            </w:r>
            <w:r w:rsidRPr="007F644B">
              <w:rPr>
                <w:b/>
                <w:color w:val="000000" w:themeColor="text1"/>
                <w:lang w:eastAsia="zh-CN"/>
              </w:rPr>
              <w:t>d</w:t>
            </w:r>
            <w:r w:rsidRPr="007F644B">
              <w:rPr>
                <w:b/>
                <w:color w:val="000000" w:themeColor="text1"/>
                <w:lang w:val="en-GB" w:eastAsia="zh-CN"/>
              </w:rPr>
              <w:t>z_sign</w:t>
            </w:r>
            <w:r w:rsidRPr="007F644B">
              <w:rPr>
                <w:rFonts w:hint="eastAsia"/>
                <w:b/>
                <w:color w:val="000000" w:themeColor="text1"/>
                <w:lang w:val="en-GB" w:eastAsia="zh-CN"/>
              </w:rPr>
              <w:t>_</w:t>
            </w:r>
            <w:r w:rsidRPr="007F644B">
              <w:rPr>
                <w:b/>
                <w:color w:val="000000" w:themeColor="text1"/>
                <w:lang w:val="en-GB" w:eastAsia="zh-CN"/>
              </w:rPr>
              <w:t>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00BFD32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r w:rsidRPr="007F644B">
              <w:rPr>
                <w:bCs/>
                <w:color w:val="000000" w:themeColor="text1"/>
                <w:sz w:val="21"/>
                <w:szCs w:val="21"/>
                <w:lang w:val="en-GB" w:eastAsia="zh-CN"/>
              </w:rPr>
              <w:t>u(1)</w:t>
            </w:r>
          </w:p>
        </w:tc>
      </w:tr>
      <w:tr w:rsidR="007F644B" w:rsidRPr="007F644B" w14:paraId="5548BEF3" w14:textId="77777777" w:rsidTr="00281655">
        <w:trPr>
          <w:trHeight w:val="204"/>
          <w:jc w:val="center"/>
        </w:trPr>
        <w:tc>
          <w:tcPr>
            <w:tcW w:w="8455" w:type="dxa"/>
          </w:tcPr>
          <w:p w14:paraId="3174C263"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color w:val="000000" w:themeColor="text1"/>
                <w:lang w:val="en-GB"/>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p>
        </w:tc>
        <w:tc>
          <w:tcPr>
            <w:tcW w:w="1170" w:type="dxa"/>
          </w:tcPr>
          <w:p w14:paraId="6752245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161CE7F2" w14:textId="77777777" w:rsidTr="00281655">
        <w:trPr>
          <w:trHeight w:val="204"/>
          <w:jc w:val="center"/>
        </w:trPr>
        <w:tc>
          <w:tcPr>
            <w:tcW w:w="8455" w:type="dxa"/>
          </w:tcPr>
          <w:p w14:paraId="62D2439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37781DD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2C1BDDEB" w14:textId="77777777" w:rsidTr="00281655">
        <w:trPr>
          <w:trHeight w:val="204"/>
          <w:jc w:val="center"/>
        </w:trPr>
        <w:tc>
          <w:tcPr>
            <w:tcW w:w="8455" w:type="dxa"/>
          </w:tcPr>
          <w:p w14:paraId="6DFADC8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4BEBB21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GB"/>
              </w:rPr>
            </w:pPr>
          </w:p>
        </w:tc>
      </w:tr>
      <w:tr w:rsidR="007F644B" w:rsidRPr="007F644B" w14:paraId="21B098E2" w14:textId="77777777" w:rsidTr="00281655">
        <w:trPr>
          <w:trHeight w:val="204"/>
          <w:jc w:val="center"/>
        </w:trPr>
        <w:tc>
          <w:tcPr>
            <w:tcW w:w="8455" w:type="dxa"/>
          </w:tcPr>
          <w:p w14:paraId="441D57B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34BBBF8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2C4D8116" w14:textId="77777777" w:rsidTr="00281655">
        <w:trPr>
          <w:trHeight w:val="204"/>
          <w:jc w:val="center"/>
        </w:trPr>
        <w:tc>
          <w:tcPr>
            <w:tcW w:w="8455" w:type="dxa"/>
          </w:tcPr>
          <w:p w14:paraId="0EE5D7F8"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rFonts w:eastAsiaTheme="minorEastAsia"/>
                <w:b/>
                <w:color w:val="000000" w:themeColor="text1"/>
              </w:rPr>
              <w:t>ma</w:t>
            </w:r>
            <w:r w:rsidRPr="007F644B">
              <w:rPr>
                <w:rFonts w:eastAsiaTheme="minorEastAsia" w:hint="eastAsia"/>
                <w:b/>
                <w:color w:val="000000" w:themeColor="text1"/>
              </w:rPr>
              <w:t>trix_present_flag</w:t>
            </w:r>
            <w:proofErr w:type="spellEnd"/>
          </w:p>
        </w:tc>
        <w:tc>
          <w:tcPr>
            <w:tcW w:w="1170" w:type="dxa"/>
          </w:tcPr>
          <w:p w14:paraId="229AEB9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Cs/>
                <w:color w:val="000000" w:themeColor="text1"/>
                <w:lang w:val="en-GB"/>
              </w:rPr>
              <w:t>u(1)</w:t>
            </w:r>
          </w:p>
        </w:tc>
      </w:tr>
      <w:tr w:rsidR="007F644B" w:rsidRPr="007F644B" w14:paraId="4B6A710E" w14:textId="77777777" w:rsidTr="00281655">
        <w:trPr>
          <w:trHeight w:val="204"/>
          <w:jc w:val="center"/>
        </w:trPr>
        <w:tc>
          <w:tcPr>
            <w:tcW w:w="8455" w:type="dxa"/>
          </w:tcPr>
          <w:p w14:paraId="345DF26C"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color w:val="000000" w:themeColor="text1"/>
                <w:lang w:eastAsia="zh-CN"/>
              </w:rPr>
              <w:t>i</w:t>
            </w:r>
            <w:r w:rsidRPr="007F644B">
              <w:rPr>
                <w:rFonts w:hint="eastAsia"/>
                <w:color w:val="000000" w:themeColor="text1"/>
                <w:lang w:eastAsia="zh-CN"/>
              </w:rPr>
              <w:t>f(</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color w:val="000000" w:themeColor="text1"/>
              </w:rPr>
              <w:t>ma</w:t>
            </w:r>
            <w:r w:rsidRPr="007F644B">
              <w:rPr>
                <w:rFonts w:eastAsiaTheme="minorEastAsia" w:hint="eastAsia"/>
                <w:color w:val="000000" w:themeColor="text1"/>
              </w:rPr>
              <w:t>trix</w:t>
            </w:r>
            <w:r w:rsidRPr="007F644B">
              <w:rPr>
                <w:rFonts w:hint="eastAsia"/>
                <w:color w:val="000000" w:themeColor="text1"/>
                <w:lang w:eastAsia="zh-CN"/>
              </w:rPr>
              <w:t>_present_flag</w:t>
            </w:r>
            <w:proofErr w:type="spellEnd"/>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1329F36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74C3C3AF" w14:textId="77777777" w:rsidTr="00281655">
        <w:trPr>
          <w:trHeight w:val="204"/>
          <w:jc w:val="center"/>
        </w:trPr>
        <w:tc>
          <w:tcPr>
            <w:tcW w:w="8455" w:type="dxa"/>
          </w:tcPr>
          <w:p w14:paraId="4D80155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t>gfv_</w:t>
            </w:r>
            <w:r w:rsidRPr="007F644B">
              <w:rPr>
                <w:b/>
                <w:color w:val="000000" w:themeColor="text1"/>
                <w:lang w:val="en-GB" w:eastAsia="zh-CN"/>
              </w:rPr>
              <w:t>matrix</w:t>
            </w:r>
            <w:r w:rsidRPr="007F644B">
              <w:rPr>
                <w:b/>
                <w:bCs/>
                <w:color w:val="000000" w:themeColor="text1"/>
                <w:lang w:val="en-GB"/>
              </w:rPr>
              <w:t>_element_precision_factor_minus1</w:t>
            </w:r>
          </w:p>
        </w:tc>
        <w:tc>
          <w:tcPr>
            <w:tcW w:w="1170" w:type="dxa"/>
          </w:tcPr>
          <w:p w14:paraId="45C013C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1F286E67" w14:textId="77777777" w:rsidTr="00281655">
        <w:trPr>
          <w:trHeight w:val="204"/>
          <w:jc w:val="center"/>
        </w:trPr>
        <w:tc>
          <w:tcPr>
            <w:tcW w:w="8455" w:type="dxa"/>
          </w:tcPr>
          <w:p w14:paraId="1536FD3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gfv_</w:t>
            </w:r>
            <w:r w:rsidRPr="007F644B">
              <w:rPr>
                <w:b/>
                <w:color w:val="000000" w:themeColor="text1"/>
                <w:lang w:val="en-GB" w:eastAsia="zh-CN"/>
              </w:rPr>
              <w:t>num</w:t>
            </w:r>
            <w:proofErr w:type="spellEnd"/>
            <w:r w:rsidRPr="007F644B">
              <w:rPr>
                <w:b/>
                <w:color w:val="000000" w:themeColor="text1"/>
                <w:lang w:val="en-GB" w:eastAsia="zh-CN"/>
              </w:rPr>
              <w:t>_</w:t>
            </w:r>
            <w:r w:rsidRPr="007F644B">
              <w:rPr>
                <w:rFonts w:eastAsiaTheme="minorEastAsia"/>
                <w:b/>
                <w:color w:val="000000" w:themeColor="text1"/>
              </w:rPr>
              <w:t>m</w:t>
            </w:r>
            <w:r w:rsidRPr="007F644B">
              <w:rPr>
                <w:rFonts w:eastAsiaTheme="minorEastAsia" w:hint="eastAsia"/>
                <w:b/>
                <w:color w:val="000000" w:themeColor="text1"/>
              </w:rPr>
              <w:t>atrix_type</w:t>
            </w:r>
            <w:r w:rsidRPr="007F644B">
              <w:rPr>
                <w:rFonts w:eastAsiaTheme="minorEastAsia"/>
                <w:b/>
                <w:color w:val="000000" w:themeColor="text1"/>
              </w:rPr>
              <w:t>s_minus1</w:t>
            </w:r>
          </w:p>
        </w:tc>
        <w:tc>
          <w:tcPr>
            <w:tcW w:w="1170" w:type="dxa"/>
          </w:tcPr>
          <w:p w14:paraId="799D35D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7976ED52" w14:textId="77777777" w:rsidTr="00281655">
        <w:trPr>
          <w:trHeight w:val="204"/>
          <w:jc w:val="center"/>
        </w:trPr>
        <w:tc>
          <w:tcPr>
            <w:tcW w:w="8455" w:type="dxa"/>
          </w:tcPr>
          <w:p w14:paraId="6D20167E" w14:textId="77777777" w:rsidR="007F644B" w:rsidRPr="00F2523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lang w:val="en-GB" w:eastAsia="it-IT"/>
                <w14:glow w14:rad="0">
                  <w14:srgbClr w14:val="FFFFFF"/>
                </w14:glow>
              </w:rPr>
              <w:t>if( !</w:t>
            </w:r>
            <w:proofErr w:type="spellStart"/>
            <w:r w:rsidRPr="00F2523B">
              <w:rPr>
                <w:rFonts w:eastAsiaTheme="minorEastAsia"/>
                <w:lang w:val="en-GB"/>
              </w:rPr>
              <w:t>gfv_base_pic_flag</w:t>
            </w:r>
            <w:proofErr w:type="spellEnd"/>
            <w:r w:rsidRPr="00F2523B">
              <w:rPr>
                <w:rFonts w:eastAsiaTheme="minorEastAsia"/>
                <w:lang w:val="en-GB" w:eastAsia="it-IT"/>
                <w14:glow w14:rad="0">
                  <w14:srgbClr w14:val="FFFFFF"/>
                </w14:glow>
              </w:rPr>
              <w:t xml:space="preserve"> ) </w:t>
            </w:r>
          </w:p>
        </w:tc>
        <w:tc>
          <w:tcPr>
            <w:tcW w:w="1170" w:type="dxa"/>
          </w:tcPr>
          <w:p w14:paraId="030BDF01"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0446C894" w14:textId="77777777" w:rsidTr="00281655">
        <w:trPr>
          <w:trHeight w:val="204"/>
          <w:jc w:val="center"/>
        </w:trPr>
        <w:tc>
          <w:tcPr>
            <w:tcW w:w="8455" w:type="dxa"/>
          </w:tcPr>
          <w:p w14:paraId="627B5954" w14:textId="77777777" w:rsidR="007F644B" w:rsidRPr="00F2523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proofErr w:type="spellStart"/>
            <w:r w:rsidRPr="00F2523B">
              <w:rPr>
                <w:rFonts w:eastAsiaTheme="minorEastAsia"/>
                <w:b/>
                <w:bCs/>
                <w:lang w:val="en-GB" w:eastAsia="it-IT"/>
                <w14:glow w14:rad="0">
                  <w14:srgbClr w14:val="FFFFFF"/>
                </w14:glow>
              </w:rPr>
              <w:t>gfv</w:t>
            </w:r>
            <w:proofErr w:type="spellEnd"/>
            <w:r w:rsidRPr="00F2523B">
              <w:rPr>
                <w:rFonts w:eastAsiaTheme="minorEastAsia"/>
                <w:b/>
                <w:bCs/>
                <w:lang w:val="en-GB" w:eastAsia="it-IT"/>
                <w14:glow w14:rad="0">
                  <w14:srgbClr w14:val="FFFFFF"/>
                </w14:glow>
              </w:rPr>
              <w:t>_</w:t>
            </w:r>
            <w:proofErr w:type="spellStart"/>
            <w:r w:rsidRPr="00F2523B">
              <w:rPr>
                <w:rFonts w:eastAsiaTheme="minorEastAsia"/>
                <w:b/>
                <w:color w:val="000000" w:themeColor="text1"/>
              </w:rPr>
              <w:t>matrix_pred_flag</w:t>
            </w:r>
            <w:proofErr w:type="spellEnd"/>
          </w:p>
        </w:tc>
        <w:tc>
          <w:tcPr>
            <w:tcW w:w="1170" w:type="dxa"/>
          </w:tcPr>
          <w:p w14:paraId="311EC3B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r w:rsidRPr="00F2523B">
              <w:rPr>
                <w:bCs/>
                <w:color w:val="000000" w:themeColor="text1"/>
                <w:lang w:val="en-GB" w:eastAsia="zh-CN"/>
              </w:rPr>
              <w:t>u(1)</w:t>
            </w:r>
          </w:p>
        </w:tc>
      </w:tr>
      <w:tr w:rsidR="007F644B" w:rsidRPr="007F644B" w14:paraId="6AE888DF" w14:textId="77777777" w:rsidTr="00281655">
        <w:trPr>
          <w:trHeight w:val="204"/>
          <w:jc w:val="center"/>
        </w:trPr>
        <w:tc>
          <w:tcPr>
            <w:tcW w:w="8455" w:type="dxa"/>
          </w:tcPr>
          <w:p w14:paraId="2A8996B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f</w:t>
            </w:r>
            <w:r w:rsidRPr="007F644B">
              <w:rPr>
                <w:rFonts w:hint="eastAsia"/>
                <w:color w:val="000000" w:themeColor="text1"/>
                <w:lang w:eastAsia="zh-CN"/>
              </w:rPr>
              <w:t>or(</w:t>
            </w:r>
            <w:r w:rsidRPr="007F644B">
              <w:rPr>
                <w:color w:val="000000" w:themeColor="text1"/>
                <w:lang w:eastAsia="zh-CN"/>
              </w:rPr>
              <w:t xml:space="preserve"> </w:t>
            </w:r>
            <w:proofErr w:type="spellStart"/>
            <w:r w:rsidRPr="007F644B">
              <w:rPr>
                <w:color w:val="000000" w:themeColor="text1"/>
                <w:lang w:eastAsia="zh-CN"/>
              </w:rPr>
              <w:t>i</w:t>
            </w:r>
            <w:proofErr w:type="spellEnd"/>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 xml:space="preserve">0; </w:t>
            </w:r>
            <w:proofErr w:type="spellStart"/>
            <w:r w:rsidRPr="007F644B">
              <w:rPr>
                <w:color w:val="000000" w:themeColor="text1"/>
                <w:lang w:eastAsia="zh-CN"/>
              </w:rPr>
              <w:t>i</w:t>
            </w:r>
            <w:proofErr w:type="spellEnd"/>
            <w:r w:rsidRPr="007F644B">
              <w:rPr>
                <w:color w:val="000000" w:themeColor="text1"/>
                <w:lang w:eastAsia="zh-CN"/>
              </w:rPr>
              <w:t>  </w:t>
            </w:r>
            <w:r w:rsidRPr="007F644B">
              <w:rPr>
                <w:rFonts w:hint="eastAsia"/>
                <w:color w:val="000000" w:themeColor="text1"/>
                <w:lang w:eastAsia="zh-CN"/>
              </w:rPr>
              <w:t>&lt;</w:t>
            </w:r>
            <w:r w:rsidRPr="007F644B">
              <w:rPr>
                <w:color w:val="000000" w:themeColor="text1"/>
                <w:lang w:eastAsia="zh-CN"/>
              </w:rPr>
              <w:t>=  num_</w:t>
            </w:r>
            <w:r w:rsidRPr="007F644B">
              <w:rPr>
                <w:rFonts w:hint="eastAsia"/>
                <w:color w:val="000000" w:themeColor="text1"/>
                <w:lang w:eastAsia="zh-CN"/>
              </w:rPr>
              <w:t>matrix_type</w:t>
            </w:r>
            <w:r w:rsidRPr="007F644B">
              <w:rPr>
                <w:color w:val="000000" w:themeColor="text1"/>
                <w:lang w:eastAsia="zh-CN"/>
              </w:rPr>
              <w:t>s_minus1</w:t>
            </w:r>
            <w:r w:rsidRPr="007F644B">
              <w:rPr>
                <w:rFonts w:hint="eastAsia"/>
                <w:color w:val="000000" w:themeColor="text1"/>
                <w:lang w:eastAsia="zh-CN"/>
              </w:rPr>
              <w:t>;</w:t>
            </w:r>
            <w:r w:rsidRPr="007F644B">
              <w:rPr>
                <w:color w:val="000000" w:themeColor="text1"/>
                <w:lang w:eastAsia="zh-CN"/>
              </w:rPr>
              <w:t xml:space="preserve"> </w:t>
            </w:r>
            <w:proofErr w:type="spellStart"/>
            <w:r w:rsidRPr="007F644B">
              <w:rPr>
                <w:color w:val="000000" w:themeColor="text1"/>
                <w:lang w:eastAsia="zh-CN"/>
              </w:rPr>
              <w:t>i</w:t>
            </w:r>
            <w:proofErr w:type="spellEnd"/>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7B6849E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1BCDE067" w14:textId="77777777" w:rsidTr="00281655">
        <w:trPr>
          <w:trHeight w:val="204"/>
          <w:jc w:val="center"/>
        </w:trPr>
        <w:tc>
          <w:tcPr>
            <w:tcW w:w="8455" w:type="dxa"/>
          </w:tcPr>
          <w:p w14:paraId="75D7BE62"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rFonts w:eastAsiaTheme="minorEastAsia" w:hint="eastAsia"/>
                <w:b/>
                <w:iCs/>
                <w:color w:val="000000" w:themeColor="text1"/>
              </w:rPr>
              <w:t>matrix_</w:t>
            </w:r>
            <w:r w:rsidRPr="007F644B">
              <w:rPr>
                <w:rFonts w:eastAsiaTheme="minorEastAsia"/>
                <w:b/>
                <w:iCs/>
                <w:color w:val="000000" w:themeColor="text1"/>
              </w:rPr>
              <w:t>type_</w:t>
            </w:r>
            <w:r w:rsidRPr="007F644B">
              <w:rPr>
                <w:rFonts w:eastAsiaTheme="minorEastAsia" w:hint="eastAsia"/>
                <w:b/>
                <w:iCs/>
                <w:color w:val="000000" w:themeColor="text1"/>
              </w:rPr>
              <w:t>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p>
        </w:tc>
        <w:tc>
          <w:tcPr>
            <w:tcW w:w="1170" w:type="dxa"/>
          </w:tcPr>
          <w:p w14:paraId="70AF9AAD"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r w:rsidRPr="007F644B">
              <w:rPr>
                <w:bCs/>
                <w:color w:val="000000" w:themeColor="text1"/>
                <w:lang w:val="en-GB"/>
              </w:rPr>
              <w:t>u(6)</w:t>
            </w:r>
          </w:p>
        </w:tc>
      </w:tr>
      <w:tr w:rsidR="007F644B" w:rsidRPr="007F644B" w14:paraId="54CFCC65" w14:textId="77777777" w:rsidTr="00281655">
        <w:trPr>
          <w:trHeight w:val="204"/>
          <w:jc w:val="center"/>
        </w:trPr>
        <w:tc>
          <w:tcPr>
            <w:tcW w:w="8455" w:type="dxa"/>
          </w:tcPr>
          <w:p w14:paraId="44268524"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 xml:space="preserve">if(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rPr>
              <w:t>  = =  </w:t>
            </w:r>
            <w:r w:rsidRPr="007F644B">
              <w:rPr>
                <w:rFonts w:eastAsiaTheme="minorEastAsia"/>
                <w:iCs/>
                <w:color w:val="000000" w:themeColor="text1"/>
              </w:rPr>
              <w:t>0</w:t>
            </w:r>
            <w:r w:rsidRPr="007F644B">
              <w:rPr>
                <w:color w:val="000000" w:themeColor="text1"/>
                <w:lang w:eastAsia="zh-CN"/>
              </w:rPr>
              <w:t>  | |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rPr>
              <w:t>  = =  </w:t>
            </w:r>
            <w:r w:rsidRPr="007F644B">
              <w:rPr>
                <w:rFonts w:eastAsiaTheme="minorEastAsia"/>
                <w:iCs/>
                <w:color w:val="000000" w:themeColor="text1"/>
              </w:rPr>
              <w:t xml:space="preserve">1 </w:t>
            </w:r>
            <w:r w:rsidRPr="007F644B">
              <w:rPr>
                <w:color w:val="000000" w:themeColor="text1"/>
                <w:lang w:val="en-GB" w:eastAsia="zh-CN"/>
              </w:rPr>
              <w:t>) {</w:t>
            </w:r>
          </w:p>
        </w:tc>
        <w:tc>
          <w:tcPr>
            <w:tcW w:w="1170" w:type="dxa"/>
          </w:tcPr>
          <w:p w14:paraId="14CE98FD"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5C52633" w14:textId="77777777" w:rsidTr="00281655">
        <w:trPr>
          <w:trHeight w:val="204"/>
          <w:jc w:val="center"/>
        </w:trPr>
        <w:tc>
          <w:tcPr>
            <w:tcW w:w="8455" w:type="dxa"/>
          </w:tcPr>
          <w:p w14:paraId="42E11828"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i</w:t>
            </w:r>
            <w:r w:rsidRPr="007F644B">
              <w:rPr>
                <w:rFonts w:hint="eastAsia"/>
                <w:color w:val="000000" w:themeColor="text1"/>
                <w:lang w:eastAsia="zh-CN"/>
              </w:rPr>
              <w:t>f(</w:t>
            </w:r>
            <w:r w:rsidRPr="007F644B">
              <w:rPr>
                <w:color w:val="000000" w:themeColor="text1"/>
                <w:lang w:eastAsia="zh-CN"/>
              </w:rPr>
              <w:t xml:space="preserve">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hint="eastAsia"/>
                <w:color w:val="000000" w:themeColor="text1"/>
                <w:lang w:eastAsia="zh-CN"/>
              </w:rPr>
              <w:t>coordinate_present_flag</w:t>
            </w:r>
            <w:proofErr w:type="spellEnd"/>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50688BB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0343C61" w14:textId="77777777" w:rsidTr="00281655">
        <w:trPr>
          <w:trHeight w:val="204"/>
          <w:jc w:val="center"/>
        </w:trPr>
        <w:tc>
          <w:tcPr>
            <w:tcW w:w="8455" w:type="dxa"/>
          </w:tcPr>
          <w:p w14:paraId="0757653F"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gfv_</w:t>
            </w:r>
            <w:r w:rsidRPr="007F644B">
              <w:rPr>
                <w:b/>
                <w:color w:val="000000" w:themeColor="text1"/>
                <w:lang w:val="en-GB" w:eastAsia="zh-CN"/>
              </w:rPr>
              <w:t>num</w:t>
            </w:r>
            <w:proofErr w:type="spellEnd"/>
            <w:r w:rsidRPr="007F644B">
              <w:rPr>
                <w:b/>
                <w:color w:val="000000" w:themeColor="text1"/>
                <w:lang w:val="en-GB" w:eastAsia="zh-CN"/>
              </w:rPr>
              <w:t>_</w:t>
            </w:r>
            <w:proofErr w:type="spellStart"/>
            <w:r w:rsidRPr="007F644B">
              <w:rPr>
                <w:rFonts w:hint="eastAsia"/>
                <w:b/>
                <w:bCs/>
                <w:color w:val="000000" w:themeColor="text1"/>
                <w:lang w:eastAsia="zh-CN"/>
              </w:rPr>
              <w:t>matri</w:t>
            </w:r>
            <w:r w:rsidRPr="007F644B">
              <w:rPr>
                <w:b/>
                <w:bCs/>
                <w:color w:val="000000" w:themeColor="text1"/>
                <w:lang w:eastAsia="zh-CN"/>
              </w:rPr>
              <w:t>ces</w:t>
            </w:r>
            <w:r w:rsidRPr="007F644B">
              <w:rPr>
                <w:rFonts w:hint="eastAsia"/>
                <w:b/>
                <w:bCs/>
                <w:color w:val="000000" w:themeColor="text1"/>
                <w:lang w:eastAsia="zh-CN"/>
              </w:rPr>
              <w:t>_equal_to_</w:t>
            </w:r>
            <w:r w:rsidRPr="007F644B">
              <w:rPr>
                <w:b/>
                <w:bCs/>
                <w:color w:val="000000" w:themeColor="text1"/>
                <w:lang w:eastAsia="zh-CN"/>
              </w:rPr>
              <w:t>num_</w:t>
            </w:r>
            <w:r w:rsidRPr="007F644B">
              <w:rPr>
                <w:b/>
                <w:color w:val="000000" w:themeColor="text1"/>
                <w:lang w:eastAsia="zh-CN"/>
              </w:rPr>
              <w:t>kps</w:t>
            </w:r>
            <w:r w:rsidRPr="007F644B">
              <w:rPr>
                <w:rFonts w:hint="eastAsia"/>
                <w:b/>
                <w:bCs/>
                <w:color w:val="000000" w:themeColor="text1"/>
                <w:lang w:eastAsia="zh-CN"/>
              </w:rPr>
              <w:t>_</w:t>
            </w:r>
            <w:r w:rsidRPr="007F644B">
              <w:rPr>
                <w:b/>
                <w:bCs/>
                <w:color w:val="000000" w:themeColor="text1"/>
                <w:lang w:eastAsia="zh-CN"/>
              </w:rPr>
              <w:t>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p>
        </w:tc>
        <w:tc>
          <w:tcPr>
            <w:tcW w:w="1170" w:type="dxa"/>
          </w:tcPr>
          <w:p w14:paraId="3ED3D8E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bCs/>
                <w:color w:val="000000" w:themeColor="text1"/>
                <w:lang w:val="en-GB"/>
              </w:rPr>
              <w:t>u(1)</w:t>
            </w:r>
          </w:p>
        </w:tc>
      </w:tr>
      <w:tr w:rsidR="007F644B" w:rsidRPr="007F644B" w14:paraId="6FC574F7" w14:textId="77777777" w:rsidTr="00281655">
        <w:trPr>
          <w:trHeight w:val="204"/>
          <w:jc w:val="center"/>
        </w:trPr>
        <w:tc>
          <w:tcPr>
            <w:tcW w:w="8455" w:type="dxa"/>
          </w:tcPr>
          <w:p w14:paraId="4EFD2CC1" w14:textId="78DDD44B"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color w:val="000000" w:themeColor="text1"/>
                <w:lang w:val="en-GB"/>
              </w:rPr>
              <w:t>i</w:t>
            </w:r>
            <w:proofErr w:type="spellEnd"/>
            <w:r w:rsidRPr="007F644B">
              <w:rPr>
                <w:rFonts w:eastAsiaTheme="minorEastAsia" w:hint="eastAsia"/>
                <w:color w:val="000000" w:themeColor="text1"/>
              </w:rPr>
              <w:t>f(!</w:t>
            </w:r>
            <w:proofErr w:type="spellStart"/>
            <w:r w:rsidRPr="007F644B">
              <w:rPr>
                <w:color w:val="000000" w:themeColor="text1"/>
                <w:lang w:val="en-GB" w:eastAsia="zh-CN"/>
              </w:rPr>
              <w:t>gfv</w:t>
            </w:r>
            <w:proofErr w:type="spellEnd"/>
            <w:r w:rsidRPr="007F644B">
              <w:rPr>
                <w:color w:val="000000" w:themeColor="text1"/>
                <w:lang w:val="en-GB" w:eastAsia="zh-CN"/>
              </w:rPr>
              <w:t>_</w:t>
            </w:r>
            <w:r w:rsidRPr="007F644B">
              <w:rPr>
                <w:rFonts w:eastAsiaTheme="minorEastAsia"/>
                <w:color w:val="000000" w:themeColor="text1"/>
                <w:lang w:val="pt-BR"/>
              </w:rPr>
              <w:t>num_</w:t>
            </w:r>
            <w:r w:rsidR="00AB045E">
              <w:rPr>
                <w:rFonts w:eastAsiaTheme="minorEastAsia"/>
                <w:color w:val="000000" w:themeColor="text1"/>
                <w:lang w:val="pt-BR"/>
              </w:rPr>
              <w:t>matrices</w:t>
            </w:r>
            <w:r w:rsidRPr="007F644B">
              <w:rPr>
                <w:rFonts w:eastAsiaTheme="minorEastAsia" w:hint="eastAsia"/>
                <w:color w:val="000000" w:themeColor="text1"/>
                <w:lang w:val="pt-BR"/>
              </w:rPr>
              <w:t>_equal_to_</w:t>
            </w:r>
            <w:r w:rsidRPr="007F644B">
              <w:rPr>
                <w:rFonts w:eastAsiaTheme="minorEastAsia"/>
                <w:color w:val="000000" w:themeColor="text1"/>
                <w:lang w:val="pt-BR"/>
              </w:rPr>
              <w:t>num_kps</w:t>
            </w:r>
            <w:r w:rsidRPr="007F644B">
              <w:rPr>
                <w:rFonts w:eastAsiaTheme="minorEastAsia" w:hint="eastAsia"/>
                <w:color w:val="000000" w:themeColor="text1"/>
                <w:lang w:val="pt-BR"/>
              </w:rPr>
              <w:t>_</w:t>
            </w:r>
            <w:r w:rsidRPr="007F644B">
              <w:rPr>
                <w:rFonts w:eastAsiaTheme="minorEastAsia"/>
                <w:color w:val="000000" w:themeColor="text1"/>
                <w:lang w:val="pt-BR"/>
              </w:rPr>
              <w:t>flag</w:t>
            </w:r>
            <w:r w:rsidRPr="007F644B">
              <w:rPr>
                <w:rFonts w:eastAsiaTheme="minorEastAsia" w:hint="eastAsia"/>
                <w:color w:val="000000" w:themeColor="text1"/>
                <w:lang w:val="pt-BR"/>
              </w:rPr>
              <w:t>[</w:t>
            </w:r>
            <w:r w:rsidRPr="007F644B">
              <w:rPr>
                <w:color w:val="000000" w:themeColor="text1"/>
                <w:lang w:val="en-GB"/>
              </w:rPr>
              <w:t> </w:t>
            </w:r>
            <w:r w:rsidRPr="007F644B">
              <w:rPr>
                <w:rFonts w:eastAsiaTheme="minorEastAsia"/>
                <w:color w:val="000000" w:themeColor="text1"/>
                <w:lang w:val="pt-BR"/>
              </w:rPr>
              <w:t>i</w:t>
            </w:r>
            <w:r w:rsidRPr="007F644B">
              <w:rPr>
                <w:color w:val="000000" w:themeColor="text1"/>
                <w:lang w:val="en-GB"/>
              </w:rPr>
              <w:t> </w:t>
            </w:r>
            <w:r w:rsidRPr="007F644B">
              <w:rPr>
                <w:rFonts w:eastAsiaTheme="minorEastAsia" w:hint="eastAsia"/>
                <w:color w:val="000000" w:themeColor="text1"/>
                <w:lang w:val="pt-BR"/>
              </w:rPr>
              <w:t>]</w:t>
            </w:r>
            <w:r w:rsidRPr="007F644B">
              <w:rPr>
                <w:rFonts w:eastAsiaTheme="minorEastAsia"/>
                <w:color w:val="000000" w:themeColor="text1"/>
                <w:lang w:val="pt-BR"/>
              </w:rPr>
              <w:t xml:space="preserve"> </w:t>
            </w:r>
            <w:r w:rsidRPr="007F644B">
              <w:rPr>
                <w:rFonts w:eastAsiaTheme="minorEastAsia" w:hint="eastAsia"/>
                <w:color w:val="000000" w:themeColor="text1"/>
              </w:rPr>
              <w:t>)</w:t>
            </w:r>
          </w:p>
        </w:tc>
        <w:tc>
          <w:tcPr>
            <w:tcW w:w="1170" w:type="dxa"/>
          </w:tcPr>
          <w:p w14:paraId="61AAC7F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B8C004B" w14:textId="77777777" w:rsidTr="00281655">
        <w:trPr>
          <w:trHeight w:val="204"/>
          <w:jc w:val="center"/>
        </w:trPr>
        <w:tc>
          <w:tcPr>
            <w:tcW w:w="8455" w:type="dxa"/>
          </w:tcPr>
          <w:p w14:paraId="052510B5"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proofErr w:type="spellStart"/>
            <w:r w:rsidRPr="007F644B">
              <w:rPr>
                <w:rFonts w:hint="eastAsia"/>
                <w:b/>
                <w:bCs/>
                <w:color w:val="000000" w:themeColor="text1"/>
                <w:lang w:eastAsia="zh-CN"/>
              </w:rPr>
              <w:t>num</w:t>
            </w:r>
            <w:r w:rsidRPr="007F644B">
              <w:rPr>
                <w:b/>
                <w:bCs/>
                <w:color w:val="000000" w:themeColor="text1"/>
                <w:lang w:eastAsia="zh-CN"/>
              </w:rPr>
              <w:t>_matrices_info</w:t>
            </w:r>
            <w:proofErr w:type="spellEnd"/>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p>
        </w:tc>
        <w:tc>
          <w:tcPr>
            <w:tcW w:w="1170" w:type="dxa"/>
          </w:tcPr>
          <w:p w14:paraId="79FEB5A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185343A4" w14:textId="77777777" w:rsidTr="00281655">
        <w:trPr>
          <w:trHeight w:val="204"/>
          <w:jc w:val="center"/>
        </w:trPr>
        <w:tc>
          <w:tcPr>
            <w:tcW w:w="8455" w:type="dxa"/>
          </w:tcPr>
          <w:p w14:paraId="04F4064E"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r w:rsidRPr="007F644B">
              <w:rPr>
                <w:color w:val="000000" w:themeColor="text1"/>
                <w:lang w:val="en-GB" w:eastAsia="zh-CN"/>
              </w:rPr>
              <w:t xml:space="preserve">else if(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 = 2  | |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 =  3  | |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&gt;=  7 </w:t>
            </w:r>
            <w:r w:rsidRPr="007F644B">
              <w:rPr>
                <w:color w:val="000000" w:themeColor="text1"/>
                <w:lang w:val="en-GB" w:eastAsia="zh-CN"/>
              </w:rPr>
              <w:t>){ </w:t>
            </w:r>
          </w:p>
        </w:tc>
        <w:tc>
          <w:tcPr>
            <w:tcW w:w="1170" w:type="dxa"/>
          </w:tcPr>
          <w:p w14:paraId="20A295A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21C2F155" w14:textId="77777777" w:rsidTr="00281655">
        <w:trPr>
          <w:trHeight w:val="204"/>
          <w:jc w:val="center"/>
        </w:trPr>
        <w:tc>
          <w:tcPr>
            <w:tcW w:w="8455" w:type="dxa"/>
          </w:tcPr>
          <w:p w14:paraId="4D56B19C"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 xml:space="preserve">if(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&gt;=  7 </w:t>
            </w:r>
            <w:r w:rsidRPr="007F644B">
              <w:rPr>
                <w:color w:val="000000" w:themeColor="text1"/>
                <w:lang w:val="en-GB" w:eastAsia="zh-CN"/>
              </w:rPr>
              <w:t>)</w:t>
            </w:r>
          </w:p>
        </w:tc>
        <w:tc>
          <w:tcPr>
            <w:tcW w:w="1170" w:type="dxa"/>
          </w:tcPr>
          <w:p w14:paraId="11E88F0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E64C68C" w14:textId="77777777" w:rsidTr="00281655">
        <w:trPr>
          <w:trHeight w:val="204"/>
          <w:jc w:val="center"/>
        </w:trPr>
        <w:tc>
          <w:tcPr>
            <w:tcW w:w="8455" w:type="dxa"/>
          </w:tcPr>
          <w:p w14:paraId="4EB106CC"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rFonts w:hint="eastAsia"/>
                <w:b/>
                <w:bCs/>
                <w:color w:val="000000" w:themeColor="text1"/>
                <w:lang w:eastAsia="zh-CN"/>
              </w:rPr>
              <w:t>num</w:t>
            </w:r>
            <w:r w:rsidRPr="007F644B">
              <w:rPr>
                <w:b/>
                <w:bCs/>
                <w:color w:val="000000" w:themeColor="text1"/>
                <w:lang w:eastAsia="zh-CN"/>
              </w:rPr>
              <w:t>_matrices_minus1</w:t>
            </w:r>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p>
        </w:tc>
        <w:tc>
          <w:tcPr>
            <w:tcW w:w="1170" w:type="dxa"/>
          </w:tcPr>
          <w:p w14:paraId="785E8D6F"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proofErr w:type="spellStart"/>
            <w:r w:rsidRPr="007F644B">
              <w:rPr>
                <w:rFonts w:hint="eastAsia"/>
                <w:bCs/>
                <w:color w:val="000000" w:themeColor="text1"/>
                <w:lang w:val="en-GB" w:eastAsia="zh-CN"/>
              </w:rPr>
              <w:t>u</w:t>
            </w:r>
            <w:r w:rsidRPr="007F644B">
              <w:rPr>
                <w:bCs/>
                <w:color w:val="000000" w:themeColor="text1"/>
                <w:lang w:val="en-GB" w:eastAsia="zh-CN"/>
              </w:rPr>
              <w:t>e</w:t>
            </w:r>
            <w:proofErr w:type="spellEnd"/>
            <w:r w:rsidRPr="007F644B">
              <w:rPr>
                <w:bCs/>
                <w:color w:val="000000" w:themeColor="text1"/>
                <w:lang w:val="en-GB" w:eastAsia="zh-CN"/>
              </w:rPr>
              <w:t>(v)</w:t>
            </w:r>
          </w:p>
        </w:tc>
      </w:tr>
      <w:tr w:rsidR="007F644B" w:rsidRPr="007F644B" w14:paraId="10BAAE5B" w14:textId="77777777" w:rsidTr="00281655">
        <w:trPr>
          <w:trHeight w:val="204"/>
          <w:jc w:val="center"/>
        </w:trPr>
        <w:tc>
          <w:tcPr>
            <w:tcW w:w="8455" w:type="dxa"/>
          </w:tcPr>
          <w:p w14:paraId="5B21C000"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rFonts w:hint="eastAsia"/>
                <w:b/>
                <w:bCs/>
                <w:color w:val="000000" w:themeColor="text1"/>
                <w:lang w:eastAsia="zh-CN"/>
              </w:rPr>
              <w:t>matrix_width</w:t>
            </w:r>
            <w:r w:rsidRPr="007F644B">
              <w:rPr>
                <w:b/>
                <w:bCs/>
                <w:color w:val="000000" w:themeColor="text1"/>
                <w:lang w:eastAsia="zh-CN"/>
              </w:rPr>
              <w:t>_minus1</w:t>
            </w:r>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p>
        </w:tc>
        <w:tc>
          <w:tcPr>
            <w:tcW w:w="1170" w:type="dxa"/>
          </w:tcPr>
          <w:p w14:paraId="38CFA35B"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20E14017" w14:textId="77777777" w:rsidTr="00281655">
        <w:trPr>
          <w:trHeight w:val="204"/>
          <w:jc w:val="center"/>
        </w:trPr>
        <w:tc>
          <w:tcPr>
            <w:tcW w:w="8455" w:type="dxa"/>
          </w:tcPr>
          <w:p w14:paraId="64BF99CB"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rFonts w:hint="eastAsia"/>
                <w:b/>
                <w:bCs/>
                <w:color w:val="000000" w:themeColor="text1"/>
                <w:lang w:eastAsia="zh-CN"/>
              </w:rPr>
              <w:t>matrix_height</w:t>
            </w:r>
            <w:r w:rsidRPr="007F644B">
              <w:rPr>
                <w:b/>
                <w:bCs/>
                <w:color w:val="000000" w:themeColor="text1"/>
                <w:lang w:eastAsia="zh-CN"/>
              </w:rPr>
              <w:t>_minus1</w:t>
            </w:r>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p>
        </w:tc>
        <w:tc>
          <w:tcPr>
            <w:tcW w:w="1170" w:type="dxa"/>
          </w:tcPr>
          <w:p w14:paraId="257BFE8D"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7F644B">
              <w:rPr>
                <w:bCs/>
                <w:color w:val="000000" w:themeColor="text1"/>
                <w:lang w:val="en-GB"/>
              </w:rPr>
              <w:t>ue</w:t>
            </w:r>
            <w:proofErr w:type="spellEnd"/>
            <w:r w:rsidRPr="007F644B">
              <w:rPr>
                <w:bCs/>
                <w:color w:val="000000" w:themeColor="text1"/>
                <w:lang w:val="en-GB"/>
              </w:rPr>
              <w:t>(v)</w:t>
            </w:r>
          </w:p>
        </w:tc>
      </w:tr>
      <w:tr w:rsidR="007F644B" w:rsidRPr="007F644B" w14:paraId="2AB7EE47" w14:textId="77777777" w:rsidTr="00281655">
        <w:trPr>
          <w:trHeight w:val="204"/>
          <w:jc w:val="center"/>
        </w:trPr>
        <w:tc>
          <w:tcPr>
            <w:tcW w:w="8455" w:type="dxa"/>
          </w:tcPr>
          <w:p w14:paraId="7C64762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r w:rsidRPr="007F644B">
              <w:rPr>
                <w:color w:val="000000" w:themeColor="text1"/>
                <w:lang w:val="en-GB" w:eastAsia="zh-CN"/>
              </w:rPr>
              <w:t xml:space="preserve">else if( </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&gt;=  4  &amp;&amp;  </w:t>
            </w:r>
            <w:proofErr w:type="spellStart"/>
            <w:r w:rsidRPr="007F644B">
              <w:rPr>
                <w:rFonts w:eastAsiaTheme="minorEastAsia"/>
                <w:iCs/>
                <w:color w:val="000000" w:themeColor="text1"/>
              </w:rPr>
              <w:t>gfv_</w:t>
            </w:r>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&lt;=  6</w:t>
            </w:r>
            <w:r w:rsidRPr="007F644B">
              <w:rPr>
                <w:rFonts w:eastAsiaTheme="minorEastAsia"/>
              </w:rPr>
              <w:t>  &amp;&amp;  </w:t>
            </w:r>
            <w:r w:rsidRPr="007F644B">
              <w:rPr>
                <w:rFonts w:eastAsiaTheme="minorEastAsia"/>
                <w:iCs/>
                <w:color w:val="000000" w:themeColor="text1"/>
              </w:rPr>
              <w:t>!</w:t>
            </w:r>
            <w:proofErr w:type="spellStart"/>
            <w:r w:rsidRPr="007F644B">
              <w:rPr>
                <w:color w:val="000000" w:themeColor="text1"/>
                <w:lang w:val="en-GB" w:eastAsia="zh-CN"/>
              </w:rPr>
              <w:t>gfv</w:t>
            </w:r>
            <w:proofErr w:type="spellEnd"/>
            <w:r w:rsidRPr="007F644B">
              <w:rPr>
                <w:color w:val="000000" w:themeColor="text1"/>
                <w:lang w:val="en-GB" w:eastAsia="zh-CN"/>
              </w:rPr>
              <w:t>_</w:t>
            </w:r>
            <w:proofErr w:type="spellStart"/>
            <w:r w:rsidRPr="007F644B">
              <w:rPr>
                <w:rFonts w:eastAsiaTheme="minorEastAsia"/>
                <w:iCs/>
                <w:color w:val="000000" w:themeColor="text1"/>
              </w:rPr>
              <w:t>coordinate_present_flag</w:t>
            </w:r>
            <w:proofErr w:type="spellEnd"/>
            <w:r w:rsidRPr="007F644B">
              <w:rPr>
                <w:rFonts w:eastAsiaTheme="minorEastAsia"/>
                <w:iCs/>
                <w:color w:val="000000" w:themeColor="text1"/>
              </w:rPr>
              <w:t xml:space="preserve"> ){</w:t>
            </w:r>
          </w:p>
        </w:tc>
        <w:tc>
          <w:tcPr>
            <w:tcW w:w="1170" w:type="dxa"/>
          </w:tcPr>
          <w:p w14:paraId="351611D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3F1A0E0" w14:textId="77777777" w:rsidTr="00281655">
        <w:trPr>
          <w:trHeight w:val="204"/>
          <w:jc w:val="center"/>
        </w:trPr>
        <w:tc>
          <w:tcPr>
            <w:tcW w:w="8455" w:type="dxa"/>
          </w:tcPr>
          <w:p w14:paraId="6D3CECF6"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
                <w:bCs/>
                <w:color w:val="000000" w:themeColor="text1"/>
                <w:lang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proofErr w:type="spellStart"/>
            <w:r w:rsidRPr="007F644B">
              <w:rPr>
                <w:rFonts w:eastAsiaTheme="minorEastAsia"/>
                <w:b/>
                <w:bCs/>
                <w:lang w:val="en-GB" w:eastAsia="it-IT"/>
                <w14:glow w14:rad="0">
                  <w14:srgbClr w14:val="FFFFFF"/>
                </w14:glow>
              </w:rPr>
              <w:t>gfv</w:t>
            </w:r>
            <w:proofErr w:type="spellEnd"/>
            <w:r w:rsidRPr="007F644B">
              <w:rPr>
                <w:rFonts w:eastAsiaTheme="minorEastAsia"/>
                <w:b/>
                <w:bCs/>
                <w:lang w:val="en-GB" w:eastAsia="it-IT"/>
                <w14:glow w14:rad="0">
                  <w14:srgbClr w14:val="FFFFFF"/>
                </w14:glow>
              </w:rPr>
              <w:t>_</w:t>
            </w:r>
            <w:r w:rsidRPr="007F644B">
              <w:rPr>
                <w:b/>
                <w:bCs/>
                <w:color w:val="000000" w:themeColor="text1"/>
                <w:lang w:eastAsia="zh-CN"/>
              </w:rPr>
              <w:t>matrix_for_3D_space_flag</w:t>
            </w:r>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p>
        </w:tc>
        <w:tc>
          <w:tcPr>
            <w:tcW w:w="1170" w:type="dxa"/>
          </w:tcPr>
          <w:p w14:paraId="555B8B0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r w:rsidRPr="007F644B">
              <w:rPr>
                <w:rFonts w:hint="eastAsia"/>
                <w:bCs/>
                <w:color w:val="000000" w:themeColor="text1"/>
                <w:lang w:val="en-GB" w:eastAsia="zh-CN"/>
              </w:rPr>
              <w:t>u</w:t>
            </w:r>
            <w:r w:rsidRPr="007F644B">
              <w:rPr>
                <w:bCs/>
                <w:color w:val="000000" w:themeColor="text1"/>
                <w:lang w:val="en-GB" w:eastAsia="zh-CN"/>
              </w:rPr>
              <w:t>(1)</w:t>
            </w:r>
          </w:p>
        </w:tc>
      </w:tr>
      <w:tr w:rsidR="007F644B" w:rsidRPr="007F644B" w14:paraId="538F8783" w14:textId="77777777" w:rsidTr="00281655">
        <w:trPr>
          <w:trHeight w:val="204"/>
          <w:jc w:val="center"/>
        </w:trPr>
        <w:tc>
          <w:tcPr>
            <w:tcW w:w="8455" w:type="dxa"/>
          </w:tcPr>
          <w:p w14:paraId="57B58B96"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lastRenderedPageBreak/>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f</w:t>
            </w:r>
            <w:r w:rsidRPr="007F644B">
              <w:rPr>
                <w:rFonts w:hint="eastAsia"/>
                <w:color w:val="000000" w:themeColor="text1"/>
                <w:lang w:eastAsia="zh-CN"/>
              </w:rPr>
              <w:t>or(</w:t>
            </w:r>
            <w:r w:rsidRPr="007F644B">
              <w:rPr>
                <w:color w:val="000000" w:themeColor="text1"/>
                <w:lang w:eastAsia="zh-CN"/>
              </w:rPr>
              <w:t xml:space="preserve"> j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 xml:space="preserve">0; </w:t>
            </w:r>
            <w:r w:rsidRPr="007F644B">
              <w:rPr>
                <w:color w:val="000000" w:themeColor="text1"/>
                <w:lang w:eastAsia="zh-CN"/>
              </w:rPr>
              <w:t xml:space="preserve">j </w:t>
            </w:r>
            <w:r w:rsidRPr="007F644B">
              <w:rPr>
                <w:rFonts w:hint="eastAsia"/>
                <w:color w:val="000000" w:themeColor="text1"/>
                <w:lang w:eastAsia="zh-CN"/>
              </w:rPr>
              <w:t>&lt;</w:t>
            </w:r>
            <w:r w:rsidRPr="007F644B">
              <w:rPr>
                <w:rFonts w:eastAsiaTheme="minorEastAsia"/>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hint="eastAsia"/>
                <w:color w:val="000000" w:themeColor="text1"/>
                <w:lang w:eastAsia="zh-CN"/>
              </w:rPr>
              <w:t xml:space="preserve">; </w:t>
            </w:r>
            <w:proofErr w:type="spellStart"/>
            <w:r w:rsidRPr="007F644B">
              <w:rPr>
                <w:color w:val="000000" w:themeColor="text1"/>
                <w:lang w:eastAsia="zh-CN"/>
              </w:rPr>
              <w:t>j</w:t>
            </w:r>
            <w:r w:rsidRPr="007F644B">
              <w:rPr>
                <w:rFonts w:hint="eastAsia"/>
                <w:color w:val="000000" w:themeColor="text1"/>
                <w:lang w:eastAsia="zh-CN"/>
              </w:rPr>
              <w:t>++</w:t>
            </w:r>
            <w:proofErr w:type="spellEnd"/>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p>
        </w:tc>
        <w:tc>
          <w:tcPr>
            <w:tcW w:w="1170" w:type="dxa"/>
          </w:tcPr>
          <w:p w14:paraId="6AB8EE0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30B8974" w14:textId="77777777" w:rsidTr="00281655">
        <w:trPr>
          <w:trHeight w:val="204"/>
          <w:jc w:val="center"/>
        </w:trPr>
        <w:tc>
          <w:tcPr>
            <w:tcW w:w="8455" w:type="dxa"/>
          </w:tcPr>
          <w:p w14:paraId="444E7CB0"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f</w:t>
            </w:r>
            <w:r w:rsidRPr="007F644B">
              <w:rPr>
                <w:rFonts w:hint="eastAsia"/>
                <w:color w:val="000000" w:themeColor="text1"/>
                <w:lang w:eastAsia="zh-CN"/>
              </w:rPr>
              <w:t>or(</w:t>
            </w:r>
            <w:r w:rsidRPr="007F644B">
              <w:rPr>
                <w:color w:val="000000" w:themeColor="text1"/>
                <w:lang w:eastAsia="zh-CN"/>
              </w:rPr>
              <w:t xml:space="preserve"> k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 xml:space="preserve">0; </w:t>
            </w:r>
            <w:r w:rsidRPr="007F644B">
              <w:rPr>
                <w:color w:val="000000" w:themeColor="text1"/>
                <w:lang w:eastAsia="zh-CN"/>
              </w:rPr>
              <w:t xml:space="preserve">k </w:t>
            </w:r>
            <w:r w:rsidRPr="007F644B">
              <w:rPr>
                <w:rFonts w:hint="eastAsia"/>
                <w:color w:val="000000" w:themeColor="text1"/>
                <w:lang w:eastAsia="zh-CN"/>
              </w:rPr>
              <w:t xml:space="preserve">&lt; </w:t>
            </w:r>
            <w:proofErr w:type="spellStart"/>
            <w:r w:rsidRPr="007F644B">
              <w:rPr>
                <w:color w:val="000000" w:themeColor="text1"/>
                <w:lang w:eastAsia="zh-CN"/>
              </w:rPr>
              <w:t>matrixHeight</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k</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p>
        </w:tc>
        <w:tc>
          <w:tcPr>
            <w:tcW w:w="1170" w:type="dxa"/>
          </w:tcPr>
          <w:p w14:paraId="12124C7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D9D3701" w14:textId="77777777" w:rsidTr="00281655">
        <w:trPr>
          <w:trHeight w:val="204"/>
          <w:jc w:val="center"/>
        </w:trPr>
        <w:tc>
          <w:tcPr>
            <w:tcW w:w="8455" w:type="dxa"/>
          </w:tcPr>
          <w:p w14:paraId="4CA51163"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eastAsia="zh-CN"/>
              </w:rPr>
              <w:t>f</w:t>
            </w:r>
            <w:r w:rsidRPr="007F644B">
              <w:rPr>
                <w:rFonts w:hint="eastAsia"/>
                <w:color w:val="000000" w:themeColor="text1"/>
                <w:lang w:eastAsia="zh-CN"/>
              </w:rPr>
              <w:t>or(</w:t>
            </w:r>
            <w:r w:rsidRPr="007F644B">
              <w:rPr>
                <w:color w:val="000000" w:themeColor="text1"/>
                <w:lang w:eastAsia="zh-CN"/>
              </w:rPr>
              <w:t xml:space="preserve"> m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0;</w:t>
            </w:r>
            <w:r w:rsidRPr="007F644B">
              <w:rPr>
                <w:color w:val="000000" w:themeColor="text1"/>
                <w:lang w:eastAsia="zh-CN"/>
              </w:rPr>
              <w:t xml:space="preserve"> m &lt;</w:t>
            </w:r>
            <w:proofErr w:type="spellStart"/>
            <w:r w:rsidRPr="007F644B">
              <w:rPr>
                <w:color w:val="000000" w:themeColor="text1"/>
                <w:lang w:eastAsia="zh-CN"/>
              </w:rPr>
              <w:t>matrixWidth</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m</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r w:rsidRPr="007F644B">
              <w:rPr>
                <w:color w:val="000000" w:themeColor="text1"/>
                <w:lang w:eastAsia="zh-CN"/>
              </w:rPr>
              <w:t xml:space="preserve"> </w:t>
            </w:r>
            <w:r w:rsidRPr="007F644B">
              <w:rPr>
                <w:rFonts w:hint="eastAsia"/>
                <w:color w:val="000000" w:themeColor="text1"/>
                <w:lang w:eastAsia="zh-CN"/>
              </w:rPr>
              <w:t>{</w:t>
            </w:r>
          </w:p>
        </w:tc>
        <w:tc>
          <w:tcPr>
            <w:tcW w:w="1170" w:type="dxa"/>
          </w:tcPr>
          <w:p w14:paraId="7398F28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3EB6DE3" w14:textId="77777777" w:rsidTr="00281655">
        <w:trPr>
          <w:trHeight w:val="204"/>
          <w:jc w:val="center"/>
        </w:trPr>
        <w:tc>
          <w:tcPr>
            <w:tcW w:w="8455" w:type="dxa"/>
          </w:tcPr>
          <w:p w14:paraId="2353F4E9"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728"/>
                <w:tab w:val="left" w:pos="1944"/>
                <w:tab w:val="left" w:pos="1985"/>
              </w:tabs>
              <w:spacing w:before="20" w:after="40"/>
              <w:rPr>
                <w:rFonts w:eastAsiaTheme="minorEastAsia"/>
                <w:lang w:val="en-GB" w:eastAsia="it-IT"/>
                <w14:glow w14:rad="0">
                  <w14:srgbClr w14:val="FFFFFF"/>
                </w14:glow>
              </w:rPr>
            </w:pP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t>if( !</w:t>
            </w:r>
            <w:proofErr w:type="spellStart"/>
            <w:r w:rsidRPr="00F2523B">
              <w:rPr>
                <w:rFonts w:eastAsiaTheme="minorEastAsia"/>
                <w:lang w:val="en-GB" w:eastAsia="it-IT"/>
                <w14:glow w14:rad="0">
                  <w14:srgbClr w14:val="FFFFFF"/>
                </w14:glow>
              </w:rPr>
              <w:t>gfv</w:t>
            </w:r>
            <w:proofErr w:type="spellEnd"/>
            <w:r w:rsidRPr="00F2523B">
              <w:rPr>
                <w:rFonts w:eastAsiaTheme="minorEastAsia"/>
                <w:lang w:val="en-GB" w:eastAsia="it-IT"/>
                <w14:glow w14:rad="0">
                  <w14:srgbClr w14:val="FFFFFF"/>
                </w14:glow>
              </w:rPr>
              <w:t>_</w:t>
            </w:r>
            <w:proofErr w:type="spellStart"/>
            <w:r w:rsidRPr="00F2523B">
              <w:rPr>
                <w:rFonts w:eastAsiaTheme="minorEastAsia"/>
                <w:color w:val="000000" w:themeColor="text1"/>
              </w:rPr>
              <w:t>matrix_pred_flag</w:t>
            </w:r>
            <w:proofErr w:type="spellEnd"/>
            <w:r w:rsidRPr="00F2523B">
              <w:rPr>
                <w:rFonts w:eastAsiaTheme="minorEastAsia"/>
                <w:color w:val="000000" w:themeColor="text1"/>
              </w:rPr>
              <w:t xml:space="preserve"> </w:t>
            </w:r>
            <w:r w:rsidRPr="00F2523B">
              <w:rPr>
                <w:rFonts w:eastAsiaTheme="minorEastAsia"/>
                <w:lang w:val="en-GB" w:eastAsia="it-IT"/>
                <w14:glow w14:rad="0">
                  <w14:srgbClr w14:val="FFFFFF"/>
                </w14:glow>
              </w:rPr>
              <w:t>) {</w:t>
            </w:r>
          </w:p>
        </w:tc>
        <w:tc>
          <w:tcPr>
            <w:tcW w:w="1170" w:type="dxa"/>
          </w:tcPr>
          <w:p w14:paraId="66E7566C" w14:textId="77777777" w:rsidR="007F644B" w:rsidRPr="00E60E7F"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E5FC000" w14:textId="77777777" w:rsidTr="00281655">
        <w:trPr>
          <w:trHeight w:val="204"/>
          <w:jc w:val="center"/>
        </w:trPr>
        <w:tc>
          <w:tcPr>
            <w:tcW w:w="8455" w:type="dxa"/>
          </w:tcPr>
          <w:p w14:paraId="09E37296" w14:textId="77777777" w:rsidR="007F644B" w:rsidRPr="00165A49"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color w:val="000000" w:themeColor="text1"/>
                <w:lang w:val="en-GB" w:eastAsia="zh-CN"/>
              </w:rPr>
            </w:pP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proofErr w:type="spellStart"/>
            <w:r w:rsidRPr="00E60E7F">
              <w:rPr>
                <w:rFonts w:eastAsiaTheme="minorEastAsia"/>
                <w:b/>
                <w:bCs/>
                <w:lang w:val="en-GB" w:eastAsia="it-IT"/>
                <w14:glow w14:rad="0">
                  <w14:srgbClr w14:val="FFFFFF"/>
                </w14:glow>
              </w:rPr>
              <w:t>gfv_</w:t>
            </w:r>
            <w:r w:rsidRPr="00E60E7F">
              <w:rPr>
                <w:b/>
                <w:color w:val="000000" w:themeColor="text1"/>
                <w:lang w:val="en-GB" w:eastAsia="zh-CN"/>
              </w:rPr>
              <w:t>matrix</w:t>
            </w:r>
            <w:proofErr w:type="spellEnd"/>
            <w:r w:rsidRPr="00E60E7F">
              <w:rPr>
                <w:b/>
                <w:color w:val="000000" w:themeColor="text1"/>
                <w:lang w:val="en-GB" w:eastAsia="zh-CN"/>
              </w:rPr>
              <w:t>_</w:t>
            </w:r>
            <w:proofErr w:type="spellStart"/>
            <w:r w:rsidRPr="00E60E7F">
              <w:rPr>
                <w:rFonts w:hint="eastAsia"/>
                <w:b/>
                <w:bCs/>
                <w:color w:val="000000" w:themeColor="text1"/>
                <w:lang w:eastAsia="zh-CN"/>
              </w:rPr>
              <w:t>element_</w:t>
            </w:r>
            <w:r w:rsidRPr="00E60E7F">
              <w:rPr>
                <w:b/>
                <w:bCs/>
                <w:color w:val="000000" w:themeColor="text1"/>
                <w:lang w:eastAsia="zh-CN"/>
              </w:rPr>
              <w:t>int</w:t>
            </w:r>
            <w:proofErr w:type="spellEnd"/>
            <w:r w:rsidRPr="00E60E7F">
              <w:rPr>
                <w:rFonts w:hint="eastAsia"/>
                <w:color w:val="000000" w:themeColor="text1"/>
                <w:lang w:eastAsia="zh-CN"/>
              </w:rPr>
              <w:t>[</w:t>
            </w:r>
            <w:r w:rsidRPr="00E60E7F">
              <w:rPr>
                <w:color w:val="000000" w:themeColor="text1"/>
                <w:lang w:val="en-GB"/>
              </w:rPr>
              <w:t> </w:t>
            </w:r>
            <w:proofErr w:type="spellStart"/>
            <w:r w:rsidRPr="00E60E7F">
              <w:rPr>
                <w:color w:val="000000" w:themeColor="text1"/>
                <w:lang w:eastAsia="zh-CN"/>
              </w:rPr>
              <w:t>i</w:t>
            </w:r>
            <w:proofErr w:type="spellEnd"/>
            <w:r w:rsidRPr="005867EC">
              <w:rPr>
                <w:color w:val="000000" w:themeColor="text1"/>
                <w:lang w:val="en-GB"/>
              </w:rPr>
              <w:t> </w:t>
            </w:r>
            <w:r w:rsidRPr="005867EC">
              <w:rPr>
                <w:rFonts w:hint="eastAsia"/>
                <w:color w:val="000000" w:themeColor="text1"/>
                <w:lang w:eastAsia="zh-CN"/>
              </w:rPr>
              <w:t>][</w:t>
            </w:r>
            <w:r w:rsidRPr="005867EC">
              <w:rPr>
                <w:color w:val="000000" w:themeColor="text1"/>
                <w:lang w:val="en-GB"/>
              </w:rPr>
              <w:t> </w:t>
            </w:r>
            <w:r w:rsidRPr="005867EC">
              <w:rPr>
                <w:color w:val="000000" w:themeColor="text1"/>
                <w:lang w:eastAsia="zh-CN"/>
              </w:rPr>
              <w:t>j</w:t>
            </w:r>
            <w:r w:rsidRPr="005867EC">
              <w:rPr>
                <w:color w:val="000000" w:themeColor="text1"/>
                <w:lang w:val="en-GB"/>
              </w:rPr>
              <w:t> </w:t>
            </w:r>
            <w:r w:rsidRPr="005867EC">
              <w:rPr>
                <w:rFonts w:hint="eastAsia"/>
                <w:color w:val="000000" w:themeColor="text1"/>
                <w:lang w:eastAsia="zh-CN"/>
              </w:rPr>
              <w:t>][</w:t>
            </w:r>
            <w:r w:rsidRPr="00A563E0">
              <w:rPr>
                <w:color w:val="000000" w:themeColor="text1"/>
                <w:lang w:val="en-GB"/>
              </w:rPr>
              <w:t> </w:t>
            </w:r>
            <w:r w:rsidRPr="00A563E0">
              <w:rPr>
                <w:color w:val="000000" w:themeColor="text1"/>
                <w:lang w:eastAsia="zh-CN"/>
              </w:rPr>
              <w:t>k</w:t>
            </w:r>
            <w:r w:rsidRPr="00A563E0">
              <w:rPr>
                <w:color w:val="000000" w:themeColor="text1"/>
                <w:lang w:val="en-GB"/>
              </w:rPr>
              <w:t> </w:t>
            </w:r>
            <w:r w:rsidRPr="00A563E0">
              <w:rPr>
                <w:rFonts w:hint="eastAsia"/>
                <w:color w:val="000000" w:themeColor="text1"/>
                <w:lang w:eastAsia="zh-CN"/>
              </w:rPr>
              <w:t>][</w:t>
            </w:r>
            <w:r w:rsidRPr="00165A49">
              <w:rPr>
                <w:color w:val="000000" w:themeColor="text1"/>
                <w:lang w:val="en-GB"/>
              </w:rPr>
              <w:t> </w:t>
            </w:r>
            <w:r w:rsidRPr="00165A49">
              <w:rPr>
                <w:color w:val="000000" w:themeColor="text1"/>
                <w:lang w:eastAsia="zh-CN"/>
              </w:rPr>
              <w:t>m</w:t>
            </w:r>
            <w:r w:rsidRPr="00165A49">
              <w:rPr>
                <w:color w:val="000000" w:themeColor="text1"/>
                <w:lang w:val="en-GB"/>
              </w:rPr>
              <w:t> </w:t>
            </w:r>
            <w:r w:rsidRPr="00165A49">
              <w:rPr>
                <w:rFonts w:hint="eastAsia"/>
                <w:color w:val="000000" w:themeColor="text1"/>
                <w:lang w:eastAsia="zh-CN"/>
              </w:rPr>
              <w:t>]</w:t>
            </w:r>
          </w:p>
        </w:tc>
        <w:tc>
          <w:tcPr>
            <w:tcW w:w="1170" w:type="dxa"/>
          </w:tcPr>
          <w:p w14:paraId="75AFA527" w14:textId="77777777" w:rsidR="007F644B" w:rsidRPr="00E43440"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E43440">
              <w:rPr>
                <w:bCs/>
                <w:color w:val="000000" w:themeColor="text1"/>
                <w:lang w:val="en-GB"/>
              </w:rPr>
              <w:t>ue</w:t>
            </w:r>
            <w:proofErr w:type="spellEnd"/>
            <w:r w:rsidRPr="00E43440">
              <w:rPr>
                <w:bCs/>
                <w:color w:val="000000" w:themeColor="text1"/>
                <w:lang w:val="en-GB"/>
              </w:rPr>
              <w:t>(v)</w:t>
            </w:r>
          </w:p>
        </w:tc>
      </w:tr>
      <w:tr w:rsidR="007F644B" w:rsidRPr="007F644B" w14:paraId="00F7ECC4" w14:textId="77777777" w:rsidTr="00281655">
        <w:trPr>
          <w:trHeight w:val="204"/>
          <w:jc w:val="center"/>
        </w:trPr>
        <w:tc>
          <w:tcPr>
            <w:tcW w:w="8455" w:type="dxa"/>
          </w:tcPr>
          <w:p w14:paraId="6A55C37F" w14:textId="77777777" w:rsidR="007F644B" w:rsidRPr="00165A49"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color w:val="000000" w:themeColor="text1"/>
                <w:lang w:val="en-GB" w:eastAsia="zh-CN"/>
              </w:rPr>
            </w:pP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proofErr w:type="spellStart"/>
            <w:r w:rsidRPr="00E60E7F">
              <w:rPr>
                <w:rFonts w:eastAsiaTheme="minorEastAsia"/>
                <w:b/>
                <w:bCs/>
                <w:lang w:val="en-GB" w:eastAsia="it-IT"/>
                <w14:glow w14:rad="0">
                  <w14:srgbClr w14:val="FFFFFF"/>
                </w14:glow>
              </w:rPr>
              <w:t>gfv_</w:t>
            </w:r>
            <w:r w:rsidRPr="00E60E7F">
              <w:rPr>
                <w:b/>
                <w:color w:val="000000" w:themeColor="text1"/>
                <w:lang w:val="en-GB" w:eastAsia="zh-CN"/>
              </w:rPr>
              <w:t>matrix</w:t>
            </w:r>
            <w:proofErr w:type="spellEnd"/>
            <w:r w:rsidRPr="00E60E7F">
              <w:rPr>
                <w:b/>
                <w:color w:val="000000" w:themeColor="text1"/>
                <w:lang w:val="en-GB" w:eastAsia="zh-CN"/>
              </w:rPr>
              <w:t>_</w:t>
            </w:r>
            <w:proofErr w:type="spellStart"/>
            <w:r w:rsidRPr="00E60E7F">
              <w:rPr>
                <w:rFonts w:hint="eastAsia"/>
                <w:b/>
                <w:bCs/>
                <w:color w:val="000000" w:themeColor="text1"/>
                <w:lang w:eastAsia="zh-CN"/>
              </w:rPr>
              <w:t>element</w:t>
            </w:r>
            <w:r w:rsidRPr="00E60E7F">
              <w:rPr>
                <w:b/>
                <w:color w:val="000000" w:themeColor="text1"/>
                <w:lang w:eastAsia="zh-CN"/>
              </w:rPr>
              <w:t>_dec</w:t>
            </w:r>
            <w:proofErr w:type="spellEnd"/>
            <w:r w:rsidRPr="00E60E7F">
              <w:rPr>
                <w:rFonts w:hint="eastAsia"/>
                <w:color w:val="000000" w:themeColor="text1"/>
                <w:lang w:eastAsia="zh-CN"/>
              </w:rPr>
              <w:t>[</w:t>
            </w:r>
            <w:r w:rsidRPr="00E60E7F">
              <w:rPr>
                <w:color w:val="000000" w:themeColor="text1"/>
                <w:lang w:val="en-GB"/>
              </w:rPr>
              <w:t> </w:t>
            </w:r>
            <w:proofErr w:type="spellStart"/>
            <w:r w:rsidRPr="00E60E7F">
              <w:rPr>
                <w:color w:val="000000" w:themeColor="text1"/>
                <w:lang w:eastAsia="zh-CN"/>
              </w:rPr>
              <w:t>i</w:t>
            </w:r>
            <w:proofErr w:type="spellEnd"/>
            <w:r w:rsidRPr="005867EC">
              <w:rPr>
                <w:color w:val="000000" w:themeColor="text1"/>
                <w:lang w:val="en-GB"/>
              </w:rPr>
              <w:t> </w:t>
            </w:r>
            <w:r w:rsidRPr="005867EC">
              <w:rPr>
                <w:rFonts w:hint="eastAsia"/>
                <w:color w:val="000000" w:themeColor="text1"/>
                <w:lang w:eastAsia="zh-CN"/>
              </w:rPr>
              <w:t>][</w:t>
            </w:r>
            <w:r w:rsidRPr="005867EC">
              <w:rPr>
                <w:color w:val="000000" w:themeColor="text1"/>
                <w:lang w:val="en-GB"/>
              </w:rPr>
              <w:t> </w:t>
            </w:r>
            <w:r w:rsidRPr="005867EC">
              <w:rPr>
                <w:color w:val="000000" w:themeColor="text1"/>
                <w:lang w:eastAsia="zh-CN"/>
              </w:rPr>
              <w:t>j</w:t>
            </w:r>
            <w:r w:rsidRPr="005867EC">
              <w:rPr>
                <w:color w:val="000000" w:themeColor="text1"/>
                <w:lang w:val="en-GB"/>
              </w:rPr>
              <w:t> </w:t>
            </w:r>
            <w:r w:rsidRPr="005867EC">
              <w:rPr>
                <w:rFonts w:hint="eastAsia"/>
                <w:color w:val="000000" w:themeColor="text1"/>
                <w:lang w:eastAsia="zh-CN"/>
              </w:rPr>
              <w:t>][</w:t>
            </w:r>
            <w:r w:rsidRPr="00A563E0">
              <w:rPr>
                <w:color w:val="000000" w:themeColor="text1"/>
                <w:lang w:val="en-GB"/>
              </w:rPr>
              <w:t> </w:t>
            </w:r>
            <w:r w:rsidRPr="00A563E0">
              <w:rPr>
                <w:color w:val="000000" w:themeColor="text1"/>
                <w:lang w:eastAsia="zh-CN"/>
              </w:rPr>
              <w:t>k</w:t>
            </w:r>
            <w:r w:rsidRPr="00A563E0">
              <w:rPr>
                <w:color w:val="000000" w:themeColor="text1"/>
                <w:lang w:val="en-GB"/>
              </w:rPr>
              <w:t> </w:t>
            </w:r>
            <w:r w:rsidRPr="00A563E0">
              <w:rPr>
                <w:rFonts w:hint="eastAsia"/>
                <w:color w:val="000000" w:themeColor="text1"/>
                <w:lang w:eastAsia="zh-CN"/>
              </w:rPr>
              <w:t>][</w:t>
            </w:r>
            <w:r w:rsidRPr="00165A49">
              <w:rPr>
                <w:color w:val="000000" w:themeColor="text1"/>
                <w:lang w:val="en-GB"/>
              </w:rPr>
              <w:t> </w:t>
            </w:r>
            <w:r w:rsidRPr="00165A49">
              <w:rPr>
                <w:color w:val="000000" w:themeColor="text1"/>
                <w:lang w:eastAsia="zh-CN"/>
              </w:rPr>
              <w:t>m</w:t>
            </w:r>
            <w:r w:rsidRPr="00165A49">
              <w:rPr>
                <w:color w:val="000000" w:themeColor="text1"/>
                <w:lang w:val="en-GB"/>
              </w:rPr>
              <w:t> </w:t>
            </w:r>
            <w:r w:rsidRPr="00165A49">
              <w:rPr>
                <w:rFonts w:hint="eastAsia"/>
                <w:color w:val="000000" w:themeColor="text1"/>
                <w:lang w:eastAsia="zh-CN"/>
              </w:rPr>
              <w:t>]</w:t>
            </w:r>
          </w:p>
        </w:tc>
        <w:tc>
          <w:tcPr>
            <w:tcW w:w="1170" w:type="dxa"/>
          </w:tcPr>
          <w:p w14:paraId="7739D6F2" w14:textId="77777777" w:rsidR="007F644B" w:rsidRPr="00E43440"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E43440">
              <w:rPr>
                <w:bCs/>
                <w:color w:val="000000" w:themeColor="text1"/>
                <w:lang w:val="en-GB"/>
              </w:rPr>
              <w:t>u (v)</w:t>
            </w:r>
          </w:p>
        </w:tc>
      </w:tr>
      <w:tr w:rsidR="007F644B" w:rsidRPr="007F644B" w14:paraId="73FE4BA4" w14:textId="77777777" w:rsidTr="00281655">
        <w:trPr>
          <w:trHeight w:val="204"/>
          <w:jc w:val="center"/>
        </w:trPr>
        <w:tc>
          <w:tcPr>
            <w:tcW w:w="8455" w:type="dxa"/>
          </w:tcPr>
          <w:p w14:paraId="4242CF94" w14:textId="77777777" w:rsidR="007F644B" w:rsidRPr="00E43440"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GB" w:eastAsia="zh-CN"/>
              </w:rPr>
            </w:pP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A563E0">
              <w:rPr>
                <w:color w:val="000000" w:themeColor="text1"/>
                <w:lang w:val="en-GB" w:eastAsia="zh-CN"/>
              </w:rPr>
              <w:t xml:space="preserve">if( </w:t>
            </w:r>
            <w:proofErr w:type="spellStart"/>
            <w:r w:rsidRPr="00A563E0">
              <w:rPr>
                <w:color w:val="000000" w:themeColor="text1"/>
                <w:lang w:val="en-GB" w:eastAsia="zh-CN"/>
              </w:rPr>
              <w:t>gfv_matrix</w:t>
            </w:r>
            <w:proofErr w:type="spellEnd"/>
            <w:r w:rsidRPr="00A563E0">
              <w:rPr>
                <w:color w:val="000000" w:themeColor="text1"/>
                <w:lang w:val="en-GB" w:eastAsia="zh-CN"/>
              </w:rPr>
              <w:t>_</w:t>
            </w:r>
            <w:proofErr w:type="spellStart"/>
            <w:r w:rsidRPr="00A563E0">
              <w:rPr>
                <w:bCs/>
                <w:color w:val="000000" w:themeColor="text1"/>
                <w:lang w:eastAsia="zh-CN"/>
              </w:rPr>
              <w:t>element_int</w:t>
            </w:r>
            <w:proofErr w:type="spellEnd"/>
            <w:r w:rsidRPr="00A563E0">
              <w:rPr>
                <w:rFonts w:hint="eastAsia"/>
                <w:color w:val="000000" w:themeColor="text1"/>
                <w:lang w:eastAsia="zh-CN"/>
              </w:rPr>
              <w:t>[</w:t>
            </w:r>
            <w:r w:rsidRPr="00A563E0">
              <w:rPr>
                <w:color w:val="000000" w:themeColor="text1"/>
                <w:lang w:val="en-GB"/>
              </w:rPr>
              <w:t> </w:t>
            </w:r>
            <w:proofErr w:type="spellStart"/>
            <w:r w:rsidRPr="00165A49">
              <w:rPr>
                <w:color w:val="000000" w:themeColor="text1"/>
                <w:lang w:eastAsia="zh-CN"/>
              </w:rPr>
              <w:t>i</w:t>
            </w:r>
            <w:proofErr w:type="spellEnd"/>
            <w:r w:rsidRPr="00165A49">
              <w:rPr>
                <w:rFonts w:hint="eastAsia"/>
                <w:color w:val="000000" w:themeColor="text1"/>
                <w:lang w:eastAsia="zh-CN"/>
              </w:rPr>
              <w:t>][</w:t>
            </w:r>
            <w:r w:rsidRPr="00165A49">
              <w:rPr>
                <w:color w:val="000000" w:themeColor="text1"/>
                <w:lang w:val="en-GB"/>
              </w:rPr>
              <w:t> </w:t>
            </w:r>
            <w:r w:rsidRPr="00165A49">
              <w:rPr>
                <w:color w:val="000000" w:themeColor="text1"/>
                <w:lang w:eastAsia="zh-CN"/>
              </w:rPr>
              <w:t>j</w:t>
            </w:r>
            <w:r w:rsidRPr="00165A49">
              <w:rPr>
                <w:color w:val="000000" w:themeColor="text1"/>
                <w:lang w:val="en-GB"/>
              </w:rPr>
              <w:t> </w:t>
            </w:r>
            <w:r w:rsidRPr="00165A49">
              <w:rPr>
                <w:rFonts w:hint="eastAsia"/>
                <w:color w:val="000000" w:themeColor="text1"/>
                <w:lang w:eastAsia="zh-CN"/>
              </w:rPr>
              <w:t>][</w:t>
            </w:r>
            <w:r w:rsidRPr="00165A49">
              <w:rPr>
                <w:color w:val="000000" w:themeColor="text1"/>
                <w:lang w:val="en-GB"/>
              </w:rPr>
              <w:t> </w:t>
            </w:r>
            <w:r w:rsidRPr="00165A49">
              <w:rPr>
                <w:color w:val="000000" w:themeColor="text1"/>
                <w:lang w:eastAsia="zh-CN"/>
              </w:rPr>
              <w:t>k</w:t>
            </w:r>
            <w:r w:rsidRPr="00482EC1">
              <w:rPr>
                <w:color w:val="000000" w:themeColor="text1"/>
                <w:lang w:val="en-GB"/>
              </w:rPr>
              <w:t> </w:t>
            </w:r>
            <w:r w:rsidRPr="00482EC1">
              <w:rPr>
                <w:rFonts w:hint="eastAsia"/>
                <w:color w:val="000000" w:themeColor="text1"/>
                <w:lang w:eastAsia="zh-CN"/>
              </w:rPr>
              <w:t>][</w:t>
            </w:r>
            <w:r w:rsidRPr="00482EC1">
              <w:rPr>
                <w:color w:val="000000" w:themeColor="text1"/>
                <w:lang w:val="en-GB"/>
              </w:rPr>
              <w:t> </w:t>
            </w:r>
            <w:r w:rsidRPr="00482EC1">
              <w:rPr>
                <w:color w:val="000000" w:themeColor="text1"/>
                <w:lang w:eastAsia="zh-CN"/>
              </w:rPr>
              <w:t>m</w:t>
            </w:r>
            <w:r w:rsidRPr="00482EC1">
              <w:rPr>
                <w:color w:val="000000" w:themeColor="text1"/>
                <w:lang w:val="en-GB"/>
              </w:rPr>
              <w:t> </w:t>
            </w:r>
            <w:r w:rsidRPr="00482EC1">
              <w:rPr>
                <w:rFonts w:hint="eastAsia"/>
                <w:color w:val="000000" w:themeColor="text1"/>
                <w:lang w:eastAsia="zh-CN"/>
              </w:rPr>
              <w:t>]</w:t>
            </w:r>
            <w:r w:rsidRPr="00E43440">
              <w:rPr>
                <w:rFonts w:eastAsiaTheme="minorEastAsia"/>
              </w:rPr>
              <w:t>  | |  </w:t>
            </w:r>
            <w:proofErr w:type="spellStart"/>
            <w:r w:rsidRPr="00E43440">
              <w:rPr>
                <w:color w:val="000000" w:themeColor="text1"/>
                <w:lang w:val="en-GB" w:eastAsia="zh-CN"/>
              </w:rPr>
              <w:t>gfv_matrix</w:t>
            </w:r>
            <w:proofErr w:type="spellEnd"/>
            <w:r w:rsidRPr="00E43440">
              <w:rPr>
                <w:color w:val="000000" w:themeColor="text1"/>
                <w:lang w:val="en-GB" w:eastAsia="zh-CN"/>
              </w:rPr>
              <w:t>_</w:t>
            </w:r>
            <w:proofErr w:type="spellStart"/>
            <w:r w:rsidRPr="00E43440">
              <w:rPr>
                <w:bCs/>
                <w:color w:val="000000" w:themeColor="text1"/>
                <w:lang w:eastAsia="zh-CN"/>
              </w:rPr>
              <w:t>element</w:t>
            </w:r>
            <w:r w:rsidRPr="00E43440">
              <w:rPr>
                <w:color w:val="000000" w:themeColor="text1"/>
                <w:lang w:eastAsia="zh-CN"/>
              </w:rPr>
              <w:t>_dec</w:t>
            </w:r>
            <w:proofErr w:type="spellEnd"/>
            <w:r w:rsidRPr="00E43440">
              <w:rPr>
                <w:rFonts w:hint="eastAsia"/>
                <w:color w:val="000000" w:themeColor="text1"/>
                <w:lang w:eastAsia="zh-CN"/>
              </w:rPr>
              <w:t>[</w:t>
            </w:r>
            <w:r w:rsidRPr="00E43440">
              <w:rPr>
                <w:color w:val="000000" w:themeColor="text1"/>
                <w:lang w:val="en-GB"/>
              </w:rPr>
              <w:t> </w:t>
            </w:r>
            <w:proofErr w:type="spellStart"/>
            <w:r w:rsidRPr="00E43440">
              <w:rPr>
                <w:color w:val="000000" w:themeColor="text1"/>
                <w:lang w:eastAsia="zh-CN"/>
              </w:rPr>
              <w:t>i</w:t>
            </w:r>
            <w:proofErr w:type="spellEnd"/>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j</w:t>
            </w:r>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k</w:t>
            </w:r>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m</w:t>
            </w:r>
            <w:r w:rsidRPr="00E43440">
              <w:rPr>
                <w:color w:val="000000" w:themeColor="text1"/>
                <w:lang w:val="en-GB"/>
              </w:rPr>
              <w:t> </w:t>
            </w:r>
            <w:r w:rsidRPr="00E43440">
              <w:rPr>
                <w:rFonts w:hint="eastAsia"/>
                <w:color w:val="000000" w:themeColor="text1"/>
                <w:lang w:eastAsia="zh-CN"/>
              </w:rPr>
              <w:t>]</w:t>
            </w:r>
            <w:r w:rsidRPr="00E43440">
              <w:rPr>
                <w:color w:val="000000" w:themeColor="text1"/>
                <w:lang w:eastAsia="zh-CN"/>
              </w:rPr>
              <w:t xml:space="preserve"> </w:t>
            </w:r>
            <w:r w:rsidRPr="00E43440">
              <w:rPr>
                <w:color w:val="000000" w:themeColor="text1"/>
                <w:lang w:val="en-GB" w:eastAsia="zh-CN"/>
              </w:rPr>
              <w:t>)</w:t>
            </w:r>
          </w:p>
        </w:tc>
        <w:tc>
          <w:tcPr>
            <w:tcW w:w="1170" w:type="dxa"/>
          </w:tcPr>
          <w:p w14:paraId="18223956" w14:textId="77777777" w:rsidR="007F644B" w:rsidRPr="00E43440"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AAB05F0" w14:textId="77777777" w:rsidTr="00281655">
        <w:trPr>
          <w:trHeight w:val="204"/>
          <w:jc w:val="center"/>
        </w:trPr>
        <w:tc>
          <w:tcPr>
            <w:tcW w:w="8455" w:type="dxa"/>
          </w:tcPr>
          <w:p w14:paraId="7DA8C3A4" w14:textId="6C045480" w:rsidR="007F644B" w:rsidRPr="00165A49"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2"/>
                <w:tab w:val="left" w:pos="1532"/>
                <w:tab w:val="left" w:pos="1748"/>
                <w:tab w:val="left" w:pos="1985"/>
              </w:tabs>
              <w:spacing w:before="20" w:after="40"/>
              <w:rPr>
                <w:color w:val="000000" w:themeColor="text1"/>
                <w:lang w:val="en-GB" w:eastAsia="zh-CN"/>
              </w:rPr>
            </w:pP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r w:rsidRPr="00E60E7F">
              <w:rPr>
                <w:rFonts w:eastAsiaTheme="minorEastAsia"/>
                <w:b/>
                <w:bCs/>
                <w:lang w:val="en-GB" w:eastAsia="it-IT"/>
                <w14:glow w14:rad="0">
                  <w14:srgbClr w14:val="FFFFFF"/>
                </w14:glow>
              </w:rPr>
              <w:tab/>
            </w:r>
            <w:proofErr w:type="spellStart"/>
            <w:r w:rsidRPr="00E60E7F">
              <w:rPr>
                <w:rFonts w:eastAsiaTheme="minorEastAsia"/>
                <w:b/>
                <w:bCs/>
                <w:lang w:val="en-GB" w:eastAsia="it-IT"/>
                <w14:glow w14:rad="0">
                  <w14:srgbClr w14:val="FFFFFF"/>
                </w14:glow>
              </w:rPr>
              <w:t>gfv_</w:t>
            </w:r>
            <w:r w:rsidRPr="00E60E7F">
              <w:rPr>
                <w:b/>
                <w:color w:val="000000" w:themeColor="text1"/>
                <w:lang w:val="en-GB" w:eastAsia="zh-CN"/>
              </w:rPr>
              <w:t>matrix</w:t>
            </w:r>
            <w:proofErr w:type="spellEnd"/>
            <w:r w:rsidRPr="00E60E7F">
              <w:rPr>
                <w:b/>
                <w:color w:val="000000" w:themeColor="text1"/>
                <w:lang w:val="en-GB" w:eastAsia="zh-CN"/>
              </w:rPr>
              <w:t>_</w:t>
            </w:r>
            <w:proofErr w:type="spellStart"/>
            <w:r w:rsidRPr="00E60E7F">
              <w:rPr>
                <w:rFonts w:hint="eastAsia"/>
                <w:b/>
                <w:bCs/>
                <w:color w:val="000000" w:themeColor="text1"/>
                <w:lang w:eastAsia="zh-CN"/>
              </w:rPr>
              <w:t>element</w:t>
            </w:r>
            <w:r w:rsidRPr="00E60E7F">
              <w:rPr>
                <w:b/>
                <w:color w:val="000000" w:themeColor="text1"/>
                <w:lang w:eastAsia="zh-CN"/>
              </w:rPr>
              <w:t>_sign_flag</w:t>
            </w:r>
            <w:proofErr w:type="spellEnd"/>
            <w:r w:rsidRPr="00E60E7F">
              <w:rPr>
                <w:rFonts w:hint="eastAsia"/>
                <w:color w:val="000000" w:themeColor="text1"/>
                <w:lang w:eastAsia="zh-CN"/>
              </w:rPr>
              <w:t>[</w:t>
            </w:r>
            <w:r w:rsidRPr="00E60E7F">
              <w:rPr>
                <w:color w:val="000000" w:themeColor="text1"/>
                <w:lang w:val="en-GB"/>
              </w:rPr>
              <w:t> </w:t>
            </w:r>
            <w:proofErr w:type="spellStart"/>
            <w:r w:rsidRPr="005867EC">
              <w:rPr>
                <w:color w:val="000000" w:themeColor="text1"/>
                <w:lang w:eastAsia="zh-CN"/>
              </w:rPr>
              <w:t>i</w:t>
            </w:r>
            <w:proofErr w:type="spellEnd"/>
            <w:r w:rsidRPr="005867EC">
              <w:rPr>
                <w:color w:val="000000" w:themeColor="text1"/>
                <w:lang w:val="en-GB"/>
              </w:rPr>
              <w:t> </w:t>
            </w:r>
            <w:r w:rsidRPr="005867EC">
              <w:rPr>
                <w:rFonts w:hint="eastAsia"/>
                <w:color w:val="000000" w:themeColor="text1"/>
                <w:lang w:eastAsia="zh-CN"/>
              </w:rPr>
              <w:t>][</w:t>
            </w:r>
            <w:r w:rsidRPr="005867EC">
              <w:rPr>
                <w:color w:val="000000" w:themeColor="text1"/>
                <w:lang w:val="en-GB"/>
              </w:rPr>
              <w:t> </w:t>
            </w:r>
            <w:r w:rsidRPr="005867EC">
              <w:rPr>
                <w:color w:val="000000" w:themeColor="text1"/>
                <w:lang w:eastAsia="zh-CN"/>
              </w:rPr>
              <w:t>j</w:t>
            </w:r>
            <w:r w:rsidRPr="005867EC">
              <w:rPr>
                <w:color w:val="000000" w:themeColor="text1"/>
                <w:lang w:val="en-GB"/>
              </w:rPr>
              <w:t> </w:t>
            </w:r>
            <w:r w:rsidRPr="00A563E0">
              <w:rPr>
                <w:rFonts w:hint="eastAsia"/>
                <w:color w:val="000000" w:themeColor="text1"/>
                <w:lang w:eastAsia="zh-CN"/>
              </w:rPr>
              <w:t>][</w:t>
            </w:r>
            <w:r w:rsidRPr="00A563E0">
              <w:rPr>
                <w:color w:val="000000" w:themeColor="text1"/>
                <w:lang w:val="en-GB"/>
              </w:rPr>
              <w:t> </w:t>
            </w:r>
            <w:r w:rsidRPr="00A563E0">
              <w:rPr>
                <w:color w:val="000000" w:themeColor="text1"/>
                <w:lang w:eastAsia="zh-CN"/>
              </w:rPr>
              <w:t>k</w:t>
            </w:r>
            <w:r w:rsidRPr="00A563E0">
              <w:rPr>
                <w:color w:val="000000" w:themeColor="text1"/>
                <w:lang w:val="en-GB"/>
              </w:rPr>
              <w:t> </w:t>
            </w:r>
            <w:r w:rsidRPr="00165A49">
              <w:rPr>
                <w:rFonts w:hint="eastAsia"/>
                <w:color w:val="000000" w:themeColor="text1"/>
                <w:lang w:eastAsia="zh-CN"/>
              </w:rPr>
              <w:t>][</w:t>
            </w:r>
            <w:r w:rsidRPr="00165A49">
              <w:rPr>
                <w:color w:val="000000" w:themeColor="text1"/>
                <w:lang w:val="en-GB"/>
              </w:rPr>
              <w:t> </w:t>
            </w:r>
            <w:r w:rsidRPr="00165A49">
              <w:rPr>
                <w:color w:val="000000" w:themeColor="text1"/>
                <w:lang w:eastAsia="zh-CN"/>
              </w:rPr>
              <w:t>m</w:t>
            </w:r>
            <w:r w:rsidRPr="00165A49">
              <w:rPr>
                <w:color w:val="000000" w:themeColor="text1"/>
                <w:lang w:val="en-GB"/>
              </w:rPr>
              <w:t> </w:t>
            </w:r>
            <w:r w:rsidRPr="00165A49">
              <w:rPr>
                <w:rFonts w:hint="eastAsia"/>
                <w:color w:val="000000" w:themeColor="text1"/>
                <w:lang w:eastAsia="zh-CN"/>
              </w:rPr>
              <w:t>]</w:t>
            </w:r>
          </w:p>
        </w:tc>
        <w:tc>
          <w:tcPr>
            <w:tcW w:w="1170" w:type="dxa"/>
          </w:tcPr>
          <w:p w14:paraId="4E666E87" w14:textId="77777777" w:rsidR="007F644B" w:rsidRPr="00E43440"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E43440">
              <w:rPr>
                <w:bCs/>
                <w:color w:val="000000" w:themeColor="text1"/>
                <w:lang w:val="en-GB"/>
              </w:rPr>
              <w:t>u(1)</w:t>
            </w:r>
          </w:p>
        </w:tc>
      </w:tr>
      <w:tr w:rsidR="007F644B" w:rsidRPr="007F644B" w14:paraId="229E54A2" w14:textId="77777777" w:rsidTr="00281655">
        <w:trPr>
          <w:trHeight w:val="204"/>
          <w:jc w:val="center"/>
        </w:trPr>
        <w:tc>
          <w:tcPr>
            <w:tcW w:w="8455" w:type="dxa"/>
          </w:tcPr>
          <w:p w14:paraId="1E0F9A50"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color w:val="000000" w:themeColor="text1"/>
                <w:lang w:val="en-GB" w:eastAsia="zh-CN"/>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color w:val="000000" w:themeColor="text1"/>
                <w:lang w:val="en-GB" w:eastAsia="zh-CN"/>
              </w:rPr>
              <w:t>}</w:t>
            </w:r>
          </w:p>
        </w:tc>
        <w:tc>
          <w:tcPr>
            <w:tcW w:w="1170" w:type="dxa"/>
          </w:tcPr>
          <w:p w14:paraId="579FA589" w14:textId="77777777" w:rsidR="007F644B" w:rsidRPr="00E60E7F"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736F2E1E" w14:textId="77777777" w:rsidTr="00281655">
        <w:trPr>
          <w:trHeight w:val="204"/>
          <w:jc w:val="center"/>
        </w:trPr>
        <w:tc>
          <w:tcPr>
            <w:tcW w:w="8455" w:type="dxa"/>
          </w:tcPr>
          <w:p w14:paraId="2F2198DA"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r>
            <w:r w:rsidRPr="00F2523B">
              <w:rPr>
                <w:rFonts w:eastAsiaTheme="minorEastAsia"/>
                <w:lang w:val="en-GB" w:eastAsia="it-IT"/>
                <w14:glow w14:rad="0">
                  <w14:srgbClr w14:val="FFFFFF"/>
                </w14:glow>
              </w:rPr>
              <w:tab/>
              <w:t>else {</w:t>
            </w:r>
          </w:p>
        </w:tc>
        <w:tc>
          <w:tcPr>
            <w:tcW w:w="1170" w:type="dxa"/>
          </w:tcPr>
          <w:p w14:paraId="36F1C068" w14:textId="77777777" w:rsidR="007F644B" w:rsidRPr="00E60E7F"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66A9DD64" w14:textId="77777777" w:rsidTr="00281655">
        <w:trPr>
          <w:trHeight w:val="204"/>
          <w:jc w:val="center"/>
        </w:trPr>
        <w:tc>
          <w:tcPr>
            <w:tcW w:w="8455" w:type="dxa"/>
          </w:tcPr>
          <w:p w14:paraId="0B493B06"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proofErr w:type="spellStart"/>
            <w:r w:rsidRPr="00F2523B">
              <w:rPr>
                <w:rFonts w:eastAsiaTheme="minorEastAsia"/>
                <w:b/>
                <w:bCs/>
                <w:lang w:val="en-GB" w:eastAsia="it-IT"/>
                <w14:glow w14:rad="0">
                  <w14:srgbClr w14:val="FFFFFF"/>
                </w14:glow>
              </w:rPr>
              <w:t>gfv_</w:t>
            </w:r>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element_int</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p>
        </w:tc>
        <w:tc>
          <w:tcPr>
            <w:tcW w:w="1170" w:type="dxa"/>
          </w:tcPr>
          <w:p w14:paraId="136A0E0E"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F2523B">
              <w:rPr>
                <w:bCs/>
                <w:color w:val="000000" w:themeColor="text1"/>
                <w:lang w:val="en-GB"/>
              </w:rPr>
              <w:t>ue</w:t>
            </w:r>
            <w:proofErr w:type="spellEnd"/>
            <w:r w:rsidRPr="00F2523B">
              <w:rPr>
                <w:bCs/>
                <w:color w:val="000000" w:themeColor="text1"/>
                <w:lang w:val="en-GB"/>
              </w:rPr>
              <w:t>(v)</w:t>
            </w:r>
          </w:p>
        </w:tc>
      </w:tr>
      <w:tr w:rsidR="007F644B" w:rsidRPr="007F644B" w14:paraId="299D8A6C" w14:textId="77777777" w:rsidTr="00281655">
        <w:trPr>
          <w:trHeight w:val="204"/>
          <w:jc w:val="center"/>
        </w:trPr>
        <w:tc>
          <w:tcPr>
            <w:tcW w:w="8455" w:type="dxa"/>
          </w:tcPr>
          <w:p w14:paraId="1D9F28E9"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proofErr w:type="spellStart"/>
            <w:r w:rsidRPr="00F2523B">
              <w:rPr>
                <w:rFonts w:eastAsiaTheme="minorEastAsia"/>
                <w:b/>
                <w:bCs/>
                <w:lang w:val="en-GB" w:eastAsia="it-IT"/>
                <w14:glow w14:rad="0">
                  <w14:srgbClr w14:val="FFFFFF"/>
                </w14:glow>
              </w:rPr>
              <w:t>gfv_</w:t>
            </w:r>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w:t>
            </w:r>
            <w:r w:rsidRPr="00F2523B">
              <w:rPr>
                <w:b/>
                <w:color w:val="000000" w:themeColor="text1"/>
                <w:lang w:eastAsia="zh-CN"/>
              </w:rPr>
              <w:t>_dec</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p>
        </w:tc>
        <w:tc>
          <w:tcPr>
            <w:tcW w:w="1170" w:type="dxa"/>
          </w:tcPr>
          <w:p w14:paraId="7DF1357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F2523B">
              <w:rPr>
                <w:bCs/>
                <w:color w:val="000000" w:themeColor="text1"/>
                <w:lang w:val="en-GB"/>
              </w:rPr>
              <w:t>u (v)</w:t>
            </w:r>
          </w:p>
        </w:tc>
      </w:tr>
      <w:tr w:rsidR="007F644B" w:rsidRPr="007F644B" w14:paraId="70FDC78A" w14:textId="77777777" w:rsidTr="00281655">
        <w:trPr>
          <w:trHeight w:val="204"/>
          <w:jc w:val="center"/>
        </w:trPr>
        <w:tc>
          <w:tcPr>
            <w:tcW w:w="8455" w:type="dxa"/>
          </w:tcPr>
          <w:p w14:paraId="1BD429E1" w14:textId="1E965C90"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color w:val="000000" w:themeColor="text1"/>
                <w:lang w:val="en-GB" w:eastAsia="zh-CN"/>
              </w:rPr>
              <w:t xml:space="preserve">if( </w:t>
            </w:r>
            <w:proofErr w:type="spellStart"/>
            <w:r w:rsidRPr="00F2523B">
              <w:rPr>
                <w:color w:val="000000" w:themeColor="text1"/>
                <w:lang w:val="en-GB" w:eastAsia="zh-CN"/>
              </w:rPr>
              <w:t>gfv_matrix_</w:t>
            </w:r>
            <w:r w:rsidR="00E60E7F">
              <w:rPr>
                <w:color w:val="000000" w:themeColor="text1"/>
                <w:lang w:val="en-GB" w:eastAsia="zh-CN"/>
              </w:rPr>
              <w:t>delta</w:t>
            </w:r>
            <w:proofErr w:type="spellEnd"/>
            <w:r w:rsidR="00E60E7F">
              <w:rPr>
                <w:color w:val="000000" w:themeColor="text1"/>
                <w:lang w:val="en-GB" w:eastAsia="zh-CN"/>
              </w:rPr>
              <w:t>_</w:t>
            </w:r>
            <w:proofErr w:type="spellStart"/>
            <w:r w:rsidRPr="00F2523B">
              <w:rPr>
                <w:bCs/>
                <w:color w:val="000000" w:themeColor="text1"/>
                <w:lang w:eastAsia="zh-CN"/>
              </w:rPr>
              <w:t>element_int</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rFonts w:eastAsiaTheme="minorEastAsia"/>
              </w:rPr>
              <w:t>  | |  </w:t>
            </w:r>
            <w:proofErr w:type="spellStart"/>
            <w:r w:rsidRPr="00F2523B">
              <w:rPr>
                <w:color w:val="000000" w:themeColor="text1"/>
                <w:lang w:val="en-GB" w:eastAsia="zh-CN"/>
              </w:rPr>
              <w:t>gfv_matrix_</w:t>
            </w:r>
            <w:r w:rsidR="00E60E7F">
              <w:rPr>
                <w:color w:val="000000" w:themeColor="text1"/>
                <w:lang w:val="en-GB" w:eastAsia="zh-CN"/>
              </w:rPr>
              <w:t>delta</w:t>
            </w:r>
            <w:proofErr w:type="spellEnd"/>
            <w:r w:rsidR="00E60E7F">
              <w:rPr>
                <w:color w:val="000000" w:themeColor="text1"/>
                <w:lang w:val="en-GB" w:eastAsia="zh-CN"/>
              </w:rPr>
              <w:t>_</w:t>
            </w:r>
            <w:proofErr w:type="spellStart"/>
            <w:r w:rsidRPr="00F2523B">
              <w:rPr>
                <w:bCs/>
                <w:color w:val="000000" w:themeColor="text1"/>
                <w:lang w:eastAsia="zh-CN"/>
              </w:rPr>
              <w:t>element</w:t>
            </w:r>
            <w:r w:rsidRPr="00F2523B">
              <w:rPr>
                <w:color w:val="000000" w:themeColor="text1"/>
                <w:lang w:eastAsia="zh-CN"/>
              </w:rPr>
              <w:t>_dec</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color w:val="000000" w:themeColor="text1"/>
                <w:lang w:val="en-GB" w:eastAsia="zh-CN"/>
              </w:rPr>
              <w:t>)</w:t>
            </w:r>
          </w:p>
        </w:tc>
        <w:tc>
          <w:tcPr>
            <w:tcW w:w="1170" w:type="dxa"/>
          </w:tcPr>
          <w:p w14:paraId="35574BA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03EF9B18" w14:textId="77777777" w:rsidTr="00281655">
        <w:trPr>
          <w:trHeight w:val="204"/>
          <w:jc w:val="center"/>
        </w:trPr>
        <w:tc>
          <w:tcPr>
            <w:tcW w:w="8455" w:type="dxa"/>
          </w:tcPr>
          <w:p w14:paraId="52DCE7BA"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748"/>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proofErr w:type="spellStart"/>
            <w:r w:rsidRPr="00F2523B">
              <w:rPr>
                <w:rFonts w:eastAsiaTheme="minorEastAsia"/>
                <w:b/>
                <w:bCs/>
                <w:lang w:val="en-GB" w:eastAsia="it-IT"/>
                <w14:glow w14:rad="0">
                  <w14:srgbClr w14:val="FFFFFF"/>
                </w14:glow>
              </w:rPr>
              <w:t>gfv_</w:t>
            </w:r>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w:t>
            </w:r>
            <w:r w:rsidRPr="00F2523B">
              <w:rPr>
                <w:b/>
                <w:color w:val="000000" w:themeColor="text1"/>
                <w:lang w:eastAsia="zh-CN"/>
              </w:rPr>
              <w:t>_sign_flag</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p>
        </w:tc>
        <w:tc>
          <w:tcPr>
            <w:tcW w:w="1170" w:type="dxa"/>
          </w:tcPr>
          <w:p w14:paraId="7FB2A84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eastAsia="zh-CN"/>
              </w:rPr>
            </w:pPr>
            <w:r w:rsidRPr="00F2523B">
              <w:rPr>
                <w:bCs/>
                <w:color w:val="000000" w:themeColor="text1"/>
                <w:lang w:val="en-GB" w:eastAsia="zh-CN"/>
              </w:rPr>
              <w:t>u(1)</w:t>
            </w:r>
          </w:p>
        </w:tc>
      </w:tr>
      <w:tr w:rsidR="007F644B" w:rsidRPr="007F644B" w14:paraId="102B5A65" w14:textId="77777777" w:rsidTr="00281655">
        <w:trPr>
          <w:trHeight w:val="204"/>
          <w:jc w:val="center"/>
        </w:trPr>
        <w:tc>
          <w:tcPr>
            <w:tcW w:w="8455" w:type="dxa"/>
          </w:tcPr>
          <w:p w14:paraId="1A1DAAC8" w14:textId="77777777" w:rsidR="007F644B" w:rsidRPr="00F2523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32"/>
                <w:tab w:val="left" w:pos="1944"/>
                <w:tab w:val="left" w:pos="1985"/>
              </w:tabs>
              <w:spacing w:before="20" w:after="40"/>
              <w:rPr>
                <w:rFonts w:eastAsiaTheme="minorEastAsia"/>
                <w:b/>
                <w:bCs/>
                <w:lang w:val="en-GB" w:eastAsia="it-IT"/>
                <w14:glow w14:rad="0">
                  <w14:srgbClr w14:val="FFFFFF"/>
                </w14:glow>
              </w:rPr>
            </w:pP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rFonts w:eastAsiaTheme="minorEastAsia"/>
                <w:b/>
                <w:bCs/>
                <w:lang w:val="en-GB" w:eastAsia="it-IT"/>
                <w14:glow w14:rad="0">
                  <w14:srgbClr w14:val="FFFFFF"/>
                </w14:glow>
              </w:rPr>
              <w:tab/>
            </w:r>
            <w:r w:rsidRPr="00F2523B">
              <w:rPr>
                <w:color w:val="000000" w:themeColor="text1"/>
                <w:lang w:val="en-GB" w:eastAsia="zh-CN"/>
              </w:rPr>
              <w:t>}</w:t>
            </w:r>
          </w:p>
        </w:tc>
        <w:tc>
          <w:tcPr>
            <w:tcW w:w="1170" w:type="dxa"/>
          </w:tcPr>
          <w:p w14:paraId="7F2D83EF" w14:textId="77777777" w:rsidR="007F644B" w:rsidRPr="00E60E7F"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81620BA" w14:textId="77777777" w:rsidTr="00281655">
        <w:trPr>
          <w:trHeight w:val="204"/>
          <w:jc w:val="center"/>
        </w:trPr>
        <w:tc>
          <w:tcPr>
            <w:tcW w:w="8455" w:type="dxa"/>
          </w:tcPr>
          <w:p w14:paraId="6A377DD3" w14:textId="77777777" w:rsidR="007F644B" w:rsidRPr="007F644B" w:rsidRDefault="007F644B" w:rsidP="007F64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316"/>
                <w:tab w:val="left" w:pos="1588"/>
                <w:tab w:val="left" w:pos="1728"/>
                <w:tab w:val="left" w:pos="1944"/>
                <w:tab w:val="left" w:pos="1985"/>
              </w:tabs>
              <w:spacing w:before="20" w:after="40"/>
              <w:rPr>
                <w:rFonts w:eastAsiaTheme="minorEastAsia"/>
                <w:lang w:val="en-GB" w:eastAsia="it-IT"/>
                <w14:glow w14:rad="0">
                  <w14:srgbClr w14:val="FFFFFF"/>
                </w14:glow>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lang w:val="en-GB" w:eastAsia="it-IT"/>
                <w14:glow w14:rad="0">
                  <w14:srgbClr w14:val="FFFFFF"/>
                </w14:glow>
              </w:rPr>
              <w:t>}</w:t>
            </w:r>
          </w:p>
        </w:tc>
        <w:tc>
          <w:tcPr>
            <w:tcW w:w="1170" w:type="dxa"/>
          </w:tcPr>
          <w:p w14:paraId="6DE2FD23"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A24F19D" w14:textId="77777777" w:rsidTr="00281655">
        <w:trPr>
          <w:trHeight w:val="204"/>
          <w:jc w:val="center"/>
        </w:trPr>
        <w:tc>
          <w:tcPr>
            <w:tcW w:w="8455" w:type="dxa"/>
          </w:tcPr>
          <w:p w14:paraId="43F2408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3FA28DC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8211246" w14:textId="77777777" w:rsidTr="00281655">
        <w:trPr>
          <w:trHeight w:val="204"/>
          <w:jc w:val="center"/>
        </w:trPr>
        <w:tc>
          <w:tcPr>
            <w:tcW w:w="8455" w:type="dxa"/>
          </w:tcPr>
          <w:p w14:paraId="5655FF55"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rFonts w:eastAsiaTheme="minorEastAsia"/>
                <w:b/>
                <w:bCs/>
                <w:lang w:val="en-GB" w:eastAsia="it-IT"/>
                <w14:glow w14:rad="0">
                  <w14:srgbClr w14:val="FFFFFF"/>
                </w14:glow>
              </w:rPr>
              <w:tab/>
            </w:r>
            <w:r w:rsidRPr="007F644B">
              <w:rPr>
                <w:rFonts w:hint="eastAsia"/>
                <w:color w:val="000000" w:themeColor="text1"/>
                <w:lang w:val="en-GB" w:eastAsia="zh-CN"/>
              </w:rPr>
              <w:t>}</w:t>
            </w:r>
          </w:p>
        </w:tc>
        <w:tc>
          <w:tcPr>
            <w:tcW w:w="1170" w:type="dxa"/>
          </w:tcPr>
          <w:p w14:paraId="3C313DEA"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58EC9294" w14:textId="77777777" w:rsidTr="00281655">
        <w:trPr>
          <w:trHeight w:val="204"/>
          <w:jc w:val="center"/>
        </w:trPr>
        <w:tc>
          <w:tcPr>
            <w:tcW w:w="8455" w:type="dxa"/>
          </w:tcPr>
          <w:p w14:paraId="37C6E038"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eastAsia="zh-CN"/>
              </w:rPr>
            </w:pPr>
            <w:r w:rsidRPr="007F644B">
              <w:rPr>
                <w:rFonts w:eastAsiaTheme="minorEastAsia"/>
                <w:b/>
                <w:bCs/>
                <w:lang w:val="en-GB" w:eastAsia="it-IT"/>
                <w14:glow w14:rad="0">
                  <w14:srgbClr w14:val="FFFFFF"/>
                </w14:glow>
              </w:rPr>
              <w:tab/>
            </w:r>
            <w:r w:rsidRPr="007F644B">
              <w:rPr>
                <w:color w:val="000000" w:themeColor="text1"/>
                <w:lang w:val="en-GB" w:eastAsia="zh-CN"/>
              </w:rPr>
              <w:t>}</w:t>
            </w:r>
          </w:p>
        </w:tc>
        <w:tc>
          <w:tcPr>
            <w:tcW w:w="1170" w:type="dxa"/>
          </w:tcPr>
          <w:p w14:paraId="6394A78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3A378532" w14:textId="77777777" w:rsidTr="00281655">
        <w:trPr>
          <w:trHeight w:val="204"/>
          <w:jc w:val="center"/>
        </w:trPr>
        <w:tc>
          <w:tcPr>
            <w:tcW w:w="8455" w:type="dxa"/>
          </w:tcPr>
          <w:p w14:paraId="06C0271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b/>
                <w:bCs/>
                <w:lang w:val="en-GB" w:eastAsia="it-IT"/>
                <w14:glow w14:rad="0">
                  <w14:srgbClr w14:val="FFFFFF"/>
                </w14:glow>
              </w:rPr>
              <w:tab/>
            </w:r>
            <w:r w:rsidRPr="00E60E7F">
              <w:rPr>
                <w:rFonts w:eastAsiaTheme="minorEastAsia"/>
                <w:lang w:val="en-GB" w:eastAsia="it-IT"/>
                <w14:glow w14:rad="0">
                  <w14:srgbClr w14:val="FFFFFF"/>
                </w14:glow>
              </w:rPr>
              <w:t xml:space="preserve">if( </w:t>
            </w:r>
            <w:proofErr w:type="spellStart"/>
            <w:r w:rsidRPr="00F2523B">
              <w:rPr>
                <w:rFonts w:eastAsiaTheme="minorEastAsia"/>
                <w:lang w:val="en-GB"/>
              </w:rPr>
              <w:t>gfv_nn_present_flag</w:t>
            </w:r>
            <w:proofErr w:type="spellEnd"/>
            <w:r w:rsidRPr="00E60E7F">
              <w:rPr>
                <w:rFonts w:eastAsiaTheme="minorEastAsia"/>
                <w:lang w:val="en-GB" w:eastAsia="it-IT"/>
                <w14:glow w14:rad="0">
                  <w14:srgbClr w14:val="FFFFFF"/>
                </w14:glow>
              </w:rPr>
              <w:t xml:space="preserve"> )</w:t>
            </w:r>
            <w:r w:rsidRPr="007F644B">
              <w:rPr>
                <w:rFonts w:eastAsiaTheme="minorEastAsia"/>
                <w:lang w:val="en-GB" w:eastAsia="it-IT"/>
                <w14:glow w14:rad="0">
                  <w14:srgbClr w14:val="FFFFFF"/>
                </w14:glow>
              </w:rPr>
              <w:t xml:space="preserve"> </w:t>
            </w:r>
          </w:p>
        </w:tc>
        <w:tc>
          <w:tcPr>
            <w:tcW w:w="1170" w:type="dxa"/>
          </w:tcPr>
          <w:p w14:paraId="14A933D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271917CD" w14:textId="77777777" w:rsidTr="00281655">
        <w:trPr>
          <w:trHeight w:val="204"/>
          <w:jc w:val="center"/>
        </w:trPr>
        <w:tc>
          <w:tcPr>
            <w:tcW w:w="8455" w:type="dxa"/>
          </w:tcPr>
          <w:p w14:paraId="7EFD95D1"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t xml:space="preserve">if( </w:t>
            </w:r>
            <w:proofErr w:type="spellStart"/>
            <w:r w:rsidRPr="007F644B">
              <w:rPr>
                <w:rFonts w:eastAsiaTheme="minorEastAsia"/>
                <w:lang w:val="en-GB"/>
              </w:rPr>
              <w:t>gfv_nn_mode_idc</w:t>
            </w:r>
            <w:proofErr w:type="spellEnd"/>
            <w:r w:rsidRPr="007F644B">
              <w:rPr>
                <w:rFonts w:eastAsiaTheme="minorEastAsia"/>
                <w:iCs/>
                <w:color w:val="000000" w:themeColor="text1"/>
              </w:rPr>
              <w:t>  </w:t>
            </w:r>
            <w:r w:rsidRPr="007F644B">
              <w:rPr>
                <w:rFonts w:eastAsiaTheme="minorEastAsia"/>
                <w:lang w:val="en-GB"/>
              </w:rPr>
              <w:t>= =</w:t>
            </w:r>
            <w:r w:rsidRPr="007F644B">
              <w:rPr>
                <w:rFonts w:eastAsiaTheme="minorEastAsia"/>
                <w:iCs/>
                <w:color w:val="000000" w:themeColor="text1"/>
              </w:rPr>
              <w:t>  </w:t>
            </w:r>
            <w:r w:rsidRPr="007F644B">
              <w:rPr>
                <w:rFonts w:eastAsiaTheme="minorEastAsia"/>
                <w:lang w:val="en-GB"/>
              </w:rPr>
              <w:t>0 ) {</w:t>
            </w:r>
          </w:p>
        </w:tc>
        <w:tc>
          <w:tcPr>
            <w:tcW w:w="1170" w:type="dxa"/>
          </w:tcPr>
          <w:p w14:paraId="61697E24"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7651DF49" w14:textId="77777777" w:rsidTr="00281655">
        <w:trPr>
          <w:trHeight w:val="204"/>
          <w:jc w:val="center"/>
        </w:trPr>
        <w:tc>
          <w:tcPr>
            <w:tcW w:w="8455" w:type="dxa"/>
          </w:tcPr>
          <w:p w14:paraId="08B2DC75"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r>
            <w:r w:rsidRPr="007F644B">
              <w:rPr>
                <w:rFonts w:eastAsiaTheme="minorEastAsia"/>
                <w:lang w:val="en-GB"/>
              </w:rPr>
              <w:tab/>
              <w:t>while( !</w:t>
            </w:r>
            <w:proofErr w:type="spellStart"/>
            <w:r w:rsidRPr="007F644B">
              <w:rPr>
                <w:rFonts w:eastAsiaTheme="minorEastAsia"/>
                <w:lang w:val="en-GB"/>
              </w:rPr>
              <w:t>byte_aligned</w:t>
            </w:r>
            <w:proofErr w:type="spellEnd"/>
            <w:r w:rsidRPr="007F644B">
              <w:rPr>
                <w:rFonts w:eastAsiaTheme="minorEastAsia"/>
                <w:lang w:val="en-GB"/>
              </w:rPr>
              <w:t>( ) )</w:t>
            </w:r>
          </w:p>
        </w:tc>
        <w:tc>
          <w:tcPr>
            <w:tcW w:w="1170" w:type="dxa"/>
          </w:tcPr>
          <w:p w14:paraId="50C024D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4BCA79FD" w14:textId="77777777" w:rsidTr="00281655">
        <w:trPr>
          <w:trHeight w:val="204"/>
          <w:jc w:val="center"/>
        </w:trPr>
        <w:tc>
          <w:tcPr>
            <w:tcW w:w="8455" w:type="dxa"/>
          </w:tcPr>
          <w:p w14:paraId="3DEFE08A"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r>
            <w:r w:rsidRPr="007F644B">
              <w:rPr>
                <w:rFonts w:eastAsiaTheme="minorEastAsia"/>
                <w:lang w:val="en-GB"/>
              </w:rPr>
              <w:tab/>
            </w:r>
            <w:r w:rsidRPr="007F644B">
              <w:rPr>
                <w:rFonts w:eastAsiaTheme="minorEastAsia"/>
                <w:lang w:val="en-GB"/>
              </w:rPr>
              <w:tab/>
            </w:r>
            <w:proofErr w:type="spellStart"/>
            <w:r w:rsidRPr="007F644B">
              <w:rPr>
                <w:rFonts w:eastAsiaTheme="minorEastAsia"/>
                <w:b/>
                <w:bCs/>
                <w:lang w:val="en-GB"/>
              </w:rPr>
              <w:t>gfv_nn_reserved_zero_bit_b</w:t>
            </w:r>
            <w:proofErr w:type="spellEnd"/>
          </w:p>
        </w:tc>
        <w:tc>
          <w:tcPr>
            <w:tcW w:w="1170" w:type="dxa"/>
          </w:tcPr>
          <w:p w14:paraId="3685F31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rFonts w:eastAsiaTheme="minorEastAsia"/>
                <w:bCs/>
                <w:lang w:val="en-GB"/>
              </w:rPr>
              <w:t>u(1)</w:t>
            </w:r>
          </w:p>
        </w:tc>
      </w:tr>
      <w:tr w:rsidR="007F644B" w:rsidRPr="007F644B" w14:paraId="2C986299" w14:textId="77777777" w:rsidTr="00281655">
        <w:trPr>
          <w:trHeight w:val="204"/>
          <w:jc w:val="center"/>
        </w:trPr>
        <w:tc>
          <w:tcPr>
            <w:tcW w:w="8455" w:type="dxa"/>
          </w:tcPr>
          <w:p w14:paraId="31B6BC32"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GB"/>
              </w:rPr>
            </w:pPr>
            <w:r w:rsidRPr="007F644B">
              <w:rPr>
                <w:rFonts w:eastAsiaTheme="minorEastAsia"/>
                <w:lang w:val="en-GB"/>
              </w:rPr>
              <w:tab/>
            </w:r>
            <w:r w:rsidRPr="007F644B">
              <w:rPr>
                <w:rFonts w:eastAsiaTheme="minorEastAsia"/>
                <w:lang w:val="en-GB"/>
              </w:rPr>
              <w:tab/>
            </w:r>
            <w:r w:rsidRPr="007F644B">
              <w:rPr>
                <w:rFonts w:eastAsiaTheme="minorEastAsia"/>
                <w:lang w:val="en-GB"/>
              </w:rPr>
              <w:tab/>
              <w:t xml:space="preserve">for( </w:t>
            </w:r>
            <w:proofErr w:type="spellStart"/>
            <w:r w:rsidRPr="007F644B">
              <w:rPr>
                <w:rFonts w:eastAsiaTheme="minorEastAsia"/>
                <w:lang w:val="en-GB"/>
              </w:rPr>
              <w:t>i</w:t>
            </w:r>
            <w:proofErr w:type="spellEnd"/>
            <w:r w:rsidRPr="007F644B">
              <w:rPr>
                <w:rFonts w:eastAsiaTheme="minorEastAsia"/>
                <w:lang w:val="en-GB"/>
              </w:rPr>
              <w:t xml:space="preserve"> = 0; </w:t>
            </w:r>
            <w:proofErr w:type="spellStart"/>
            <w:r w:rsidRPr="007F644B">
              <w:rPr>
                <w:rFonts w:eastAsiaTheme="minorEastAsia"/>
                <w:lang w:val="en-GB"/>
              </w:rPr>
              <w:t>more_data_in_payload</w:t>
            </w:r>
            <w:proofErr w:type="spellEnd"/>
            <w:r w:rsidRPr="007F644B">
              <w:rPr>
                <w:rFonts w:eastAsiaTheme="minorEastAsia"/>
                <w:lang w:val="en-GB"/>
              </w:rPr>
              <w:t xml:space="preserve">( ); </w:t>
            </w:r>
            <w:proofErr w:type="spellStart"/>
            <w:r w:rsidRPr="007F644B">
              <w:rPr>
                <w:rFonts w:eastAsiaTheme="minorEastAsia"/>
                <w:lang w:val="en-GB"/>
              </w:rPr>
              <w:t>i</w:t>
            </w:r>
            <w:proofErr w:type="spellEnd"/>
            <w:r w:rsidRPr="007F644B">
              <w:rPr>
                <w:rFonts w:eastAsiaTheme="minorEastAsia"/>
                <w:lang w:val="en-GB"/>
              </w:rPr>
              <w:t>++ )</w:t>
            </w:r>
          </w:p>
        </w:tc>
        <w:tc>
          <w:tcPr>
            <w:tcW w:w="1170" w:type="dxa"/>
          </w:tcPr>
          <w:p w14:paraId="4A5EA97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GB"/>
              </w:rPr>
            </w:pPr>
          </w:p>
        </w:tc>
      </w:tr>
      <w:tr w:rsidR="007F644B" w:rsidRPr="007F644B" w14:paraId="68120486" w14:textId="77777777" w:rsidTr="00281655">
        <w:trPr>
          <w:trHeight w:val="204"/>
          <w:jc w:val="center"/>
        </w:trPr>
        <w:tc>
          <w:tcPr>
            <w:tcW w:w="8455" w:type="dxa"/>
          </w:tcPr>
          <w:p w14:paraId="6D0B40AD"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r>
            <w:r w:rsidRPr="007F644B">
              <w:rPr>
                <w:rFonts w:eastAsiaTheme="minorEastAsia"/>
                <w:lang w:val="en-GB"/>
              </w:rPr>
              <w:tab/>
            </w:r>
            <w:r w:rsidRPr="007F644B">
              <w:rPr>
                <w:rFonts w:eastAsiaTheme="minorEastAsia"/>
                <w:lang w:val="en-GB"/>
              </w:rPr>
              <w:tab/>
            </w:r>
            <w:proofErr w:type="spellStart"/>
            <w:r w:rsidRPr="007F644B">
              <w:rPr>
                <w:rFonts w:eastAsiaTheme="minorEastAsia"/>
                <w:b/>
                <w:bCs/>
                <w:lang w:val="en-GB"/>
              </w:rPr>
              <w:t>gfv_nn_payload_byte</w:t>
            </w:r>
            <w:proofErr w:type="spellEnd"/>
            <w:r w:rsidRPr="007F644B">
              <w:rPr>
                <w:rFonts w:eastAsiaTheme="minorEastAsia"/>
                <w:lang w:val="en-GB"/>
              </w:rPr>
              <w:t>[ </w:t>
            </w:r>
            <w:proofErr w:type="spellStart"/>
            <w:r w:rsidRPr="007F644B">
              <w:rPr>
                <w:rFonts w:eastAsiaTheme="minorEastAsia"/>
                <w:lang w:val="en-GB"/>
              </w:rPr>
              <w:t>i</w:t>
            </w:r>
            <w:proofErr w:type="spellEnd"/>
            <w:r w:rsidRPr="007F644B">
              <w:rPr>
                <w:rFonts w:eastAsiaTheme="minorEastAsia"/>
                <w:lang w:val="en-GB"/>
              </w:rPr>
              <w:t> ]</w:t>
            </w:r>
          </w:p>
        </w:tc>
        <w:tc>
          <w:tcPr>
            <w:tcW w:w="1170" w:type="dxa"/>
          </w:tcPr>
          <w:p w14:paraId="63BD166B"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r w:rsidRPr="007F644B">
              <w:rPr>
                <w:rFonts w:eastAsiaTheme="minorEastAsia"/>
                <w:bCs/>
                <w:lang w:val="en-GB"/>
              </w:rPr>
              <w:t>b(8)</w:t>
            </w:r>
          </w:p>
        </w:tc>
      </w:tr>
      <w:tr w:rsidR="007F644B" w:rsidRPr="007F644B" w14:paraId="3C949014" w14:textId="77777777" w:rsidTr="00281655">
        <w:trPr>
          <w:trHeight w:val="204"/>
          <w:jc w:val="center"/>
        </w:trPr>
        <w:tc>
          <w:tcPr>
            <w:tcW w:w="8455" w:type="dxa"/>
          </w:tcPr>
          <w:p w14:paraId="164479F9" w14:textId="77777777" w:rsidR="007F644B" w:rsidRPr="007F644B" w:rsidRDefault="007F644B" w:rsidP="007F64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GB" w:eastAsia="it-IT"/>
                <w14:glow w14:rad="0">
                  <w14:srgbClr w14:val="FFFFFF"/>
                </w14:glow>
              </w:rPr>
            </w:pPr>
            <w:r w:rsidRPr="007F644B">
              <w:rPr>
                <w:rFonts w:eastAsiaTheme="minorEastAsia"/>
                <w:lang w:val="en-GB"/>
              </w:rPr>
              <w:tab/>
            </w:r>
            <w:r w:rsidRPr="007F644B">
              <w:rPr>
                <w:rFonts w:eastAsiaTheme="minorEastAsia"/>
                <w:lang w:val="en-GB"/>
              </w:rPr>
              <w:tab/>
              <w:t>}</w:t>
            </w:r>
          </w:p>
        </w:tc>
        <w:tc>
          <w:tcPr>
            <w:tcW w:w="1170" w:type="dxa"/>
          </w:tcPr>
          <w:p w14:paraId="5C08118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7F644B" w:rsidRPr="007F644B" w14:paraId="7372A3D9" w14:textId="77777777" w:rsidTr="00281655">
        <w:trPr>
          <w:trHeight w:val="204"/>
          <w:jc w:val="center"/>
        </w:trPr>
        <w:tc>
          <w:tcPr>
            <w:tcW w:w="8455" w:type="dxa"/>
          </w:tcPr>
          <w:p w14:paraId="2A681FAA" w14:textId="77777777" w:rsidR="007F644B" w:rsidRPr="007F644B" w:rsidRDefault="007F644B" w:rsidP="007F644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rPr>
            </w:pPr>
            <w:r w:rsidRPr="007F644B">
              <w:rPr>
                <w:color w:val="000000" w:themeColor="text1"/>
                <w:lang w:val="en-GB"/>
              </w:rPr>
              <w:t>}</w:t>
            </w:r>
          </w:p>
        </w:tc>
        <w:tc>
          <w:tcPr>
            <w:tcW w:w="1170" w:type="dxa"/>
          </w:tcPr>
          <w:p w14:paraId="779392C6" w14:textId="77777777" w:rsidR="007F644B" w:rsidRPr="007F644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bookmarkEnd w:id="31"/>
    </w:tbl>
    <w:p w14:paraId="341945A6" w14:textId="77777777" w:rsidR="00BB6414" w:rsidRDefault="00BB6414" w:rsidP="00BB6414">
      <w:pPr>
        <w:rPr>
          <w:noProof/>
          <w:lang w:val="en-CA"/>
        </w:rPr>
      </w:pPr>
    </w:p>
    <w:p w14:paraId="4891C825" w14:textId="32EC5193" w:rsidR="00BB6414" w:rsidRPr="00763A29" w:rsidRDefault="00BB6414" w:rsidP="00BB6414">
      <w:pPr>
        <w:pStyle w:val="Annex3"/>
      </w:pPr>
      <w:r w:rsidRPr="00763A29">
        <w:rPr>
          <w:noProof/>
          <w:lang w:val="en-CA"/>
        </w:rPr>
        <w:t>8.3</w:t>
      </w:r>
      <w:r w:rsidR="0060111F">
        <w:rPr>
          <w:noProof/>
          <w:lang w:val="en-CA"/>
        </w:rPr>
        <w:t>6</w:t>
      </w:r>
      <w:r w:rsidRPr="00763A29">
        <w:rPr>
          <w:noProof/>
          <w:lang w:val="en-CA"/>
        </w:rPr>
        <w:t>.</w:t>
      </w:r>
      <w:r w:rsidR="0043436B">
        <w:rPr>
          <w:noProof/>
          <w:lang w:val="en-CA"/>
        </w:rPr>
        <w:t>2</w:t>
      </w:r>
      <w:r w:rsidR="0043436B" w:rsidRPr="00763A29">
        <w:rPr>
          <w:noProof/>
          <w:lang w:val="en-CA"/>
        </w:rPr>
        <w:t xml:space="preserve"> </w:t>
      </w:r>
      <w:r w:rsidR="00E3557C" w:rsidRPr="00E3557C">
        <w:t>Generative face video</w:t>
      </w:r>
      <w:r w:rsidRPr="00763A29">
        <w:t xml:space="preserve"> SEI message s</w:t>
      </w:r>
      <w:r w:rsidR="00E3557C">
        <w:t>emantics</w:t>
      </w:r>
    </w:p>
    <w:p w14:paraId="79E8F3BE" w14:textId="064615B7" w:rsidR="007F644B" w:rsidRPr="007F644B" w:rsidRDefault="007F644B" w:rsidP="007F644B">
      <w:pPr>
        <w:rPr>
          <w:rFonts w:eastAsiaTheme="minorEastAsia"/>
          <w:lang w:val="en-CA"/>
        </w:rPr>
      </w:pPr>
      <w:bookmarkStart w:id="38" w:name="_Hlk155474203"/>
      <w:r w:rsidRPr="007F644B">
        <w:rPr>
          <w:rFonts w:eastAsiaTheme="minorEastAsia"/>
          <w:lang w:val="en-CA"/>
        </w:rPr>
        <w:t xml:space="preserve">The generative face video (GFV) SEI message indicates facial parameters and specifies a facial parameter translator network, denoted as </w:t>
      </w:r>
      <w:proofErr w:type="spellStart"/>
      <w:r w:rsidRPr="007F644B">
        <w:rPr>
          <w:rFonts w:eastAsiaTheme="minorEastAsia"/>
          <w:lang w:val="en-CA"/>
        </w:rPr>
        <w:t>TranslatorNN</w:t>
      </w:r>
      <w:proofErr w:type="spellEnd"/>
      <w:r w:rsidRPr="007F644B">
        <w:rPr>
          <w:rFonts w:eastAsiaTheme="minorEastAsia"/>
          <w:lang w:val="en-CA"/>
        </w:rPr>
        <w:t>(</w:t>
      </w:r>
      <w:r w:rsidRPr="007F644B">
        <w:rPr>
          <w:rFonts w:eastAsiaTheme="minorEastAsia"/>
          <w:sz w:val="18"/>
          <w:lang w:val="en-GB"/>
        </w:rPr>
        <w:t> )</w:t>
      </w:r>
      <w:r w:rsidRPr="007F644B">
        <w:rPr>
          <w:rFonts w:eastAsiaTheme="minorEastAsia"/>
          <w:lang w:val="en-CA"/>
        </w:rPr>
        <w:t xml:space="preserve">, that may be used to convert various formats of facial parameters signaled in the SEI message into a fixed format of parameters, and a face picture generator neural network, denoted as </w:t>
      </w:r>
      <w:proofErr w:type="spellStart"/>
      <w:r w:rsidRPr="007F644B">
        <w:rPr>
          <w:rFonts w:eastAsiaTheme="minorEastAsia"/>
          <w:lang w:val="en-CA"/>
        </w:rPr>
        <w:t>GenerativeNN</w:t>
      </w:r>
      <w:proofErr w:type="spellEnd"/>
      <w:r w:rsidRPr="007F644B">
        <w:rPr>
          <w:rFonts w:eastAsiaTheme="minorEastAsia"/>
          <w:lang w:val="en-CA"/>
        </w:rPr>
        <w:t>(</w:t>
      </w:r>
      <w:r w:rsidRPr="007F644B">
        <w:rPr>
          <w:rFonts w:eastAsiaTheme="minorEastAsia"/>
          <w:bCs/>
          <w:sz w:val="18"/>
          <w:lang w:val="en-GB"/>
        </w:rPr>
        <w:t> </w:t>
      </w:r>
      <w:r w:rsidRPr="007F644B">
        <w:rPr>
          <w:rFonts w:eastAsiaTheme="minorEastAsia"/>
          <w:lang w:val="en-CA"/>
        </w:rPr>
        <w:t>), that may be used to generate output pictures using the fixed format of facial parameters and previously decoded output pictures.</w:t>
      </w:r>
    </w:p>
    <w:p w14:paraId="78DBB37C" w14:textId="1D3BA398"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GB"/>
        </w:rPr>
      </w:pPr>
      <w:r w:rsidRPr="007F644B">
        <w:rPr>
          <w:rFonts w:eastAsiaTheme="minorEastAsia"/>
          <w:sz w:val="18"/>
          <w:lang w:val="en-GB"/>
        </w:rPr>
        <w:t>NOTE 1 – Facial parameters could be determined from source pictures prior to encoding. Such source pictures may be referred to as driving pictures.</w:t>
      </w:r>
    </w:p>
    <w:p w14:paraId="1F8198CE"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GB"/>
        </w:rPr>
      </w:pPr>
      <w:r w:rsidRPr="007F644B">
        <w:rPr>
          <w:rFonts w:eastAsiaTheme="minorEastAsia"/>
          <w:sz w:val="18"/>
          <w:lang w:val="en-GB"/>
        </w:rPr>
        <w:t xml:space="preserve">NOTE 2 – Previously decoded output pictures input to </w:t>
      </w:r>
      <w:proofErr w:type="spellStart"/>
      <w:r w:rsidRPr="007F644B">
        <w:rPr>
          <w:rFonts w:eastAsiaTheme="minorEastAsia"/>
          <w:sz w:val="18"/>
          <w:lang w:val="en-GB"/>
        </w:rPr>
        <w:t>GenerativeNN</w:t>
      </w:r>
      <w:proofErr w:type="spellEnd"/>
      <w:r w:rsidRPr="007F644B">
        <w:rPr>
          <w:rFonts w:eastAsiaTheme="minorEastAsia"/>
          <w:sz w:val="18"/>
          <w:lang w:val="en-GB"/>
        </w:rPr>
        <w:t>(</w:t>
      </w:r>
      <w:r w:rsidRPr="007F644B">
        <w:rPr>
          <w:rFonts w:eastAsiaTheme="minorEastAsia"/>
          <w:bCs/>
          <w:sz w:val="18"/>
          <w:lang w:val="en-GB"/>
        </w:rPr>
        <w:t> </w:t>
      </w:r>
      <w:r w:rsidRPr="007F644B">
        <w:rPr>
          <w:rFonts w:eastAsiaTheme="minorEastAsia"/>
          <w:sz w:val="18"/>
          <w:lang w:val="en-GB"/>
        </w:rPr>
        <w:t xml:space="preserve">) may be a base picture (a decoded output picture that provides the reference texture from which the face pictures may be generated) and, optionally, a picture that can be fused by </w:t>
      </w:r>
      <w:proofErr w:type="spellStart"/>
      <w:r w:rsidRPr="007F644B">
        <w:rPr>
          <w:rFonts w:eastAsiaTheme="minorEastAsia"/>
          <w:sz w:val="18"/>
          <w:lang w:val="en-GB"/>
        </w:rPr>
        <w:t>GenerativeNN</w:t>
      </w:r>
      <w:proofErr w:type="spellEnd"/>
      <w:r w:rsidRPr="007F644B">
        <w:rPr>
          <w:rFonts w:eastAsiaTheme="minorEastAsia"/>
          <w:sz w:val="18"/>
          <w:lang w:val="en-GB"/>
        </w:rPr>
        <w:t>(</w:t>
      </w:r>
      <w:r w:rsidRPr="007F644B">
        <w:rPr>
          <w:rFonts w:eastAsiaTheme="minorEastAsia"/>
          <w:bCs/>
          <w:sz w:val="18"/>
          <w:lang w:val="en-GB"/>
        </w:rPr>
        <w:t> </w:t>
      </w:r>
      <w:r w:rsidRPr="007F644B">
        <w:rPr>
          <w:rFonts w:eastAsiaTheme="minorEastAsia"/>
          <w:sz w:val="18"/>
          <w:lang w:val="en-GB"/>
        </w:rPr>
        <w:t xml:space="preserve">) to improve background texture and facial details. When the current picture is not a base picture, the GFV SEI message may be used to generate a face picture based on the previously decoded base picture, the facial parameters conveyed by the GFV SEI message, and, optionally, the current decoded picture for fusion </w:t>
      </w:r>
      <w:proofErr w:type="spellStart"/>
      <w:r w:rsidRPr="007F644B">
        <w:rPr>
          <w:rFonts w:eastAsiaTheme="minorEastAsia"/>
          <w:sz w:val="18"/>
          <w:lang w:val="en-GB"/>
        </w:rPr>
        <w:t>pupose</w:t>
      </w:r>
      <w:proofErr w:type="spellEnd"/>
      <w:r w:rsidRPr="007F644B">
        <w:rPr>
          <w:rFonts w:eastAsiaTheme="minorEastAsia"/>
          <w:sz w:val="18"/>
          <w:lang w:val="en-GB"/>
        </w:rPr>
        <w:t xml:space="preserve">. </w:t>
      </w:r>
    </w:p>
    <w:p w14:paraId="49CFDAF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7F644B">
        <w:rPr>
          <w:lang w:val="en-GB"/>
        </w:rPr>
        <w:t>Use of this SEI message requires the definition of the following variables:</w:t>
      </w:r>
    </w:p>
    <w:p w14:paraId="460F5406" w14:textId="6E7D367C" w:rsidR="007F644B" w:rsidRPr="007F644B" w:rsidRDefault="007F644B" w:rsidP="00CC1094">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contextualSpacing/>
        <w:rPr>
          <w:lang w:val="en-GB"/>
        </w:rPr>
      </w:pPr>
      <w:r w:rsidRPr="007F644B">
        <w:rPr>
          <w:lang w:val="en-GB"/>
        </w:rPr>
        <w:t xml:space="preserve">Input </w:t>
      </w:r>
      <w:r w:rsidR="00BB17A4">
        <w:rPr>
          <w:lang w:val="en-GB"/>
        </w:rPr>
        <w:t xml:space="preserve">and output </w:t>
      </w:r>
      <w:r w:rsidRPr="007F644B">
        <w:rPr>
          <w:lang w:val="en-GB"/>
        </w:rPr>
        <w:t xml:space="preserve">picture width and height in units of luma samples, denoted herein by </w:t>
      </w:r>
      <w:proofErr w:type="spellStart"/>
      <w:r w:rsidRPr="007F644B">
        <w:rPr>
          <w:lang w:val="en-GB"/>
        </w:rPr>
        <w:t>CroppedWidth</w:t>
      </w:r>
      <w:proofErr w:type="spellEnd"/>
      <w:r w:rsidRPr="007F644B">
        <w:rPr>
          <w:lang w:val="en-GB"/>
        </w:rPr>
        <w:t xml:space="preserve"> and </w:t>
      </w:r>
      <w:proofErr w:type="spellStart"/>
      <w:r w:rsidRPr="007F644B">
        <w:rPr>
          <w:lang w:val="en-GB"/>
        </w:rPr>
        <w:t>CroppedHeight</w:t>
      </w:r>
      <w:proofErr w:type="spellEnd"/>
      <w:r w:rsidRPr="007F644B">
        <w:rPr>
          <w:lang w:val="en-GB"/>
        </w:rPr>
        <w:t>, respectively.</w:t>
      </w:r>
    </w:p>
    <w:p w14:paraId="5517496A" w14:textId="77777777" w:rsidR="007F644B" w:rsidRPr="007F644B" w:rsidRDefault="007F644B" w:rsidP="00CC1094">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contextualSpacing/>
        <w:rPr>
          <w:lang w:val="en-GB"/>
        </w:rPr>
      </w:pPr>
      <w:r w:rsidRPr="007F644B">
        <w:rPr>
          <w:lang w:val="en-GB"/>
        </w:rPr>
        <w:lastRenderedPageBreak/>
        <w:t xml:space="preserve">Luma sample array </w:t>
      </w:r>
      <w:proofErr w:type="spellStart"/>
      <w:r w:rsidRPr="007F644B">
        <w:rPr>
          <w:rFonts w:eastAsiaTheme="minorEastAsia"/>
          <w:lang w:val="en-GB"/>
        </w:rPr>
        <w:t>base</w:t>
      </w:r>
      <w:r w:rsidRPr="007F644B">
        <w:rPr>
          <w:lang w:val="en-GB"/>
        </w:rPr>
        <w:t>CroppedYPic</w:t>
      </w:r>
      <w:proofErr w:type="spellEnd"/>
      <w:r w:rsidRPr="007F644B">
        <w:rPr>
          <w:lang w:val="en-GB"/>
        </w:rPr>
        <w:t xml:space="preserve"> and chroma sample arrays </w:t>
      </w:r>
      <w:proofErr w:type="spellStart"/>
      <w:r w:rsidRPr="007F644B">
        <w:rPr>
          <w:rFonts w:eastAsiaTheme="minorEastAsia"/>
          <w:lang w:val="en-GB"/>
        </w:rPr>
        <w:t>base</w:t>
      </w:r>
      <w:r w:rsidRPr="007F644B">
        <w:rPr>
          <w:lang w:val="en-GB"/>
        </w:rPr>
        <w:t>CroppedCbPic</w:t>
      </w:r>
      <w:proofErr w:type="spellEnd"/>
      <w:r w:rsidRPr="007F644B">
        <w:rPr>
          <w:lang w:val="en-GB"/>
        </w:rPr>
        <w:t xml:space="preserve"> and </w:t>
      </w:r>
      <w:proofErr w:type="spellStart"/>
      <w:r w:rsidRPr="007F644B">
        <w:rPr>
          <w:rFonts w:eastAsiaTheme="minorEastAsia"/>
          <w:lang w:val="en-GB"/>
        </w:rPr>
        <w:t>base</w:t>
      </w:r>
      <w:r w:rsidRPr="007F644B">
        <w:rPr>
          <w:lang w:val="en-GB"/>
        </w:rPr>
        <w:t>CroppedCrPic</w:t>
      </w:r>
      <w:proofErr w:type="spellEnd"/>
      <w:r w:rsidRPr="007F644B">
        <w:rPr>
          <w:lang w:val="en-GB"/>
        </w:rPr>
        <w:t xml:space="preserve"> for a</w:t>
      </w:r>
      <w:r w:rsidRPr="007F644B">
        <w:rPr>
          <w:rFonts w:eastAsiaTheme="minorEastAsia"/>
          <w:lang w:val="en-GB"/>
        </w:rPr>
        <w:t xml:space="preserve"> decoded output picture, denoted as </w:t>
      </w:r>
      <w:proofErr w:type="spellStart"/>
      <w:r w:rsidRPr="007F644B">
        <w:rPr>
          <w:rFonts w:eastAsiaTheme="minorEastAsia"/>
          <w:lang w:val="en-GB"/>
        </w:rPr>
        <w:t>BasePicture</w:t>
      </w:r>
      <w:proofErr w:type="spellEnd"/>
      <w:r w:rsidRPr="007F644B">
        <w:rPr>
          <w:rFonts w:eastAsiaTheme="minorEastAsia"/>
          <w:lang w:val="en-GB"/>
        </w:rPr>
        <w:t>, corresponding to a source base picture</w:t>
      </w:r>
      <w:r w:rsidRPr="007F644B">
        <w:rPr>
          <w:lang w:val="en-GB"/>
        </w:rPr>
        <w:t>.</w:t>
      </w:r>
    </w:p>
    <w:p w14:paraId="79683C2C" w14:textId="77777777" w:rsidR="007F644B" w:rsidRPr="007F644B" w:rsidRDefault="007F644B" w:rsidP="00CC1094">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r w:rsidRPr="007F644B">
        <w:rPr>
          <w:rFonts w:eastAsiaTheme="minorEastAsia"/>
          <w:lang w:val="en-GB"/>
        </w:rPr>
        <w:t xml:space="preserve">Luma sample array </w:t>
      </w:r>
      <w:proofErr w:type="spellStart"/>
      <w:r w:rsidRPr="007F644B">
        <w:rPr>
          <w:rFonts w:eastAsiaTheme="minorEastAsia"/>
          <w:lang w:val="en-GB"/>
        </w:rPr>
        <w:t>driveCroppedYPic</w:t>
      </w:r>
      <w:proofErr w:type="spellEnd"/>
      <w:r w:rsidRPr="007F644B">
        <w:rPr>
          <w:rFonts w:eastAsiaTheme="minorEastAsia"/>
          <w:lang w:val="en-GB"/>
        </w:rPr>
        <w:t xml:space="preserve"> and chroma sample arrays </w:t>
      </w:r>
      <w:proofErr w:type="spellStart"/>
      <w:r w:rsidRPr="007F644B">
        <w:rPr>
          <w:rFonts w:eastAsiaTheme="minorEastAsia"/>
          <w:lang w:val="en-GB"/>
        </w:rPr>
        <w:t>driveCroppedCbPic</w:t>
      </w:r>
      <w:proofErr w:type="spellEnd"/>
      <w:r w:rsidRPr="007F644B">
        <w:rPr>
          <w:rFonts w:eastAsiaTheme="minorEastAsia"/>
          <w:lang w:val="en-GB"/>
        </w:rPr>
        <w:t xml:space="preserve"> and </w:t>
      </w:r>
      <w:proofErr w:type="spellStart"/>
      <w:r w:rsidRPr="007F644B">
        <w:rPr>
          <w:rFonts w:eastAsiaTheme="minorEastAsia"/>
          <w:lang w:val="en-GB"/>
        </w:rPr>
        <w:t>driveCroppedCrPic</w:t>
      </w:r>
      <w:proofErr w:type="spellEnd"/>
      <w:r w:rsidRPr="007F644B">
        <w:rPr>
          <w:rFonts w:eastAsiaTheme="minorEastAsia"/>
          <w:lang w:val="en-GB"/>
        </w:rPr>
        <w:t xml:space="preserve"> for a decoded output picture, denoted as </w:t>
      </w:r>
      <w:proofErr w:type="spellStart"/>
      <w:r w:rsidRPr="007F644B">
        <w:rPr>
          <w:rFonts w:eastAsiaTheme="minorEastAsia"/>
          <w:lang w:val="en-GB"/>
        </w:rPr>
        <w:t>DrivePicture</w:t>
      </w:r>
      <w:proofErr w:type="spellEnd"/>
      <w:r w:rsidRPr="007F644B">
        <w:rPr>
          <w:rFonts w:eastAsiaTheme="minorEastAsia"/>
          <w:lang w:val="en-GB"/>
        </w:rPr>
        <w:t>, corresponding to a source driving picture.</w:t>
      </w:r>
    </w:p>
    <w:p w14:paraId="2ED96DEE" w14:textId="2FED7540" w:rsidR="007F644B" w:rsidRPr="007F644B" w:rsidRDefault="007F644B" w:rsidP="00CC1094">
      <w:pPr>
        <w:numPr>
          <w:ilvl w:val="0"/>
          <w:numId w:val="35"/>
        </w:numPr>
        <w:tabs>
          <w:tab w:val="left" w:pos="794"/>
          <w:tab w:val="left" w:pos="1191"/>
          <w:tab w:val="left" w:pos="1588"/>
          <w:tab w:val="left" w:pos="1985"/>
        </w:tabs>
        <w:spacing w:before="86"/>
        <w:contextualSpacing/>
        <w:rPr>
          <w:rFonts w:eastAsiaTheme="minorEastAsia"/>
          <w:noProof/>
        </w:rPr>
      </w:pPr>
      <w:r w:rsidRPr="007F644B">
        <w:rPr>
          <w:rFonts w:eastAsiaTheme="minorEastAsia"/>
          <w:lang w:val="en-GB"/>
        </w:rPr>
        <w:t xml:space="preserve">Bit depth </w:t>
      </w:r>
      <w:r w:rsidRPr="007F644B">
        <w:rPr>
          <w:rFonts w:eastAsiaTheme="minorEastAsia"/>
          <w:noProof/>
        </w:rPr>
        <w:t>BitDepth</w:t>
      </w:r>
      <w:r w:rsidRPr="007F644B">
        <w:rPr>
          <w:rFonts w:eastAsiaTheme="minorEastAsia"/>
          <w:noProof/>
          <w:vertAlign w:val="subscript"/>
        </w:rPr>
        <w:t>Y</w:t>
      </w:r>
      <w:r w:rsidRPr="007F644B">
        <w:rPr>
          <w:rFonts w:eastAsiaTheme="minorEastAsia"/>
          <w:lang w:val="en-GB"/>
        </w:rPr>
        <w:t xml:space="preserve"> for the luma sample array </w:t>
      </w:r>
      <w:r w:rsidRPr="007F644B">
        <w:rPr>
          <w:rFonts w:eastAsiaTheme="minorEastAsia"/>
          <w:noProof/>
        </w:rPr>
        <w:t xml:space="preserve">of the input </w:t>
      </w:r>
      <w:r w:rsidR="00BB17A4">
        <w:rPr>
          <w:rFonts w:eastAsiaTheme="minorEastAsia"/>
          <w:noProof/>
        </w:rPr>
        <w:t xml:space="preserve">and output </w:t>
      </w:r>
      <w:r w:rsidRPr="007F644B">
        <w:rPr>
          <w:rFonts w:eastAsiaTheme="minorEastAsia"/>
          <w:noProof/>
        </w:rPr>
        <w:t>pictures.</w:t>
      </w:r>
    </w:p>
    <w:p w14:paraId="665B065F" w14:textId="7D0351E6" w:rsidR="007F644B" w:rsidRPr="007F644B" w:rsidRDefault="007F644B" w:rsidP="00CC1094">
      <w:pPr>
        <w:numPr>
          <w:ilvl w:val="0"/>
          <w:numId w:val="35"/>
        </w:numPr>
        <w:tabs>
          <w:tab w:val="clear" w:pos="720"/>
          <w:tab w:val="left" w:pos="794"/>
          <w:tab w:val="left" w:pos="1191"/>
          <w:tab w:val="left" w:pos="1588"/>
          <w:tab w:val="left" w:pos="1985"/>
        </w:tabs>
        <w:spacing w:before="86"/>
        <w:contextualSpacing/>
        <w:rPr>
          <w:rFonts w:eastAsiaTheme="minorEastAsia"/>
          <w:noProof/>
        </w:rPr>
      </w:pPr>
      <w:r w:rsidRPr="007F644B">
        <w:rPr>
          <w:rFonts w:eastAsiaTheme="minorEastAsia"/>
          <w:noProof/>
        </w:rPr>
        <w:t>Bit depth BitDepth</w:t>
      </w:r>
      <w:r w:rsidRPr="007F644B">
        <w:rPr>
          <w:rFonts w:eastAsiaTheme="minorEastAsia"/>
          <w:noProof/>
          <w:vertAlign w:val="subscript"/>
        </w:rPr>
        <w:t>C</w:t>
      </w:r>
      <w:r w:rsidRPr="007F644B">
        <w:rPr>
          <w:rFonts w:eastAsiaTheme="minorEastAsia"/>
          <w:noProof/>
        </w:rPr>
        <w:t xml:space="preserve"> for the chroma sample arrays, if any, of the input </w:t>
      </w:r>
      <w:r w:rsidR="00BB17A4">
        <w:rPr>
          <w:rFonts w:eastAsiaTheme="minorEastAsia"/>
          <w:noProof/>
        </w:rPr>
        <w:t xml:space="preserve">and output </w:t>
      </w:r>
      <w:r w:rsidRPr="007F644B">
        <w:rPr>
          <w:rFonts w:eastAsiaTheme="minorEastAsia"/>
          <w:noProof/>
        </w:rPr>
        <w:t>pictures.</w:t>
      </w:r>
    </w:p>
    <w:p w14:paraId="4D104C38" w14:textId="77777777" w:rsidR="007F644B" w:rsidRPr="007F644B" w:rsidRDefault="007F644B" w:rsidP="00CC1094">
      <w:pPr>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contextualSpacing/>
        <w:rPr>
          <w:lang w:val="en-GB"/>
        </w:rPr>
      </w:pPr>
      <w:r w:rsidRPr="007F644B">
        <w:rPr>
          <w:rFonts w:eastAsiaTheme="minorEastAsia"/>
          <w:lang w:val="en-GB"/>
        </w:rPr>
        <w:t xml:space="preserve">A chroma format indicator, denoted herein by </w:t>
      </w:r>
      <w:proofErr w:type="spellStart"/>
      <w:r w:rsidRPr="007F644B">
        <w:rPr>
          <w:rFonts w:eastAsiaTheme="minorEastAsia"/>
          <w:lang w:val="en-GB"/>
        </w:rPr>
        <w:t>ChromaFormatIdc</w:t>
      </w:r>
      <w:proofErr w:type="spellEnd"/>
      <w:r w:rsidRPr="007F644B">
        <w:rPr>
          <w:rFonts w:eastAsiaTheme="minorEastAsia"/>
          <w:lang w:val="en-GB"/>
        </w:rPr>
        <w:t xml:space="preserve">, as described in subclause </w:t>
      </w:r>
      <w:r w:rsidRPr="007F644B">
        <w:rPr>
          <w:rFonts w:eastAsiaTheme="minorEastAsia"/>
          <w:lang w:val="en-GB"/>
        </w:rPr>
        <w:fldChar w:fldCharType="begin" w:fldLock="1"/>
      </w:r>
      <w:r w:rsidRPr="007F644B">
        <w:rPr>
          <w:rFonts w:eastAsiaTheme="minorEastAsia"/>
          <w:lang w:val="en-GB"/>
        </w:rPr>
        <w:instrText xml:space="preserve"> REF _Ref23160780 \r \h </w:instrText>
      </w:r>
      <w:r w:rsidRPr="007F644B">
        <w:rPr>
          <w:rFonts w:eastAsiaTheme="minorEastAsia"/>
          <w:lang w:val="en-GB"/>
        </w:rPr>
      </w:r>
      <w:r w:rsidRPr="007F644B">
        <w:rPr>
          <w:rFonts w:eastAsiaTheme="minorEastAsia"/>
          <w:lang w:val="en-GB"/>
        </w:rPr>
        <w:fldChar w:fldCharType="separate"/>
      </w:r>
      <w:r w:rsidRPr="007F644B">
        <w:rPr>
          <w:rFonts w:eastAsiaTheme="minorEastAsia"/>
          <w:cs/>
          <w:lang w:val="en-GB"/>
        </w:rPr>
        <w:t>‎</w:t>
      </w:r>
      <w:r w:rsidRPr="007F644B">
        <w:rPr>
          <w:rFonts w:eastAsiaTheme="minorEastAsia"/>
          <w:lang w:val="en-GB"/>
        </w:rPr>
        <w:fldChar w:fldCharType="end"/>
      </w:r>
      <w:r w:rsidRPr="007F644B">
        <w:rPr>
          <w:rFonts w:eastAsiaTheme="minorEastAsia"/>
          <w:lang w:val="en-GB"/>
        </w:rPr>
        <w:t>7.3.</w:t>
      </w:r>
    </w:p>
    <w:p w14:paraId="0548D4CB" w14:textId="77777777" w:rsidR="007F644B" w:rsidRPr="007F644B" w:rsidRDefault="007F644B" w:rsidP="007F644B">
      <w:pPr>
        <w:rPr>
          <w:rFonts w:eastAsiaTheme="minorEastAsia"/>
          <w:bCs/>
          <w:lang w:val="en-GB"/>
        </w:rPr>
      </w:pPr>
      <w:r w:rsidRPr="007F644B">
        <w:rPr>
          <w:rFonts w:eastAsiaTheme="minorEastAsia"/>
          <w:bCs/>
          <w:lang w:val="en-GB"/>
        </w:rPr>
        <w:t xml:space="preserve">The variables </w:t>
      </w:r>
      <w:proofErr w:type="spellStart"/>
      <w:r w:rsidRPr="007F644B">
        <w:rPr>
          <w:rFonts w:eastAsiaTheme="minorEastAsia"/>
          <w:bCs/>
          <w:lang w:val="en-GB"/>
        </w:rPr>
        <w:t>SubWidthC</w:t>
      </w:r>
      <w:proofErr w:type="spellEnd"/>
      <w:r w:rsidRPr="007F644B">
        <w:rPr>
          <w:rFonts w:eastAsiaTheme="minorEastAsia"/>
          <w:bCs/>
          <w:lang w:val="en-GB"/>
        </w:rPr>
        <w:t xml:space="preserve"> and </w:t>
      </w:r>
      <w:proofErr w:type="spellStart"/>
      <w:r w:rsidRPr="007F644B">
        <w:rPr>
          <w:rFonts w:eastAsiaTheme="minorEastAsia"/>
          <w:bCs/>
          <w:lang w:val="en-GB"/>
        </w:rPr>
        <w:t>SubHeightC</w:t>
      </w:r>
      <w:proofErr w:type="spellEnd"/>
      <w:r w:rsidRPr="007F644B">
        <w:rPr>
          <w:rFonts w:eastAsiaTheme="minorEastAsia"/>
          <w:bCs/>
          <w:lang w:val="en-GB"/>
        </w:rPr>
        <w:t xml:space="preserve"> are derived from </w:t>
      </w:r>
      <w:proofErr w:type="spellStart"/>
      <w:r w:rsidRPr="007F644B">
        <w:rPr>
          <w:rFonts w:eastAsiaTheme="minorEastAsia"/>
          <w:bCs/>
          <w:lang w:val="en-GB"/>
        </w:rPr>
        <w:t>ChromaFormatIdc</w:t>
      </w:r>
      <w:proofErr w:type="spellEnd"/>
      <w:r w:rsidRPr="007F644B">
        <w:rPr>
          <w:rFonts w:eastAsiaTheme="minorEastAsia"/>
          <w:bCs/>
          <w:lang w:val="en-GB"/>
        </w:rPr>
        <w:t xml:space="preserve"> as specified by Table 2.</w:t>
      </w:r>
    </w:p>
    <w:p w14:paraId="5618180E" w14:textId="49BBB87D"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rFonts w:eastAsiaTheme="minorEastAsia"/>
          <w:szCs w:val="22"/>
          <w:lang w:val="en-GB"/>
        </w:rPr>
      </w:pPr>
      <w:proofErr w:type="spellStart"/>
      <w:r w:rsidRPr="007F644B">
        <w:rPr>
          <w:rFonts w:eastAsiaTheme="minorEastAsia"/>
          <w:b/>
          <w:bCs/>
        </w:rPr>
        <w:t>gfv_id</w:t>
      </w:r>
      <w:proofErr w:type="spellEnd"/>
      <w:r w:rsidRPr="007F644B">
        <w:rPr>
          <w:rFonts w:eastAsiaTheme="minorEastAsia"/>
          <w:b/>
          <w:bCs/>
        </w:rPr>
        <w:t xml:space="preserve"> </w:t>
      </w:r>
      <w:r w:rsidRPr="007F644B">
        <w:rPr>
          <w:rFonts w:eastAsiaTheme="minorEastAsia"/>
        </w:rPr>
        <w:t xml:space="preserve">contains an identifying number that may be used to identify face feature information and specify a </w:t>
      </w:r>
      <w:r w:rsidRPr="007F644B">
        <w:rPr>
          <w:rFonts w:eastAsiaTheme="minorEastAsia"/>
          <w:lang w:val="en-GB"/>
        </w:rPr>
        <w:t>neural network that may be used as</w:t>
      </w:r>
      <w:r w:rsidRPr="007F644B">
        <w:rPr>
          <w:rFonts w:eastAsiaTheme="minorEastAsia"/>
        </w:rPr>
        <w:t xml:space="preserve"> </w:t>
      </w:r>
      <w:proofErr w:type="spellStart"/>
      <w:r w:rsidR="00A563E0">
        <w:rPr>
          <w:rFonts w:eastAsiaTheme="minorEastAsia"/>
        </w:rPr>
        <w:t>TranslatorNN</w:t>
      </w:r>
      <w:proofErr w:type="spellEnd"/>
      <w:r w:rsidRPr="007F644B">
        <w:rPr>
          <w:rFonts w:eastAsiaTheme="minorEastAsia"/>
        </w:rPr>
        <w:t>(</w:t>
      </w:r>
      <w:r w:rsidRPr="007F644B">
        <w:rPr>
          <w:rFonts w:eastAsiaTheme="minorEastAsia"/>
          <w:bCs/>
          <w:sz w:val="18"/>
          <w:lang w:val="en-GB"/>
        </w:rPr>
        <w:t> </w:t>
      </w:r>
      <w:r w:rsidRPr="007F644B">
        <w:rPr>
          <w:rFonts w:eastAsiaTheme="minorEastAsia"/>
        </w:rPr>
        <w:t xml:space="preserve">). </w:t>
      </w:r>
      <w:r w:rsidRPr="007F644B">
        <w:rPr>
          <w:rFonts w:eastAsiaTheme="minorEastAsia"/>
          <w:szCs w:val="22"/>
          <w:lang w:val="en-GB"/>
        </w:rPr>
        <w:t xml:space="preserve">The value of </w:t>
      </w:r>
      <w:proofErr w:type="spellStart"/>
      <w:r w:rsidRPr="007F644B">
        <w:rPr>
          <w:rFonts w:eastAsiaTheme="minorEastAsia"/>
          <w:szCs w:val="22"/>
          <w:lang w:val="en-GB"/>
        </w:rPr>
        <w:t>gfv_id</w:t>
      </w:r>
      <w:proofErr w:type="spellEnd"/>
      <w:r w:rsidRPr="007F644B">
        <w:rPr>
          <w:rFonts w:eastAsiaTheme="minorEastAsia"/>
          <w:szCs w:val="22"/>
          <w:lang w:val="en-GB"/>
        </w:rPr>
        <w:t xml:space="preserve"> shall be in the range of 0 to 2</w:t>
      </w:r>
      <w:r w:rsidRPr="007F644B">
        <w:rPr>
          <w:rFonts w:eastAsiaTheme="minorEastAsia"/>
          <w:szCs w:val="22"/>
          <w:vertAlign w:val="superscript"/>
          <w:lang w:val="en-GB"/>
        </w:rPr>
        <w:t>32</w:t>
      </w:r>
      <w:r w:rsidRPr="007F644B">
        <w:rPr>
          <w:rFonts w:eastAsiaTheme="minorEastAsia"/>
          <w:szCs w:val="22"/>
          <w:lang w:val="en-GB"/>
        </w:rPr>
        <w:t xml:space="preserve">–− 2, inclusive. Values of </w:t>
      </w:r>
      <w:proofErr w:type="spellStart"/>
      <w:r w:rsidRPr="007F644B">
        <w:rPr>
          <w:rFonts w:eastAsiaTheme="minorEastAsia"/>
          <w:szCs w:val="22"/>
          <w:lang w:val="en-GB"/>
        </w:rPr>
        <w:t>gfv_id</w:t>
      </w:r>
      <w:proofErr w:type="spellEnd"/>
      <w:r w:rsidRPr="007F644B">
        <w:rPr>
          <w:rFonts w:eastAsiaTheme="minorEastAsia"/>
          <w:szCs w:val="22"/>
          <w:lang w:val="en-GB"/>
        </w:rPr>
        <w:t xml:space="preserve"> from 256 to 511, inclusive, and from 2</w:t>
      </w:r>
      <w:r w:rsidRPr="007F644B">
        <w:rPr>
          <w:rFonts w:eastAsiaTheme="minorEastAsia"/>
          <w:szCs w:val="22"/>
          <w:vertAlign w:val="superscript"/>
          <w:lang w:val="en-GB"/>
        </w:rPr>
        <w:t>31</w:t>
      </w:r>
      <w:r w:rsidRPr="007F644B">
        <w:rPr>
          <w:rFonts w:eastAsiaTheme="minorEastAsia"/>
          <w:szCs w:val="22"/>
          <w:lang w:val="en-GB"/>
        </w:rPr>
        <w:t xml:space="preserve"> to 2</w:t>
      </w:r>
      <w:r w:rsidRPr="007F644B">
        <w:rPr>
          <w:rFonts w:eastAsiaTheme="minorEastAsia"/>
          <w:szCs w:val="22"/>
          <w:vertAlign w:val="superscript"/>
          <w:lang w:val="en-GB"/>
        </w:rPr>
        <w:t>32</w:t>
      </w:r>
      <w:r w:rsidRPr="007F644B">
        <w:rPr>
          <w:rFonts w:eastAsiaTheme="minorEastAsia"/>
          <w:szCs w:val="22"/>
          <w:lang w:val="en-GB"/>
        </w:rPr>
        <w:t xml:space="preserve">–− 2, inclusive, are reserved for future use by ITU-T | ISO/IEC. Decoders </w:t>
      </w:r>
      <w:r w:rsidRPr="007F644B">
        <w:rPr>
          <w:rFonts w:eastAsiaTheme="minorEastAsia"/>
          <w:lang w:val="en-GB"/>
        </w:rPr>
        <w:t xml:space="preserve">conforming to this edition of this document </w:t>
      </w:r>
      <w:r w:rsidRPr="007F644B">
        <w:rPr>
          <w:rFonts w:eastAsiaTheme="minorEastAsia"/>
          <w:szCs w:val="22"/>
          <w:lang w:val="en-GB"/>
        </w:rPr>
        <w:t xml:space="preserve">encountering a GFV SEI message with </w:t>
      </w:r>
      <w:proofErr w:type="spellStart"/>
      <w:r w:rsidRPr="007F644B">
        <w:rPr>
          <w:rFonts w:eastAsiaTheme="minorEastAsia"/>
          <w:szCs w:val="22"/>
          <w:lang w:val="en-GB"/>
        </w:rPr>
        <w:t>gfv_id</w:t>
      </w:r>
      <w:proofErr w:type="spellEnd"/>
      <w:r w:rsidRPr="007F644B">
        <w:rPr>
          <w:rFonts w:eastAsiaTheme="minorEastAsia"/>
          <w:szCs w:val="22"/>
          <w:lang w:val="en-GB"/>
        </w:rPr>
        <w:t xml:space="preserve"> in the range of 256 to 511, inclusive, or in the range of 2</w:t>
      </w:r>
      <w:r w:rsidRPr="007F644B">
        <w:rPr>
          <w:rFonts w:eastAsiaTheme="minorEastAsia"/>
          <w:szCs w:val="22"/>
          <w:vertAlign w:val="superscript"/>
          <w:lang w:val="en-GB"/>
        </w:rPr>
        <w:t>31</w:t>
      </w:r>
      <w:r w:rsidRPr="007F644B">
        <w:rPr>
          <w:rFonts w:eastAsiaTheme="minorEastAsia"/>
          <w:szCs w:val="22"/>
          <w:lang w:val="en-GB"/>
        </w:rPr>
        <w:t xml:space="preserve"> to 2</w:t>
      </w:r>
      <w:r w:rsidRPr="007F644B">
        <w:rPr>
          <w:rFonts w:eastAsiaTheme="minorEastAsia"/>
          <w:szCs w:val="22"/>
          <w:vertAlign w:val="superscript"/>
          <w:lang w:val="en-GB"/>
        </w:rPr>
        <w:t>32</w:t>
      </w:r>
      <w:r w:rsidRPr="007F644B">
        <w:rPr>
          <w:rFonts w:eastAsiaTheme="minorEastAsia"/>
          <w:szCs w:val="22"/>
          <w:lang w:val="en-GB"/>
        </w:rPr>
        <w:t>–− 2, inclusive, shall ignore the SEI message.</w:t>
      </w:r>
    </w:p>
    <w:p w14:paraId="711926E8" w14:textId="77777777" w:rsidR="002F0A9E" w:rsidRPr="00CB61A0" w:rsidRDefault="002F0A9E" w:rsidP="002F0A9E">
      <w:pPr>
        <w:rPr>
          <w:rFonts w:eastAsiaTheme="minorEastAsia"/>
          <w:lang w:val="en-CA"/>
        </w:rPr>
      </w:pPr>
      <w:proofErr w:type="spellStart"/>
      <w:r w:rsidRPr="002F0A9E">
        <w:rPr>
          <w:rFonts w:eastAsiaTheme="minorEastAsia"/>
          <w:b/>
          <w:bCs/>
          <w:lang w:val="en-CA"/>
        </w:rPr>
        <w:t>gfv_cnt</w:t>
      </w:r>
      <w:proofErr w:type="spellEnd"/>
      <w:r w:rsidRPr="00CB61A0">
        <w:rPr>
          <w:rFonts w:eastAsiaTheme="minorEastAsia"/>
          <w:lang w:val="en-CA"/>
        </w:rPr>
        <w:t xml:space="preserve"> specifies a GFV SEI message instance count value for this </w:t>
      </w:r>
      <w:proofErr w:type="spellStart"/>
      <w:r w:rsidRPr="00CB61A0">
        <w:rPr>
          <w:rFonts w:eastAsiaTheme="minorEastAsia"/>
          <w:lang w:val="en-CA"/>
        </w:rPr>
        <w:t>gfv_id</w:t>
      </w:r>
      <w:proofErr w:type="spellEnd"/>
      <w:r w:rsidRPr="00CB61A0">
        <w:rPr>
          <w:rFonts w:eastAsiaTheme="minorEastAsia"/>
          <w:lang w:val="en-CA"/>
        </w:rPr>
        <w:t xml:space="preserve"> value within a picture unit.</w:t>
      </w:r>
    </w:p>
    <w:p w14:paraId="6CF685E5" w14:textId="77777777" w:rsidR="002F0A9E" w:rsidRPr="00CB61A0" w:rsidRDefault="002F0A9E" w:rsidP="002F0A9E">
      <w:pPr>
        <w:rPr>
          <w:rFonts w:eastAsiaTheme="minorEastAsia"/>
          <w:lang w:val="en-CA"/>
        </w:rPr>
      </w:pPr>
      <w:r w:rsidRPr="00CB61A0">
        <w:rPr>
          <w:rFonts w:eastAsiaTheme="minorEastAsia"/>
          <w:lang w:val="en-CA"/>
        </w:rPr>
        <w:t xml:space="preserve">The </w:t>
      </w:r>
      <w:proofErr w:type="spellStart"/>
      <w:r w:rsidRPr="00CB61A0">
        <w:rPr>
          <w:rFonts w:eastAsiaTheme="minorEastAsia"/>
          <w:lang w:val="en-CA"/>
        </w:rPr>
        <w:t>gfv_cnt</w:t>
      </w:r>
      <w:proofErr w:type="spellEnd"/>
      <w:r w:rsidRPr="00CB61A0">
        <w:rPr>
          <w:rFonts w:eastAsiaTheme="minorEastAsia"/>
          <w:lang w:val="en-CA"/>
        </w:rPr>
        <w:t xml:space="preserve"> of the first GFV SEI message, in decoding order, with a particular value of </w:t>
      </w:r>
      <w:proofErr w:type="spellStart"/>
      <w:r w:rsidRPr="00CB61A0">
        <w:rPr>
          <w:rFonts w:eastAsiaTheme="minorEastAsia"/>
          <w:lang w:val="en-CA"/>
        </w:rPr>
        <w:t>gfv_id</w:t>
      </w:r>
      <w:proofErr w:type="spellEnd"/>
      <w:r w:rsidRPr="00CB61A0">
        <w:rPr>
          <w:rFonts w:eastAsiaTheme="minorEastAsia"/>
          <w:lang w:val="en-CA"/>
        </w:rPr>
        <w:t xml:space="preserve"> within picture unit shall be equal to 0. When </w:t>
      </w:r>
      <w:proofErr w:type="spellStart"/>
      <w:r w:rsidRPr="00CB61A0">
        <w:rPr>
          <w:rFonts w:eastAsiaTheme="minorEastAsia"/>
          <w:lang w:val="en-CA"/>
        </w:rPr>
        <w:t>gfv_cnt</w:t>
      </w:r>
      <w:proofErr w:type="spellEnd"/>
      <w:r w:rsidRPr="00CB61A0">
        <w:rPr>
          <w:rFonts w:eastAsiaTheme="minorEastAsia"/>
          <w:lang w:val="en-CA"/>
        </w:rPr>
        <w:t xml:space="preserve"> assigned to </w:t>
      </w:r>
      <w:proofErr w:type="spellStart"/>
      <w:r w:rsidRPr="00CB61A0">
        <w:rPr>
          <w:rFonts w:eastAsiaTheme="minorEastAsia"/>
          <w:lang w:val="en-CA"/>
        </w:rPr>
        <w:t>currGfvCnt</w:t>
      </w:r>
      <w:proofErr w:type="spellEnd"/>
      <w:r w:rsidRPr="00CB61A0">
        <w:rPr>
          <w:rFonts w:eastAsiaTheme="minorEastAsia"/>
          <w:lang w:val="en-CA"/>
        </w:rPr>
        <w:t xml:space="preserve"> is greater than 0, a GFV SEI message with the same </w:t>
      </w:r>
      <w:proofErr w:type="spellStart"/>
      <w:r w:rsidRPr="00CB61A0">
        <w:rPr>
          <w:rFonts w:eastAsiaTheme="minorEastAsia"/>
          <w:lang w:val="en-CA"/>
        </w:rPr>
        <w:t>gfv_id</w:t>
      </w:r>
      <w:proofErr w:type="spellEnd"/>
      <w:r w:rsidRPr="00CB61A0">
        <w:rPr>
          <w:rFonts w:eastAsiaTheme="minorEastAsia"/>
          <w:lang w:val="en-CA"/>
        </w:rPr>
        <w:t xml:space="preserve"> value and </w:t>
      </w:r>
      <w:proofErr w:type="spellStart"/>
      <w:r w:rsidRPr="00CB61A0">
        <w:rPr>
          <w:rFonts w:eastAsiaTheme="minorEastAsia"/>
          <w:lang w:val="en-CA"/>
        </w:rPr>
        <w:t>gfv_cnt</w:t>
      </w:r>
      <w:proofErr w:type="spellEnd"/>
      <w:r w:rsidRPr="00CB61A0">
        <w:rPr>
          <w:rFonts w:eastAsiaTheme="minorEastAsia"/>
          <w:lang w:val="en-CA"/>
        </w:rPr>
        <w:t xml:space="preserve"> equal to </w:t>
      </w:r>
      <w:proofErr w:type="spellStart"/>
      <w:r w:rsidRPr="00CB61A0">
        <w:rPr>
          <w:rFonts w:eastAsiaTheme="minorEastAsia"/>
          <w:lang w:val="en-CA"/>
        </w:rPr>
        <w:t>currGfvCnt</w:t>
      </w:r>
      <w:proofErr w:type="spellEnd"/>
      <w:r w:rsidRPr="00CB61A0">
        <w:rPr>
          <w:rFonts w:eastAsiaTheme="minorEastAsia"/>
          <w:lang w:val="en-CA"/>
        </w:rPr>
        <w:t> − 1 shall precede the current GFV SEI message in decoding order in the same picture unit.</w:t>
      </w:r>
    </w:p>
    <w:p w14:paraId="487B8685" w14:textId="77777777" w:rsidR="002F0A9E" w:rsidRPr="00CB61A0" w:rsidRDefault="002F0A9E" w:rsidP="002F0A9E">
      <w:pPr>
        <w:rPr>
          <w:rFonts w:eastAsiaTheme="minorEastAsia"/>
          <w:lang w:val="en-CA"/>
        </w:rPr>
      </w:pPr>
      <w:r w:rsidRPr="00CB61A0">
        <w:rPr>
          <w:rFonts w:eastAsiaTheme="minorEastAsia"/>
          <w:lang w:val="en-CA"/>
        </w:rPr>
        <w:t xml:space="preserve">The value of </w:t>
      </w:r>
      <w:proofErr w:type="spellStart"/>
      <w:r w:rsidRPr="00CB61A0">
        <w:rPr>
          <w:rFonts w:eastAsiaTheme="minorEastAsia"/>
          <w:lang w:val="en-CA"/>
        </w:rPr>
        <w:t>gfv_cnt</w:t>
      </w:r>
      <w:proofErr w:type="spellEnd"/>
      <w:r w:rsidRPr="00CB61A0">
        <w:rPr>
          <w:rFonts w:eastAsiaTheme="minorEastAsia"/>
          <w:lang w:val="en-CA"/>
        </w:rPr>
        <w:t xml:space="preserve"> shall be in the range of 0 to 65 535, inclusive.</w:t>
      </w:r>
    </w:p>
    <w:p w14:paraId="7654A7EA" w14:textId="682B5580" w:rsidR="007F644B" w:rsidRPr="007F644B" w:rsidRDefault="007F644B" w:rsidP="007F644B">
      <w:pPr>
        <w:rPr>
          <w:rFonts w:eastAsiaTheme="minorEastAsia"/>
          <w:highlight w:val="yellow"/>
          <w:lang w:val="en-GB"/>
        </w:rPr>
      </w:pPr>
      <w:proofErr w:type="spellStart"/>
      <w:r w:rsidRPr="007F644B">
        <w:rPr>
          <w:rFonts w:eastAsiaTheme="minorEastAsia"/>
          <w:b/>
          <w:bCs/>
          <w:lang w:val="en-GB"/>
        </w:rPr>
        <w:t>gfv_base_pic_flag</w:t>
      </w:r>
      <w:proofErr w:type="spellEnd"/>
      <w:r w:rsidRPr="007F644B">
        <w:rPr>
          <w:rFonts w:eastAsiaTheme="minorEastAsia"/>
          <w:b/>
          <w:bCs/>
          <w:lang w:val="en-GB"/>
        </w:rPr>
        <w:t xml:space="preserve"> </w:t>
      </w:r>
      <w:r w:rsidRPr="007F644B">
        <w:rPr>
          <w:rFonts w:eastAsiaTheme="minorEastAsia"/>
          <w:lang w:val="en-GB"/>
        </w:rPr>
        <w:t xml:space="preserve">equal to 1 indicates the current decoded output picture corresponds to a base picture. </w:t>
      </w:r>
      <w:proofErr w:type="spellStart"/>
      <w:r w:rsidRPr="007F644B">
        <w:rPr>
          <w:rFonts w:eastAsiaTheme="minorEastAsia"/>
          <w:lang w:val="en-GB"/>
        </w:rPr>
        <w:t>gfv_base_pic_flag</w:t>
      </w:r>
      <w:proofErr w:type="spellEnd"/>
      <w:r w:rsidRPr="007F644B">
        <w:rPr>
          <w:rFonts w:eastAsiaTheme="minorEastAsia"/>
          <w:lang w:val="en-GB"/>
        </w:rPr>
        <w:t xml:space="preserve"> equal to 0 indicates the current decoded output picture does not correspond to a base picture</w:t>
      </w:r>
      <w:r w:rsidR="00BD2B4E">
        <w:rPr>
          <w:rFonts w:eastAsiaTheme="minorEastAsia"/>
          <w:lang w:val="en-GB"/>
        </w:rPr>
        <w:t xml:space="preserve"> </w:t>
      </w:r>
      <w:r w:rsidR="00BD2B4E" w:rsidRPr="00BD2B4E">
        <w:rPr>
          <w:rFonts w:eastAsiaTheme="minorEastAsia"/>
          <w:lang w:val="en-GB"/>
        </w:rPr>
        <w:t>or this SEI message does not specify syntax elements for a base picture</w:t>
      </w:r>
      <w:r w:rsidRPr="007F644B">
        <w:rPr>
          <w:rFonts w:eastAsiaTheme="minorEastAsia"/>
          <w:lang w:val="en-GB"/>
        </w:rPr>
        <w:t>.</w:t>
      </w:r>
      <w:r w:rsidR="00BD2B4E">
        <w:rPr>
          <w:rFonts w:eastAsiaTheme="minorEastAsia"/>
          <w:lang w:val="en-GB"/>
        </w:rPr>
        <w:t xml:space="preserve"> </w:t>
      </w:r>
      <w:r w:rsidR="00E75918" w:rsidRPr="00B047EE">
        <w:rPr>
          <w:rFonts w:eastAsiaTheme="minorEastAsia"/>
          <w:lang w:val="en-GB"/>
        </w:rPr>
        <w:t xml:space="preserve">When </w:t>
      </w:r>
      <w:proofErr w:type="spellStart"/>
      <w:r w:rsidR="00E75918" w:rsidRPr="00B047EE">
        <w:rPr>
          <w:rFonts w:eastAsiaTheme="minorEastAsia"/>
          <w:lang w:val="en-GB"/>
        </w:rPr>
        <w:t>gfv_base_pic_flag</w:t>
      </w:r>
      <w:proofErr w:type="spellEnd"/>
      <w:r w:rsidR="00E75918" w:rsidRPr="00B047EE">
        <w:rPr>
          <w:rFonts w:eastAsiaTheme="minorEastAsia"/>
          <w:lang w:val="en-GB"/>
        </w:rPr>
        <w:t xml:space="preserve"> is not present, it is inferred to be equal to 0.</w:t>
      </w:r>
    </w:p>
    <w:p w14:paraId="28BAC581" w14:textId="77777777" w:rsidR="007F644B" w:rsidRPr="007F644B" w:rsidRDefault="007F644B" w:rsidP="007F644B">
      <w:pPr>
        <w:rPr>
          <w:rFonts w:eastAsiaTheme="minorEastAsia"/>
          <w:lang w:val="en-GB"/>
        </w:rPr>
      </w:pPr>
      <w:r w:rsidRPr="007F644B">
        <w:rPr>
          <w:rFonts w:eastAsiaTheme="minorEastAsia"/>
          <w:lang w:val="en-GB"/>
        </w:rPr>
        <w:t xml:space="preserve">The following constraints apply to the value of </w:t>
      </w:r>
      <w:proofErr w:type="spellStart"/>
      <w:r w:rsidRPr="007F644B">
        <w:rPr>
          <w:rFonts w:eastAsiaTheme="minorEastAsia"/>
          <w:lang w:val="en-GB"/>
        </w:rPr>
        <w:t>gfv_base_pic_flag</w:t>
      </w:r>
      <w:proofErr w:type="spellEnd"/>
      <w:r w:rsidRPr="007F644B">
        <w:rPr>
          <w:rFonts w:eastAsiaTheme="minorEastAsia"/>
          <w:lang w:val="en-GB"/>
        </w:rPr>
        <w:t>:</w:t>
      </w:r>
    </w:p>
    <w:p w14:paraId="2037A554" w14:textId="77777777" w:rsidR="007F644B" w:rsidRPr="007F644B" w:rsidRDefault="007F644B" w:rsidP="007F644B">
      <w:pPr>
        <w:spacing w:before="86"/>
        <w:ind w:left="397" w:hanging="397"/>
        <w:rPr>
          <w:rFonts w:eastAsiaTheme="minorEastAsia"/>
          <w:lang w:val="en-GB"/>
        </w:rPr>
      </w:pPr>
      <w:r w:rsidRPr="007F644B">
        <w:rPr>
          <w:rFonts w:eastAsiaTheme="minorEastAsia"/>
          <w:lang w:val="en-GB"/>
        </w:rPr>
        <w:t>–</w:t>
      </w:r>
      <w:r w:rsidRPr="007F644B">
        <w:rPr>
          <w:rFonts w:eastAsiaTheme="minorEastAsia"/>
          <w:lang w:val="en-GB"/>
        </w:rPr>
        <w:tab/>
        <w:t xml:space="preserve">When a GFV SEI message is the first GFV SEI message, in decoding order, that has a particular </w:t>
      </w:r>
      <w:proofErr w:type="spellStart"/>
      <w:r w:rsidRPr="007F644B">
        <w:rPr>
          <w:rFonts w:eastAsiaTheme="minorEastAsia"/>
          <w:lang w:val="en-GB"/>
        </w:rPr>
        <w:t>gfv_id</w:t>
      </w:r>
      <w:proofErr w:type="spellEnd"/>
      <w:r w:rsidRPr="007F644B">
        <w:rPr>
          <w:rFonts w:eastAsiaTheme="minorEastAsia"/>
          <w:lang w:val="en-GB"/>
        </w:rPr>
        <w:t xml:space="preserve"> value within the current CLVS, the value of </w:t>
      </w:r>
      <w:proofErr w:type="spellStart"/>
      <w:r w:rsidRPr="007F644B">
        <w:rPr>
          <w:rFonts w:eastAsiaTheme="minorEastAsia"/>
          <w:lang w:val="en-GB"/>
        </w:rPr>
        <w:t>gfv_base_pic_flag</w:t>
      </w:r>
      <w:proofErr w:type="spellEnd"/>
      <w:r w:rsidRPr="007F644B">
        <w:rPr>
          <w:rFonts w:eastAsiaTheme="minorEastAsia"/>
          <w:lang w:val="en-GB"/>
        </w:rPr>
        <w:t xml:space="preserve"> shall be equal to 1.</w:t>
      </w:r>
    </w:p>
    <w:p w14:paraId="11CE5B97" w14:textId="77777777" w:rsidR="007F644B" w:rsidRPr="007F644B" w:rsidRDefault="007F644B" w:rsidP="007F644B">
      <w:pPr>
        <w:spacing w:before="86"/>
        <w:ind w:left="397" w:hanging="397"/>
        <w:rPr>
          <w:rFonts w:eastAsiaTheme="minorEastAsia"/>
          <w:lang w:val="en-GB"/>
        </w:rPr>
      </w:pPr>
      <w:r w:rsidRPr="007F644B">
        <w:rPr>
          <w:rFonts w:eastAsiaTheme="minorEastAsia"/>
          <w:lang w:val="en-GB"/>
        </w:rPr>
        <w:t>–</w:t>
      </w:r>
      <w:r w:rsidRPr="007F644B">
        <w:rPr>
          <w:rFonts w:eastAsiaTheme="minorEastAsia"/>
          <w:lang w:val="en-GB"/>
        </w:rPr>
        <w:tab/>
        <w:t xml:space="preserve">When a GFV SEI message that has a particular </w:t>
      </w:r>
      <w:proofErr w:type="spellStart"/>
      <w:r w:rsidRPr="007F644B">
        <w:rPr>
          <w:rFonts w:eastAsiaTheme="minorEastAsia"/>
          <w:lang w:val="en-GB"/>
        </w:rPr>
        <w:t>gfv_id</w:t>
      </w:r>
      <w:proofErr w:type="spellEnd"/>
      <w:r w:rsidRPr="007F644B">
        <w:rPr>
          <w:rFonts w:eastAsiaTheme="minorEastAsia"/>
          <w:lang w:val="en-GB"/>
        </w:rPr>
        <w:t xml:space="preserve"> value has </w:t>
      </w:r>
      <w:proofErr w:type="spellStart"/>
      <w:r w:rsidRPr="007F644B">
        <w:rPr>
          <w:rFonts w:eastAsiaTheme="minorEastAsia"/>
          <w:lang w:val="en-GB"/>
        </w:rPr>
        <w:t>gfv_base_pic_flag</w:t>
      </w:r>
      <w:proofErr w:type="spellEnd"/>
      <w:r w:rsidRPr="007F644B">
        <w:rPr>
          <w:rFonts w:eastAsiaTheme="minorEastAsia"/>
          <w:lang w:val="en-GB"/>
        </w:rPr>
        <w:t xml:space="preserve"> being equal to 0, this SEI message pertains to the current decoded picture and all subsequent decoded pictures of the current layer, in output order, until the end of the current CLVS or up to but excluding the decoded picture that follows the current decoded picture in output order within the current CLVS and is associated with a subsequent GFV SEI message, in decoding order, having </w:t>
      </w:r>
      <w:proofErr w:type="spellStart"/>
      <w:r w:rsidRPr="007F644B">
        <w:rPr>
          <w:rFonts w:eastAsiaTheme="minorEastAsia"/>
          <w:lang w:val="en-GB"/>
        </w:rPr>
        <w:t>gfv_base_pic_flag</w:t>
      </w:r>
      <w:proofErr w:type="spellEnd"/>
      <w:r w:rsidRPr="007F644B">
        <w:rPr>
          <w:rFonts w:eastAsiaTheme="minorEastAsia"/>
          <w:lang w:val="en-GB"/>
        </w:rPr>
        <w:t xml:space="preserve"> equal to 0 and that particular </w:t>
      </w:r>
      <w:proofErr w:type="spellStart"/>
      <w:r w:rsidRPr="007F644B">
        <w:rPr>
          <w:rFonts w:eastAsiaTheme="minorEastAsia"/>
          <w:lang w:val="en-GB"/>
        </w:rPr>
        <w:t>gfv_id</w:t>
      </w:r>
      <w:proofErr w:type="spellEnd"/>
      <w:r w:rsidRPr="007F644B">
        <w:rPr>
          <w:rFonts w:eastAsiaTheme="minorEastAsia"/>
          <w:lang w:val="en-GB"/>
        </w:rPr>
        <w:t xml:space="preserve"> value within the current CLVS, whichever is earlier.</w:t>
      </w:r>
    </w:p>
    <w:p w14:paraId="349C5BB1" w14:textId="77777777" w:rsidR="007F644B" w:rsidRPr="007F644B" w:rsidRDefault="007F644B" w:rsidP="007F644B">
      <w:pPr>
        <w:rPr>
          <w:rFonts w:eastAsia="DengXian"/>
          <w:b/>
          <w:bCs/>
          <w:lang w:val="en-GB" w:eastAsia="zh-CN"/>
        </w:rPr>
      </w:pPr>
      <w:proofErr w:type="spellStart"/>
      <w:r w:rsidRPr="00F2523B">
        <w:rPr>
          <w:rFonts w:eastAsia="DengXian"/>
          <w:b/>
          <w:bCs/>
          <w:lang w:val="en-GB" w:eastAsia="zh-CN"/>
        </w:rPr>
        <w:t>gfv_nn_present_flag</w:t>
      </w:r>
      <w:proofErr w:type="spellEnd"/>
      <w:r w:rsidRPr="00F2523B">
        <w:rPr>
          <w:rFonts w:eastAsia="DengXian"/>
          <w:lang w:val="en-GB" w:eastAsia="zh-CN"/>
        </w:rPr>
        <w:t xml:space="preserve"> equal to 1 indicates</w:t>
      </w:r>
      <w:r w:rsidRPr="00F2523B">
        <w:rPr>
          <w:rFonts w:eastAsia="DengXian"/>
          <w:b/>
          <w:bCs/>
          <w:lang w:val="en-GB" w:eastAsia="zh-CN"/>
        </w:rPr>
        <w:t xml:space="preserve"> </w:t>
      </w:r>
      <w:r w:rsidRPr="00F2523B">
        <w:rPr>
          <w:rFonts w:eastAsiaTheme="minorEastAsia"/>
          <w:lang w:val="en-GB"/>
        </w:rPr>
        <w:t xml:space="preserve">a neural network that may be used as a </w:t>
      </w:r>
      <w:proofErr w:type="spellStart"/>
      <w:r w:rsidRPr="00F2523B">
        <w:rPr>
          <w:rFonts w:eastAsiaTheme="minorEastAsia"/>
          <w:lang w:val="en-GB"/>
        </w:rPr>
        <w:t>TranslatorNN</w:t>
      </w:r>
      <w:proofErr w:type="spellEnd"/>
      <w:r w:rsidRPr="00F2523B">
        <w:rPr>
          <w:rFonts w:eastAsiaTheme="minorEastAsia"/>
          <w:lang w:val="en-GB"/>
        </w:rPr>
        <w:t>(</w:t>
      </w:r>
      <w:r w:rsidRPr="00F2523B">
        <w:rPr>
          <w:rFonts w:eastAsiaTheme="minorEastAsia"/>
          <w:bCs/>
          <w:sz w:val="18"/>
          <w:lang w:val="en-GB"/>
        </w:rPr>
        <w:t> </w:t>
      </w:r>
      <w:r w:rsidRPr="00F2523B">
        <w:rPr>
          <w:rFonts w:eastAsiaTheme="minorEastAsia"/>
          <w:lang w:val="en-GB"/>
        </w:rPr>
        <w:t xml:space="preserve">) is contained or indicated by the SEI message. </w:t>
      </w:r>
      <w:proofErr w:type="spellStart"/>
      <w:r w:rsidRPr="00F2523B">
        <w:rPr>
          <w:rFonts w:eastAsia="DengXian"/>
          <w:lang w:val="en-GB" w:eastAsia="zh-CN"/>
        </w:rPr>
        <w:t>gfv_nn_present_flag</w:t>
      </w:r>
      <w:proofErr w:type="spellEnd"/>
      <w:r w:rsidRPr="00F2523B">
        <w:rPr>
          <w:rFonts w:eastAsia="DengXian"/>
          <w:lang w:val="en-GB" w:eastAsia="zh-CN"/>
        </w:rPr>
        <w:t xml:space="preserve"> equal to 0 indicates</w:t>
      </w:r>
      <w:r w:rsidRPr="00F2523B">
        <w:rPr>
          <w:rFonts w:eastAsia="DengXian"/>
          <w:b/>
          <w:bCs/>
          <w:lang w:val="en-GB" w:eastAsia="zh-CN"/>
        </w:rPr>
        <w:t xml:space="preserve"> </w:t>
      </w:r>
      <w:r w:rsidRPr="00F2523B">
        <w:rPr>
          <w:rFonts w:eastAsiaTheme="minorEastAsia"/>
          <w:lang w:val="en-GB"/>
        </w:rPr>
        <w:t xml:space="preserve">a neural network that may be used as a </w:t>
      </w:r>
      <w:proofErr w:type="spellStart"/>
      <w:r w:rsidRPr="00F2523B">
        <w:rPr>
          <w:rFonts w:eastAsiaTheme="minorEastAsia"/>
          <w:lang w:val="en-GB"/>
        </w:rPr>
        <w:t>TranslatorNN</w:t>
      </w:r>
      <w:proofErr w:type="spellEnd"/>
      <w:r w:rsidRPr="00F2523B">
        <w:rPr>
          <w:rFonts w:eastAsiaTheme="minorEastAsia"/>
          <w:lang w:val="en-GB"/>
        </w:rPr>
        <w:t>(</w:t>
      </w:r>
      <w:r w:rsidRPr="00F2523B">
        <w:rPr>
          <w:rFonts w:eastAsiaTheme="minorEastAsia"/>
          <w:bCs/>
          <w:sz w:val="18"/>
          <w:lang w:val="en-GB"/>
        </w:rPr>
        <w:t> </w:t>
      </w:r>
      <w:r w:rsidRPr="00F2523B">
        <w:rPr>
          <w:rFonts w:eastAsiaTheme="minorEastAsia"/>
          <w:lang w:val="en-GB"/>
        </w:rPr>
        <w:t xml:space="preserve">) is not contained or indicated by the SEI message. When </w:t>
      </w:r>
      <w:proofErr w:type="spellStart"/>
      <w:r w:rsidRPr="00F2523B">
        <w:rPr>
          <w:rFonts w:eastAsiaTheme="minorEastAsia"/>
          <w:lang w:val="en-GB"/>
        </w:rPr>
        <w:t>gfv_nn_present_flag</w:t>
      </w:r>
      <w:proofErr w:type="spellEnd"/>
      <w:r w:rsidRPr="00F2523B">
        <w:rPr>
          <w:rFonts w:eastAsiaTheme="minorEastAsia"/>
          <w:lang w:val="en-GB"/>
        </w:rPr>
        <w:t xml:space="preserve"> is not present, it is inferred to be 0.</w:t>
      </w:r>
    </w:p>
    <w:p w14:paraId="785B2812" w14:textId="06029966" w:rsidR="005141E2" w:rsidRPr="00CB61A0" w:rsidRDefault="005141E2" w:rsidP="005141E2">
      <w:pPr>
        <w:rPr>
          <w:rFonts w:eastAsiaTheme="minorEastAsia"/>
          <w:lang w:val="en-CA"/>
        </w:rPr>
      </w:pPr>
      <w:r w:rsidRPr="00CB61A0">
        <w:rPr>
          <w:rFonts w:eastAsiaTheme="minorEastAsia"/>
          <w:lang w:val="en-CA"/>
        </w:rPr>
        <w:t xml:space="preserve">When a GFV SEI message with a particular </w:t>
      </w:r>
      <w:r w:rsidR="0076213D">
        <w:rPr>
          <w:rFonts w:eastAsiaTheme="minorEastAsia"/>
          <w:lang w:val="en-CA"/>
        </w:rPr>
        <w:t xml:space="preserve">value of </w:t>
      </w:r>
      <w:proofErr w:type="spellStart"/>
      <w:r w:rsidRPr="00CB61A0">
        <w:rPr>
          <w:rFonts w:eastAsiaTheme="minorEastAsia"/>
          <w:lang w:val="en-CA"/>
        </w:rPr>
        <w:t>gfv_id</w:t>
      </w:r>
      <w:proofErr w:type="spellEnd"/>
      <w:r w:rsidRPr="00CB61A0">
        <w:rPr>
          <w:rFonts w:eastAsiaTheme="minorEastAsia"/>
          <w:lang w:val="en-CA"/>
        </w:rPr>
        <w:t xml:space="preserve"> is </w:t>
      </w:r>
      <w:r w:rsidR="0076213D">
        <w:rPr>
          <w:rFonts w:eastAsiaTheme="minorEastAsia"/>
          <w:lang w:val="en-CA"/>
        </w:rPr>
        <w:t>present</w:t>
      </w:r>
      <w:r w:rsidRPr="00CB61A0">
        <w:rPr>
          <w:rFonts w:eastAsiaTheme="minorEastAsia"/>
          <w:lang w:val="en-CA"/>
        </w:rPr>
        <w:t xml:space="preserve"> in </w:t>
      </w:r>
      <w:r w:rsidR="0077398A">
        <w:rPr>
          <w:rFonts w:eastAsiaTheme="minorEastAsia"/>
          <w:lang w:val="en-CA"/>
        </w:rPr>
        <w:t xml:space="preserve">an IRAP picture </w:t>
      </w:r>
      <w:r w:rsidR="0076213D">
        <w:rPr>
          <w:rFonts w:eastAsiaTheme="minorEastAsia"/>
          <w:lang w:val="en-CA"/>
        </w:rPr>
        <w:t xml:space="preserve">unit </w:t>
      </w:r>
      <w:r w:rsidRPr="00CB61A0">
        <w:rPr>
          <w:rFonts w:eastAsiaTheme="minorEastAsia"/>
          <w:lang w:val="en-CA"/>
        </w:rPr>
        <w:t xml:space="preserve">or </w:t>
      </w:r>
      <w:r w:rsidR="0076213D">
        <w:rPr>
          <w:rFonts w:eastAsiaTheme="minorEastAsia"/>
          <w:lang w:val="en-CA"/>
        </w:rPr>
        <w:t xml:space="preserve">in a picture unit </w:t>
      </w:r>
      <w:r w:rsidR="0077398A">
        <w:rPr>
          <w:rFonts w:eastAsiaTheme="minorEastAsia"/>
          <w:lang w:val="en-CA"/>
        </w:rPr>
        <w:t xml:space="preserve">that </w:t>
      </w:r>
      <w:r w:rsidRPr="00CB61A0">
        <w:rPr>
          <w:rFonts w:eastAsiaTheme="minorEastAsia"/>
          <w:lang w:val="en-CA"/>
        </w:rPr>
        <w:t xml:space="preserve">follows an IRAP picture unit in output order </w:t>
      </w:r>
      <w:r w:rsidR="0076213D">
        <w:rPr>
          <w:rFonts w:eastAsiaTheme="minorEastAsia"/>
          <w:lang w:val="en-CA"/>
        </w:rPr>
        <w:t xml:space="preserve">and is not preceded in output order by any picture unit that follows the IRAP picture in output order and has a GFV SEI message with that particular value of </w:t>
      </w:r>
      <w:proofErr w:type="spellStart"/>
      <w:r w:rsidR="0076213D">
        <w:rPr>
          <w:rFonts w:eastAsiaTheme="minorEastAsia"/>
          <w:lang w:val="en-CA"/>
        </w:rPr>
        <w:t>gfv_id</w:t>
      </w:r>
      <w:proofErr w:type="spellEnd"/>
      <w:r w:rsidRPr="00CB61A0">
        <w:rPr>
          <w:rFonts w:eastAsiaTheme="minorEastAsia"/>
          <w:lang w:val="en-CA"/>
        </w:rPr>
        <w:t xml:space="preserve">, </w:t>
      </w:r>
      <w:proofErr w:type="spellStart"/>
      <w:r w:rsidRPr="00CB61A0">
        <w:rPr>
          <w:rFonts w:eastAsiaTheme="minorEastAsia"/>
          <w:lang w:val="en-CA"/>
        </w:rPr>
        <w:t>gfv_nn_</w:t>
      </w:r>
      <w:r w:rsidR="0076213D">
        <w:rPr>
          <w:rFonts w:eastAsiaTheme="minorEastAsia"/>
          <w:lang w:val="en-CA"/>
        </w:rPr>
        <w:t>present_</w:t>
      </w:r>
      <w:r w:rsidRPr="00CB61A0">
        <w:rPr>
          <w:rFonts w:eastAsiaTheme="minorEastAsia"/>
          <w:lang w:val="en-CA"/>
        </w:rPr>
        <w:t>flag</w:t>
      </w:r>
      <w:proofErr w:type="spellEnd"/>
      <w:r w:rsidRPr="00CB61A0">
        <w:rPr>
          <w:rFonts w:eastAsiaTheme="minorEastAsia"/>
          <w:lang w:val="en-CA"/>
        </w:rPr>
        <w:t xml:space="preserve"> shall be present and equal to 1.</w:t>
      </w:r>
    </w:p>
    <w:p w14:paraId="5C1D2B01" w14:textId="39C82A26" w:rsidR="005141E2" w:rsidRPr="00CB61A0" w:rsidRDefault="005141E2" w:rsidP="005141E2">
      <w:pPr>
        <w:rPr>
          <w:rFonts w:eastAsiaTheme="minorEastAsia"/>
          <w:lang w:val="en-CA"/>
        </w:rPr>
      </w:pPr>
      <w:r w:rsidRPr="00CB61A0">
        <w:rPr>
          <w:rFonts w:eastAsiaTheme="minorEastAsia"/>
          <w:lang w:val="en-CA"/>
        </w:rPr>
        <w:t xml:space="preserve">When </w:t>
      </w:r>
      <w:proofErr w:type="spellStart"/>
      <w:r w:rsidRPr="00CB61A0">
        <w:rPr>
          <w:rFonts w:eastAsiaTheme="minorEastAsia"/>
          <w:lang w:val="en-CA"/>
        </w:rPr>
        <w:t>gfv_nn_</w:t>
      </w:r>
      <w:r w:rsidR="0076213D">
        <w:rPr>
          <w:rFonts w:eastAsiaTheme="minorEastAsia"/>
          <w:lang w:val="en-CA"/>
        </w:rPr>
        <w:t>present_</w:t>
      </w:r>
      <w:r w:rsidRPr="00CB61A0">
        <w:rPr>
          <w:rFonts w:eastAsiaTheme="minorEastAsia"/>
          <w:lang w:val="en-CA"/>
        </w:rPr>
        <w:t>flag</w:t>
      </w:r>
      <w:proofErr w:type="spellEnd"/>
      <w:r w:rsidRPr="00CB61A0">
        <w:rPr>
          <w:rFonts w:eastAsiaTheme="minorEastAsia"/>
          <w:lang w:val="en-CA"/>
        </w:rPr>
        <w:t xml:space="preserve"> is equal to 0 and </w:t>
      </w:r>
      <w:proofErr w:type="spellStart"/>
      <w:r w:rsidRPr="00CB61A0">
        <w:rPr>
          <w:rFonts w:eastAsiaTheme="minorEastAsia"/>
          <w:lang w:val="en-CA"/>
        </w:rPr>
        <w:t>TranslatorNN</w:t>
      </w:r>
      <w:proofErr w:type="spellEnd"/>
      <w:r w:rsidRPr="00CB61A0">
        <w:rPr>
          <w:rFonts w:eastAsiaTheme="minorEastAsia"/>
          <w:lang w:val="en-CA"/>
        </w:rPr>
        <w:t xml:space="preserve"> is referenced in the semantics of this SEI message, the applicable </w:t>
      </w:r>
      <w:proofErr w:type="spellStart"/>
      <w:r w:rsidRPr="00CB61A0">
        <w:rPr>
          <w:rFonts w:eastAsiaTheme="minorEastAsia"/>
          <w:lang w:val="en-CA"/>
        </w:rPr>
        <w:t>TranslatorNN</w:t>
      </w:r>
      <w:proofErr w:type="spellEnd"/>
      <w:r w:rsidRPr="00CB61A0">
        <w:rPr>
          <w:rFonts w:eastAsiaTheme="minorEastAsia"/>
          <w:lang w:val="en-CA"/>
        </w:rPr>
        <w:t xml:space="preserve"> is defined by the GFV SEI message </w:t>
      </w:r>
      <w:r w:rsidR="00FE60E6">
        <w:rPr>
          <w:rFonts w:eastAsiaTheme="minorEastAsia"/>
          <w:lang w:val="en-CA"/>
        </w:rPr>
        <w:t>that</w:t>
      </w:r>
      <w:r w:rsidR="0076213D">
        <w:rPr>
          <w:rFonts w:eastAsiaTheme="minorEastAsia"/>
          <w:lang w:val="en-CA"/>
        </w:rPr>
        <w:t xml:space="preserve"> </w:t>
      </w:r>
      <w:r w:rsidR="00FE60E6">
        <w:rPr>
          <w:rFonts w:eastAsiaTheme="minorEastAsia"/>
          <w:lang w:val="en-CA"/>
        </w:rPr>
        <w:t xml:space="preserve">is present in the last preceding picture unit </w:t>
      </w:r>
      <w:r w:rsidRPr="00CB61A0">
        <w:rPr>
          <w:rFonts w:eastAsiaTheme="minorEastAsia"/>
          <w:lang w:val="en-CA"/>
        </w:rPr>
        <w:t>in output order</w:t>
      </w:r>
      <w:r w:rsidR="00FE60E6">
        <w:rPr>
          <w:rFonts w:eastAsiaTheme="minorEastAsia"/>
          <w:lang w:val="en-CA"/>
        </w:rPr>
        <w:t xml:space="preserve"> that has that has</w:t>
      </w:r>
      <w:r w:rsidR="00FE60E6" w:rsidRPr="00CB61A0">
        <w:rPr>
          <w:rFonts w:eastAsiaTheme="minorEastAsia"/>
          <w:lang w:val="en-CA"/>
        </w:rPr>
        <w:t xml:space="preserve"> </w:t>
      </w:r>
      <w:r w:rsidR="00FE60E6">
        <w:rPr>
          <w:rFonts w:eastAsiaTheme="minorEastAsia"/>
          <w:lang w:val="en-CA"/>
        </w:rPr>
        <w:t xml:space="preserve">the same value of </w:t>
      </w:r>
      <w:proofErr w:type="spellStart"/>
      <w:r w:rsidR="00FE60E6">
        <w:rPr>
          <w:rFonts w:eastAsiaTheme="minorEastAsia"/>
          <w:lang w:val="en-CA"/>
        </w:rPr>
        <w:t>gfv_id</w:t>
      </w:r>
      <w:proofErr w:type="spellEnd"/>
      <w:r w:rsidR="00FE60E6">
        <w:rPr>
          <w:rFonts w:eastAsiaTheme="minorEastAsia"/>
          <w:lang w:val="en-CA"/>
        </w:rPr>
        <w:t xml:space="preserve"> as that in the current GFV SEI message </w:t>
      </w:r>
      <w:r w:rsidR="00FE60E6" w:rsidRPr="00CB61A0">
        <w:rPr>
          <w:rFonts w:eastAsiaTheme="minorEastAsia"/>
          <w:lang w:val="en-CA"/>
        </w:rPr>
        <w:t xml:space="preserve">and </w:t>
      </w:r>
      <w:proofErr w:type="spellStart"/>
      <w:r w:rsidR="00FE60E6" w:rsidRPr="00CB61A0">
        <w:rPr>
          <w:rFonts w:eastAsiaTheme="minorEastAsia"/>
          <w:lang w:val="en-CA"/>
        </w:rPr>
        <w:t>gfv_nn_</w:t>
      </w:r>
      <w:r w:rsidR="00FE60E6">
        <w:rPr>
          <w:rFonts w:eastAsiaTheme="minorEastAsia"/>
          <w:lang w:val="en-CA"/>
        </w:rPr>
        <w:t>present_</w:t>
      </w:r>
      <w:r w:rsidR="00FE60E6" w:rsidRPr="00CB61A0">
        <w:rPr>
          <w:rFonts w:eastAsiaTheme="minorEastAsia"/>
          <w:lang w:val="en-CA"/>
        </w:rPr>
        <w:t>flag</w:t>
      </w:r>
      <w:proofErr w:type="spellEnd"/>
      <w:r w:rsidR="00FE60E6" w:rsidRPr="00CB61A0">
        <w:rPr>
          <w:rFonts w:eastAsiaTheme="minorEastAsia"/>
          <w:lang w:val="en-CA"/>
        </w:rPr>
        <w:t xml:space="preserve"> equal to 1</w:t>
      </w:r>
      <w:r w:rsidRPr="00CB61A0">
        <w:rPr>
          <w:rFonts w:eastAsiaTheme="minorEastAsia"/>
          <w:lang w:val="en-CA"/>
        </w:rPr>
        <w:t>.</w:t>
      </w:r>
    </w:p>
    <w:p w14:paraId="6D7652BD" w14:textId="77777777" w:rsidR="007F644B" w:rsidRPr="007F644B" w:rsidRDefault="007F644B" w:rsidP="007F644B">
      <w:pPr>
        <w:rPr>
          <w:rFonts w:eastAsiaTheme="minorEastAsia"/>
          <w:lang w:val="en-GB"/>
        </w:rPr>
      </w:pPr>
      <w:proofErr w:type="spellStart"/>
      <w:r w:rsidRPr="007F644B">
        <w:rPr>
          <w:rFonts w:eastAsiaTheme="minorEastAsia"/>
          <w:b/>
          <w:bCs/>
          <w:lang w:val="en-GB"/>
        </w:rPr>
        <w:t>gfv_nn_base_flag</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gfv_nn_mode_idc</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gfv_nn_reserved_zero_bit_a</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gfv_nn_tag_uri</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gfv_nn_uri</w:t>
      </w:r>
      <w:proofErr w:type="spellEnd"/>
      <w:r w:rsidRPr="007F644B">
        <w:rPr>
          <w:rFonts w:eastAsiaTheme="minorEastAsia"/>
          <w:lang w:val="en-GB"/>
        </w:rPr>
        <w:t xml:space="preserve">, </w:t>
      </w:r>
      <w:proofErr w:type="spellStart"/>
      <w:r w:rsidRPr="007F644B">
        <w:rPr>
          <w:rFonts w:eastAsiaTheme="minorEastAsia"/>
          <w:b/>
          <w:bCs/>
          <w:lang w:val="en-GB"/>
        </w:rPr>
        <w:t>gfv_nn_payload_byte</w:t>
      </w:r>
      <w:proofErr w:type="spellEnd"/>
      <w:r w:rsidRPr="007F644B">
        <w:rPr>
          <w:rFonts w:eastAsiaTheme="minorEastAsia"/>
          <w:lang w:val="en-GB"/>
        </w:rPr>
        <w:t>[</w:t>
      </w:r>
      <w:r w:rsidRPr="007F644B">
        <w:rPr>
          <w:rFonts w:eastAsiaTheme="minorEastAsia"/>
          <w:bCs/>
          <w:sz w:val="18"/>
          <w:lang w:val="en-GB"/>
        </w:rPr>
        <w:t> </w:t>
      </w:r>
      <w:proofErr w:type="spellStart"/>
      <w:r w:rsidRPr="007F644B">
        <w:rPr>
          <w:rFonts w:eastAsiaTheme="minorEastAsia"/>
          <w:lang w:val="en-GB"/>
        </w:rPr>
        <w:t>i</w:t>
      </w:r>
      <w:proofErr w:type="spellEnd"/>
      <w:r w:rsidRPr="007F644B">
        <w:rPr>
          <w:rFonts w:eastAsiaTheme="minorEastAsia"/>
          <w:bCs/>
          <w:sz w:val="18"/>
          <w:lang w:val="en-GB"/>
        </w:rPr>
        <w:t> </w:t>
      </w:r>
      <w:r w:rsidRPr="007F644B">
        <w:rPr>
          <w:rFonts w:eastAsiaTheme="minorEastAsia"/>
          <w:lang w:val="en-GB"/>
        </w:rPr>
        <w:t xml:space="preserve">] specify a neural network that may be used as a </w:t>
      </w:r>
      <w:proofErr w:type="spellStart"/>
      <w:r w:rsidRPr="007F644B">
        <w:rPr>
          <w:rFonts w:eastAsiaTheme="minorEastAsia"/>
          <w:lang w:val="en-GB"/>
        </w:rPr>
        <w:t>TranslatorNN</w:t>
      </w:r>
      <w:proofErr w:type="spellEnd"/>
      <w:r w:rsidRPr="007F644B">
        <w:rPr>
          <w:rFonts w:eastAsiaTheme="minorEastAsia"/>
          <w:lang w:val="en-GB"/>
        </w:rPr>
        <w:t>(</w:t>
      </w:r>
      <w:r w:rsidRPr="007F644B">
        <w:rPr>
          <w:rFonts w:eastAsiaTheme="minorEastAsia"/>
          <w:bCs/>
          <w:sz w:val="18"/>
          <w:lang w:val="en-GB"/>
        </w:rPr>
        <w:t> </w:t>
      </w:r>
      <w:r w:rsidRPr="007F644B">
        <w:rPr>
          <w:rFonts w:eastAsiaTheme="minorEastAsia"/>
          <w:lang w:val="en-GB"/>
        </w:rPr>
        <w:t xml:space="preserve">). </w:t>
      </w:r>
      <w:proofErr w:type="spellStart"/>
      <w:r w:rsidRPr="007F644B">
        <w:rPr>
          <w:rFonts w:eastAsiaTheme="minorEastAsia"/>
          <w:lang w:val="en-GB"/>
        </w:rPr>
        <w:t>gfv_nn_base_flag</w:t>
      </w:r>
      <w:proofErr w:type="spellEnd"/>
      <w:r w:rsidRPr="007F644B">
        <w:rPr>
          <w:rFonts w:eastAsiaTheme="minorEastAsia"/>
          <w:lang w:val="en-GB"/>
        </w:rPr>
        <w:t xml:space="preserve">, </w:t>
      </w:r>
      <w:proofErr w:type="spellStart"/>
      <w:r w:rsidRPr="007F644B">
        <w:rPr>
          <w:rFonts w:eastAsiaTheme="minorEastAsia"/>
          <w:lang w:val="en-GB"/>
        </w:rPr>
        <w:t>gfv_nn_mode_idc</w:t>
      </w:r>
      <w:proofErr w:type="spellEnd"/>
      <w:r w:rsidRPr="007F644B">
        <w:rPr>
          <w:rFonts w:eastAsiaTheme="minorEastAsia"/>
          <w:lang w:val="en-GB"/>
        </w:rPr>
        <w:t xml:space="preserve">, </w:t>
      </w:r>
      <w:proofErr w:type="spellStart"/>
      <w:r w:rsidRPr="007F644B">
        <w:rPr>
          <w:rFonts w:eastAsiaTheme="minorEastAsia"/>
          <w:lang w:val="en-GB"/>
        </w:rPr>
        <w:t>gfv_nn_reserved_zero_bit_a</w:t>
      </w:r>
      <w:proofErr w:type="spellEnd"/>
      <w:r w:rsidRPr="007F644B">
        <w:rPr>
          <w:rFonts w:eastAsiaTheme="minorEastAsia"/>
          <w:lang w:val="en-GB"/>
        </w:rPr>
        <w:t xml:space="preserve">, </w:t>
      </w:r>
      <w:proofErr w:type="spellStart"/>
      <w:r w:rsidRPr="007F644B">
        <w:rPr>
          <w:rFonts w:eastAsiaTheme="minorEastAsia"/>
          <w:lang w:val="en-GB"/>
        </w:rPr>
        <w:t>gfv_nn_tag_uri</w:t>
      </w:r>
      <w:proofErr w:type="spellEnd"/>
      <w:r w:rsidRPr="007F644B">
        <w:rPr>
          <w:rFonts w:eastAsiaTheme="minorEastAsia"/>
          <w:lang w:val="en-GB"/>
        </w:rPr>
        <w:t xml:space="preserve">, </w:t>
      </w:r>
      <w:proofErr w:type="spellStart"/>
      <w:r w:rsidRPr="007F644B">
        <w:rPr>
          <w:rFonts w:eastAsiaTheme="minorEastAsia"/>
          <w:lang w:val="en-GB"/>
        </w:rPr>
        <w:t>gfv_nn_uri</w:t>
      </w:r>
      <w:proofErr w:type="spellEnd"/>
      <w:r w:rsidRPr="007F644B">
        <w:rPr>
          <w:rFonts w:eastAsiaTheme="minorEastAsia"/>
          <w:lang w:val="en-GB"/>
        </w:rPr>
        <w:t xml:space="preserve">, </w:t>
      </w:r>
      <w:proofErr w:type="spellStart"/>
      <w:r w:rsidRPr="007F644B">
        <w:rPr>
          <w:rFonts w:eastAsiaTheme="minorEastAsia"/>
          <w:lang w:val="en-GB"/>
        </w:rPr>
        <w:t>gfv_nn_payload_byte</w:t>
      </w:r>
      <w:proofErr w:type="spellEnd"/>
      <w:r w:rsidRPr="007F644B">
        <w:rPr>
          <w:rFonts w:eastAsiaTheme="minorEastAsia"/>
          <w:lang w:val="en-GB"/>
        </w:rPr>
        <w:t>[</w:t>
      </w:r>
      <w:r w:rsidRPr="007F644B">
        <w:rPr>
          <w:rFonts w:eastAsiaTheme="minorEastAsia"/>
          <w:bCs/>
          <w:sz w:val="18"/>
          <w:lang w:val="en-GB"/>
        </w:rPr>
        <w:t> </w:t>
      </w:r>
      <w:proofErr w:type="spellStart"/>
      <w:r w:rsidRPr="007F644B">
        <w:rPr>
          <w:rFonts w:eastAsiaTheme="minorEastAsia"/>
          <w:lang w:val="en-GB"/>
        </w:rPr>
        <w:t>i</w:t>
      </w:r>
      <w:proofErr w:type="spellEnd"/>
      <w:r w:rsidRPr="007F644B">
        <w:rPr>
          <w:rFonts w:eastAsiaTheme="minorEastAsia"/>
          <w:bCs/>
          <w:sz w:val="18"/>
          <w:lang w:val="en-GB"/>
        </w:rPr>
        <w:t> </w:t>
      </w:r>
      <w:r w:rsidRPr="007F644B">
        <w:rPr>
          <w:rFonts w:eastAsiaTheme="minorEastAsia"/>
          <w:lang w:val="en-GB"/>
        </w:rPr>
        <w:t xml:space="preserve">] have the same syntax and semantics as </w:t>
      </w:r>
      <w:proofErr w:type="spellStart"/>
      <w:r w:rsidRPr="007F644B">
        <w:rPr>
          <w:rFonts w:eastAsiaTheme="minorEastAsia"/>
          <w:b/>
          <w:bCs/>
          <w:lang w:val="en-GB"/>
        </w:rPr>
        <w:t>nnpfc_base_flag</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nnpfc_mode_idc</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nnpfc_reserved_zero_bit_a</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nnpfc_tag_uri</w:t>
      </w:r>
      <w:proofErr w:type="spellEnd"/>
      <w:r w:rsidRPr="007F644B">
        <w:rPr>
          <w:rFonts w:eastAsiaTheme="minorEastAsia"/>
          <w:lang w:val="en-GB"/>
        </w:rPr>
        <w:t>,</w:t>
      </w:r>
      <w:r w:rsidRPr="007F644B">
        <w:rPr>
          <w:rFonts w:eastAsiaTheme="minorEastAsia"/>
          <w:b/>
          <w:bCs/>
          <w:lang w:val="en-GB"/>
        </w:rPr>
        <w:t xml:space="preserve"> </w:t>
      </w:r>
      <w:proofErr w:type="spellStart"/>
      <w:r w:rsidRPr="007F644B">
        <w:rPr>
          <w:rFonts w:eastAsiaTheme="minorEastAsia"/>
          <w:b/>
          <w:bCs/>
          <w:lang w:val="en-GB"/>
        </w:rPr>
        <w:t>nnpfc_uri</w:t>
      </w:r>
      <w:proofErr w:type="spellEnd"/>
      <w:r w:rsidRPr="007F644B">
        <w:rPr>
          <w:rFonts w:eastAsiaTheme="minorEastAsia"/>
          <w:lang w:val="en-GB"/>
        </w:rPr>
        <w:t xml:space="preserve">, </w:t>
      </w:r>
      <w:proofErr w:type="spellStart"/>
      <w:r w:rsidRPr="007F644B">
        <w:rPr>
          <w:rFonts w:eastAsiaTheme="minorEastAsia"/>
          <w:b/>
          <w:bCs/>
          <w:lang w:val="en-GB"/>
        </w:rPr>
        <w:t>nnpfc_payload_byte</w:t>
      </w:r>
      <w:proofErr w:type="spellEnd"/>
      <w:r w:rsidRPr="007F644B">
        <w:rPr>
          <w:rFonts w:eastAsiaTheme="minorEastAsia"/>
          <w:lang w:val="en-GB"/>
        </w:rPr>
        <w:t>[</w:t>
      </w:r>
      <w:r w:rsidRPr="007F644B">
        <w:rPr>
          <w:rFonts w:eastAsiaTheme="minorEastAsia"/>
          <w:bCs/>
          <w:sz w:val="18"/>
          <w:lang w:val="en-GB"/>
        </w:rPr>
        <w:t> </w:t>
      </w:r>
      <w:proofErr w:type="spellStart"/>
      <w:r w:rsidRPr="007F644B">
        <w:rPr>
          <w:rFonts w:eastAsiaTheme="minorEastAsia"/>
          <w:lang w:val="en-GB"/>
        </w:rPr>
        <w:t>i</w:t>
      </w:r>
      <w:proofErr w:type="spellEnd"/>
      <w:r w:rsidRPr="007F644B">
        <w:rPr>
          <w:rFonts w:eastAsiaTheme="minorEastAsia"/>
          <w:bCs/>
          <w:sz w:val="18"/>
          <w:lang w:val="en-GB"/>
        </w:rPr>
        <w:t> </w:t>
      </w:r>
      <w:r w:rsidRPr="007F644B">
        <w:rPr>
          <w:rFonts w:eastAsiaTheme="minorEastAsia"/>
          <w:lang w:val="en-GB"/>
        </w:rPr>
        <w:t>], respectively.</w:t>
      </w:r>
    </w:p>
    <w:p w14:paraId="67769C6F" w14:textId="77777777" w:rsidR="00BD2B4E" w:rsidRDefault="00BD2B4E" w:rsidP="00BD2B4E">
      <w:pPr>
        <w:rPr>
          <w:rFonts w:eastAsiaTheme="minorEastAsia"/>
          <w:lang w:val="en-CA"/>
        </w:rPr>
      </w:pPr>
      <w:bookmarkStart w:id="39" w:name="_Hlk138409639"/>
      <w:r>
        <w:rPr>
          <w:rFonts w:eastAsiaTheme="minorEastAsia"/>
          <w:lang w:val="en-CA"/>
        </w:rPr>
        <w:t xml:space="preserve">When either of the following conditions is true, GFV SEI messages </w:t>
      </w:r>
      <w:r w:rsidRPr="00CB61A0">
        <w:rPr>
          <w:rFonts w:eastAsiaTheme="minorEastAsia"/>
          <w:lang w:val="en-CA"/>
        </w:rPr>
        <w:t>shall have the same SEI payload content</w:t>
      </w:r>
      <w:r>
        <w:rPr>
          <w:rFonts w:eastAsiaTheme="minorEastAsia"/>
          <w:lang w:val="en-CA"/>
        </w:rPr>
        <w:t>:</w:t>
      </w:r>
    </w:p>
    <w:p w14:paraId="4C5C4130" w14:textId="77777777" w:rsidR="00BD2B4E" w:rsidRPr="00CB61A0" w:rsidRDefault="00BD2B4E" w:rsidP="00BD2B4E">
      <w:pPr>
        <w:pStyle w:val="enumlev1"/>
        <w:spacing w:before="136"/>
        <w:ind w:left="403" w:hanging="403"/>
        <w:rPr>
          <w:noProof/>
        </w:rPr>
      </w:pPr>
      <w:r w:rsidRPr="00CA1CDE">
        <w:rPr>
          <w:noProof/>
        </w:rPr>
        <w:lastRenderedPageBreak/>
        <w:t>–</w:t>
      </w:r>
      <w:r w:rsidRPr="00CA1CDE">
        <w:rPr>
          <w:noProof/>
        </w:rPr>
        <w:tab/>
      </w:r>
      <w:r w:rsidRPr="00CB61A0">
        <w:rPr>
          <w:noProof/>
        </w:rPr>
        <w:t>The GFV SEI messages are present in the same picture unit, have gfv_cnt equal to 0, have gfv_nn_base_flag present, and have the same value of gfv_id and gfv_nn_base_flag,</w:t>
      </w:r>
    </w:p>
    <w:p w14:paraId="0A3DB9BD" w14:textId="77777777" w:rsidR="00BD2B4E" w:rsidRPr="00CB61A0" w:rsidRDefault="00BD2B4E" w:rsidP="00BD2B4E">
      <w:pPr>
        <w:pStyle w:val="enumlev1"/>
        <w:spacing w:before="136"/>
        <w:ind w:left="403" w:hanging="403"/>
        <w:rPr>
          <w:noProof/>
        </w:rPr>
      </w:pPr>
      <w:r w:rsidRPr="00CA1CDE">
        <w:rPr>
          <w:noProof/>
        </w:rPr>
        <w:t>–</w:t>
      </w:r>
      <w:r w:rsidRPr="00CA1CDE">
        <w:rPr>
          <w:noProof/>
        </w:rPr>
        <w:tab/>
      </w:r>
      <w:r w:rsidRPr="00CB61A0">
        <w:rPr>
          <w:noProof/>
        </w:rPr>
        <w:t>The GFV SEI messages are present in the same picture unit, have the same value of gfv_cnt that is greater than 0, and have the same value of gfv_id.</w:t>
      </w:r>
    </w:p>
    <w:p w14:paraId="6F511AC3" w14:textId="77777777" w:rsidR="007F644B" w:rsidRPr="007F644B" w:rsidRDefault="007F644B" w:rsidP="007F644B">
      <w:pPr>
        <w:rPr>
          <w:rFonts w:eastAsiaTheme="minorEastAsia"/>
          <w:lang w:val="en-GB"/>
        </w:rPr>
      </w:pPr>
      <w:proofErr w:type="spellStart"/>
      <w:r w:rsidRPr="007F644B">
        <w:rPr>
          <w:rFonts w:eastAsiaTheme="minorEastAsia"/>
          <w:b/>
          <w:bCs/>
          <w:lang w:val="en-GB"/>
        </w:rPr>
        <w:t>gfv_drive_pic_</w:t>
      </w:r>
      <w:bookmarkEnd w:id="39"/>
      <w:r w:rsidRPr="007F644B">
        <w:rPr>
          <w:rFonts w:eastAsiaTheme="minorEastAsia"/>
          <w:b/>
          <w:bCs/>
          <w:lang w:val="en-GB"/>
        </w:rPr>
        <w:t>fusion_flag</w:t>
      </w:r>
      <w:proofErr w:type="spellEnd"/>
      <w:r w:rsidRPr="007F644B">
        <w:rPr>
          <w:rFonts w:eastAsiaTheme="minorEastAsia"/>
          <w:lang w:val="en-GB"/>
        </w:rPr>
        <w:t xml:space="preserve">, when present, equal to 1 indicates the current decoded picture, which corresponds to a driving picture that may be used for fusion, may be input to </w:t>
      </w:r>
      <w:proofErr w:type="spellStart"/>
      <w:r w:rsidRPr="007F644B">
        <w:rPr>
          <w:rFonts w:eastAsiaTheme="minorEastAsia"/>
          <w:lang w:val="en-GB"/>
        </w:rPr>
        <w:t>GenerativeNN</w:t>
      </w:r>
      <w:proofErr w:type="spellEnd"/>
      <w:r w:rsidRPr="007F644B">
        <w:rPr>
          <w:rFonts w:eastAsiaTheme="minorEastAsia"/>
          <w:lang w:val="en-GB"/>
        </w:rPr>
        <w:t>(</w:t>
      </w:r>
      <w:r w:rsidRPr="007F644B">
        <w:rPr>
          <w:rFonts w:eastAsiaTheme="minorEastAsia"/>
          <w:bCs/>
          <w:sz w:val="18"/>
          <w:lang w:val="en-GB"/>
        </w:rPr>
        <w:t> </w:t>
      </w:r>
      <w:r w:rsidRPr="007F644B">
        <w:rPr>
          <w:rFonts w:eastAsiaTheme="minorEastAsia"/>
          <w:lang w:val="en-GB"/>
        </w:rPr>
        <w:t xml:space="preserve">). </w:t>
      </w:r>
      <w:proofErr w:type="spellStart"/>
      <w:r w:rsidRPr="007F644B">
        <w:rPr>
          <w:rFonts w:eastAsiaTheme="minorEastAsia"/>
          <w:lang w:val="en-GB"/>
        </w:rPr>
        <w:t>gfv_drive_pic_fusion_flag</w:t>
      </w:r>
      <w:proofErr w:type="spellEnd"/>
      <w:r w:rsidRPr="007F644B">
        <w:rPr>
          <w:rFonts w:eastAsiaTheme="minorEastAsia"/>
          <w:lang w:val="en-GB"/>
        </w:rPr>
        <w:t xml:space="preserve"> equal to 0 indicates the current decoded picture should not be input to </w:t>
      </w:r>
      <w:proofErr w:type="spellStart"/>
      <w:r w:rsidRPr="007F644B">
        <w:rPr>
          <w:rFonts w:eastAsiaTheme="minorEastAsia"/>
          <w:lang w:val="en-GB"/>
        </w:rPr>
        <w:t>GenerativeNN</w:t>
      </w:r>
      <w:proofErr w:type="spellEnd"/>
      <w:r w:rsidRPr="007F644B">
        <w:rPr>
          <w:rFonts w:eastAsiaTheme="minorEastAsia"/>
          <w:lang w:val="en-GB"/>
        </w:rPr>
        <w:t>(</w:t>
      </w:r>
      <w:r w:rsidRPr="007F644B">
        <w:rPr>
          <w:rFonts w:eastAsiaTheme="minorEastAsia"/>
          <w:bCs/>
          <w:sz w:val="18"/>
          <w:lang w:val="en-GB"/>
        </w:rPr>
        <w:t> </w:t>
      </w:r>
      <w:r w:rsidRPr="007F644B">
        <w:rPr>
          <w:rFonts w:eastAsiaTheme="minorEastAsia"/>
          <w:lang w:val="en-GB"/>
        </w:rPr>
        <w:t>).</w:t>
      </w:r>
    </w:p>
    <w:p w14:paraId="157C9FA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GB"/>
        </w:rPr>
      </w:pPr>
      <w:r w:rsidRPr="007F644B">
        <w:rPr>
          <w:rFonts w:eastAsiaTheme="minorEastAsia"/>
          <w:sz w:val="18"/>
          <w:lang w:val="en-GB"/>
        </w:rPr>
        <w:t xml:space="preserve">NOTE 3 – A </w:t>
      </w:r>
      <w:proofErr w:type="spellStart"/>
      <w:r w:rsidRPr="007F644B">
        <w:rPr>
          <w:rFonts w:eastAsiaTheme="minorEastAsia"/>
          <w:sz w:val="18"/>
          <w:lang w:val="en-GB"/>
        </w:rPr>
        <w:t>gfv_drive_pic_fusion_flag</w:t>
      </w:r>
      <w:proofErr w:type="spellEnd"/>
      <w:r w:rsidRPr="007F644B">
        <w:rPr>
          <w:rFonts w:eastAsiaTheme="minorEastAsia"/>
          <w:sz w:val="18"/>
          <w:lang w:val="en-GB"/>
        </w:rPr>
        <w:t xml:space="preserve"> value of 1 can be used, for example, to indicate that the current decoded picture can be used to improve face details or handle background changes.</w:t>
      </w:r>
    </w:p>
    <w:p w14:paraId="6905AA6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GB"/>
        </w:rPr>
      </w:pPr>
      <w:r w:rsidRPr="007F644B">
        <w:rPr>
          <w:rFonts w:eastAsiaTheme="minorEastAsia"/>
          <w:sz w:val="18"/>
          <w:lang w:val="en-GB"/>
        </w:rPr>
        <w:t xml:space="preserve">NOTE 4 – Fusion takes the three inputs: the base picture, features from </w:t>
      </w:r>
      <w:proofErr w:type="spellStart"/>
      <w:r w:rsidRPr="007F644B">
        <w:rPr>
          <w:rFonts w:eastAsiaTheme="minorEastAsia"/>
          <w:sz w:val="18"/>
          <w:lang w:val="en-GB"/>
        </w:rPr>
        <w:t>keypoints</w:t>
      </w:r>
      <w:proofErr w:type="spellEnd"/>
      <w:r w:rsidRPr="007F644B">
        <w:rPr>
          <w:rFonts w:eastAsiaTheme="minorEastAsia"/>
          <w:sz w:val="18"/>
          <w:lang w:val="en-GB"/>
        </w:rPr>
        <w:t xml:space="preserve"> and/or matrices carried in the GFV SEI message, and the current decoded picture, and outputs a picture.</w:t>
      </w:r>
    </w:p>
    <w:p w14:paraId="1966F801"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lang w:val="en-GB" w:eastAsia="it-IT"/>
          <w14:glow w14:rad="0">
            <w14:srgbClr w14:val="FFFFFF"/>
          </w14:glow>
        </w:rPr>
      </w:pPr>
      <w:r w:rsidRPr="007F644B">
        <w:rPr>
          <w:rFonts w:eastAsiaTheme="minorEastAsia"/>
          <w:sz w:val="18"/>
          <w:lang w:val="en-GB"/>
        </w:rPr>
        <w:t>NOTE 5 – When current decoded picture corresponds to a driving picture, it should be marked as not for output purpose.</w:t>
      </w:r>
    </w:p>
    <w:p w14:paraId="20879B53" w14:textId="77777777" w:rsidR="00A2615F" w:rsidRPr="00A2615F" w:rsidRDefault="00A2615F" w:rsidP="00A2615F">
      <w:pPr>
        <w:rPr>
          <w:rFonts w:eastAsiaTheme="minorEastAsia"/>
          <w:noProof/>
          <w:szCs w:val="24"/>
          <w:lang w:val="en-CA"/>
        </w:rPr>
      </w:pPr>
      <w:r w:rsidRPr="00A2615F">
        <w:rPr>
          <w:rFonts w:eastAsiaTheme="minorEastAsia"/>
          <w:b/>
          <w:bCs/>
          <w:noProof/>
          <w:szCs w:val="24"/>
          <w:lang w:val="en-CA"/>
        </w:rPr>
        <w:t>gfv_low_confidence_face_parameter_flag</w:t>
      </w:r>
      <w:r w:rsidRPr="00A2615F">
        <w:rPr>
          <w:rFonts w:eastAsiaTheme="minorEastAsia"/>
          <w:noProof/>
          <w:szCs w:val="24"/>
          <w:lang w:val="en-CA"/>
        </w:rPr>
        <w:t xml:space="preserve"> equal to 1 indicates the facial parameters have been derived with low confidence. gfv_low_confidence_face_parameter_flag equal to 0 indicates the confidence</w:t>
      </w:r>
      <w:r w:rsidRPr="00A2615F" w:rsidDel="000E240A">
        <w:rPr>
          <w:rFonts w:eastAsiaTheme="minorEastAsia"/>
          <w:noProof/>
          <w:szCs w:val="24"/>
          <w:lang w:val="en-CA"/>
        </w:rPr>
        <w:t xml:space="preserve"> </w:t>
      </w:r>
      <w:r w:rsidRPr="00A2615F">
        <w:rPr>
          <w:rFonts w:eastAsiaTheme="minorEastAsia"/>
          <w:noProof/>
          <w:szCs w:val="24"/>
          <w:lang w:val="en-CA"/>
        </w:rPr>
        <w:t>information of the facial parameters is not specified.</w:t>
      </w:r>
    </w:p>
    <w:p w14:paraId="1E44F5E3" w14:textId="77777777" w:rsidR="007F644B" w:rsidRPr="007F644B" w:rsidRDefault="007F644B" w:rsidP="007F644B">
      <w:pPr>
        <w:rPr>
          <w:rFonts w:eastAsiaTheme="minorEastAsia"/>
          <w:noProof/>
          <w:szCs w:val="24"/>
          <w:lang w:val="en-CA"/>
        </w:rPr>
      </w:pPr>
      <w:proofErr w:type="spellStart"/>
      <w:r w:rsidRPr="007F644B">
        <w:rPr>
          <w:b/>
          <w:color w:val="000000" w:themeColor="text1"/>
          <w:szCs w:val="24"/>
        </w:rPr>
        <w:t>gfv_coordinate_present_flag</w:t>
      </w:r>
      <w:proofErr w:type="spellEnd"/>
      <w:r w:rsidRPr="007F644B">
        <w:rPr>
          <w:b/>
          <w:color w:val="000000" w:themeColor="text1"/>
          <w:szCs w:val="24"/>
        </w:rPr>
        <w:t xml:space="preserve"> </w:t>
      </w:r>
      <w:r w:rsidRPr="007F644B">
        <w:rPr>
          <w:rFonts w:eastAsiaTheme="minorEastAsia"/>
          <w:noProof/>
          <w:szCs w:val="24"/>
          <w:lang w:val="en-CA"/>
        </w:rPr>
        <w:t>equal to 1 indicates that coordinate information of keypoints is present. gfv_</w:t>
      </w:r>
      <w:proofErr w:type="spellStart"/>
      <w:r w:rsidRPr="007F644B">
        <w:rPr>
          <w:color w:val="000000" w:themeColor="text1"/>
          <w:szCs w:val="24"/>
        </w:rPr>
        <w:t>coordinate_present_flag</w:t>
      </w:r>
      <w:proofErr w:type="spellEnd"/>
      <w:r w:rsidRPr="007F644B">
        <w:rPr>
          <w:color w:val="000000" w:themeColor="text1"/>
          <w:szCs w:val="24"/>
        </w:rPr>
        <w:t xml:space="preserve"> </w:t>
      </w:r>
      <w:r w:rsidRPr="007F644B">
        <w:rPr>
          <w:rFonts w:eastAsiaTheme="minorEastAsia"/>
          <w:noProof/>
          <w:szCs w:val="24"/>
          <w:lang w:val="en-CA"/>
        </w:rPr>
        <w:t>equal to 0 indicates that coordinate information of keypoints is not present.</w:t>
      </w:r>
    </w:p>
    <w:p w14:paraId="5699CFCB" w14:textId="77777777" w:rsidR="007F644B" w:rsidRPr="007F644B" w:rsidRDefault="007F644B" w:rsidP="007F644B">
      <w:pPr>
        <w:rPr>
          <w:rFonts w:eastAsiaTheme="minorEastAsia"/>
          <w:noProof/>
          <w:szCs w:val="24"/>
          <w:lang w:val="en-CA"/>
        </w:rPr>
      </w:pPr>
      <w:r w:rsidRPr="007F644B">
        <w:rPr>
          <w:rFonts w:eastAsiaTheme="minorEastAsia"/>
        </w:rPr>
        <w:t xml:space="preserve">It is a requirement of bitstream conformance that when </w:t>
      </w:r>
      <w:proofErr w:type="spellStart"/>
      <w:r w:rsidRPr="007F644B">
        <w:rPr>
          <w:rFonts w:eastAsiaTheme="minorEastAsia"/>
        </w:rPr>
        <w:t>gfv_</w:t>
      </w:r>
      <w:r w:rsidRPr="007F644B">
        <w:rPr>
          <w:rFonts w:eastAsiaTheme="minorEastAsia"/>
          <w:iCs/>
          <w:color w:val="000000" w:themeColor="text1"/>
        </w:rPr>
        <w:t>matrix_type_idx</w:t>
      </w:r>
      <w:proofErr w:type="spellEnd"/>
      <w:r w:rsidRPr="007F644B">
        <w:rPr>
          <w:color w:val="000000" w:themeColor="text1"/>
        </w:rPr>
        <w:t>[</w:t>
      </w:r>
      <w:r w:rsidRPr="007F644B">
        <w:rPr>
          <w:color w:val="000000" w:themeColor="text1"/>
          <w:lang w:eastAsia="zh-CN"/>
        </w:rPr>
        <w:t> </w:t>
      </w:r>
      <w:proofErr w:type="spellStart"/>
      <w:r w:rsidRPr="007F644B">
        <w:rPr>
          <w:color w:val="000000" w:themeColor="text1"/>
        </w:rPr>
        <w:t>i</w:t>
      </w:r>
      <w:proofErr w:type="spellEnd"/>
      <w:r w:rsidRPr="007F644B">
        <w:rPr>
          <w:color w:val="000000" w:themeColor="text1"/>
          <w:lang w:eastAsia="zh-CN"/>
        </w:rPr>
        <w:t> </w:t>
      </w:r>
      <w:r w:rsidRPr="007F644B">
        <w:rPr>
          <w:color w:val="000000" w:themeColor="text1"/>
        </w:rPr>
        <w:t xml:space="preserve">] for any </w:t>
      </w:r>
      <w:proofErr w:type="spellStart"/>
      <w:r w:rsidRPr="007F644B">
        <w:rPr>
          <w:color w:val="000000" w:themeColor="text1"/>
        </w:rPr>
        <w:t>i</w:t>
      </w:r>
      <w:proofErr w:type="spellEnd"/>
      <w:r w:rsidRPr="007F644B">
        <w:rPr>
          <w:color w:val="000000" w:themeColor="text1"/>
        </w:rPr>
        <w:t xml:space="preserve"> from 0 to gfv_</w:t>
      </w:r>
      <w:r w:rsidRPr="007F644B">
        <w:rPr>
          <w:color w:val="000000" w:themeColor="text1"/>
          <w:lang w:eastAsia="zh-CN"/>
        </w:rPr>
        <w:t>num_</w:t>
      </w:r>
      <w:r w:rsidRPr="007F644B">
        <w:rPr>
          <w:rFonts w:hint="eastAsia"/>
          <w:color w:val="000000" w:themeColor="text1"/>
          <w:lang w:eastAsia="zh-CN"/>
        </w:rPr>
        <w:t>matrix_type</w:t>
      </w:r>
      <w:r w:rsidRPr="007F644B">
        <w:rPr>
          <w:color w:val="000000" w:themeColor="text1"/>
          <w:lang w:eastAsia="zh-CN"/>
        </w:rPr>
        <w:t>s_minus1</w:t>
      </w:r>
      <w:r w:rsidRPr="007F644B">
        <w:rPr>
          <w:color w:val="000000" w:themeColor="text1"/>
        </w:rPr>
        <w:t xml:space="preserve"> is equal to 0 or 1, the value of </w:t>
      </w:r>
      <w:proofErr w:type="spellStart"/>
      <w:r w:rsidRPr="007F644B">
        <w:rPr>
          <w:color w:val="000000" w:themeColor="text1"/>
        </w:rPr>
        <w:t>gfv_</w:t>
      </w:r>
      <w:r w:rsidRPr="007F644B">
        <w:rPr>
          <w:color w:val="000000" w:themeColor="text1"/>
          <w:szCs w:val="24"/>
        </w:rPr>
        <w:t>coordinate_present_flag</w:t>
      </w:r>
      <w:proofErr w:type="spellEnd"/>
      <w:r w:rsidRPr="007F644B">
        <w:rPr>
          <w:color w:val="000000" w:themeColor="text1"/>
          <w:szCs w:val="24"/>
        </w:rPr>
        <w:t xml:space="preserve"> shall be equal to 1</w:t>
      </w:r>
      <w:r w:rsidRPr="007F644B">
        <w:rPr>
          <w:rFonts w:eastAsiaTheme="minorEastAsia"/>
          <w:iCs/>
          <w:color w:val="000000" w:themeColor="text1"/>
        </w:rPr>
        <w:t>.</w:t>
      </w:r>
    </w:p>
    <w:p w14:paraId="65C57FC7" w14:textId="41A1774A" w:rsidR="007F644B" w:rsidRPr="007F644B" w:rsidRDefault="007F644B" w:rsidP="007F644B">
      <w:pPr>
        <w:rPr>
          <w:bCs/>
          <w:szCs w:val="24"/>
          <w:lang w:val="en-GB"/>
        </w:rPr>
      </w:pPr>
      <w:r w:rsidRPr="007F644B">
        <w:rPr>
          <w:b/>
          <w:color w:val="000000" w:themeColor="text1"/>
          <w:szCs w:val="24"/>
          <w:lang w:val="en-GB"/>
        </w:rPr>
        <w:t>gfv_coordinate</w:t>
      </w:r>
      <w:r w:rsidRPr="007F644B">
        <w:rPr>
          <w:b/>
          <w:bCs/>
          <w:color w:val="000000" w:themeColor="text1"/>
          <w:szCs w:val="24"/>
          <w:lang w:val="en-GB"/>
        </w:rPr>
        <w:t>_precision_factor_minus1</w:t>
      </w:r>
      <w:r w:rsidRPr="007F644B">
        <w:rPr>
          <w:color w:val="000000" w:themeColor="text1"/>
          <w:szCs w:val="24"/>
          <w:lang w:val="en-GB"/>
        </w:rPr>
        <w:t xml:space="preserve"> plus 1</w:t>
      </w:r>
      <w:r w:rsidRPr="007F644B">
        <w:rPr>
          <w:rFonts w:eastAsiaTheme="minorEastAsia"/>
          <w:noProof/>
          <w:szCs w:val="24"/>
          <w:lang w:val="en-GB"/>
        </w:rPr>
        <w:t xml:space="preserve"> </w:t>
      </w:r>
      <w:r w:rsidRPr="007F644B">
        <w:rPr>
          <w:color w:val="000000" w:themeColor="text1"/>
          <w:szCs w:val="24"/>
          <w:lang w:val="en-GB"/>
        </w:rPr>
        <w:t>ind</w:t>
      </w:r>
      <w:r w:rsidRPr="007F644B">
        <w:rPr>
          <w:bCs/>
          <w:color w:val="000000" w:themeColor="text1"/>
          <w:szCs w:val="24"/>
          <w:lang w:val="en-GB"/>
        </w:rPr>
        <w:t xml:space="preserve">icates the length, in bits, of </w:t>
      </w:r>
      <w:r w:rsidR="00482EC1">
        <w:rPr>
          <w:bCs/>
          <w:color w:val="000000" w:themeColor="text1"/>
          <w:szCs w:val="24"/>
          <w:lang w:val="en-GB"/>
        </w:rPr>
        <w:t xml:space="preserve">syntax elements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bCs/>
          <w:color w:val="000000" w:themeColor="text1"/>
          <w:lang w:eastAsia="zh-CN"/>
        </w:rPr>
        <w:t>coordinate_x_abs</w:t>
      </w:r>
      <w:proofErr w:type="spellEnd"/>
      <w:r w:rsidRPr="007F644B">
        <w:rPr>
          <w:bCs/>
          <w:color w:val="000000" w:themeColor="text1"/>
          <w:lang w:eastAsia="zh-CN"/>
        </w:rPr>
        <w:t>[</w:t>
      </w:r>
      <w:proofErr w:type="spellStart"/>
      <w:r w:rsidRPr="007F644B">
        <w:rPr>
          <w:bCs/>
          <w:color w:val="000000" w:themeColor="text1"/>
          <w:lang w:eastAsia="zh-CN"/>
        </w:rPr>
        <w:t>i</w:t>
      </w:r>
      <w:proofErr w:type="spellEnd"/>
      <w:r w:rsidRPr="007F644B">
        <w:rPr>
          <w:bCs/>
          <w:color w:val="000000" w:themeColor="text1"/>
          <w:lang w:eastAsia="zh-CN"/>
        </w:rPr>
        <w:t xml:space="preserve">], </w:t>
      </w:r>
      <w:proofErr w:type="spellStart"/>
      <w:r w:rsidRPr="007F644B">
        <w:rPr>
          <w:bCs/>
          <w:color w:val="000000" w:themeColor="text1"/>
          <w:lang w:eastAsia="zh-CN"/>
        </w:rPr>
        <w:t>gfv_coordinate_y_abs</w:t>
      </w:r>
      <w:proofErr w:type="spellEnd"/>
      <w:r w:rsidRPr="007F644B">
        <w:rPr>
          <w:bCs/>
          <w:color w:val="000000" w:themeColor="text1"/>
          <w:lang w:eastAsia="zh-CN"/>
        </w:rPr>
        <w:t>[</w:t>
      </w:r>
      <w:proofErr w:type="spellStart"/>
      <w:r w:rsidRPr="007F644B">
        <w:rPr>
          <w:bCs/>
          <w:color w:val="000000" w:themeColor="text1"/>
          <w:lang w:eastAsia="zh-CN"/>
        </w:rPr>
        <w:t>i</w:t>
      </w:r>
      <w:proofErr w:type="spellEnd"/>
      <w:r w:rsidRPr="007F644B">
        <w:rPr>
          <w:bCs/>
          <w:color w:val="000000" w:themeColor="text1"/>
          <w:lang w:eastAsia="zh-CN"/>
        </w:rPr>
        <w:t>]</w:t>
      </w:r>
      <w:r w:rsidR="00A563E0">
        <w:rPr>
          <w:bCs/>
          <w:color w:val="000000" w:themeColor="text1"/>
          <w:lang w:eastAsia="zh-CN"/>
        </w:rPr>
        <w:t>,</w:t>
      </w:r>
      <w:r w:rsidRPr="007F644B">
        <w:rPr>
          <w:bCs/>
          <w:color w:val="000000" w:themeColor="text1"/>
          <w:lang w:eastAsia="zh-CN"/>
        </w:rPr>
        <w:t xml:space="preserve"> </w:t>
      </w:r>
      <w:proofErr w:type="spellStart"/>
      <w:r w:rsidRPr="007F644B">
        <w:rPr>
          <w:bCs/>
          <w:color w:val="000000" w:themeColor="text1"/>
          <w:lang w:eastAsia="zh-CN"/>
        </w:rPr>
        <w:t>gfv_coordinate_z_abs</w:t>
      </w:r>
      <w:proofErr w:type="spellEnd"/>
      <w:r w:rsidRPr="007F644B">
        <w:rPr>
          <w:bCs/>
          <w:color w:val="000000" w:themeColor="text1"/>
          <w:lang w:eastAsia="zh-CN"/>
        </w:rPr>
        <w:t>[</w:t>
      </w:r>
      <w:proofErr w:type="spellStart"/>
      <w:r w:rsidRPr="007F644B">
        <w:rPr>
          <w:bCs/>
          <w:color w:val="000000" w:themeColor="text1"/>
          <w:lang w:eastAsia="zh-CN"/>
        </w:rPr>
        <w:t>i</w:t>
      </w:r>
      <w:proofErr w:type="spellEnd"/>
      <w:r w:rsidRPr="007F644B">
        <w:rPr>
          <w:bCs/>
          <w:color w:val="000000" w:themeColor="text1"/>
          <w:lang w:eastAsia="zh-CN"/>
        </w:rPr>
        <w:t>]</w:t>
      </w:r>
      <w:r w:rsidR="00A563E0" w:rsidRPr="00A563E0">
        <w:rPr>
          <w:bCs/>
          <w:color w:val="000000" w:themeColor="text1"/>
          <w:lang w:eastAsia="zh-CN"/>
        </w:rPr>
        <w:t xml:space="preserve">, </w:t>
      </w:r>
      <w:proofErr w:type="spellStart"/>
      <w:r w:rsidR="00A563E0" w:rsidRPr="00F2523B">
        <w:rPr>
          <w:bCs/>
          <w:color w:val="000000" w:themeColor="text1"/>
          <w:lang w:eastAsia="zh-CN"/>
        </w:rPr>
        <w:t>gfv_coordinate_dx_abs</w:t>
      </w:r>
      <w:proofErr w:type="spellEnd"/>
      <w:r w:rsidR="00A563E0" w:rsidRPr="00A563E0">
        <w:rPr>
          <w:bCs/>
          <w:color w:val="000000" w:themeColor="text1"/>
          <w:szCs w:val="24"/>
        </w:rPr>
        <w:t>[</w:t>
      </w:r>
      <w:r w:rsidR="00A563E0" w:rsidRPr="00191AC0">
        <w:rPr>
          <w:bCs/>
          <w:color w:val="000000" w:themeColor="text1"/>
          <w:lang w:val="en-GB"/>
        </w:rPr>
        <w:t> </w:t>
      </w:r>
      <w:proofErr w:type="spellStart"/>
      <w:r w:rsidR="00A563E0" w:rsidRPr="00191AC0">
        <w:rPr>
          <w:bCs/>
          <w:color w:val="000000" w:themeColor="text1"/>
          <w:szCs w:val="24"/>
        </w:rPr>
        <w:t>i</w:t>
      </w:r>
      <w:proofErr w:type="spellEnd"/>
      <w:r w:rsidR="00A563E0" w:rsidRPr="00191AC0">
        <w:rPr>
          <w:bCs/>
          <w:color w:val="000000" w:themeColor="text1"/>
          <w:lang w:val="en-GB"/>
        </w:rPr>
        <w:t> </w:t>
      </w:r>
      <w:r w:rsidR="00A563E0" w:rsidRPr="00191AC0">
        <w:rPr>
          <w:bCs/>
          <w:color w:val="000000" w:themeColor="text1"/>
          <w:szCs w:val="24"/>
        </w:rPr>
        <w:t>]</w:t>
      </w:r>
      <w:r w:rsidR="00A563E0" w:rsidRPr="00165A49">
        <w:rPr>
          <w:bCs/>
          <w:color w:val="000000" w:themeColor="text1"/>
          <w:szCs w:val="24"/>
        </w:rPr>
        <w:t xml:space="preserve">, </w:t>
      </w:r>
      <w:proofErr w:type="spellStart"/>
      <w:r w:rsidR="00A563E0" w:rsidRPr="00F2523B">
        <w:rPr>
          <w:bCs/>
          <w:color w:val="000000" w:themeColor="text1"/>
          <w:lang w:eastAsia="zh-CN"/>
        </w:rPr>
        <w:t>gfv_coordinate_dy_abs</w:t>
      </w:r>
      <w:proofErr w:type="spellEnd"/>
      <w:r w:rsidR="00A563E0" w:rsidRPr="00A563E0">
        <w:rPr>
          <w:bCs/>
          <w:color w:val="000000" w:themeColor="text1"/>
          <w:szCs w:val="24"/>
        </w:rPr>
        <w:t>[</w:t>
      </w:r>
      <w:r w:rsidR="00A563E0" w:rsidRPr="00191AC0">
        <w:rPr>
          <w:bCs/>
          <w:color w:val="000000" w:themeColor="text1"/>
          <w:lang w:val="en-GB"/>
        </w:rPr>
        <w:t> </w:t>
      </w:r>
      <w:proofErr w:type="spellStart"/>
      <w:r w:rsidR="00A563E0" w:rsidRPr="00191AC0">
        <w:rPr>
          <w:bCs/>
          <w:color w:val="000000" w:themeColor="text1"/>
          <w:szCs w:val="24"/>
        </w:rPr>
        <w:t>i</w:t>
      </w:r>
      <w:proofErr w:type="spellEnd"/>
      <w:r w:rsidR="00A563E0" w:rsidRPr="00191AC0">
        <w:rPr>
          <w:bCs/>
          <w:color w:val="000000" w:themeColor="text1"/>
          <w:lang w:val="en-GB"/>
        </w:rPr>
        <w:t> </w:t>
      </w:r>
      <w:r w:rsidR="00A563E0" w:rsidRPr="00191AC0">
        <w:rPr>
          <w:bCs/>
          <w:color w:val="000000" w:themeColor="text1"/>
          <w:szCs w:val="24"/>
        </w:rPr>
        <w:t>]</w:t>
      </w:r>
      <w:r w:rsidR="00A563E0" w:rsidRPr="00165A49">
        <w:rPr>
          <w:bCs/>
          <w:color w:val="000000" w:themeColor="text1"/>
          <w:szCs w:val="24"/>
        </w:rPr>
        <w:t xml:space="preserve"> and </w:t>
      </w:r>
      <w:proofErr w:type="spellStart"/>
      <w:r w:rsidR="00A563E0" w:rsidRPr="00F2523B">
        <w:rPr>
          <w:bCs/>
          <w:color w:val="000000" w:themeColor="text1"/>
          <w:lang w:eastAsia="zh-CN"/>
        </w:rPr>
        <w:t>gfv_coordinate_dz_abs</w:t>
      </w:r>
      <w:proofErr w:type="spellEnd"/>
      <w:r w:rsidR="00A563E0" w:rsidRPr="00A563E0">
        <w:rPr>
          <w:bCs/>
          <w:color w:val="000000" w:themeColor="text1"/>
          <w:szCs w:val="24"/>
        </w:rPr>
        <w:t>[</w:t>
      </w:r>
      <w:r w:rsidR="00A563E0" w:rsidRPr="00191AC0">
        <w:rPr>
          <w:bCs/>
          <w:color w:val="000000" w:themeColor="text1"/>
          <w:lang w:val="en-GB"/>
        </w:rPr>
        <w:t> </w:t>
      </w:r>
      <w:proofErr w:type="spellStart"/>
      <w:r w:rsidR="00A563E0" w:rsidRPr="00191AC0">
        <w:rPr>
          <w:bCs/>
          <w:color w:val="000000" w:themeColor="text1"/>
          <w:szCs w:val="24"/>
        </w:rPr>
        <w:t>i</w:t>
      </w:r>
      <w:proofErr w:type="spellEnd"/>
      <w:r w:rsidR="00A563E0" w:rsidRPr="00191AC0">
        <w:rPr>
          <w:bCs/>
          <w:color w:val="000000" w:themeColor="text1"/>
          <w:lang w:val="en-GB"/>
        </w:rPr>
        <w:t> </w:t>
      </w:r>
      <w:r w:rsidR="00A563E0" w:rsidRPr="00191AC0">
        <w:rPr>
          <w:bCs/>
          <w:color w:val="000000" w:themeColor="text1"/>
          <w:szCs w:val="24"/>
        </w:rPr>
        <w:t>]</w:t>
      </w:r>
      <w:r w:rsidRPr="007F644B">
        <w:rPr>
          <w:bCs/>
          <w:szCs w:val="24"/>
          <w:lang w:val="en-GB"/>
        </w:rPr>
        <w:t>.</w:t>
      </w:r>
    </w:p>
    <w:p w14:paraId="64C3D7BF" w14:textId="77777777" w:rsidR="007F644B" w:rsidRPr="007F644B" w:rsidRDefault="007F644B" w:rsidP="007F644B">
      <w:pPr>
        <w:rPr>
          <w:bCs/>
          <w:color w:val="000000" w:themeColor="text1"/>
          <w:szCs w:val="24"/>
          <w:lang w:val="en-GB"/>
        </w:rPr>
      </w:pPr>
      <w:r w:rsidRPr="007F644B">
        <w:rPr>
          <w:b/>
          <w:color w:val="000000" w:themeColor="text1"/>
          <w:szCs w:val="24"/>
        </w:rPr>
        <w:t>gfv_num_kps_minus1</w:t>
      </w:r>
      <w:r w:rsidRPr="007F644B">
        <w:rPr>
          <w:b/>
          <w:bCs/>
          <w:color w:val="000000" w:themeColor="text1"/>
          <w:szCs w:val="24"/>
          <w:lang w:val="en-GB"/>
        </w:rPr>
        <w:t xml:space="preserve"> </w:t>
      </w:r>
      <w:r w:rsidRPr="007F644B">
        <w:rPr>
          <w:color w:val="000000" w:themeColor="text1"/>
          <w:szCs w:val="24"/>
          <w:lang w:val="en-GB"/>
        </w:rPr>
        <w:t>plus 1</w:t>
      </w:r>
      <w:r w:rsidRPr="007F644B">
        <w:rPr>
          <w:b/>
          <w:bCs/>
          <w:color w:val="000000" w:themeColor="text1"/>
          <w:szCs w:val="24"/>
          <w:lang w:val="en-GB"/>
        </w:rPr>
        <w:t xml:space="preserve"> </w:t>
      </w:r>
      <w:r w:rsidRPr="007F644B">
        <w:rPr>
          <w:bCs/>
          <w:color w:val="000000" w:themeColor="text1"/>
          <w:szCs w:val="24"/>
          <w:lang w:val="en-GB"/>
        </w:rPr>
        <w:t xml:space="preserve">indicates the number of </w:t>
      </w:r>
      <w:proofErr w:type="spellStart"/>
      <w:r w:rsidRPr="007F644B">
        <w:rPr>
          <w:bCs/>
          <w:color w:val="000000" w:themeColor="text1"/>
          <w:szCs w:val="24"/>
          <w:lang w:val="en-GB"/>
        </w:rPr>
        <w:t>keypoints</w:t>
      </w:r>
      <w:proofErr w:type="spellEnd"/>
      <w:r w:rsidRPr="007F644B">
        <w:rPr>
          <w:bCs/>
          <w:color w:val="000000" w:themeColor="text1"/>
          <w:szCs w:val="24"/>
          <w:lang w:val="en-GB"/>
        </w:rPr>
        <w:t xml:space="preserve">. </w:t>
      </w:r>
      <w:r w:rsidRPr="007F644B">
        <w:rPr>
          <w:rFonts w:eastAsiaTheme="minorEastAsia"/>
          <w:szCs w:val="24"/>
          <w:lang w:val="en-GB"/>
        </w:rPr>
        <w:t xml:space="preserve">The value of </w:t>
      </w:r>
      <w:proofErr w:type="spellStart"/>
      <w:r w:rsidRPr="007F644B">
        <w:rPr>
          <w:rFonts w:eastAsiaTheme="minorEastAsia"/>
          <w:szCs w:val="24"/>
          <w:lang w:val="en-GB"/>
        </w:rPr>
        <w:t>gfv_num</w:t>
      </w:r>
      <w:proofErr w:type="spellEnd"/>
      <w:r w:rsidRPr="007F644B">
        <w:rPr>
          <w:rFonts w:eastAsiaTheme="minorEastAsia"/>
          <w:szCs w:val="24"/>
          <w:lang w:val="en-GB"/>
        </w:rPr>
        <w:t>_</w:t>
      </w:r>
      <w:r w:rsidRPr="007F644B">
        <w:rPr>
          <w:color w:val="000000" w:themeColor="text1"/>
          <w:szCs w:val="24"/>
        </w:rPr>
        <w:t>kp_minus1</w:t>
      </w:r>
      <w:r w:rsidRPr="007F644B">
        <w:rPr>
          <w:rFonts w:eastAsiaTheme="minorEastAsia"/>
          <w:szCs w:val="24"/>
          <w:lang w:val="en-GB"/>
        </w:rPr>
        <w:t xml:space="preserve"> shall be in the range of 0 to 2</w:t>
      </w:r>
      <w:r w:rsidRPr="007F644B">
        <w:rPr>
          <w:rFonts w:eastAsiaTheme="minorEastAsia"/>
          <w:szCs w:val="24"/>
          <w:vertAlign w:val="superscript"/>
          <w:lang w:val="en-GB"/>
        </w:rPr>
        <w:t>10</w:t>
      </w:r>
      <w:r w:rsidRPr="007F644B">
        <w:rPr>
          <w:rFonts w:eastAsiaTheme="minorEastAsia"/>
          <w:lang w:val="en-GB" w:eastAsia="it-IT"/>
          <w14:glow w14:rad="0">
            <w14:srgbClr w14:val="FFFFFF"/>
          </w14:glow>
        </w:rPr>
        <w:t> – </w:t>
      </w:r>
      <w:r w:rsidRPr="007F644B">
        <w:rPr>
          <w:rFonts w:eastAsiaTheme="minorEastAsia"/>
          <w:szCs w:val="24"/>
          <w:lang w:val="en-GB"/>
        </w:rPr>
        <w:t>1, inclusive.</w:t>
      </w:r>
    </w:p>
    <w:p w14:paraId="4838AE27" w14:textId="77777777" w:rsidR="007F644B" w:rsidRPr="007F644B" w:rsidRDefault="007F644B" w:rsidP="007F644B">
      <w:pPr>
        <w:rPr>
          <w:b/>
          <w:bCs/>
          <w:color w:val="000000" w:themeColor="text1"/>
          <w:lang w:eastAsia="zh-CN"/>
        </w:rPr>
      </w:pPr>
      <w:proofErr w:type="spellStart"/>
      <w:r w:rsidRPr="007F644B">
        <w:rPr>
          <w:rFonts w:eastAsiaTheme="minorEastAsia"/>
          <w:b/>
          <w:bCs/>
          <w:lang w:val="en-GB" w:eastAsia="it-IT"/>
          <w14:glow w14:rad="0">
            <w14:srgbClr w14:val="FFFFFF"/>
          </w14:glow>
        </w:rPr>
        <w:t>gfv_kp_pred_flag</w:t>
      </w:r>
      <w:proofErr w:type="spellEnd"/>
      <w:r w:rsidRPr="007F644B">
        <w:rPr>
          <w:rFonts w:eastAsiaTheme="minorEastAsia"/>
          <w:b/>
          <w:bCs/>
          <w:lang w:val="en-GB" w:eastAsia="it-IT"/>
          <w14:glow w14:rad="0">
            <w14:srgbClr w14:val="FFFFFF"/>
          </w14:glow>
        </w:rPr>
        <w:t xml:space="preserve"> </w:t>
      </w:r>
      <w:r w:rsidRPr="007F644B">
        <w:rPr>
          <w:rFonts w:eastAsiaTheme="minorEastAsia"/>
          <w:lang w:val="en-GB"/>
        </w:rPr>
        <w:t xml:space="preserve">equal to 1 indicates syntax elements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coordinate_dx_abs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r w:rsidRPr="007F644B">
        <w:rPr>
          <w:rFonts w:eastAsiaTheme="minorEastAsia"/>
          <w:lang w:val="en-GB" w:eastAsia="it-IT"/>
        </w:rPr>
        <w:t xml:space="preserve">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w:t>
      </w:r>
      <w:r w:rsidRPr="007F644B">
        <w:rPr>
          <w:color w:val="000000" w:themeColor="text1"/>
          <w:lang w:val="en-GB" w:eastAsia="zh-CN"/>
        </w:rPr>
        <w:t>y_abs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and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w:t>
      </w:r>
      <w:r w:rsidRPr="007F644B">
        <w:rPr>
          <w:color w:val="000000" w:themeColor="text1"/>
          <w:lang w:val="en-GB" w:eastAsia="zh-CN"/>
        </w:rPr>
        <w:t>z_abs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w:t>
      </w:r>
      <w:r w:rsidRPr="007F644B">
        <w:rPr>
          <w:rFonts w:eastAsiaTheme="minorEastAsia"/>
          <w:lang w:val="en-GB" w:eastAsia="it-IT"/>
        </w:rPr>
        <w:t xml:space="preserve">are present and syntax elements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coordinate_dx_sign_flag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coordinate_dy_sign_flag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and </w:t>
      </w:r>
      <w:proofErr w:type="spellStart"/>
      <w:r w:rsidRPr="007F644B">
        <w:rPr>
          <w:rFonts w:eastAsiaTheme="minorEastAsia"/>
          <w:lang w:val="en-GB" w:eastAsia="it-IT"/>
          <w14:glow w14:rad="0">
            <w14:srgbClr w14:val="FFFFFF"/>
          </w14:glow>
        </w:rPr>
        <w:t>gfv</w:t>
      </w:r>
      <w:proofErr w:type="spellEnd"/>
      <w:r w:rsidRPr="007F644B">
        <w:rPr>
          <w:rFonts w:eastAsiaTheme="minorEastAsia"/>
          <w:lang w:val="en-GB" w:eastAsia="it-IT"/>
          <w14:glow w14:rad="0">
            <w14:srgbClr w14:val="FFFFFF"/>
          </w14:glow>
        </w:rPr>
        <w:t>_</w:t>
      </w:r>
      <w:proofErr w:type="spellStart"/>
      <w:r w:rsidRPr="007F644B">
        <w:rPr>
          <w:color w:val="000000" w:themeColor="text1"/>
          <w:lang w:eastAsia="zh-CN"/>
        </w:rPr>
        <w:t>coordinate_d</w:t>
      </w:r>
      <w:r w:rsidRPr="007F644B">
        <w:rPr>
          <w:color w:val="000000" w:themeColor="text1"/>
          <w:lang w:val="en-GB" w:eastAsia="zh-CN"/>
        </w:rPr>
        <w:t>z_sign_flag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may be present</w:t>
      </w:r>
      <w:r w:rsidRPr="007F644B">
        <w:rPr>
          <w:rFonts w:eastAsiaTheme="minorEastAsia"/>
          <w:lang w:val="en-GB" w:eastAsia="it-IT"/>
        </w:rPr>
        <w:t>.</w:t>
      </w:r>
      <w:r w:rsidRPr="007F644B">
        <w:rPr>
          <w:rFonts w:eastAsiaTheme="minorEastAsia"/>
          <w:lang w:val="en-GB"/>
        </w:rPr>
        <w:t xml:space="preserve"> </w:t>
      </w:r>
      <w:proofErr w:type="spellStart"/>
      <w:r w:rsidRPr="007F644B">
        <w:rPr>
          <w:rFonts w:eastAsiaTheme="minorEastAsia"/>
          <w:lang w:val="en-GB"/>
        </w:rPr>
        <w:t>gfv_kp_pred_flag</w:t>
      </w:r>
      <w:proofErr w:type="spellEnd"/>
      <w:r w:rsidRPr="007F644B">
        <w:rPr>
          <w:rFonts w:eastAsiaTheme="minorEastAsia"/>
          <w:lang w:val="en-GB"/>
        </w:rPr>
        <w:t xml:space="preserve"> equal to 0 indicates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x_abs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r w:rsidRPr="007F644B">
        <w:rPr>
          <w:rFonts w:eastAsiaTheme="minorEastAsia"/>
          <w:lang w:val="en-GB" w:eastAsia="it-IT"/>
        </w:rPr>
        <w:t xml:space="preserve">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r w:rsidRPr="007F644B">
        <w:rPr>
          <w:color w:val="000000" w:themeColor="text1"/>
          <w:lang w:eastAsia="zh-CN"/>
        </w:rPr>
        <w:t>coordinate</w:t>
      </w:r>
      <w:r w:rsidRPr="007F644B">
        <w:rPr>
          <w:rFonts w:hint="eastAsia"/>
          <w:color w:val="000000" w:themeColor="text1"/>
          <w:lang w:eastAsia="zh-CN"/>
        </w:rPr>
        <w:t>_</w:t>
      </w:r>
      <w:proofErr w:type="spellStart"/>
      <w:r w:rsidRPr="007F644B">
        <w:rPr>
          <w:color w:val="000000" w:themeColor="text1"/>
          <w:lang w:val="en-GB" w:eastAsia="zh-CN"/>
        </w:rPr>
        <w:t>y_abs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and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r w:rsidRPr="007F644B">
        <w:rPr>
          <w:color w:val="000000" w:themeColor="text1"/>
          <w:lang w:eastAsia="zh-CN"/>
        </w:rPr>
        <w:t>coordinate</w:t>
      </w:r>
      <w:r w:rsidRPr="007F644B">
        <w:rPr>
          <w:rFonts w:hint="eastAsia"/>
          <w:color w:val="000000" w:themeColor="text1"/>
          <w:lang w:eastAsia="zh-CN"/>
        </w:rPr>
        <w:t>_</w:t>
      </w:r>
      <w:proofErr w:type="spellStart"/>
      <w:r w:rsidRPr="007F644B">
        <w:rPr>
          <w:color w:val="000000" w:themeColor="text1"/>
          <w:lang w:val="en-GB" w:eastAsia="zh-CN"/>
        </w:rPr>
        <w:t>z_abs</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w:t>
      </w:r>
      <w:r w:rsidRPr="007F644B">
        <w:rPr>
          <w:rFonts w:eastAsiaTheme="minorEastAsia"/>
          <w:lang w:val="en-GB" w:eastAsia="it-IT"/>
        </w:rPr>
        <w:t xml:space="preserve">are present and syntax elements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x_sign_flag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w:t>
      </w:r>
      <w:proofErr w:type="spellStart"/>
      <w:r w:rsidRPr="007F644B">
        <w:rPr>
          <w:rFonts w:eastAsiaTheme="minorEastAsia"/>
          <w:color w:val="000000" w:themeColor="text1"/>
          <w:lang w:val="en-GB"/>
        </w:rPr>
        <w:t>gfv</w:t>
      </w:r>
      <w:proofErr w:type="spellEnd"/>
      <w:r w:rsidRPr="007F644B">
        <w:rPr>
          <w:rFonts w:eastAsiaTheme="minorEastAsia"/>
          <w:color w:val="000000" w:themeColor="text1"/>
          <w:lang w:val="en-GB"/>
        </w:rPr>
        <w:t>_</w:t>
      </w:r>
      <w:proofErr w:type="spellStart"/>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y_sign_flag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and </w:t>
      </w:r>
      <w:proofErr w:type="spellStart"/>
      <w:r w:rsidRPr="007F644B">
        <w:rPr>
          <w:rFonts w:eastAsiaTheme="minorEastAsia"/>
          <w:lang w:val="en-GB" w:eastAsia="it-IT"/>
          <w14:glow w14:rad="0">
            <w14:srgbClr w14:val="FFFFFF"/>
          </w14:glow>
        </w:rPr>
        <w:t>gfv</w:t>
      </w:r>
      <w:proofErr w:type="spellEnd"/>
      <w:r w:rsidRPr="007F644B">
        <w:rPr>
          <w:rFonts w:eastAsiaTheme="minorEastAsia"/>
          <w:lang w:val="en-GB" w:eastAsia="it-IT"/>
          <w14:glow w14:rad="0">
            <w14:srgbClr w14:val="FFFFFF"/>
          </w14:glow>
        </w:rPr>
        <w:t>_</w:t>
      </w:r>
      <w:r w:rsidRPr="007F644B">
        <w:rPr>
          <w:color w:val="000000" w:themeColor="text1"/>
          <w:lang w:eastAsia="zh-CN"/>
        </w:rPr>
        <w:t>coordinate</w:t>
      </w:r>
      <w:r w:rsidRPr="007F644B">
        <w:rPr>
          <w:rFonts w:hint="eastAsia"/>
          <w:color w:val="000000" w:themeColor="text1"/>
          <w:lang w:eastAsia="zh-CN"/>
        </w:rPr>
        <w:t>_</w:t>
      </w:r>
      <w:proofErr w:type="spellStart"/>
      <w:r w:rsidRPr="007F644B">
        <w:rPr>
          <w:color w:val="000000" w:themeColor="text1"/>
          <w:lang w:val="en-GB" w:eastAsia="zh-CN"/>
        </w:rPr>
        <w:t>z_sign</w:t>
      </w:r>
      <w:r w:rsidRPr="007F644B">
        <w:rPr>
          <w:rFonts w:hint="eastAsia"/>
          <w:color w:val="000000" w:themeColor="text1"/>
          <w:lang w:val="en-GB" w:eastAsia="zh-CN"/>
        </w:rPr>
        <w:t>_</w:t>
      </w:r>
      <w:r w:rsidRPr="007F644B">
        <w:rPr>
          <w:color w:val="000000" w:themeColor="text1"/>
          <w:lang w:val="en-GB" w:eastAsia="zh-CN"/>
        </w:rPr>
        <w:t>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may be present.</w:t>
      </w:r>
    </w:p>
    <w:p w14:paraId="417DD9FF" w14:textId="77777777" w:rsidR="007F644B" w:rsidRPr="007F644B" w:rsidRDefault="007F644B" w:rsidP="007F644B">
      <w:pPr>
        <w:rPr>
          <w:b/>
          <w:color w:val="000000" w:themeColor="text1"/>
          <w:szCs w:val="24"/>
        </w:rPr>
      </w:pPr>
      <w:proofErr w:type="spellStart"/>
      <w:r w:rsidRPr="007F644B">
        <w:rPr>
          <w:b/>
          <w:bCs/>
          <w:color w:val="000000" w:themeColor="text1"/>
          <w:lang w:eastAsia="zh-CN"/>
        </w:rPr>
        <w:t>gfv_</w:t>
      </w:r>
      <w:r w:rsidRPr="007F644B">
        <w:rPr>
          <w:rFonts w:hint="eastAsia"/>
          <w:b/>
          <w:bCs/>
          <w:color w:val="000000" w:themeColor="text1"/>
          <w:lang w:eastAsia="zh-CN"/>
        </w:rPr>
        <w:t>coordinate_z</w:t>
      </w:r>
      <w:r w:rsidRPr="007F644B">
        <w:rPr>
          <w:b/>
          <w:bCs/>
          <w:color w:val="000000" w:themeColor="text1"/>
          <w:lang w:eastAsia="zh-CN"/>
        </w:rPr>
        <w:t>_present_flag</w:t>
      </w:r>
      <w:proofErr w:type="spellEnd"/>
      <w:r w:rsidRPr="007F644B">
        <w:rPr>
          <w:b/>
          <w:color w:val="000000" w:themeColor="text1"/>
          <w:szCs w:val="24"/>
        </w:rPr>
        <w:t xml:space="preserve"> </w:t>
      </w:r>
      <w:r w:rsidRPr="007F644B">
        <w:rPr>
          <w:rFonts w:eastAsiaTheme="minorEastAsia"/>
          <w:noProof/>
          <w:szCs w:val="24"/>
          <w:lang w:val="en-CA"/>
        </w:rPr>
        <w:t xml:space="preserve">equal to 1 indicates that z-axis coordinate information of the keypoints is present. </w:t>
      </w:r>
      <w:proofErr w:type="spellStart"/>
      <w:r w:rsidRPr="007F644B">
        <w:rPr>
          <w:rFonts w:hint="eastAsia"/>
          <w:bCs/>
          <w:color w:val="000000" w:themeColor="text1"/>
          <w:lang w:eastAsia="zh-CN"/>
        </w:rPr>
        <w:t>coordinate_z</w:t>
      </w:r>
      <w:r w:rsidRPr="007F644B">
        <w:rPr>
          <w:bCs/>
          <w:color w:val="000000" w:themeColor="text1"/>
          <w:lang w:eastAsia="zh-CN"/>
        </w:rPr>
        <w:t>_present_flag</w:t>
      </w:r>
      <w:proofErr w:type="spellEnd"/>
      <w:r w:rsidRPr="007F644B">
        <w:rPr>
          <w:b/>
          <w:color w:val="000000" w:themeColor="text1"/>
          <w:szCs w:val="24"/>
        </w:rPr>
        <w:t xml:space="preserve"> </w:t>
      </w:r>
      <w:r w:rsidRPr="007F644B">
        <w:rPr>
          <w:rFonts w:eastAsiaTheme="minorEastAsia"/>
          <w:noProof/>
          <w:szCs w:val="24"/>
          <w:lang w:val="en-CA"/>
        </w:rPr>
        <w:t>equal to 0 indicates that the z-axis coordinate information of the keypoints is not present.</w:t>
      </w:r>
    </w:p>
    <w:p w14:paraId="1420DE96" w14:textId="6A6A3097" w:rsidR="007F644B" w:rsidRPr="007F644B" w:rsidRDefault="007F644B" w:rsidP="007F644B">
      <w:pPr>
        <w:rPr>
          <w:b/>
          <w:color w:val="000000" w:themeColor="text1"/>
          <w:lang w:eastAsia="zh-CN"/>
        </w:rPr>
      </w:pPr>
      <w:r w:rsidRPr="007F644B">
        <w:rPr>
          <w:b/>
          <w:color w:val="000000" w:themeColor="text1"/>
          <w:lang w:eastAsia="zh-CN"/>
        </w:rPr>
        <w:t xml:space="preserve">gfv_coordinate_z_max_value_minus1 </w:t>
      </w:r>
      <w:r w:rsidRPr="007F644B">
        <w:rPr>
          <w:color w:val="000000" w:themeColor="text1"/>
          <w:szCs w:val="24"/>
          <w:lang w:val="en-GB"/>
        </w:rPr>
        <w:t>plus 1</w:t>
      </w:r>
      <w:r w:rsidRPr="007F644B">
        <w:rPr>
          <w:b/>
          <w:bCs/>
          <w:color w:val="000000" w:themeColor="text1"/>
          <w:szCs w:val="24"/>
          <w:lang w:val="en-GB"/>
        </w:rPr>
        <w:t xml:space="preserve"> </w:t>
      </w:r>
      <w:r w:rsidRPr="007F644B">
        <w:rPr>
          <w:bCs/>
          <w:color w:val="000000" w:themeColor="text1"/>
          <w:szCs w:val="24"/>
          <w:lang w:val="en-GB"/>
        </w:rPr>
        <w:t xml:space="preserve">indicates the maximum absolute value of z-axis coordinates of </w:t>
      </w:r>
      <w:proofErr w:type="spellStart"/>
      <w:r w:rsidRPr="007F644B">
        <w:rPr>
          <w:bCs/>
          <w:color w:val="000000" w:themeColor="text1"/>
          <w:szCs w:val="24"/>
          <w:lang w:val="en-GB"/>
        </w:rPr>
        <w:t>keypoints</w:t>
      </w:r>
      <w:proofErr w:type="spellEnd"/>
      <w:r w:rsidRPr="007F644B">
        <w:rPr>
          <w:bCs/>
          <w:color w:val="000000" w:themeColor="text1"/>
          <w:szCs w:val="24"/>
          <w:lang w:val="en-GB"/>
        </w:rPr>
        <w:t>.</w:t>
      </w:r>
    </w:p>
    <w:p w14:paraId="4C07D6E4" w14:textId="6BB32941"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x_abs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w:t>
      </w:r>
      <w:r w:rsidR="00F0724E">
        <w:rPr>
          <w:rFonts w:hint="eastAsia"/>
          <w:color w:val="000000" w:themeColor="text1"/>
          <w:szCs w:val="24"/>
          <w:lang w:eastAsia="zh-CN"/>
        </w:rPr>
        <w:t>is</w:t>
      </w:r>
      <w:r w:rsidR="00F0724E">
        <w:rPr>
          <w:color w:val="000000" w:themeColor="text1"/>
          <w:szCs w:val="24"/>
          <w:lang w:eastAsia="zh-CN"/>
        </w:rPr>
        <w:t xml:space="preserve"> used to derive</w:t>
      </w:r>
      <w:r w:rsidRPr="007F644B">
        <w:rPr>
          <w:rFonts w:eastAsiaTheme="minorEastAsia"/>
          <w:noProof/>
          <w:szCs w:val="24"/>
          <w:lang w:val="en-CA"/>
        </w:rPr>
        <w:t xml:space="preserve"> the x-axis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63CBBDB8"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x_sign_flag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x-axis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coordinate_x_sign_flag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is not present, it is inferred to be equal to 0.</w:t>
      </w:r>
    </w:p>
    <w:p w14:paraId="1A3A3455" w14:textId="2B986F4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y_abs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w:t>
      </w:r>
      <w:r w:rsidR="00F0724E">
        <w:rPr>
          <w:color w:val="000000" w:themeColor="text1"/>
          <w:szCs w:val="24"/>
        </w:rPr>
        <w:t>is used to derive</w:t>
      </w:r>
      <w:r w:rsidRPr="007F644B">
        <w:rPr>
          <w:rFonts w:eastAsiaTheme="minorEastAsia"/>
          <w:noProof/>
          <w:szCs w:val="24"/>
          <w:lang w:val="en-CA"/>
        </w:rPr>
        <w:t xml:space="preserve"> y-axis coordinate of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45F6575A"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y_sign_flag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y-axis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y_sign_flag</w:t>
      </w:r>
      <w:proofErr w:type="spellEnd"/>
      <w:r w:rsidRPr="007F644B">
        <w:rPr>
          <w:color w:val="000000" w:themeColor="text1"/>
          <w:szCs w:val="24"/>
        </w:rPr>
        <w:t>[</w:t>
      </w:r>
      <w:proofErr w:type="spellStart"/>
      <w:r w:rsidRPr="007F644B">
        <w:rPr>
          <w:color w:val="000000" w:themeColor="text1"/>
          <w:szCs w:val="24"/>
        </w:rPr>
        <w:t>i</w:t>
      </w:r>
      <w:proofErr w:type="spellEnd"/>
      <w:r w:rsidRPr="007F644B">
        <w:rPr>
          <w:color w:val="000000" w:themeColor="text1"/>
          <w:szCs w:val="24"/>
        </w:rPr>
        <w:t>] is not present, it is inferred to be equal to 0.</w:t>
      </w:r>
    </w:p>
    <w:p w14:paraId="1681F38F" w14:textId="04706D71"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z_abs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w:t>
      </w:r>
      <w:r w:rsidR="00F0724E">
        <w:rPr>
          <w:color w:val="000000" w:themeColor="text1"/>
          <w:szCs w:val="24"/>
        </w:rPr>
        <w:t>is used to derive</w:t>
      </w:r>
      <w:r w:rsidRPr="007F644B">
        <w:rPr>
          <w:rFonts w:eastAsiaTheme="minorEastAsia"/>
          <w:noProof/>
          <w:szCs w:val="24"/>
          <w:lang w:val="en-CA"/>
        </w:rPr>
        <w:t xml:space="preserve"> z-axis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t>
      </w:r>
    </w:p>
    <w:p w14:paraId="126982F4"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z_sign_flag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z-axis coordinate of the </w:t>
      </w:r>
      <w:proofErr w:type="spellStart"/>
      <w:r w:rsidRPr="007F644B">
        <w:rPr>
          <w:color w:val="000000" w:themeColor="text1"/>
          <w:szCs w:val="24"/>
        </w:rPr>
        <w:t>i-th</w:t>
      </w:r>
      <w:proofErr w:type="spellEnd"/>
      <w:r w:rsidRPr="007F644B">
        <w:rPr>
          <w:color w:val="000000" w:themeColor="text1"/>
          <w:szCs w:val="24"/>
        </w:rPr>
        <w:t xml:space="preserve"> key point. When </w:t>
      </w:r>
      <w:proofErr w:type="spellStart"/>
      <w:r w:rsidRPr="007F644B">
        <w:rPr>
          <w:color w:val="000000" w:themeColor="text1"/>
          <w:szCs w:val="24"/>
        </w:rPr>
        <w:t>gfv_</w:t>
      </w:r>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z_sign_flag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is not present, it is inferred to be equal to 0.</w:t>
      </w:r>
    </w:p>
    <w:p w14:paraId="74D1817C" w14:textId="2B10D8EF"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dx_abs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w:t>
      </w:r>
      <w:r w:rsidR="00F0724E">
        <w:rPr>
          <w:color w:val="000000" w:themeColor="text1"/>
          <w:szCs w:val="24"/>
        </w:rPr>
        <w:t>specifies a difference value that is used to derive</w:t>
      </w:r>
      <w:r w:rsidRPr="007F644B">
        <w:rPr>
          <w:rFonts w:eastAsiaTheme="minorEastAsia"/>
          <w:noProof/>
          <w:szCs w:val="24"/>
          <w:lang w:val="en-CA"/>
        </w:rPr>
        <w:t xml:space="preserve"> x-axis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246170C1"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dx_sign_flag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difference value of the x-axis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coordinate_dx_sign_flag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is not present, it is inferred to be equal to 0.</w:t>
      </w:r>
    </w:p>
    <w:p w14:paraId="492F5595" w14:textId="10D49D9F"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dy_abs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w:t>
      </w:r>
      <w:r w:rsidR="00F0724E">
        <w:rPr>
          <w:color w:val="000000" w:themeColor="text1"/>
          <w:szCs w:val="24"/>
        </w:rPr>
        <w:t>a</w:t>
      </w:r>
      <w:r w:rsidRPr="007F644B">
        <w:rPr>
          <w:rFonts w:eastAsiaTheme="minorEastAsia"/>
          <w:noProof/>
          <w:szCs w:val="24"/>
          <w:lang w:val="en-CA"/>
        </w:rPr>
        <w:t xml:space="preserve"> difference value </w:t>
      </w:r>
      <w:r w:rsidR="00F0724E">
        <w:rPr>
          <w:rFonts w:eastAsiaTheme="minorEastAsia"/>
          <w:noProof/>
          <w:szCs w:val="24"/>
          <w:lang w:val="en-CA"/>
        </w:rPr>
        <w:t>that is used to derive</w:t>
      </w:r>
      <w:r w:rsidRPr="007F644B">
        <w:rPr>
          <w:rFonts w:eastAsiaTheme="minorEastAsia"/>
          <w:noProof/>
          <w:szCs w:val="24"/>
          <w:lang w:val="en-CA"/>
        </w:rPr>
        <w:t xml:space="preserve"> y-axis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37F31B2F" w14:textId="77777777" w:rsidR="007F644B" w:rsidRPr="007F644B" w:rsidRDefault="007F644B" w:rsidP="007F644B">
      <w:pPr>
        <w:rPr>
          <w:color w:val="000000" w:themeColor="text1"/>
          <w:szCs w:val="24"/>
        </w:rPr>
      </w:pPr>
      <w:proofErr w:type="spellStart"/>
      <w:r w:rsidRPr="007F644B">
        <w:rPr>
          <w:b/>
          <w:color w:val="000000" w:themeColor="text1"/>
          <w:lang w:eastAsia="zh-CN"/>
        </w:rPr>
        <w:lastRenderedPageBreak/>
        <w:t>gfv_coordinate</w:t>
      </w:r>
      <w:r w:rsidRPr="007F644B">
        <w:rPr>
          <w:rFonts w:hint="eastAsia"/>
          <w:b/>
          <w:color w:val="000000" w:themeColor="text1"/>
          <w:lang w:eastAsia="zh-CN"/>
        </w:rPr>
        <w:t>_</w:t>
      </w:r>
      <w:r w:rsidRPr="007F644B">
        <w:rPr>
          <w:b/>
          <w:color w:val="000000" w:themeColor="text1"/>
          <w:lang w:eastAsia="zh-CN"/>
        </w:rPr>
        <w:t>dy_sign_flag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difference value of the y-axis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yd_sign_flag</w:t>
      </w:r>
      <w:proofErr w:type="spellEnd"/>
      <w:r w:rsidRPr="007F644B">
        <w:rPr>
          <w:color w:val="000000" w:themeColor="text1"/>
          <w:szCs w:val="24"/>
        </w:rPr>
        <w:t>[</w:t>
      </w:r>
      <w:proofErr w:type="spellStart"/>
      <w:r w:rsidRPr="007F644B">
        <w:rPr>
          <w:color w:val="000000" w:themeColor="text1"/>
          <w:szCs w:val="24"/>
        </w:rPr>
        <w:t>i</w:t>
      </w:r>
      <w:proofErr w:type="spellEnd"/>
      <w:r w:rsidRPr="007F644B">
        <w:rPr>
          <w:color w:val="000000" w:themeColor="text1"/>
          <w:szCs w:val="24"/>
        </w:rPr>
        <w:t>] is not present, it is inferred to be equal to 0.</w:t>
      </w:r>
    </w:p>
    <w:p w14:paraId="04669CB0" w14:textId="1E6C6D0D"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dz_abs</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w:t>
      </w:r>
      <w:r w:rsidR="00F0724E">
        <w:rPr>
          <w:color w:val="000000" w:themeColor="text1"/>
          <w:szCs w:val="24"/>
        </w:rPr>
        <w:t>a</w:t>
      </w:r>
      <w:r w:rsidRPr="007F644B">
        <w:rPr>
          <w:rFonts w:eastAsiaTheme="minorEastAsia"/>
          <w:noProof/>
          <w:szCs w:val="24"/>
          <w:lang w:val="en-CA"/>
        </w:rPr>
        <w:t xml:space="preserve"> difference value </w:t>
      </w:r>
      <w:r w:rsidR="00F0724E">
        <w:rPr>
          <w:rFonts w:eastAsiaTheme="minorEastAsia"/>
          <w:noProof/>
          <w:szCs w:val="24"/>
          <w:lang w:val="en-CA"/>
        </w:rPr>
        <w:t>that is used to derive</w:t>
      </w:r>
      <w:r w:rsidRPr="007F644B">
        <w:rPr>
          <w:rFonts w:eastAsiaTheme="minorEastAsia"/>
          <w:noProof/>
          <w:szCs w:val="24"/>
          <w:lang w:val="en-CA"/>
        </w:rPr>
        <w:t xml:space="preserve"> z-axis coordinate of the </w:t>
      </w:r>
      <w:proofErr w:type="spellStart"/>
      <w:r w:rsidRPr="007F644B">
        <w:rPr>
          <w:color w:val="000000" w:themeColor="text1"/>
          <w:szCs w:val="24"/>
        </w:rPr>
        <w:t>i-th</w:t>
      </w:r>
      <w:proofErr w:type="spellEnd"/>
      <w:r w:rsidRPr="007F644B">
        <w:rPr>
          <w:color w:val="000000" w:themeColor="text1"/>
          <w:szCs w:val="24"/>
        </w:rPr>
        <w:t xml:space="preserve"> </w:t>
      </w:r>
      <w:proofErr w:type="spellStart"/>
      <w:r w:rsidRPr="007F644B">
        <w:rPr>
          <w:color w:val="000000" w:themeColor="text1"/>
          <w:szCs w:val="24"/>
        </w:rPr>
        <w:t>keypoint</w:t>
      </w:r>
      <w:proofErr w:type="spellEnd"/>
      <w:r w:rsidRPr="007F644B">
        <w:rPr>
          <w:color w:val="000000" w:themeColor="text1"/>
          <w:szCs w:val="24"/>
        </w:rPr>
        <w:t>.</w:t>
      </w:r>
    </w:p>
    <w:p w14:paraId="6F95D1C5" w14:textId="77777777" w:rsidR="007F644B" w:rsidRPr="007F644B" w:rsidRDefault="007F644B" w:rsidP="007F644B">
      <w:pPr>
        <w:rPr>
          <w:color w:val="000000" w:themeColor="text1"/>
          <w:szCs w:val="24"/>
        </w:rPr>
      </w:pPr>
      <w:proofErr w:type="spellStart"/>
      <w:r w:rsidRPr="007F644B">
        <w:rPr>
          <w:b/>
          <w:color w:val="000000" w:themeColor="text1"/>
          <w:lang w:eastAsia="zh-CN"/>
        </w:rPr>
        <w:t>gfv_coordinate</w:t>
      </w:r>
      <w:r w:rsidRPr="007F644B">
        <w:rPr>
          <w:rFonts w:hint="eastAsia"/>
          <w:b/>
          <w:color w:val="000000" w:themeColor="text1"/>
          <w:lang w:eastAsia="zh-CN"/>
        </w:rPr>
        <w:t>_</w:t>
      </w:r>
      <w:r w:rsidRPr="007F644B">
        <w:rPr>
          <w:b/>
          <w:color w:val="000000" w:themeColor="text1"/>
          <w:lang w:eastAsia="zh-CN"/>
        </w:rPr>
        <w:t>dz_sign_flag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xml:space="preserve">] specifies the </w:t>
      </w:r>
      <w:r w:rsidRPr="007F644B">
        <w:rPr>
          <w:rFonts w:eastAsiaTheme="minorEastAsia"/>
          <w:noProof/>
          <w:szCs w:val="24"/>
          <w:lang w:val="en-CA"/>
        </w:rPr>
        <w:t xml:space="preserve">sign of the difference value of the z-axis coordinate of the </w:t>
      </w:r>
      <w:proofErr w:type="spellStart"/>
      <w:r w:rsidRPr="007F644B">
        <w:rPr>
          <w:color w:val="000000" w:themeColor="text1"/>
          <w:szCs w:val="24"/>
        </w:rPr>
        <w:t>i-th</w:t>
      </w:r>
      <w:proofErr w:type="spellEnd"/>
      <w:r w:rsidRPr="007F644B">
        <w:rPr>
          <w:color w:val="000000" w:themeColor="text1"/>
          <w:szCs w:val="24"/>
        </w:rPr>
        <w:t xml:space="preserve"> key point. When </w:t>
      </w:r>
      <w:proofErr w:type="spellStart"/>
      <w:r w:rsidRPr="007F644B">
        <w:rPr>
          <w:color w:val="000000" w:themeColor="text1"/>
          <w:szCs w:val="24"/>
        </w:rPr>
        <w:t>gfv_</w:t>
      </w:r>
      <w:r w:rsidRPr="007F644B">
        <w:rPr>
          <w:color w:val="000000" w:themeColor="text1"/>
          <w:lang w:eastAsia="zh-CN"/>
        </w:rPr>
        <w:t>coordinate</w:t>
      </w:r>
      <w:r w:rsidRPr="007F644B">
        <w:rPr>
          <w:rFonts w:hint="eastAsia"/>
          <w:color w:val="000000" w:themeColor="text1"/>
          <w:lang w:eastAsia="zh-CN"/>
        </w:rPr>
        <w:t>_</w:t>
      </w:r>
      <w:r w:rsidRPr="007F644B">
        <w:rPr>
          <w:color w:val="000000" w:themeColor="text1"/>
          <w:lang w:eastAsia="zh-CN"/>
        </w:rPr>
        <w:t>dz_sign_flag</w:t>
      </w:r>
      <w:proofErr w:type="spellEnd"/>
      <w:r w:rsidRPr="007F644B">
        <w:rPr>
          <w:color w:val="000000" w:themeColor="text1"/>
          <w:szCs w:val="24"/>
        </w:rPr>
        <w:t>[</w:t>
      </w:r>
      <w:r w:rsidRPr="007F644B">
        <w:rPr>
          <w:color w:val="000000" w:themeColor="text1"/>
          <w:lang w:val="en-GB"/>
        </w:rPr>
        <w:t> </w:t>
      </w:r>
      <w:proofErr w:type="spellStart"/>
      <w:r w:rsidRPr="007F644B">
        <w:rPr>
          <w:color w:val="000000" w:themeColor="text1"/>
          <w:szCs w:val="24"/>
        </w:rPr>
        <w:t>i</w:t>
      </w:r>
      <w:proofErr w:type="spellEnd"/>
      <w:r w:rsidRPr="007F644B">
        <w:rPr>
          <w:color w:val="000000" w:themeColor="text1"/>
          <w:lang w:val="en-GB"/>
        </w:rPr>
        <w:t> </w:t>
      </w:r>
      <w:r w:rsidRPr="007F644B">
        <w:rPr>
          <w:color w:val="000000" w:themeColor="text1"/>
          <w:szCs w:val="24"/>
        </w:rPr>
        <w:t>] is not present, it is inferred to be equal to 0.</w:t>
      </w:r>
    </w:p>
    <w:p w14:paraId="619D577E" w14:textId="06D7017A" w:rsidR="007F644B" w:rsidRPr="007F644B" w:rsidRDefault="007F644B" w:rsidP="007F644B">
      <w:pPr>
        <w:rPr>
          <w:color w:val="000000" w:themeColor="text1"/>
          <w:szCs w:val="24"/>
          <w:lang w:eastAsia="zh-CN"/>
        </w:rPr>
      </w:pPr>
      <w:r w:rsidRPr="007F644B">
        <w:rPr>
          <w:rFonts w:hint="eastAsia"/>
          <w:color w:val="000000" w:themeColor="text1"/>
          <w:szCs w:val="24"/>
          <w:lang w:eastAsia="zh-CN"/>
        </w:rPr>
        <w:t>T</w:t>
      </w:r>
      <w:r w:rsidRPr="007F644B">
        <w:rPr>
          <w:color w:val="000000" w:themeColor="text1"/>
          <w:szCs w:val="24"/>
          <w:lang w:eastAsia="zh-CN"/>
        </w:rPr>
        <w:t xml:space="preserve">he variables </w:t>
      </w:r>
      <w:proofErr w:type="spellStart"/>
      <w:r w:rsidRPr="007F644B">
        <w:rPr>
          <w:color w:val="000000" w:themeColor="text1"/>
          <w:szCs w:val="24"/>
          <w:lang w:eastAsia="zh-CN"/>
        </w:rPr>
        <w:t>coordinateDeltaX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w:t>
      </w:r>
      <w:proofErr w:type="spellStart"/>
      <w:r w:rsidRPr="007F644B">
        <w:rPr>
          <w:color w:val="000000" w:themeColor="text1"/>
          <w:szCs w:val="24"/>
          <w:lang w:eastAsia="zh-CN"/>
        </w:rPr>
        <w:t>coordinateDeltaY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and </w:t>
      </w:r>
      <w:proofErr w:type="spellStart"/>
      <w:r w:rsidRPr="007F644B">
        <w:rPr>
          <w:color w:val="000000" w:themeColor="text1"/>
          <w:szCs w:val="24"/>
          <w:lang w:eastAsia="zh-CN"/>
        </w:rPr>
        <w:t>coordinateDeltaZ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indicating the delta x-axis coordinate, delta y-axis coordinate and delta z-axis </w:t>
      </w:r>
      <w:r w:rsidR="00191AC0">
        <w:rPr>
          <w:color w:val="000000" w:themeColor="text1"/>
          <w:szCs w:val="24"/>
          <w:lang w:eastAsia="zh-CN"/>
        </w:rPr>
        <w:t>c</w:t>
      </w:r>
      <w:r w:rsidRPr="007F644B">
        <w:rPr>
          <w:color w:val="000000" w:themeColor="text1"/>
          <w:szCs w:val="24"/>
          <w:lang w:eastAsia="zh-CN"/>
        </w:rPr>
        <w:t xml:space="preserve">oordinate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w:t>
      </w:r>
      <w:proofErr w:type="spellStart"/>
      <w:r w:rsidRPr="007F644B">
        <w:rPr>
          <w:color w:val="000000" w:themeColor="text1"/>
          <w:szCs w:val="24"/>
          <w:lang w:eastAsia="zh-CN"/>
        </w:rPr>
        <w:t>keypoint</w:t>
      </w:r>
      <w:proofErr w:type="spellEnd"/>
      <w:r w:rsidRPr="007F644B">
        <w:rPr>
          <w:color w:val="000000" w:themeColor="text1"/>
          <w:szCs w:val="24"/>
          <w:lang w:eastAsia="zh-CN"/>
        </w:rPr>
        <w:t>, respectively, are derived as follows:</w:t>
      </w:r>
    </w:p>
    <w:p w14:paraId="6C327063" w14:textId="77777777" w:rsidR="007F644B" w:rsidRPr="007F644B" w:rsidRDefault="007F644B" w:rsidP="007F644B">
      <w:pPr>
        <w:ind w:firstLineChars="200" w:firstLine="400"/>
      </w:pPr>
      <w:proofErr w:type="spellStart"/>
      <w:r w:rsidRPr="007F644B">
        <w:rPr>
          <w:color w:val="000000" w:themeColor="text1"/>
          <w:szCs w:val="24"/>
          <w:lang w:eastAsia="zh-CN"/>
        </w:rPr>
        <w:t>coordinateDeltaX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dx_sign_flag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dx_abs[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 xml:space="preserve"> CroppedWidth</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660E6A38" w14:textId="77777777" w:rsidR="007F644B" w:rsidRPr="007F644B" w:rsidRDefault="007F644B" w:rsidP="007F644B">
      <w:pPr>
        <w:ind w:firstLineChars="200" w:firstLine="400"/>
        <w:rPr>
          <w:color w:val="000000" w:themeColor="text1"/>
          <w:szCs w:val="24"/>
          <w:lang w:eastAsia="zh-CN"/>
        </w:rPr>
      </w:pPr>
      <w:proofErr w:type="spellStart"/>
      <w:r w:rsidRPr="007F644B">
        <w:rPr>
          <w:color w:val="000000" w:themeColor="text1"/>
          <w:szCs w:val="24"/>
          <w:lang w:eastAsia="zh-CN"/>
        </w:rPr>
        <w:t>coordinateDeltaY</w:t>
      </w:r>
      <w:proofErr w:type="spellEnd"/>
      <w:r w:rsidRPr="007F644B">
        <w:rPr>
          <w:color w:val="000000" w:themeColor="text1"/>
          <w:szCs w:val="24"/>
          <w:lang w:eastAsia="zh-CN"/>
        </w:rPr>
        <w:t>[</w:t>
      </w:r>
      <w:proofErr w:type="spellStart"/>
      <w:r w:rsidRPr="007F644B">
        <w:rPr>
          <w:color w:val="000000" w:themeColor="text1"/>
          <w:szCs w:val="24"/>
          <w:lang w:eastAsia="zh-CN"/>
        </w:rPr>
        <w:t>i</w:t>
      </w:r>
      <w:proofErr w:type="spellEnd"/>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dy_sign_flag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xml:space="preserve">) * </m:t>
            </m:r>
            <m:r>
              <m:rPr>
                <m:sty m:val="p"/>
              </m:rPr>
              <w:rPr>
                <w:rFonts w:ascii="Cambria Math" w:hAnsi="Cambria Math"/>
                <w:color w:val="000000" w:themeColor="text1"/>
                <w:lang w:eastAsia="zh-CN"/>
              </w:rPr>
              <m:t>gfv_coordinate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dy_abs[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 xml:space="preserve"> CroppedHeight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520DC1AE" w14:textId="23F089F9" w:rsidR="007F644B" w:rsidRPr="007F644B" w:rsidRDefault="00003733" w:rsidP="007F644B">
      <w:pPr>
        <w:ind w:firstLineChars="200" w:firstLine="400"/>
        <w:rPr>
          <w:color w:val="000000" w:themeColor="text1"/>
          <w:szCs w:val="24"/>
          <w:lang w:eastAsia="zh-CN"/>
        </w:rPr>
      </w:pPr>
      <w:r w:rsidRPr="009F57DD">
        <w:rPr>
          <w:lang w:eastAsia="zh-CN"/>
        </w:rPr>
        <w:t>if (</w:t>
      </w:r>
      <w:proofErr w:type="spellStart"/>
      <w:r w:rsidRPr="009F57DD">
        <w:rPr>
          <w:lang w:eastAsia="zh-CN"/>
        </w:rPr>
        <w:t>gfv_</w:t>
      </w:r>
      <w:r w:rsidRPr="009F57DD">
        <w:rPr>
          <w:rFonts w:hint="eastAsia"/>
          <w:lang w:eastAsia="zh-CN"/>
        </w:rPr>
        <w:t>coordinate_z</w:t>
      </w:r>
      <w:r w:rsidRPr="009F57DD">
        <w:rPr>
          <w:lang w:eastAsia="zh-CN"/>
        </w:rPr>
        <w:t>_present_flag</w:t>
      </w:r>
      <w:proofErr w:type="spellEnd"/>
      <w:r w:rsidRPr="009F57DD">
        <w:t xml:space="preserve"> )</w:t>
      </w:r>
      <w:r w:rsidRPr="00045C26">
        <w:rPr>
          <w:rFonts w:eastAsiaTheme="minorEastAsia"/>
          <w:noProof/>
          <w:lang w:val="en-GB"/>
        </w:rPr>
        <w:t xml:space="preserve"> </w:t>
      </w:r>
      <w:r w:rsidRPr="0002189B">
        <w:rPr>
          <w:rFonts w:eastAsiaTheme="minorEastAsia"/>
          <w:noProof/>
          <w:lang w:val="en-GB"/>
        </w:rPr>
        <w:br/>
      </w:r>
      <w:r w:rsidRPr="0002189B">
        <w:rPr>
          <w:rFonts w:eastAsiaTheme="minorEastAsia"/>
          <w:lang w:val="en-GB" w:eastAsia="it-IT"/>
          <w14:glow w14:rad="0">
            <w14:srgbClr w14:val="FFFFFF"/>
          </w14:glow>
        </w:rPr>
        <w:tab/>
      </w:r>
      <w:r>
        <w:rPr>
          <w:rFonts w:eastAsiaTheme="minorEastAsia"/>
          <w:lang w:val="en-GB" w:eastAsia="it-IT"/>
          <w14:glow w14:rad="0">
            <w14:srgbClr w14:val="FFFFFF"/>
          </w14:glow>
        </w:rPr>
        <w:t xml:space="preserve">  </w:t>
      </w:r>
      <w:proofErr w:type="spellStart"/>
      <w:r w:rsidR="007F644B" w:rsidRPr="007F644B">
        <w:rPr>
          <w:color w:val="000000" w:themeColor="text1"/>
          <w:szCs w:val="24"/>
          <w:lang w:eastAsia="zh-CN"/>
        </w:rPr>
        <w:t>coordinateDeltaZ</w:t>
      </w:r>
      <w:proofErr w:type="spellEnd"/>
      <w:r w:rsidR="007F644B" w:rsidRPr="007F644B">
        <w:rPr>
          <w:color w:val="000000" w:themeColor="text1"/>
          <w:szCs w:val="24"/>
          <w:lang w:eastAsia="zh-CN"/>
        </w:rPr>
        <w:t>[</w:t>
      </w:r>
      <w:proofErr w:type="spellStart"/>
      <w:r w:rsidR="007F644B" w:rsidRPr="007F644B">
        <w:rPr>
          <w:color w:val="000000" w:themeColor="text1"/>
          <w:szCs w:val="24"/>
          <w:lang w:eastAsia="zh-CN"/>
        </w:rPr>
        <w:t>i</w:t>
      </w:r>
      <w:proofErr w:type="spellEnd"/>
      <w:r w:rsidR="007F644B"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xml:space="preserve">* </m:t>
            </m:r>
            <m:r>
              <m:rPr>
                <m:sty m:val="p"/>
              </m:rPr>
              <w:rPr>
                <w:rFonts w:ascii="Cambria Math" w:hAnsi="Cambria Math"/>
                <w:color w:val="000000" w:themeColor="text1"/>
                <w:lang w:eastAsia="zh-CN"/>
              </w:rPr>
              <m:t>coordinate_dz_sign_flag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xml:space="preserve">) * </m:t>
            </m:r>
            <m:r>
              <m:rPr>
                <m:sty m:val="p"/>
              </m:rPr>
              <w:rPr>
                <w:rFonts w:ascii="Cambria Math" w:hAnsi="Cambria Math"/>
                <w:color w:val="000000" w:themeColor="text1"/>
                <w:lang w:eastAsia="zh-CN"/>
              </w:rPr>
              <m:t>gfv_coordinate_dz_abs[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m:t>
            </m:r>
            <m:r>
              <m:rPr>
                <m:sty m:val="p"/>
              </m:rPr>
              <w:rPr>
                <w:rFonts w:ascii="Cambria Math" w:hAnsi="Cambria Math"/>
                <w:color w:val="000000" w:themeColor="text1"/>
                <w:lang w:eastAsia="zh-CN"/>
              </w:rPr>
              <m:t>gfv_coordinate_z_max_value_minus1</m:t>
            </m:r>
            <m:r>
              <m:rPr>
                <m:sty m:val="p"/>
              </m:rPr>
              <w:rPr>
                <w:rFonts w:ascii="Cambria Math"/>
                <w:color w:val="000000" w:themeColor="text1"/>
                <w:lang w:eastAsia="zh-CN"/>
              </w:rPr>
              <m:t>+1</m:t>
            </m:r>
            <m:r>
              <m:rPr>
                <m:sty m:val="p"/>
              </m:rPr>
              <w:rPr>
                <w:rFonts w:ascii="Cambria Math" w:hAnsi="Cambria Math"/>
                <w:lang w:val="en-GB"/>
              </w:rPr>
              <m: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74CC1A28" w14:textId="160F7EF1" w:rsidR="007F644B" w:rsidRPr="007F644B" w:rsidRDefault="007F644B" w:rsidP="007F644B">
      <w:pPr>
        <w:rPr>
          <w:color w:val="000000" w:themeColor="text1"/>
          <w:szCs w:val="24"/>
          <w:lang w:eastAsia="zh-CN"/>
        </w:rPr>
      </w:pPr>
      <w:r w:rsidRPr="007F644B">
        <w:rPr>
          <w:rFonts w:hint="eastAsia"/>
          <w:color w:val="000000" w:themeColor="text1"/>
          <w:szCs w:val="24"/>
          <w:lang w:eastAsia="zh-CN"/>
        </w:rPr>
        <w:t>T</w:t>
      </w:r>
      <w:r w:rsidRPr="007F644B">
        <w:rPr>
          <w:color w:val="000000" w:themeColor="text1"/>
          <w:szCs w:val="24"/>
          <w:lang w:eastAsia="zh-CN"/>
        </w:rPr>
        <w:t xml:space="preserve">he variables </w:t>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w:t>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and </w:t>
      </w:r>
      <w:r w:rsidR="00217533" w:rsidRPr="00B047EE">
        <w:rPr>
          <w:lang w:eastAsia="zh-CN"/>
        </w:rPr>
        <w:t xml:space="preserve">when </w:t>
      </w:r>
      <w:proofErr w:type="spellStart"/>
      <w:r w:rsidR="00217533" w:rsidRPr="00B047EE">
        <w:rPr>
          <w:lang w:eastAsia="zh-CN"/>
        </w:rPr>
        <w:t>gfv_coordinate_z_present_flag</w:t>
      </w:r>
      <w:proofErr w:type="spellEnd"/>
      <w:r w:rsidR="00217533" w:rsidRPr="00B047EE">
        <w:t xml:space="preserve">  is equal to 1,</w:t>
      </w:r>
      <w:r w:rsidR="00217533">
        <w:rPr>
          <w:color w:val="FF0000"/>
        </w:rPr>
        <w:t xml:space="preserve"> </w:t>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indicating the x-axis coordinate, y-axis coordinate and z-axis coordinate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w:t>
      </w:r>
      <w:proofErr w:type="spellStart"/>
      <w:r w:rsidRPr="007F644B">
        <w:rPr>
          <w:color w:val="000000" w:themeColor="text1"/>
          <w:szCs w:val="24"/>
          <w:lang w:eastAsia="zh-CN"/>
        </w:rPr>
        <w:t>keypoint</w:t>
      </w:r>
      <w:proofErr w:type="spellEnd"/>
      <w:r w:rsidRPr="007F644B">
        <w:rPr>
          <w:color w:val="000000" w:themeColor="text1"/>
          <w:szCs w:val="24"/>
          <w:lang w:eastAsia="zh-CN"/>
        </w:rPr>
        <w:t>, respectively, are derived as follows:</w:t>
      </w:r>
    </w:p>
    <w:p w14:paraId="55146A97" w14:textId="77777777" w:rsidR="007F644B" w:rsidRPr="007F644B" w:rsidRDefault="007F644B" w:rsidP="007F644B">
      <w:pPr>
        <w:rPr>
          <w:color w:val="000000" w:themeColor="text1"/>
          <w:szCs w:val="24"/>
          <w:lang w:eastAsia="zh-CN"/>
        </w:rPr>
      </w:pPr>
      <w:r w:rsidRPr="007F644B">
        <w:rPr>
          <w:color w:val="000000" w:themeColor="text1"/>
          <w:szCs w:val="24"/>
          <w:lang w:eastAsia="zh-CN"/>
        </w:rPr>
        <w:t xml:space="preserve">When </w:t>
      </w:r>
      <w:proofErr w:type="spellStart"/>
      <w:r w:rsidRPr="007F644B">
        <w:rPr>
          <w:rFonts w:eastAsiaTheme="minorEastAsia"/>
        </w:rPr>
        <w:t>gfv_kp_pred_flag</w:t>
      </w:r>
      <w:proofErr w:type="spellEnd"/>
      <w:r w:rsidRPr="007F644B">
        <w:rPr>
          <w:rFonts w:eastAsiaTheme="minorEastAsia"/>
        </w:rPr>
        <w:t xml:space="preserve"> is equal to 0,</w:t>
      </w:r>
    </w:p>
    <w:p w14:paraId="0B49F8A7" w14:textId="77777777" w:rsidR="007F644B" w:rsidRPr="007F644B" w:rsidRDefault="007F644B" w:rsidP="007F644B">
      <w:pPr>
        <w:ind w:firstLineChars="200" w:firstLine="400"/>
      </w:pP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x_sign_flag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x_abs[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 xml:space="preserve"> CroppedWidth</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2FD4D152" w14:textId="77777777" w:rsidR="007F644B" w:rsidRPr="007F644B" w:rsidRDefault="007F644B" w:rsidP="007F644B">
      <w:pPr>
        <w:ind w:firstLineChars="200" w:firstLine="400"/>
        <w:rPr>
          <w:color w:val="000000" w:themeColor="text1"/>
          <w:szCs w:val="24"/>
          <w:lang w:eastAsia="zh-CN"/>
        </w:rPr>
      </w:pPr>
      <w:proofErr w:type="spellStart"/>
      <w:r w:rsidRPr="007F644B">
        <w:rPr>
          <w:color w:val="000000" w:themeColor="text1"/>
          <w:szCs w:val="24"/>
          <w:lang w:eastAsia="zh-CN"/>
        </w:rPr>
        <w:t>coordinateY</w:t>
      </w:r>
      <w:proofErr w:type="spellEnd"/>
      <w:r w:rsidRPr="007F644B">
        <w:rPr>
          <w:color w:val="000000" w:themeColor="text1"/>
          <w:szCs w:val="24"/>
          <w:lang w:eastAsia="zh-CN"/>
        </w:rPr>
        <w:t>[</w:t>
      </w:r>
      <w:proofErr w:type="spellStart"/>
      <w:r w:rsidRPr="007F644B">
        <w:rPr>
          <w:color w:val="000000" w:themeColor="text1"/>
          <w:szCs w:val="24"/>
          <w:lang w:eastAsia="zh-CN"/>
        </w:rPr>
        <w:t>i</w:t>
      </w:r>
      <w:proofErr w:type="spellEnd"/>
      <w:r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y_sign_flag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xml:space="preserve">) * </m:t>
            </m:r>
            <m:r>
              <m:rPr>
                <m:sty m:val="p"/>
              </m:rPr>
              <w:rPr>
                <w:rFonts w:ascii="Cambria Math" w:hAnsi="Cambria Math"/>
                <w:color w:val="000000" w:themeColor="text1"/>
                <w:lang w:eastAsia="zh-CN"/>
              </w:rPr>
              <m:t>gfv_coordinate</m:t>
            </m:r>
            <m:r>
              <m:rPr>
                <m:sty m:val="p"/>
              </m:rPr>
              <w:rPr>
                <w:rFonts w:ascii="Cambria Math" w:hAnsi="Cambria Math" w:hint="eastAsia"/>
                <w:color w:val="000000" w:themeColor="text1"/>
                <w:lang w:eastAsia="zh-CN"/>
              </w:rPr>
              <m:t>_</m:t>
            </m:r>
            <m:r>
              <m:rPr>
                <m:sty m:val="p"/>
              </m:rPr>
              <w:rPr>
                <w:rFonts w:ascii="Cambria Math" w:hAnsi="Cambria Math"/>
                <w:color w:val="000000" w:themeColor="text1"/>
                <w:lang w:eastAsia="zh-CN"/>
              </w:rPr>
              <m:t>y_abs[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 xml:space="preserve"> CroppedHeight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126F088A" w14:textId="1A5596A8" w:rsidR="007F644B" w:rsidRPr="007F644B" w:rsidRDefault="00AE3CC3" w:rsidP="007F644B">
      <w:pPr>
        <w:ind w:firstLineChars="200" w:firstLine="400"/>
        <w:rPr>
          <w:color w:val="000000" w:themeColor="text1"/>
          <w:szCs w:val="24"/>
          <w:lang w:eastAsia="zh-CN"/>
        </w:rPr>
      </w:pPr>
      <w:bookmarkStart w:id="40" w:name="_Hlk166245038"/>
      <w:r w:rsidRPr="00B047EE">
        <w:rPr>
          <w:lang w:eastAsia="zh-CN"/>
        </w:rPr>
        <w:t>if (</w:t>
      </w:r>
      <w:proofErr w:type="spellStart"/>
      <w:r w:rsidRPr="00B047EE">
        <w:rPr>
          <w:lang w:eastAsia="zh-CN"/>
        </w:rPr>
        <w:t>gfv_coordinate_z_present_flag</w:t>
      </w:r>
      <w:proofErr w:type="spellEnd"/>
      <w:r w:rsidRPr="00B047EE">
        <w:t xml:space="preserve"> )</w:t>
      </w:r>
      <w:r w:rsidRPr="00045C26">
        <w:rPr>
          <w:rFonts w:eastAsiaTheme="minorEastAsia"/>
          <w:noProof/>
          <w:lang w:val="en-GB"/>
        </w:rPr>
        <w:t xml:space="preserve"> </w:t>
      </w:r>
      <w:r w:rsidRPr="0002189B">
        <w:rPr>
          <w:rFonts w:eastAsiaTheme="minorEastAsia"/>
          <w:noProof/>
          <w:lang w:val="en-GB"/>
        </w:rPr>
        <w:br/>
      </w:r>
      <w:r w:rsidRPr="0002189B">
        <w:rPr>
          <w:rFonts w:eastAsiaTheme="minorEastAsia"/>
          <w:lang w:val="en-GB" w:eastAsia="it-IT"/>
          <w14:glow w14:rad="0">
            <w14:srgbClr w14:val="FFFFFF"/>
          </w14:glow>
        </w:rPr>
        <w:tab/>
      </w:r>
      <w:r>
        <w:rPr>
          <w:rFonts w:eastAsiaTheme="minorEastAsia"/>
          <w:lang w:val="en-GB" w:eastAsia="it-IT"/>
          <w14:glow w14:rad="0">
            <w14:srgbClr w14:val="FFFFFF"/>
          </w14:glow>
        </w:rPr>
        <w:t xml:space="preserve">    </w:t>
      </w:r>
      <w:bookmarkEnd w:id="40"/>
      <w:proofErr w:type="spellStart"/>
      <w:r w:rsidR="007F644B" w:rsidRPr="007F644B">
        <w:rPr>
          <w:color w:val="000000" w:themeColor="text1"/>
          <w:szCs w:val="24"/>
          <w:lang w:eastAsia="zh-CN"/>
        </w:rPr>
        <w:t>coordinateZ</w:t>
      </w:r>
      <w:proofErr w:type="spellEnd"/>
      <w:r w:rsidR="007F644B" w:rsidRPr="007F644B">
        <w:rPr>
          <w:color w:val="000000" w:themeColor="text1"/>
          <w:szCs w:val="24"/>
          <w:lang w:eastAsia="zh-CN"/>
        </w:rPr>
        <w:t>[</w:t>
      </w:r>
      <w:proofErr w:type="spellStart"/>
      <w:r w:rsidR="007F644B" w:rsidRPr="007F644B">
        <w:rPr>
          <w:color w:val="000000" w:themeColor="text1"/>
          <w:szCs w:val="24"/>
          <w:lang w:eastAsia="zh-CN"/>
        </w:rPr>
        <w:t>i</w:t>
      </w:r>
      <w:proofErr w:type="spellEnd"/>
      <w:r w:rsidR="007F644B" w:rsidRPr="007F644B">
        <w:rPr>
          <w:color w:val="000000" w:themeColor="text1"/>
          <w:szCs w:val="24"/>
          <w:lang w:eastAsia="zh-CN"/>
        </w:rPr>
        <w:t xml:space="preserve">] = </w:t>
      </w:r>
      <m:oMath>
        <m:f>
          <m:fPr>
            <m:ctrlPr>
              <w:rPr>
                <w:rFonts w:ascii="Cambria Math" w:eastAsiaTheme="minorEastAsia" w:hAnsi="Cambria Math"/>
                <w:noProof/>
              </w:rPr>
            </m:ctrlPr>
          </m:fPr>
          <m:num>
            <m:r>
              <m:rPr>
                <m:sty m:val="p"/>
              </m:rPr>
              <w:rPr>
                <w:rFonts w:ascii="Cambria Math" w:hAnsi="Cambria Math"/>
                <w:color w:val="000000" w:themeColor="text1"/>
                <w:szCs w:val="24"/>
                <w:lang w:eastAsia="zh-CN"/>
              </w:rPr>
              <m:t>(1-2</m:t>
            </m:r>
            <m:r>
              <m:rPr>
                <m:sty m:val="p"/>
              </m:rPr>
              <w:rPr>
                <w:rFonts w:ascii="Cambria Math" w:hAnsi="Cambria Math"/>
                <w:color w:val="000000" w:themeColor="text1"/>
                <w:lang w:eastAsia="zh-CN"/>
              </w:rPr>
              <m:t xml:space="preserve"> </m:t>
            </m:r>
            <m:r>
              <m:rPr>
                <m:sty m:val="p"/>
              </m:rPr>
              <w:rPr>
                <w:rFonts w:ascii="Cambria Math" w:eastAsiaTheme="minorEastAsia" w:hAnsi="Cambria Math"/>
                <w:noProof/>
                <w:lang w:eastAsia="ko-KR"/>
              </w:rPr>
              <m:t>* gfv_</m:t>
            </m:r>
            <m:r>
              <m:rPr>
                <m:sty m:val="p"/>
              </m:rPr>
              <w:rPr>
                <w:rFonts w:ascii="Cambria Math" w:hAnsi="Cambria Math"/>
                <w:color w:val="000000" w:themeColor="text1"/>
                <w:lang w:eastAsia="zh-CN"/>
              </w:rPr>
              <m:t>coordinate_z_sign_flag</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szCs w:val="24"/>
                <w:lang w:eastAsia="zh-CN"/>
              </w:rPr>
              <m:t xml:space="preserve">) * </m:t>
            </m:r>
            <m:r>
              <m:rPr>
                <m:sty m:val="p"/>
              </m:rPr>
              <w:rPr>
                <w:rFonts w:ascii="Cambria Math" w:hAnsi="Cambria Math"/>
                <w:color w:val="000000" w:themeColor="text1"/>
                <w:lang w:eastAsia="zh-CN"/>
              </w:rPr>
              <m:t>gfv_coordinate_z_abs[</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eastAsia="zh-CN"/>
              </w:rPr>
              <m:t>*</m:t>
            </m:r>
            <m:r>
              <m:rPr>
                <m:sty m:val="p"/>
              </m:rPr>
              <w:rPr>
                <w:rFonts w:ascii="Cambria Math" w:hAnsi="Cambria Math"/>
                <w:lang w:val="en-GB"/>
              </w:rPr>
              <m:t>(</m:t>
            </m:r>
            <m:r>
              <m:rPr>
                <m:sty m:val="p"/>
              </m:rPr>
              <w:rPr>
                <w:rFonts w:ascii="Cambria Math" w:hAnsi="Cambria Math"/>
                <w:color w:val="000000" w:themeColor="text1"/>
                <w:lang w:eastAsia="zh-CN"/>
              </w:rPr>
              <m:t>gfv_coordinate_z_max_value_minus1</m:t>
            </m:r>
            <m:r>
              <m:rPr>
                <m:sty m:val="p"/>
              </m:rPr>
              <w:rPr>
                <w:rFonts w:ascii="Cambria Math"/>
                <w:color w:val="000000" w:themeColor="text1"/>
                <w:lang w:eastAsia="zh-CN"/>
              </w:rPr>
              <m:t>+1</m:t>
            </m:r>
            <m:r>
              <m:rPr>
                <m:sty m:val="p"/>
              </m:rPr>
              <w:rPr>
                <w:rFonts w:ascii="Cambria Math" w:hAnsi="Cambria Math"/>
                <w:lang w:val="en-GB"/>
              </w:rPr>
              <m: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(gfv_</m:t>
            </m:r>
            <m:r>
              <m:rPr>
                <m:sty m:val="p"/>
              </m:rPr>
              <w:rPr>
                <w:rFonts w:ascii="Cambria Math" w:hAnsi="Cambria Math"/>
                <w:color w:val="000000" w:themeColor="text1"/>
                <w:lang w:val="en-GB" w:eastAsia="zh-CN"/>
              </w:rPr>
              <m:t>coordinate</m:t>
            </m:r>
            <m:r>
              <m:rPr>
                <m:sty m:val="p"/>
              </m:rPr>
              <w:rPr>
                <w:rFonts w:ascii="Cambria Math" w:hAnsi="Cambria Math"/>
                <w:color w:val="000000" w:themeColor="text1"/>
                <w:lang w:val="en-GB"/>
              </w:rPr>
              <m:t>_precision_factor_minus1 +1)</m:t>
            </m:r>
          </m:den>
        </m:f>
      </m:oMath>
    </w:p>
    <w:p w14:paraId="48A75021" w14:textId="77777777" w:rsidR="007F644B" w:rsidRPr="007F644B" w:rsidRDefault="007F644B" w:rsidP="007F644B">
      <w:pPr>
        <w:rPr>
          <w:rFonts w:eastAsia="DengXian"/>
          <w:bCs/>
          <w:color w:val="000000" w:themeColor="text1"/>
          <w:szCs w:val="24"/>
          <w:lang w:eastAsia="zh-CN"/>
        </w:rPr>
      </w:pPr>
      <w:r w:rsidRPr="007F644B">
        <w:rPr>
          <w:rFonts w:eastAsia="DengXian"/>
          <w:bCs/>
          <w:color w:val="000000" w:themeColor="text1"/>
          <w:szCs w:val="24"/>
          <w:lang w:eastAsia="zh-CN"/>
        </w:rPr>
        <w:t xml:space="preserve">when </w:t>
      </w:r>
      <w:proofErr w:type="spellStart"/>
      <w:r w:rsidRPr="007F644B">
        <w:rPr>
          <w:rFonts w:eastAsia="DengXian"/>
          <w:bCs/>
          <w:color w:val="000000" w:themeColor="text1"/>
          <w:szCs w:val="24"/>
          <w:lang w:eastAsia="zh-CN"/>
        </w:rPr>
        <w:t>gfv_kp_pred_flag</w:t>
      </w:r>
      <w:proofErr w:type="spellEnd"/>
      <w:r w:rsidRPr="007F644B">
        <w:rPr>
          <w:rFonts w:eastAsia="DengXian"/>
          <w:bCs/>
          <w:color w:val="000000" w:themeColor="text1"/>
          <w:szCs w:val="24"/>
          <w:lang w:eastAsia="zh-CN"/>
        </w:rPr>
        <w:t xml:space="preserve"> is equal to 1,</w:t>
      </w:r>
    </w:p>
    <w:p w14:paraId="55B9CC17" w14:textId="7579DE7D" w:rsidR="007F644B" w:rsidRPr="007F644B" w:rsidRDefault="007F644B" w:rsidP="007F644B">
      <w:pPr>
        <w:ind w:leftChars="200" w:left="400"/>
        <w:rPr>
          <w:rFonts w:eastAsia="DengXian"/>
          <w:bCs/>
          <w:color w:val="000000" w:themeColor="text1"/>
          <w:szCs w:val="24"/>
          <w:lang w:val="en-GB" w:eastAsia="zh-CN"/>
        </w:rPr>
      </w:pPr>
      <w:r w:rsidRPr="007F644B">
        <w:rPr>
          <w:rFonts w:eastAsia="DengXian" w:hint="eastAsia"/>
          <w:bCs/>
          <w:color w:val="000000" w:themeColor="text1"/>
          <w:szCs w:val="24"/>
          <w:lang w:eastAsia="zh-CN"/>
        </w:rPr>
        <w:t>i</w:t>
      </w:r>
      <w:r w:rsidRPr="007F644B">
        <w:rPr>
          <w:rFonts w:eastAsia="DengXian"/>
          <w:bCs/>
          <w:color w:val="000000" w:themeColor="text1"/>
          <w:szCs w:val="24"/>
          <w:lang w:eastAsia="zh-CN"/>
        </w:rPr>
        <w:t xml:space="preserve">f( </w:t>
      </w:r>
      <w:proofErr w:type="spellStart"/>
      <w:r w:rsidRPr="007F644B">
        <w:rPr>
          <w:rFonts w:eastAsiaTheme="minorEastAsia"/>
          <w:lang w:val="en-GB" w:eastAsia="it-IT"/>
          <w14:glow w14:rad="0">
            <w14:srgbClr w14:val="FFFFFF"/>
          </w14:glow>
        </w:rPr>
        <w:t>gfv_base_pic_flag</w:t>
      </w:r>
      <w:proofErr w:type="spellEnd"/>
      <w:r w:rsidRPr="007F644B">
        <w:rPr>
          <w:rFonts w:eastAsia="DengXian"/>
          <w:bCs/>
          <w:color w:val="000000" w:themeColor="text1"/>
          <w:szCs w:val="24"/>
          <w:lang w:eastAsia="zh-CN"/>
        </w:rPr>
        <w:t xml:space="preserve"> ) {</w:t>
      </w:r>
      <w:r w:rsidRPr="007F644B">
        <w:rPr>
          <w:rFonts w:eastAsiaTheme="minorEastAsia"/>
          <w:noProof/>
          <w:lang w:val="en-GB"/>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&gt; 0 ) ? </w:t>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- 1 </w:t>
      </w:r>
      <w:r w:rsidRPr="007F644B">
        <w:rPr>
          <w:color w:val="000000" w:themeColor="text1"/>
          <w:szCs w:val="24"/>
          <w:lang w:eastAsia="zh-CN"/>
        </w:rPr>
        <w:t xml:space="preserve">] : 0 ) + </w:t>
      </w:r>
      <w:proofErr w:type="spellStart"/>
      <w:r w:rsidRPr="007F644B">
        <w:rPr>
          <w:color w:val="000000" w:themeColor="text1"/>
          <w:szCs w:val="24"/>
          <w:lang w:eastAsia="zh-CN"/>
        </w:rPr>
        <w:t>coordinateDeltaX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&gt; 0 ) ? </w:t>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- 1 </w:t>
      </w:r>
      <w:r w:rsidRPr="007F644B">
        <w:rPr>
          <w:color w:val="000000" w:themeColor="text1"/>
          <w:szCs w:val="24"/>
          <w:lang w:eastAsia="zh-CN"/>
        </w:rPr>
        <w:t xml:space="preserve">] : 0 ) + </w:t>
      </w:r>
      <w:proofErr w:type="spellStart"/>
      <w:r w:rsidRPr="007F644B">
        <w:rPr>
          <w:color w:val="000000" w:themeColor="text1"/>
          <w:szCs w:val="24"/>
          <w:lang w:eastAsia="zh-CN"/>
        </w:rPr>
        <w:t>coordinateDeltaY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ab/>
      </w:r>
      <w:r w:rsidR="00AE3CC3" w:rsidRPr="00B047EE">
        <w:rPr>
          <w:lang w:eastAsia="zh-CN"/>
        </w:rPr>
        <w:t>if (</w:t>
      </w:r>
      <w:proofErr w:type="spellStart"/>
      <w:r w:rsidR="00AE3CC3" w:rsidRPr="00B047EE">
        <w:rPr>
          <w:lang w:eastAsia="zh-CN"/>
        </w:rPr>
        <w:t>gfv_coordinate_z_present_flag</w:t>
      </w:r>
      <w:proofErr w:type="spellEnd"/>
      <w:r w:rsidR="00AE3CC3" w:rsidRPr="00B047EE">
        <w:t xml:space="preserve"> )</w:t>
      </w:r>
      <w:r w:rsidR="00AE3CC3" w:rsidRPr="00045C26">
        <w:rPr>
          <w:rFonts w:eastAsiaTheme="minorEastAsia"/>
          <w:noProof/>
          <w:lang w:val="en-GB"/>
        </w:rPr>
        <w:t xml:space="preserve"> </w:t>
      </w:r>
      <w:r w:rsidR="00AE3CC3" w:rsidRPr="0002189B">
        <w:rPr>
          <w:rFonts w:eastAsiaTheme="minorEastAsia"/>
          <w:noProof/>
          <w:lang w:val="en-GB"/>
        </w:rPr>
        <w:br/>
      </w:r>
      <w:r w:rsidR="00AE3CC3" w:rsidRPr="0002189B">
        <w:rPr>
          <w:rFonts w:eastAsiaTheme="minorEastAsia"/>
          <w:lang w:val="en-GB" w:eastAsia="it-IT"/>
          <w14:glow w14:rad="0">
            <w14:srgbClr w14:val="FFFFFF"/>
          </w14:glow>
        </w:rPr>
        <w:tab/>
      </w:r>
      <w:r w:rsidR="00AE3CC3">
        <w:rPr>
          <w:rFonts w:eastAsiaTheme="minorEastAsia"/>
          <w:lang w:val="en-GB" w:eastAsia="it-IT"/>
          <w14:glow w14:rad="0">
            <w14:srgbClr w14:val="FFFFFF"/>
          </w14:glow>
        </w:rPr>
        <w:t xml:space="preserve">    </w:t>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&gt; 0 ) ? </w:t>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- 1 </w:t>
      </w:r>
      <w:r w:rsidRPr="007F644B">
        <w:rPr>
          <w:color w:val="000000" w:themeColor="text1"/>
          <w:szCs w:val="24"/>
          <w:lang w:eastAsia="zh-CN"/>
        </w:rPr>
        <w:t xml:space="preserve">] : 0 ) + </w:t>
      </w:r>
      <w:proofErr w:type="spellStart"/>
      <w:r w:rsidRPr="007F644B">
        <w:rPr>
          <w:color w:val="000000" w:themeColor="text1"/>
          <w:szCs w:val="24"/>
          <w:lang w:eastAsia="zh-CN"/>
        </w:rPr>
        <w:t>coordinateDeltaZ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w:t>
      </w:r>
      <w:r w:rsidRPr="007F644B">
        <w:rPr>
          <w:rFonts w:eastAsiaTheme="minorEastAsia"/>
          <w:lang w:val="en-GB" w:eastAsia="it-IT"/>
          <w14:glow w14:rad="0">
            <w14:srgbClr w14:val="FFFFFF"/>
          </w14:glow>
        </w:rPr>
        <w:br/>
      </w:r>
      <w:r w:rsidRPr="007F644B">
        <w:rPr>
          <w:rFonts w:eastAsia="DengXian"/>
          <w:bCs/>
          <w:color w:val="000000" w:themeColor="text1"/>
          <w:szCs w:val="24"/>
          <w:lang w:eastAsia="zh-CN"/>
        </w:rPr>
        <w:t>else {</w:t>
      </w:r>
      <w:r w:rsidRPr="007F644B">
        <w:rPr>
          <w:rFonts w:eastAsiaTheme="minorEastAsia"/>
          <w:lang w:val="en-GB" w:eastAsia="it-IT"/>
          <w14:glow w14:rad="0">
            <w14:srgbClr w14:val="FFFFFF"/>
          </w14:glow>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color w:val="000000" w:themeColor="text1"/>
          <w:szCs w:val="24"/>
          <w:lang w:eastAsia="zh-CN"/>
        </w:rPr>
        <w:t>coordinateDeltaX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ab/>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w:t>
      </w:r>
      <w:r w:rsidRPr="007F644B">
        <w:rPr>
          <w:rFonts w:eastAsiaTheme="minorEastAsia"/>
          <w:lang w:val="en-GB" w:eastAsia="it-IT"/>
          <w14:glow w14:rad="0">
            <w14:srgbClr w14:val="FFFFFF"/>
          </w14:glow>
        </w:rPr>
        <w:t xml:space="preserve">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color w:val="000000" w:themeColor="text1"/>
          <w:szCs w:val="24"/>
          <w:lang w:eastAsia="zh-CN"/>
        </w:rPr>
        <w:t>coordinateDeltaY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Theme="minorEastAsia"/>
          <w:lang w:val="en-GB" w:eastAsia="it-IT"/>
          <w14:glow w14:rad="0">
            <w14:srgbClr w14:val="FFFFFF"/>
          </w14:glow>
        </w:rPr>
        <w:tab/>
      </w:r>
      <w:r w:rsidR="00AE3CC3" w:rsidRPr="00B047EE">
        <w:rPr>
          <w:lang w:eastAsia="zh-CN"/>
        </w:rPr>
        <w:t>if (</w:t>
      </w:r>
      <w:proofErr w:type="spellStart"/>
      <w:r w:rsidR="00AE3CC3" w:rsidRPr="00B047EE">
        <w:rPr>
          <w:lang w:eastAsia="zh-CN"/>
        </w:rPr>
        <w:t>gfv_coordinate_z_present_flag</w:t>
      </w:r>
      <w:proofErr w:type="spellEnd"/>
      <w:r w:rsidR="00AE3CC3" w:rsidRPr="00B047EE">
        <w:t xml:space="preserve"> )</w:t>
      </w:r>
      <w:r w:rsidR="00AE3CC3" w:rsidRPr="00045C26">
        <w:rPr>
          <w:rFonts w:eastAsiaTheme="minorEastAsia"/>
          <w:noProof/>
          <w:lang w:val="en-GB"/>
        </w:rPr>
        <w:t xml:space="preserve"> </w:t>
      </w:r>
      <w:r w:rsidR="00AE3CC3" w:rsidRPr="0002189B">
        <w:rPr>
          <w:rFonts w:eastAsiaTheme="minorEastAsia"/>
          <w:noProof/>
          <w:lang w:val="en-GB"/>
        </w:rPr>
        <w:br/>
      </w:r>
      <w:r w:rsidR="00AE3CC3" w:rsidRPr="0002189B">
        <w:rPr>
          <w:rFonts w:eastAsiaTheme="minorEastAsia"/>
          <w:lang w:val="en-GB" w:eastAsia="it-IT"/>
          <w14:glow w14:rad="0">
            <w14:srgbClr w14:val="FFFFFF"/>
          </w14:glow>
        </w:rPr>
        <w:tab/>
      </w:r>
      <w:r w:rsidR="00AE3CC3">
        <w:rPr>
          <w:rFonts w:eastAsiaTheme="minorEastAsia"/>
          <w:lang w:val="en-GB" w:eastAsia="it-IT"/>
          <w14:glow w14:rad="0">
            <w14:srgbClr w14:val="FFFFFF"/>
          </w14:glow>
        </w:rPr>
        <w:t xml:space="preserve">    </w:t>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t xml:space="preserve"> =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color w:val="000000" w:themeColor="text1"/>
          <w:szCs w:val="24"/>
          <w:lang w:eastAsia="zh-CN"/>
        </w:rPr>
        <w:t>coordinateDeltaZ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noProof/>
          <w:lang w:val="en-GB"/>
        </w:rPr>
        <w:br/>
      </w:r>
      <w:r w:rsidRPr="007F644B">
        <w:rPr>
          <w:rFonts w:eastAsia="DengXian"/>
          <w:bCs/>
          <w:color w:val="000000" w:themeColor="text1"/>
          <w:szCs w:val="24"/>
          <w:lang w:val="en-GB" w:eastAsia="zh-CN"/>
        </w:rPr>
        <w:t>}</w:t>
      </w:r>
    </w:p>
    <w:p w14:paraId="53D780D8" w14:textId="77777777" w:rsidR="007F644B" w:rsidRPr="007F644B" w:rsidRDefault="007F644B" w:rsidP="007F644B">
      <w:pPr>
        <w:ind w:leftChars="200" w:left="400"/>
        <w:rPr>
          <w:color w:val="000000" w:themeColor="text1"/>
          <w:szCs w:val="24"/>
          <w:lang w:eastAsia="zh-CN"/>
        </w:rPr>
      </w:pPr>
      <w:r w:rsidRPr="007F644B">
        <w:rPr>
          <w:rFonts w:eastAsia="DengXian" w:hint="eastAsia"/>
          <w:bCs/>
          <w:color w:val="000000" w:themeColor="text1"/>
          <w:szCs w:val="24"/>
          <w:lang w:val="en-GB" w:eastAsia="zh-CN"/>
        </w:rPr>
        <w:t>w</w:t>
      </w:r>
      <w:r w:rsidRPr="007F644B">
        <w:rPr>
          <w:rFonts w:eastAsia="DengXian"/>
          <w:bCs/>
          <w:color w:val="000000" w:themeColor="text1"/>
          <w:szCs w:val="24"/>
          <w:lang w:val="en-GB" w:eastAsia="zh-CN"/>
        </w:rPr>
        <w:t xml:space="preserve">here </w:t>
      </w:r>
      <w:proofErr w:type="spellStart"/>
      <w:proofErr w:type="gramStart"/>
      <w:r w:rsidRPr="007F644B">
        <w:rPr>
          <w:rFonts w:eastAsiaTheme="minorEastAsia"/>
          <w:lang w:val="en-GB" w:eastAsia="it-IT"/>
          <w14:glow w14:rad="0">
            <w14:srgbClr w14:val="FFFFFF"/>
          </w14:glow>
        </w:rPr>
        <w:t>BaseKp</w:t>
      </w:r>
      <w:r w:rsidRPr="007F644B">
        <w:rPr>
          <w:color w:val="000000" w:themeColor="text1"/>
          <w:szCs w:val="24"/>
          <w:lang w:eastAsia="zh-CN"/>
        </w:rPr>
        <w:t>CoordinateX</w:t>
      </w:r>
      <w:proofErr w:type="spellEnd"/>
      <w:r w:rsidRPr="007F644B">
        <w:rPr>
          <w:color w:val="000000" w:themeColor="text1"/>
          <w:szCs w:val="24"/>
          <w:lang w:eastAsia="zh-CN"/>
        </w:rPr>
        <w:t>[</w:t>
      </w:r>
      <w:proofErr w:type="gramEnd"/>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indicating the x-axis, y-axis and z-axis coordinates, respectively,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w:t>
      </w:r>
      <w:proofErr w:type="spellStart"/>
      <w:r w:rsidRPr="007F644B">
        <w:rPr>
          <w:color w:val="000000" w:themeColor="text1"/>
          <w:szCs w:val="24"/>
          <w:lang w:eastAsia="zh-CN"/>
        </w:rPr>
        <w:t>keypoint</w:t>
      </w:r>
      <w:proofErr w:type="spellEnd"/>
      <w:r w:rsidRPr="007F644B">
        <w:rPr>
          <w:color w:val="000000" w:themeColor="text1"/>
          <w:szCs w:val="24"/>
          <w:lang w:eastAsia="zh-CN"/>
        </w:rPr>
        <w:t xml:space="preserve"> for the base picture are derived as follows:</w:t>
      </w:r>
    </w:p>
    <w:p w14:paraId="0D76CD4B" w14:textId="1695677E" w:rsidR="007F644B" w:rsidRPr="007F644B" w:rsidRDefault="007F644B" w:rsidP="007F644B">
      <w:pPr>
        <w:ind w:left="360"/>
        <w:rPr>
          <w:rFonts w:eastAsiaTheme="minorEastAsia"/>
          <w:lang w:val="en-GB" w:eastAsia="it-IT"/>
          <w14:glow w14:rad="0">
            <w14:srgbClr w14:val="FFFFFF"/>
          </w14:glow>
        </w:rPr>
      </w:pPr>
      <w:bookmarkStart w:id="41" w:name="_Hlk138359466"/>
      <w:r w:rsidRPr="007F644B">
        <w:rPr>
          <w:rFonts w:eastAsiaTheme="minorEastAsia"/>
        </w:rPr>
        <w:t xml:space="preserve">if( </w:t>
      </w:r>
      <w:proofErr w:type="spellStart"/>
      <w:r w:rsidRPr="007F644B">
        <w:rPr>
          <w:rFonts w:eastAsiaTheme="minorEastAsia"/>
          <w:lang w:val="en-GB" w:eastAsia="it-IT"/>
          <w14:glow w14:rad="0">
            <w14:srgbClr w14:val="FFFFFF"/>
          </w14:glow>
        </w:rPr>
        <w:t>gfv_base_pic_flag</w:t>
      </w:r>
      <w:proofErr w:type="spellEnd"/>
      <w:r w:rsidRPr="007F644B">
        <w:rPr>
          <w:rFonts w:eastAsiaTheme="minorEastAsia"/>
          <w:lang w:val="en-GB" w:eastAsia="it-IT"/>
          <w14:glow w14:rad="0">
            <w14:srgbClr w14:val="FFFFFF"/>
          </w14:glow>
        </w:rPr>
        <w:t xml:space="preserve"> ) {</w:t>
      </w:r>
      <w:r w:rsidRPr="007F644B">
        <w:rPr>
          <w:rFonts w:eastAsiaTheme="minorEastAsia"/>
          <w:lang w:val="en-GB" w:eastAsia="it-IT"/>
          <w14:glow w14:rad="0">
            <w14:srgbClr w14:val="FFFFFF"/>
          </w14:glow>
        </w:rPr>
        <w:br/>
      </w:r>
      <w:r w:rsidRPr="007F644B">
        <w:rPr>
          <w:rFonts w:eastAsiaTheme="minorEastAsia"/>
          <w:lang w:val="en-GB" w:eastAsia="it-IT"/>
          <w14:glow w14:rad="0">
            <w14:srgbClr w14:val="FFFFFF"/>
          </w14:glow>
        </w:rPr>
        <w:tab/>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CoordinateX</w:t>
      </w:r>
      <w:proofErr w:type="spellEnd"/>
      <w:r w:rsidRPr="007F644B">
        <w:rPr>
          <w:rFonts w:eastAsiaTheme="minorEastAsia"/>
          <w:lang w:val="en-GB"/>
        </w:rPr>
        <w:t>[</w:t>
      </w:r>
      <w:r w:rsidRPr="007F644B">
        <w:rPr>
          <w:rFonts w:eastAsiaTheme="minorEastAsia"/>
          <w:lang w:val="en-GB" w:eastAsia="it-IT"/>
          <w14:glow w14:rad="0">
            <w14:srgbClr w14:val="FFFFFF"/>
          </w14:glow>
        </w:rPr>
        <w:t> </w:t>
      </w:r>
      <w:proofErr w:type="spellStart"/>
      <w:r w:rsidRPr="007F644B">
        <w:rPr>
          <w:rFonts w:eastAsiaTheme="minorEastAsia"/>
          <w:lang w:val="en-GB"/>
        </w:rPr>
        <w:t>i</w:t>
      </w:r>
      <w:proofErr w:type="spellEnd"/>
      <w:r w:rsidRPr="007F644B">
        <w:rPr>
          <w:rFonts w:eastAsiaTheme="minorEastAsia"/>
          <w:lang w:val="en-GB" w:eastAsia="it-IT"/>
          <w14:glow w14:rad="0">
            <w14:srgbClr w14:val="FFFFFF"/>
          </w14:glow>
        </w:rPr>
        <w:t> </w:t>
      </w:r>
      <w:r w:rsidRPr="007F644B">
        <w:rPr>
          <w:rFonts w:eastAsiaTheme="minorEastAsia"/>
          <w:lang w:val="en-GB"/>
        </w:rPr>
        <w:t xml:space="preserve">] = </w:t>
      </w:r>
      <w:proofErr w:type="spellStart"/>
      <w:r w:rsidRPr="007F644B">
        <w:rPr>
          <w:color w:val="000000" w:themeColor="text1"/>
          <w:szCs w:val="24"/>
          <w:lang w:eastAsia="zh-CN"/>
        </w:rPr>
        <w:t>coordinateX</w:t>
      </w:r>
      <w:proofErr w:type="spellEnd"/>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w:t>
      </w:r>
      <w:r w:rsidRPr="007F644B">
        <w:rPr>
          <w:rFonts w:eastAsiaTheme="minorEastAsia"/>
          <w:lang w:val="en-GB" w:eastAsia="it-IT"/>
          <w14:glow w14:rad="0">
            <w14:srgbClr w14:val="FFFFFF"/>
          </w14:glow>
        </w:rPr>
        <w:br/>
      </w:r>
      <w:r w:rsidRPr="007F644B">
        <w:rPr>
          <w:rFonts w:eastAsiaTheme="minorEastAsia"/>
          <w:lang w:val="en-GB" w:eastAsia="it-IT"/>
          <w14:glow w14:rad="0">
            <w14:srgbClr w14:val="FFFFFF"/>
          </w14:glow>
        </w:rPr>
        <w:tab/>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CoordinateY</w:t>
      </w:r>
      <w:proofErr w:type="spellEnd"/>
      <w:r w:rsidRPr="007F644B">
        <w:rPr>
          <w:rFonts w:eastAsiaTheme="minorEastAsia"/>
          <w:lang w:val="en-GB"/>
        </w:rPr>
        <w:t>[</w:t>
      </w:r>
      <w:r w:rsidRPr="007F644B">
        <w:rPr>
          <w:rFonts w:eastAsiaTheme="minorEastAsia"/>
          <w:lang w:val="en-GB" w:eastAsia="it-IT"/>
          <w14:glow w14:rad="0">
            <w14:srgbClr w14:val="FFFFFF"/>
          </w14:glow>
        </w:rPr>
        <w:t> </w:t>
      </w:r>
      <w:proofErr w:type="spellStart"/>
      <w:r w:rsidRPr="007F644B">
        <w:rPr>
          <w:rFonts w:eastAsiaTheme="minorEastAsia"/>
          <w:lang w:val="en-GB"/>
        </w:rPr>
        <w:t>i</w:t>
      </w:r>
      <w:proofErr w:type="spellEnd"/>
      <w:r w:rsidRPr="007F644B">
        <w:rPr>
          <w:rFonts w:eastAsiaTheme="minorEastAsia"/>
          <w:lang w:val="en-GB" w:eastAsia="it-IT"/>
          <w14:glow w14:rad="0">
            <w14:srgbClr w14:val="FFFFFF"/>
          </w14:glow>
        </w:rPr>
        <w:t> </w:t>
      </w:r>
      <w:r w:rsidRPr="007F644B">
        <w:rPr>
          <w:rFonts w:eastAsiaTheme="minorEastAsia"/>
          <w:lang w:val="en-GB"/>
        </w:rPr>
        <w:t xml:space="preserve">] = </w:t>
      </w:r>
      <w:proofErr w:type="spellStart"/>
      <w:r w:rsidRPr="007F644B">
        <w:rPr>
          <w:color w:val="000000" w:themeColor="text1"/>
          <w:szCs w:val="24"/>
          <w:lang w:eastAsia="zh-CN"/>
        </w:rPr>
        <w:t>coordinateY</w:t>
      </w:r>
      <w:proofErr w:type="spellEnd"/>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w:t>
      </w:r>
      <w:r w:rsidRPr="007F644B">
        <w:rPr>
          <w:rFonts w:eastAsiaTheme="minorEastAsia"/>
          <w:lang w:val="en-GB" w:eastAsia="it-IT"/>
          <w14:glow w14:rad="0">
            <w14:srgbClr w14:val="FFFFFF"/>
          </w14:glow>
        </w:rPr>
        <w:br/>
      </w:r>
      <w:r w:rsidRPr="007F644B">
        <w:rPr>
          <w:rFonts w:eastAsiaTheme="minorEastAsia"/>
          <w:lang w:val="en-GB" w:eastAsia="it-IT"/>
          <w14:glow w14:rad="0">
            <w14:srgbClr w14:val="FFFFFF"/>
          </w14:glow>
        </w:rPr>
        <w:tab/>
      </w:r>
      <w:r w:rsidR="00AE3CC3" w:rsidRPr="00B047EE">
        <w:rPr>
          <w:lang w:eastAsia="zh-CN"/>
        </w:rPr>
        <w:t>if (</w:t>
      </w:r>
      <w:proofErr w:type="spellStart"/>
      <w:r w:rsidR="00AE3CC3" w:rsidRPr="00B047EE">
        <w:rPr>
          <w:lang w:eastAsia="zh-CN"/>
        </w:rPr>
        <w:t>gfv_coordinate_z_present_flag</w:t>
      </w:r>
      <w:proofErr w:type="spellEnd"/>
      <w:r w:rsidR="00AE3CC3" w:rsidRPr="00B047EE">
        <w:t xml:space="preserve"> )</w:t>
      </w:r>
      <w:r w:rsidR="00AE3CC3" w:rsidRPr="002A1572">
        <w:rPr>
          <w:rFonts w:eastAsiaTheme="minorEastAsia"/>
          <w:noProof/>
          <w:lang w:val="en-GB"/>
        </w:rPr>
        <w:t xml:space="preserve"> </w:t>
      </w:r>
      <w:r w:rsidR="00AE3CC3" w:rsidRPr="0002189B">
        <w:rPr>
          <w:rFonts w:eastAsiaTheme="minorEastAsia"/>
          <w:noProof/>
          <w:lang w:val="en-GB"/>
        </w:rPr>
        <w:br/>
      </w:r>
      <w:r w:rsidR="00AE3CC3" w:rsidRPr="0002189B">
        <w:rPr>
          <w:rFonts w:eastAsiaTheme="minorEastAsia"/>
          <w:lang w:val="en-GB" w:eastAsia="it-IT"/>
          <w14:glow w14:rad="0">
            <w14:srgbClr w14:val="FFFFFF"/>
          </w14:glow>
        </w:rPr>
        <w:tab/>
      </w:r>
      <w:r w:rsidR="00AE3CC3">
        <w:rPr>
          <w:rFonts w:eastAsiaTheme="minorEastAsia"/>
          <w:lang w:val="en-GB" w:eastAsia="it-IT"/>
          <w14:glow w14:rad="0">
            <w14:srgbClr w14:val="FFFFFF"/>
          </w14:glow>
        </w:rPr>
        <w:t xml:space="preserve">    </w:t>
      </w:r>
      <w:proofErr w:type="spellStart"/>
      <w:r w:rsidRPr="007F644B">
        <w:rPr>
          <w:rFonts w:eastAsiaTheme="minorEastAsia"/>
          <w:lang w:val="en-GB" w:eastAsia="it-IT"/>
          <w14:glow w14:rad="0">
            <w14:srgbClr w14:val="FFFFFF"/>
          </w14:glow>
        </w:rPr>
        <w:t>BaseKp</w:t>
      </w:r>
      <w:r w:rsidRPr="007F644B">
        <w:rPr>
          <w:color w:val="000000" w:themeColor="text1"/>
          <w:szCs w:val="24"/>
          <w:lang w:eastAsia="zh-CN"/>
        </w:rPr>
        <w:t>CoordinateZ</w:t>
      </w:r>
      <w:proofErr w:type="spellEnd"/>
      <w:r w:rsidRPr="007F644B">
        <w:rPr>
          <w:rFonts w:eastAsiaTheme="minorEastAsia"/>
          <w:lang w:val="en-GB"/>
        </w:rPr>
        <w:t>[</w:t>
      </w:r>
      <w:r w:rsidRPr="007F644B">
        <w:rPr>
          <w:rFonts w:eastAsiaTheme="minorEastAsia"/>
          <w:lang w:val="en-GB" w:eastAsia="it-IT"/>
          <w14:glow w14:rad="0">
            <w14:srgbClr w14:val="FFFFFF"/>
          </w14:glow>
        </w:rPr>
        <w:t> </w:t>
      </w:r>
      <w:proofErr w:type="spellStart"/>
      <w:r w:rsidRPr="007F644B">
        <w:rPr>
          <w:rFonts w:eastAsiaTheme="minorEastAsia"/>
          <w:lang w:val="en-GB"/>
        </w:rPr>
        <w:t>i</w:t>
      </w:r>
      <w:proofErr w:type="spellEnd"/>
      <w:r w:rsidRPr="007F644B">
        <w:rPr>
          <w:rFonts w:eastAsiaTheme="minorEastAsia"/>
          <w:lang w:val="en-GB" w:eastAsia="it-IT"/>
          <w14:glow w14:rad="0">
            <w14:srgbClr w14:val="FFFFFF"/>
          </w14:glow>
        </w:rPr>
        <w:t> </w:t>
      </w:r>
      <w:r w:rsidRPr="007F644B">
        <w:rPr>
          <w:rFonts w:eastAsiaTheme="minorEastAsia"/>
          <w:lang w:val="en-GB"/>
        </w:rPr>
        <w:t xml:space="preserve">] = </w:t>
      </w:r>
      <w:proofErr w:type="spellStart"/>
      <w:r w:rsidRPr="007F644B">
        <w:rPr>
          <w:color w:val="000000" w:themeColor="text1"/>
          <w:szCs w:val="24"/>
          <w:lang w:eastAsia="zh-CN"/>
        </w:rPr>
        <w:t>coordinateZ</w:t>
      </w:r>
      <w:proofErr w:type="spellEnd"/>
      <w:r w:rsidRPr="007F644B">
        <w:rPr>
          <w:rFonts w:eastAsiaTheme="minorEastAsia"/>
          <w:lang w:val="en-GB" w:eastAsia="it-IT"/>
          <w14:glow w14:rad="0">
            <w14:srgbClr w14:val="FFFFFF"/>
          </w14:glow>
        </w:rPr>
        <w:t>[ </w:t>
      </w:r>
      <w:proofErr w:type="spellStart"/>
      <w:r w:rsidRPr="007F644B">
        <w:rPr>
          <w:rFonts w:eastAsiaTheme="minorEastAsia"/>
          <w:lang w:val="en-GB" w:eastAsia="it-IT"/>
          <w14:glow w14:rad="0">
            <w14:srgbClr w14:val="FFFFFF"/>
          </w14:glow>
        </w:rPr>
        <w:t>i</w:t>
      </w:r>
      <w:proofErr w:type="spellEnd"/>
      <w:r w:rsidRPr="007F644B">
        <w:rPr>
          <w:rFonts w:eastAsiaTheme="minorEastAsia"/>
          <w:lang w:val="en-GB" w:eastAsia="it-IT"/>
          <w14:glow w14:rad="0">
            <w14:srgbClr w14:val="FFFFFF"/>
          </w14:glow>
        </w:rPr>
        <w:t> ]</w:t>
      </w:r>
      <w:r w:rsidRPr="007F644B">
        <w:rPr>
          <w:rFonts w:eastAsiaTheme="minorEastAsia"/>
          <w:lang w:val="en-GB" w:eastAsia="it-IT"/>
          <w14:glow w14:rad="0">
            <w14:srgbClr w14:val="FFFFFF"/>
          </w14:glow>
        </w:rPr>
        <w:br/>
        <w:t>}</w:t>
      </w:r>
    </w:p>
    <w:bookmarkEnd w:id="41"/>
    <w:p w14:paraId="21AE5C29" w14:textId="77777777" w:rsidR="007F644B" w:rsidRPr="007F644B" w:rsidRDefault="007F644B" w:rsidP="007F644B">
      <w:pPr>
        <w:rPr>
          <w:rFonts w:eastAsiaTheme="minorEastAsia"/>
          <w:noProof/>
          <w:szCs w:val="24"/>
          <w:lang w:val="en-CA"/>
        </w:rPr>
      </w:pPr>
      <w:proofErr w:type="spellStart"/>
      <w:r w:rsidRPr="007F644B">
        <w:rPr>
          <w:rFonts w:eastAsiaTheme="minorEastAsia"/>
          <w:b/>
          <w:color w:val="000000" w:themeColor="text1"/>
          <w:szCs w:val="24"/>
        </w:rPr>
        <w:t>gfv_matrix_present_flag</w:t>
      </w:r>
      <w:proofErr w:type="spellEnd"/>
      <w:r w:rsidRPr="007F644B">
        <w:rPr>
          <w:b/>
          <w:color w:val="000000" w:themeColor="text1"/>
          <w:szCs w:val="24"/>
        </w:rPr>
        <w:t xml:space="preserve"> </w:t>
      </w:r>
      <w:r w:rsidRPr="007F644B">
        <w:rPr>
          <w:rFonts w:eastAsiaTheme="minorEastAsia"/>
          <w:noProof/>
          <w:szCs w:val="24"/>
          <w:lang w:val="en-CA"/>
        </w:rPr>
        <w:t>equal to 1 indicates that matrix parameters are present. gfv_</w:t>
      </w:r>
      <w:proofErr w:type="spellStart"/>
      <w:r w:rsidRPr="007F644B">
        <w:rPr>
          <w:rFonts w:eastAsiaTheme="minorEastAsia"/>
          <w:color w:val="000000" w:themeColor="text1"/>
          <w:szCs w:val="24"/>
        </w:rPr>
        <w:t>matrix_present_flag</w:t>
      </w:r>
      <w:proofErr w:type="spellEnd"/>
      <w:r w:rsidRPr="007F644B">
        <w:rPr>
          <w:color w:val="000000" w:themeColor="text1"/>
          <w:szCs w:val="24"/>
        </w:rPr>
        <w:t xml:space="preserve"> </w:t>
      </w:r>
      <w:r w:rsidRPr="007F644B">
        <w:rPr>
          <w:rFonts w:eastAsiaTheme="minorEastAsia"/>
          <w:noProof/>
          <w:szCs w:val="24"/>
          <w:lang w:val="en-CA"/>
        </w:rPr>
        <w:t>equal to 0 indicates that matrix parameters are not present.</w:t>
      </w:r>
    </w:p>
    <w:p w14:paraId="3912674A" w14:textId="42ED0D2C" w:rsidR="007F644B" w:rsidRPr="007F644B" w:rsidRDefault="007F644B" w:rsidP="007F644B">
      <w:pPr>
        <w:rPr>
          <w:bCs/>
          <w:szCs w:val="24"/>
          <w:lang w:val="en-GB"/>
        </w:rPr>
      </w:pPr>
      <w:proofErr w:type="spellStart"/>
      <w:r w:rsidRPr="007F644B">
        <w:rPr>
          <w:rFonts w:eastAsiaTheme="minorEastAsia"/>
          <w:b/>
          <w:color w:val="000000" w:themeColor="text1"/>
          <w:szCs w:val="24"/>
        </w:rPr>
        <w:t>gfv</w:t>
      </w:r>
      <w:proofErr w:type="spellEnd"/>
      <w:r w:rsidRPr="007F644B">
        <w:rPr>
          <w:rFonts w:eastAsiaTheme="minorEastAsia"/>
          <w:b/>
          <w:color w:val="000000" w:themeColor="text1"/>
          <w:szCs w:val="24"/>
        </w:rPr>
        <w:t>_</w:t>
      </w:r>
      <w:r w:rsidRPr="007F644B">
        <w:rPr>
          <w:rFonts w:hint="eastAsia"/>
          <w:b/>
          <w:bCs/>
          <w:color w:val="000000" w:themeColor="text1"/>
          <w:szCs w:val="24"/>
          <w:lang w:val="en-GB" w:eastAsia="zh-CN"/>
        </w:rPr>
        <w:t>matr</w:t>
      </w:r>
      <w:r w:rsidRPr="007F644B">
        <w:rPr>
          <w:b/>
          <w:bCs/>
          <w:color w:val="000000" w:themeColor="text1"/>
          <w:szCs w:val="24"/>
          <w:lang w:val="en-GB"/>
        </w:rPr>
        <w:t>ix_element_precision_factor_minus1</w:t>
      </w:r>
      <w:r w:rsidRPr="007F644B">
        <w:rPr>
          <w:color w:val="000000" w:themeColor="text1"/>
          <w:szCs w:val="24"/>
          <w:lang w:val="en-GB"/>
        </w:rPr>
        <w:t xml:space="preserve"> plus 1</w:t>
      </w:r>
      <w:r w:rsidRPr="007F644B">
        <w:rPr>
          <w:rFonts w:eastAsiaTheme="minorEastAsia"/>
          <w:noProof/>
          <w:szCs w:val="24"/>
          <w:lang w:val="en-GB"/>
        </w:rPr>
        <w:t xml:space="preserve"> </w:t>
      </w:r>
      <w:r w:rsidRPr="007F644B">
        <w:rPr>
          <w:bCs/>
          <w:color w:val="000000" w:themeColor="text1"/>
          <w:szCs w:val="24"/>
          <w:lang w:val="en-GB"/>
        </w:rPr>
        <w:t xml:space="preserve">indicates the length, in bits, of </w:t>
      </w:r>
      <w:r w:rsidR="00482EC1">
        <w:rPr>
          <w:bCs/>
          <w:color w:val="000000" w:themeColor="text1"/>
          <w:szCs w:val="24"/>
          <w:lang w:val="en-GB"/>
        </w:rPr>
        <w:t xml:space="preserve">syntax elements </w:t>
      </w:r>
      <w:proofErr w:type="spellStart"/>
      <w:r w:rsidRPr="007F644B">
        <w:rPr>
          <w:bCs/>
          <w:color w:val="000000" w:themeColor="text1"/>
          <w:szCs w:val="24"/>
          <w:lang w:val="en-GB"/>
        </w:rPr>
        <w:t>gfv_</w:t>
      </w:r>
      <w:r w:rsidRPr="007F644B">
        <w:rPr>
          <w:bCs/>
          <w:color w:val="000000" w:themeColor="text1"/>
          <w:lang w:val="en-GB" w:eastAsia="zh-CN"/>
        </w:rPr>
        <w:t>matrix</w:t>
      </w:r>
      <w:proofErr w:type="spellEnd"/>
      <w:r w:rsidRPr="007F644B">
        <w:rPr>
          <w:bCs/>
          <w:color w:val="000000" w:themeColor="text1"/>
          <w:lang w:val="en-GB" w:eastAsia="zh-CN"/>
        </w:rPr>
        <w:t>_</w:t>
      </w:r>
      <w:proofErr w:type="spellStart"/>
      <w:r w:rsidRPr="007F644B">
        <w:rPr>
          <w:bCs/>
          <w:color w:val="000000" w:themeColor="text1"/>
          <w:lang w:eastAsia="zh-CN"/>
        </w:rPr>
        <w:t>element_dec</w:t>
      </w:r>
      <w:proofErr w:type="spellEnd"/>
      <w:r w:rsidRPr="007F644B">
        <w:rPr>
          <w:rFonts w:hint="eastAsia"/>
          <w:bCs/>
          <w:color w:val="000000" w:themeColor="text1"/>
          <w:lang w:eastAsia="zh-CN"/>
        </w:rPr>
        <w:t>[</w:t>
      </w:r>
      <w:r w:rsidRPr="007F644B">
        <w:rPr>
          <w:color w:val="000000" w:themeColor="text1"/>
          <w:lang w:val="en-GB"/>
        </w:rPr>
        <w:t> </w:t>
      </w:r>
      <w:proofErr w:type="spellStart"/>
      <w:r w:rsidRPr="007F644B">
        <w:rPr>
          <w:bCs/>
          <w:color w:val="000000" w:themeColor="text1"/>
          <w:lang w:eastAsia="zh-CN"/>
        </w:rPr>
        <w:t>i</w:t>
      </w:r>
      <w:proofErr w:type="spellEnd"/>
      <w:r w:rsidRPr="007F644B">
        <w:rPr>
          <w:color w:val="000000" w:themeColor="text1"/>
          <w:lang w:val="en-GB"/>
        </w:rPr>
        <w:t> </w:t>
      </w:r>
      <w:r w:rsidRPr="007F644B">
        <w:rPr>
          <w:rFonts w:hint="eastAsia"/>
          <w:bCs/>
          <w:color w:val="000000" w:themeColor="text1"/>
          <w:lang w:eastAsia="zh-CN"/>
        </w:rPr>
        <w:t>][</w:t>
      </w:r>
      <w:r w:rsidRPr="007F644B">
        <w:rPr>
          <w:color w:val="000000" w:themeColor="text1"/>
          <w:lang w:val="en-GB"/>
        </w:rPr>
        <w:t> </w:t>
      </w:r>
      <w:r w:rsidRPr="007F644B">
        <w:rPr>
          <w:bCs/>
          <w:color w:val="000000" w:themeColor="text1"/>
          <w:lang w:eastAsia="zh-CN"/>
        </w:rPr>
        <w:t>j</w:t>
      </w:r>
      <w:r w:rsidRPr="007F644B">
        <w:rPr>
          <w:color w:val="000000" w:themeColor="text1"/>
          <w:lang w:val="en-GB"/>
        </w:rPr>
        <w:t> </w:t>
      </w:r>
      <w:r w:rsidRPr="007F644B">
        <w:rPr>
          <w:bCs/>
          <w:color w:val="000000" w:themeColor="text1"/>
          <w:lang w:eastAsia="zh-CN"/>
        </w:rPr>
        <w:t>][</w:t>
      </w:r>
      <w:r w:rsidRPr="007F644B">
        <w:rPr>
          <w:color w:val="000000" w:themeColor="text1"/>
          <w:lang w:val="en-GB"/>
        </w:rPr>
        <w:t> </w:t>
      </w:r>
      <w:r w:rsidRPr="007F644B">
        <w:rPr>
          <w:bCs/>
          <w:color w:val="000000" w:themeColor="text1"/>
          <w:lang w:eastAsia="zh-CN"/>
        </w:rPr>
        <w:t>k</w:t>
      </w:r>
      <w:r w:rsidRPr="007F644B">
        <w:rPr>
          <w:color w:val="000000" w:themeColor="text1"/>
          <w:lang w:val="en-GB"/>
        </w:rPr>
        <w:t> </w:t>
      </w:r>
      <w:r w:rsidRPr="007F644B">
        <w:rPr>
          <w:bCs/>
          <w:color w:val="000000" w:themeColor="text1"/>
          <w:lang w:eastAsia="zh-CN"/>
        </w:rPr>
        <w:t>][</w:t>
      </w:r>
      <w:r w:rsidRPr="007F644B">
        <w:rPr>
          <w:color w:val="000000" w:themeColor="text1"/>
          <w:lang w:val="en-GB"/>
        </w:rPr>
        <w:t> </w:t>
      </w:r>
      <w:r w:rsidRPr="007F644B">
        <w:rPr>
          <w:bCs/>
          <w:color w:val="000000" w:themeColor="text1"/>
          <w:lang w:eastAsia="zh-CN"/>
        </w:rPr>
        <w:t>m</w:t>
      </w:r>
      <w:r w:rsidRPr="007F644B">
        <w:rPr>
          <w:color w:val="000000" w:themeColor="text1"/>
          <w:lang w:val="en-GB"/>
        </w:rPr>
        <w:t> </w:t>
      </w:r>
      <w:r w:rsidRPr="007F644B">
        <w:rPr>
          <w:bCs/>
          <w:color w:val="000000" w:themeColor="text1"/>
          <w:lang w:eastAsia="zh-CN"/>
        </w:rPr>
        <w:t>]</w:t>
      </w:r>
      <w:r w:rsidR="00482EC1">
        <w:rPr>
          <w:bCs/>
          <w:color w:val="000000" w:themeColor="text1"/>
          <w:lang w:eastAsia="zh-CN"/>
        </w:rPr>
        <w:t xml:space="preserve"> and </w:t>
      </w:r>
      <w:proofErr w:type="spellStart"/>
      <w:r w:rsidR="00482EC1" w:rsidRPr="007F644B">
        <w:rPr>
          <w:bCs/>
          <w:color w:val="000000" w:themeColor="text1"/>
          <w:szCs w:val="24"/>
          <w:lang w:val="en-GB"/>
        </w:rPr>
        <w:t>gfv_</w:t>
      </w:r>
      <w:r w:rsidR="00482EC1" w:rsidRPr="007F644B">
        <w:rPr>
          <w:bCs/>
          <w:color w:val="000000" w:themeColor="text1"/>
          <w:lang w:val="en-GB" w:eastAsia="zh-CN"/>
        </w:rPr>
        <w:t>matrix_</w:t>
      </w:r>
      <w:r w:rsidR="00482EC1">
        <w:rPr>
          <w:bCs/>
          <w:color w:val="000000" w:themeColor="text1"/>
          <w:lang w:val="en-GB" w:eastAsia="zh-CN"/>
        </w:rPr>
        <w:t>delta</w:t>
      </w:r>
      <w:proofErr w:type="spellEnd"/>
      <w:r w:rsidR="00482EC1">
        <w:rPr>
          <w:bCs/>
          <w:color w:val="000000" w:themeColor="text1"/>
          <w:lang w:val="en-GB" w:eastAsia="zh-CN"/>
        </w:rPr>
        <w:t>_</w:t>
      </w:r>
      <w:proofErr w:type="spellStart"/>
      <w:r w:rsidR="00482EC1" w:rsidRPr="007F644B">
        <w:rPr>
          <w:bCs/>
          <w:color w:val="000000" w:themeColor="text1"/>
          <w:lang w:eastAsia="zh-CN"/>
        </w:rPr>
        <w:t>element_dec</w:t>
      </w:r>
      <w:proofErr w:type="spellEnd"/>
      <w:r w:rsidR="00482EC1" w:rsidRPr="007F644B">
        <w:rPr>
          <w:rFonts w:hint="eastAsia"/>
          <w:bCs/>
          <w:color w:val="000000" w:themeColor="text1"/>
          <w:lang w:eastAsia="zh-CN"/>
        </w:rPr>
        <w:t>[</w:t>
      </w:r>
      <w:r w:rsidR="00482EC1" w:rsidRPr="007F644B">
        <w:rPr>
          <w:color w:val="000000" w:themeColor="text1"/>
          <w:lang w:val="en-GB"/>
        </w:rPr>
        <w:t> </w:t>
      </w:r>
      <w:proofErr w:type="spellStart"/>
      <w:r w:rsidR="00482EC1" w:rsidRPr="007F644B">
        <w:rPr>
          <w:bCs/>
          <w:color w:val="000000" w:themeColor="text1"/>
          <w:lang w:eastAsia="zh-CN"/>
        </w:rPr>
        <w:t>i</w:t>
      </w:r>
      <w:proofErr w:type="spellEnd"/>
      <w:r w:rsidR="00482EC1" w:rsidRPr="007F644B">
        <w:rPr>
          <w:color w:val="000000" w:themeColor="text1"/>
          <w:lang w:val="en-GB"/>
        </w:rPr>
        <w:t> </w:t>
      </w:r>
      <w:r w:rsidR="00482EC1" w:rsidRPr="007F644B">
        <w:rPr>
          <w:rFonts w:hint="eastAsia"/>
          <w:bCs/>
          <w:color w:val="000000" w:themeColor="text1"/>
          <w:lang w:eastAsia="zh-CN"/>
        </w:rPr>
        <w:t>][</w:t>
      </w:r>
      <w:r w:rsidR="00482EC1" w:rsidRPr="007F644B">
        <w:rPr>
          <w:color w:val="000000" w:themeColor="text1"/>
          <w:lang w:val="en-GB"/>
        </w:rPr>
        <w:t> </w:t>
      </w:r>
      <w:r w:rsidR="00482EC1" w:rsidRPr="007F644B">
        <w:rPr>
          <w:bCs/>
          <w:color w:val="000000" w:themeColor="text1"/>
          <w:lang w:eastAsia="zh-CN"/>
        </w:rPr>
        <w:t>j</w:t>
      </w:r>
      <w:r w:rsidR="00482EC1" w:rsidRPr="007F644B">
        <w:rPr>
          <w:color w:val="000000" w:themeColor="text1"/>
          <w:lang w:val="en-GB"/>
        </w:rPr>
        <w:t> </w:t>
      </w:r>
      <w:r w:rsidR="00482EC1" w:rsidRPr="007F644B">
        <w:rPr>
          <w:bCs/>
          <w:color w:val="000000" w:themeColor="text1"/>
          <w:lang w:eastAsia="zh-CN"/>
        </w:rPr>
        <w:t>][</w:t>
      </w:r>
      <w:r w:rsidR="00482EC1" w:rsidRPr="007F644B">
        <w:rPr>
          <w:color w:val="000000" w:themeColor="text1"/>
          <w:lang w:val="en-GB"/>
        </w:rPr>
        <w:t> </w:t>
      </w:r>
      <w:r w:rsidR="00482EC1" w:rsidRPr="007F644B">
        <w:rPr>
          <w:bCs/>
          <w:color w:val="000000" w:themeColor="text1"/>
          <w:lang w:eastAsia="zh-CN"/>
        </w:rPr>
        <w:t>k</w:t>
      </w:r>
      <w:r w:rsidR="00482EC1" w:rsidRPr="007F644B">
        <w:rPr>
          <w:color w:val="000000" w:themeColor="text1"/>
          <w:lang w:val="en-GB"/>
        </w:rPr>
        <w:t> </w:t>
      </w:r>
      <w:r w:rsidR="00482EC1" w:rsidRPr="007F644B">
        <w:rPr>
          <w:bCs/>
          <w:color w:val="000000" w:themeColor="text1"/>
          <w:lang w:eastAsia="zh-CN"/>
        </w:rPr>
        <w:t>][</w:t>
      </w:r>
      <w:r w:rsidR="00482EC1" w:rsidRPr="007F644B">
        <w:rPr>
          <w:color w:val="000000" w:themeColor="text1"/>
          <w:lang w:val="en-GB"/>
        </w:rPr>
        <w:t> </w:t>
      </w:r>
      <w:r w:rsidR="00482EC1" w:rsidRPr="007F644B">
        <w:rPr>
          <w:bCs/>
          <w:color w:val="000000" w:themeColor="text1"/>
          <w:lang w:eastAsia="zh-CN"/>
        </w:rPr>
        <w:t>m</w:t>
      </w:r>
      <w:r w:rsidR="00482EC1" w:rsidRPr="007F644B">
        <w:rPr>
          <w:color w:val="000000" w:themeColor="text1"/>
          <w:lang w:val="en-GB"/>
        </w:rPr>
        <w:t> </w:t>
      </w:r>
      <w:r w:rsidR="00482EC1" w:rsidRPr="007F644B">
        <w:rPr>
          <w:bCs/>
          <w:color w:val="000000" w:themeColor="text1"/>
          <w:lang w:eastAsia="zh-CN"/>
        </w:rPr>
        <w:t>]</w:t>
      </w:r>
      <w:r w:rsidRPr="007F644B">
        <w:rPr>
          <w:bCs/>
          <w:szCs w:val="24"/>
          <w:lang w:val="en-GB"/>
        </w:rPr>
        <w:t>.</w:t>
      </w:r>
    </w:p>
    <w:p w14:paraId="121145EC" w14:textId="40A04EB5" w:rsidR="007F644B" w:rsidRPr="00B047EE" w:rsidRDefault="007F644B" w:rsidP="007F644B">
      <w:pPr>
        <w:rPr>
          <w:rFonts w:eastAsiaTheme="minorEastAsia"/>
          <w:noProof/>
          <w:lang w:val="en-CA"/>
        </w:rPr>
      </w:pPr>
      <w:proofErr w:type="spellStart"/>
      <w:r w:rsidRPr="007F644B">
        <w:rPr>
          <w:rFonts w:eastAsiaTheme="minorEastAsia"/>
          <w:b/>
          <w:color w:val="000000" w:themeColor="text1"/>
          <w:szCs w:val="24"/>
        </w:rPr>
        <w:lastRenderedPageBreak/>
        <w:t>gfv</w:t>
      </w:r>
      <w:proofErr w:type="spellEnd"/>
      <w:r w:rsidRPr="007F644B">
        <w:rPr>
          <w:rFonts w:eastAsiaTheme="minorEastAsia"/>
          <w:b/>
          <w:color w:val="000000" w:themeColor="text1"/>
          <w:szCs w:val="24"/>
        </w:rPr>
        <w:t>_</w:t>
      </w:r>
      <w:proofErr w:type="spellStart"/>
      <w:r w:rsidRPr="007F644B">
        <w:rPr>
          <w:b/>
          <w:color w:val="000000" w:themeColor="text1"/>
          <w:lang w:val="en-GB" w:eastAsia="zh-CN"/>
        </w:rPr>
        <w:t>num</w:t>
      </w:r>
      <w:proofErr w:type="spellEnd"/>
      <w:r w:rsidRPr="007F644B">
        <w:rPr>
          <w:b/>
          <w:color w:val="000000" w:themeColor="text1"/>
          <w:lang w:val="en-GB" w:eastAsia="zh-CN"/>
        </w:rPr>
        <w:t>_</w:t>
      </w:r>
      <w:r w:rsidRPr="007F644B">
        <w:rPr>
          <w:rFonts w:eastAsiaTheme="minorEastAsia"/>
          <w:b/>
          <w:color w:val="000000" w:themeColor="text1"/>
        </w:rPr>
        <w:t>m</w:t>
      </w:r>
      <w:r w:rsidRPr="007F644B">
        <w:rPr>
          <w:rFonts w:eastAsiaTheme="minorEastAsia" w:hint="eastAsia"/>
          <w:b/>
          <w:color w:val="000000" w:themeColor="text1"/>
        </w:rPr>
        <w:t>atrix_type</w:t>
      </w:r>
      <w:r w:rsidRPr="007F644B">
        <w:rPr>
          <w:rFonts w:eastAsiaTheme="minorEastAsia"/>
          <w:b/>
          <w:color w:val="000000" w:themeColor="text1"/>
        </w:rPr>
        <w:t>s_minus1</w:t>
      </w:r>
      <w:r w:rsidRPr="007F644B">
        <w:rPr>
          <w:rFonts w:eastAsiaTheme="minorEastAsia"/>
          <w:b/>
          <w:color w:val="000000" w:themeColor="text1"/>
          <w:szCs w:val="24"/>
        </w:rPr>
        <w:t xml:space="preserve"> </w:t>
      </w:r>
      <w:r w:rsidRPr="007F644B">
        <w:rPr>
          <w:color w:val="000000" w:themeColor="text1"/>
          <w:szCs w:val="24"/>
          <w:lang w:val="en-GB"/>
        </w:rPr>
        <w:t>plus 1</w:t>
      </w:r>
      <w:r w:rsidRPr="007F644B">
        <w:rPr>
          <w:b/>
          <w:bCs/>
          <w:color w:val="000000" w:themeColor="text1"/>
          <w:szCs w:val="24"/>
          <w:lang w:val="en-GB"/>
        </w:rPr>
        <w:t xml:space="preserve"> </w:t>
      </w:r>
      <w:r w:rsidRPr="007F644B">
        <w:rPr>
          <w:bCs/>
          <w:color w:val="000000" w:themeColor="text1"/>
          <w:szCs w:val="24"/>
          <w:lang w:val="en-GB"/>
        </w:rPr>
        <w:t xml:space="preserve">indicates the number of matrix types signalled in the SEI message. </w:t>
      </w:r>
      <w:r w:rsidRPr="007F644B">
        <w:rPr>
          <w:rFonts w:eastAsiaTheme="minorEastAsia"/>
          <w:szCs w:val="24"/>
          <w:lang w:val="en-GB"/>
        </w:rPr>
        <w:t xml:space="preserve">The value of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00AB045E">
        <w:rPr>
          <w:rFonts w:eastAsiaTheme="minorEastAsia"/>
          <w:color w:val="000000" w:themeColor="text1"/>
          <w:szCs w:val="24"/>
        </w:rPr>
        <w:t>num_matrix_types</w:t>
      </w:r>
      <w:r w:rsidRPr="007F644B">
        <w:rPr>
          <w:rFonts w:eastAsiaTheme="minorEastAsia"/>
          <w:color w:val="000000" w:themeColor="text1"/>
          <w:szCs w:val="24"/>
        </w:rPr>
        <w:t>_minus1</w:t>
      </w:r>
      <w:r w:rsidRPr="007F644B">
        <w:rPr>
          <w:rFonts w:eastAsiaTheme="minorEastAsia"/>
          <w:szCs w:val="24"/>
          <w:lang w:val="en-GB"/>
        </w:rPr>
        <w:t xml:space="preserve"> shall be in the range of 0 to 2</w:t>
      </w:r>
      <w:r w:rsidRPr="007F644B">
        <w:rPr>
          <w:rFonts w:eastAsiaTheme="minorEastAsia"/>
          <w:szCs w:val="24"/>
          <w:vertAlign w:val="superscript"/>
          <w:lang w:val="en-GB"/>
        </w:rPr>
        <w:t>6</w:t>
      </w:r>
      <w:r w:rsidRPr="007F644B">
        <w:rPr>
          <w:rFonts w:eastAsiaTheme="minorEastAsia"/>
          <w:lang w:val="en-GB" w:eastAsia="it-IT"/>
          <w14:glow w14:rad="0">
            <w14:srgbClr w14:val="FFFFFF"/>
          </w14:glow>
        </w:rPr>
        <w:t> – </w:t>
      </w:r>
      <w:r w:rsidRPr="007F644B">
        <w:rPr>
          <w:rFonts w:eastAsiaTheme="minorEastAsia"/>
          <w:szCs w:val="24"/>
          <w:lang w:val="en-GB"/>
        </w:rPr>
        <w:t>1, inclusive.</w:t>
      </w:r>
      <w:r w:rsidR="00AB045E">
        <w:rPr>
          <w:rFonts w:eastAsiaTheme="minorEastAsia"/>
          <w:szCs w:val="24"/>
          <w:lang w:val="en-GB"/>
        </w:rPr>
        <w:t xml:space="preserve"> </w:t>
      </w:r>
      <w:bookmarkStart w:id="42" w:name="_Hlk163211511"/>
      <w:r w:rsidR="00AB045E" w:rsidRPr="00B047EE">
        <w:rPr>
          <w:rFonts w:eastAsiaTheme="minorEastAsia"/>
          <w:noProof/>
          <w:lang w:val="en-CA"/>
        </w:rPr>
        <w:t xml:space="preserve">It is a requirement of bitstream conformance that when gfv_matrix_pred_flag is equal to 1 and gfv_base_pic_flag is equal to 0, the value of gfv_num_matrix_types_minus1 shall be equal to the value of gfv_num_matrix_types_minus1 in </w:t>
      </w:r>
      <w:bookmarkStart w:id="43" w:name="_Hlk163211305"/>
      <w:r w:rsidR="00AB045E" w:rsidRPr="00B047EE">
        <w:rPr>
          <w:rFonts w:eastAsiaTheme="minorEastAsia"/>
          <w:noProof/>
          <w:lang w:val="en-CA"/>
        </w:rPr>
        <w:t>each of the preceding GFV SEI message in decoding order in the current CLVS which has the same gfv_id value as the gfv_id value in the current SEI and has gfv_base_pic_flag equal to 1.</w:t>
      </w:r>
      <w:bookmarkEnd w:id="42"/>
      <w:bookmarkEnd w:id="43"/>
    </w:p>
    <w:p w14:paraId="3BB41F83" w14:textId="23231717" w:rsidR="007F644B" w:rsidRPr="007F644B" w:rsidRDefault="007F644B" w:rsidP="007F644B">
      <w:pPr>
        <w:rPr>
          <w:b/>
          <w:bCs/>
          <w:color w:val="000000" w:themeColor="text1"/>
          <w:lang w:eastAsia="zh-CN"/>
        </w:rPr>
      </w:pPr>
      <w:proofErr w:type="spellStart"/>
      <w:r w:rsidRPr="00F2523B">
        <w:rPr>
          <w:rFonts w:eastAsiaTheme="minorEastAsia"/>
          <w:b/>
          <w:bCs/>
          <w:lang w:val="en-GB" w:eastAsia="it-IT"/>
          <w14:glow w14:rad="0">
            <w14:srgbClr w14:val="FFFFFF"/>
          </w14:glow>
        </w:rPr>
        <w:t>gfv</w:t>
      </w:r>
      <w:proofErr w:type="spellEnd"/>
      <w:r w:rsidRPr="00F2523B">
        <w:rPr>
          <w:rFonts w:eastAsiaTheme="minorEastAsia"/>
          <w:b/>
          <w:bCs/>
          <w:lang w:val="en-GB" w:eastAsia="it-IT"/>
          <w14:glow w14:rad="0">
            <w14:srgbClr w14:val="FFFFFF"/>
          </w14:glow>
        </w:rPr>
        <w:t>_</w:t>
      </w:r>
      <w:proofErr w:type="spellStart"/>
      <w:r w:rsidRPr="00F2523B">
        <w:rPr>
          <w:rFonts w:eastAsiaTheme="minorEastAsia"/>
          <w:b/>
          <w:color w:val="000000" w:themeColor="text1"/>
        </w:rPr>
        <w:t>matrix_pred_flag</w:t>
      </w:r>
      <w:proofErr w:type="spellEnd"/>
      <w:r w:rsidRPr="00F2523B">
        <w:rPr>
          <w:rFonts w:eastAsiaTheme="minorEastAsia"/>
          <w:b/>
          <w:bCs/>
          <w:lang w:val="en-GB" w:eastAsia="it-IT"/>
          <w14:glow w14:rad="0">
            <w14:srgbClr w14:val="FFFFFF"/>
          </w14:glow>
        </w:rPr>
        <w:t xml:space="preserve"> </w:t>
      </w:r>
      <w:r w:rsidRPr="00F2523B">
        <w:rPr>
          <w:rFonts w:eastAsiaTheme="minorEastAsia"/>
          <w:lang w:val="en-GB"/>
        </w:rPr>
        <w:t xml:space="preserve">equal to 1 indicates syntax elements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w:t>
      </w:r>
      <w:proofErr w:type="spellEnd"/>
      <w:r w:rsidRPr="00F2523B">
        <w:rPr>
          <w:color w:val="000000" w:themeColor="text1"/>
          <w:lang w:val="en-GB" w:eastAsia="zh-CN"/>
        </w:rPr>
        <w:t>_</w:t>
      </w:r>
      <w:proofErr w:type="spellStart"/>
      <w:r w:rsidRPr="00F2523B">
        <w:rPr>
          <w:color w:val="000000" w:themeColor="text1"/>
          <w:lang w:eastAsia="zh-CN"/>
        </w:rPr>
        <w:t>element_int</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rFonts w:eastAsiaTheme="minorEastAsia"/>
          <w:lang w:val="en-GB" w:eastAsia="it-IT"/>
        </w:rPr>
        <w:t xml:space="preserve"> ,</w:t>
      </w:r>
      <w:r w:rsidRPr="00F2523B">
        <w:rPr>
          <w:rFonts w:eastAsiaTheme="minorEastAsia"/>
          <w:lang w:val="en-GB" w:eastAsia="it-IT"/>
          <w14:glow w14:rad="0">
            <w14:srgbClr w14:val="FFFFFF"/>
          </w14:glow>
        </w:rPr>
        <w:t xml:space="preserve">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w:t>
      </w:r>
      <w:proofErr w:type="spellEnd"/>
      <w:r w:rsidRPr="00F2523B">
        <w:rPr>
          <w:color w:val="000000" w:themeColor="text1"/>
          <w:lang w:val="en-GB" w:eastAsia="zh-CN"/>
        </w:rPr>
        <w:t>_</w:t>
      </w:r>
      <w:proofErr w:type="spellStart"/>
      <w:r w:rsidRPr="00F2523B">
        <w:rPr>
          <w:color w:val="000000" w:themeColor="text1"/>
          <w:lang w:eastAsia="zh-CN"/>
        </w:rPr>
        <w:t>element_dec</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00165A49">
        <w:rPr>
          <w:color w:val="000000" w:themeColor="text1"/>
          <w:lang w:eastAsia="zh-CN"/>
        </w:rPr>
        <w:t xml:space="preserve">are present and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w:t>
      </w:r>
      <w:proofErr w:type="spellEnd"/>
      <w:r w:rsidRPr="00F2523B">
        <w:rPr>
          <w:color w:val="000000" w:themeColor="text1"/>
          <w:lang w:val="en-GB" w:eastAsia="zh-CN"/>
        </w:rPr>
        <w:t>_</w:t>
      </w:r>
      <w:proofErr w:type="spellStart"/>
      <w:r w:rsidRPr="00F2523B">
        <w:rPr>
          <w:color w:val="000000" w:themeColor="text1"/>
          <w:lang w:eastAsia="zh-CN"/>
        </w:rPr>
        <w:t>element_sign_flag</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may be present</w:t>
      </w:r>
      <w:r w:rsidRPr="00F2523B">
        <w:rPr>
          <w:rFonts w:eastAsiaTheme="minorEastAsia"/>
          <w:lang w:val="en-GB" w:eastAsia="it-IT"/>
        </w:rPr>
        <w:t>.</w:t>
      </w:r>
      <w:r w:rsidRPr="00F2523B">
        <w:rPr>
          <w:rFonts w:eastAsiaTheme="minorEastAsia"/>
          <w:lang w:val="en-GB"/>
        </w:rPr>
        <w:t xml:space="preserve"> </w:t>
      </w:r>
      <w:proofErr w:type="spellStart"/>
      <w:r w:rsidRPr="00F2523B">
        <w:rPr>
          <w:rFonts w:eastAsiaTheme="minorEastAsia"/>
          <w:lang w:val="en-GB"/>
        </w:rPr>
        <w:t>gfv_matrix_pred_flag</w:t>
      </w:r>
      <w:proofErr w:type="spellEnd"/>
      <w:r w:rsidRPr="00F2523B">
        <w:rPr>
          <w:rFonts w:eastAsiaTheme="minorEastAsia"/>
          <w:lang w:val="en-GB"/>
        </w:rPr>
        <w:t xml:space="preserve"> equal to 0 indicates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matrix_delta</w:t>
      </w:r>
      <w:proofErr w:type="spellEnd"/>
      <w:r w:rsidRPr="00F2523B">
        <w:rPr>
          <w:color w:val="000000" w:themeColor="text1"/>
          <w:lang w:val="en-GB" w:eastAsia="zh-CN"/>
        </w:rPr>
        <w:t>_</w:t>
      </w:r>
      <w:proofErr w:type="spellStart"/>
      <w:r w:rsidRPr="00F2523B">
        <w:rPr>
          <w:color w:val="000000" w:themeColor="text1"/>
          <w:lang w:eastAsia="zh-CN"/>
        </w:rPr>
        <w:t>element_int</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rFonts w:eastAsiaTheme="minorEastAsia"/>
          <w:lang w:val="en-GB" w:eastAsia="it-IT"/>
        </w:rPr>
        <w:t xml:space="preserve"> ,</w:t>
      </w:r>
      <w:r w:rsidRPr="00F2523B">
        <w:rPr>
          <w:rFonts w:eastAsiaTheme="minorEastAsia"/>
          <w:lang w:val="en-GB" w:eastAsia="it-IT"/>
          <w14:glow w14:rad="0">
            <w14:srgbClr w14:val="FFFFFF"/>
          </w14:glow>
        </w:rPr>
        <w:t xml:space="preserve">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matrix_delta</w:t>
      </w:r>
      <w:proofErr w:type="spellEnd"/>
      <w:r w:rsidRPr="00F2523B">
        <w:rPr>
          <w:color w:val="000000" w:themeColor="text1"/>
          <w:lang w:val="en-GB" w:eastAsia="zh-CN"/>
        </w:rPr>
        <w:t>_</w:t>
      </w:r>
      <w:proofErr w:type="spellStart"/>
      <w:r w:rsidRPr="00F2523B">
        <w:rPr>
          <w:color w:val="000000" w:themeColor="text1"/>
          <w:lang w:eastAsia="zh-CN"/>
        </w:rPr>
        <w:t>element_dec</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rFonts w:eastAsiaTheme="minorEastAsia"/>
          <w:lang w:val="en-GB" w:eastAsia="it-IT"/>
        </w:rPr>
        <w:t xml:space="preserve">are present and syntax element </w:t>
      </w:r>
      <w:proofErr w:type="spellStart"/>
      <w:r w:rsidRPr="00F2523B">
        <w:rPr>
          <w:rFonts w:eastAsiaTheme="minorEastAsia"/>
          <w:lang w:val="en-GB" w:eastAsia="it-IT"/>
          <w14:glow w14:rad="0">
            <w14:srgbClr w14:val="FFFFFF"/>
          </w14:glow>
        </w:rPr>
        <w:t>gfv_</w:t>
      </w:r>
      <w:r w:rsidRPr="00F2523B">
        <w:rPr>
          <w:color w:val="000000" w:themeColor="text1"/>
          <w:lang w:val="en-GB" w:eastAsia="zh-CN"/>
        </w:rPr>
        <w:t>matrix_delta</w:t>
      </w:r>
      <w:proofErr w:type="spellEnd"/>
      <w:r w:rsidRPr="00F2523B">
        <w:rPr>
          <w:color w:val="000000" w:themeColor="text1"/>
          <w:lang w:val="en-GB" w:eastAsia="zh-CN"/>
        </w:rPr>
        <w:t>_</w:t>
      </w:r>
      <w:proofErr w:type="spellStart"/>
      <w:r w:rsidRPr="00F2523B">
        <w:rPr>
          <w:color w:val="000000" w:themeColor="text1"/>
          <w:lang w:eastAsia="zh-CN"/>
        </w:rPr>
        <w:t>element_sign_flag</w:t>
      </w:r>
      <w:proofErr w:type="spellEnd"/>
      <w:r w:rsidRPr="00F2523B">
        <w:rPr>
          <w:color w:val="000000" w:themeColor="text1"/>
          <w:lang w:eastAsia="zh-CN"/>
        </w:rPr>
        <w:t xml:space="preserve"> [</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may be present. When </w:t>
      </w:r>
      <w:proofErr w:type="spellStart"/>
      <w:r w:rsidRPr="00F2523B">
        <w:rPr>
          <w:color w:val="000000" w:themeColor="text1"/>
          <w:lang w:eastAsia="zh-CN"/>
        </w:rPr>
        <w:t>gfv_matrix_pred_flag</w:t>
      </w:r>
      <w:proofErr w:type="spellEnd"/>
      <w:r w:rsidRPr="00F2523B">
        <w:rPr>
          <w:color w:val="000000" w:themeColor="text1"/>
          <w:lang w:eastAsia="zh-CN"/>
        </w:rPr>
        <w:t xml:space="preserve"> is not present, it is inferred to be 0.</w:t>
      </w:r>
    </w:p>
    <w:p w14:paraId="0829C7F3" w14:textId="77777777" w:rsidR="007F644B" w:rsidRPr="007F644B" w:rsidRDefault="007F644B" w:rsidP="007F644B">
      <w:pPr>
        <w:rPr>
          <w:rFonts w:eastAsiaTheme="minorEastAsia"/>
        </w:rPr>
      </w:pPr>
      <w:proofErr w:type="spellStart"/>
      <w:r w:rsidRPr="007F644B">
        <w:rPr>
          <w:rFonts w:eastAsiaTheme="minorEastAsia"/>
          <w:b/>
          <w:color w:val="000000" w:themeColor="text1"/>
          <w:szCs w:val="24"/>
        </w:rPr>
        <w:t>gfv_</w:t>
      </w:r>
      <w:r w:rsidRPr="007F644B">
        <w:rPr>
          <w:rFonts w:eastAsiaTheme="minorEastAsia" w:hint="eastAsia"/>
          <w:b/>
          <w:iCs/>
          <w:color w:val="000000" w:themeColor="text1"/>
        </w:rPr>
        <w:t>matrix_</w:t>
      </w:r>
      <w:r w:rsidRPr="007F644B">
        <w:rPr>
          <w:rFonts w:eastAsiaTheme="minorEastAsia"/>
          <w:b/>
          <w:iCs/>
          <w:color w:val="000000" w:themeColor="text1"/>
        </w:rPr>
        <w:t>type_</w:t>
      </w:r>
      <w:proofErr w:type="gramStart"/>
      <w:r w:rsidRPr="007F644B">
        <w:rPr>
          <w:rFonts w:eastAsiaTheme="minorEastAsia" w:hint="eastAsia"/>
          <w:b/>
          <w:iCs/>
          <w:color w:val="000000" w:themeColor="text1"/>
        </w:rPr>
        <w:t>idx</w:t>
      </w:r>
      <w:proofErr w:type="spellEnd"/>
      <w:r w:rsidRPr="007F644B">
        <w:rPr>
          <w:color w:val="000000" w:themeColor="text1"/>
        </w:rPr>
        <w:t>[</w:t>
      </w:r>
      <w:proofErr w:type="gramEnd"/>
      <w:r w:rsidRPr="007F644B">
        <w:rPr>
          <w:color w:val="000000" w:themeColor="text1"/>
          <w:lang w:eastAsia="zh-CN"/>
        </w:rPr>
        <w:t> </w:t>
      </w:r>
      <w:proofErr w:type="spellStart"/>
      <w:r w:rsidRPr="007F644B">
        <w:rPr>
          <w:color w:val="000000" w:themeColor="text1"/>
        </w:rPr>
        <w:t>i</w:t>
      </w:r>
      <w:proofErr w:type="spellEnd"/>
      <w:r w:rsidRPr="007F644B">
        <w:rPr>
          <w:color w:val="000000" w:themeColor="text1"/>
          <w:lang w:eastAsia="zh-CN"/>
        </w:rPr>
        <w:t> </w:t>
      </w:r>
      <w:r w:rsidRPr="007F644B">
        <w:rPr>
          <w:color w:val="000000" w:themeColor="text1"/>
        </w:rPr>
        <w:t>]</w:t>
      </w:r>
      <w:r w:rsidRPr="007F644B">
        <w:rPr>
          <w:rFonts w:eastAsiaTheme="minorEastAsia"/>
          <w:b/>
          <w:iCs/>
          <w:color w:val="000000" w:themeColor="text1"/>
        </w:rPr>
        <w:t xml:space="preserve"> </w:t>
      </w:r>
      <w:r w:rsidRPr="007F644B">
        <w:rPr>
          <w:rFonts w:eastAsiaTheme="minorEastAsia"/>
        </w:rPr>
        <w:t xml:space="preserve">indicates the index of the </w:t>
      </w:r>
      <w:proofErr w:type="spellStart"/>
      <w:r w:rsidRPr="007F644B">
        <w:rPr>
          <w:rFonts w:eastAsiaTheme="minorEastAsia"/>
        </w:rPr>
        <w:t>i-th</w:t>
      </w:r>
      <w:proofErr w:type="spellEnd"/>
      <w:r w:rsidRPr="007F644B">
        <w:rPr>
          <w:rFonts w:eastAsiaTheme="minorEastAsia"/>
        </w:rPr>
        <w:t xml:space="preserve"> matrix type as specified in </w:t>
      </w:r>
      <w:r w:rsidRPr="007F644B">
        <w:rPr>
          <w:rFonts w:eastAsiaTheme="minorEastAsia"/>
        </w:rPr>
        <w:fldChar w:fldCharType="begin"/>
      </w:r>
      <w:r w:rsidRPr="007F644B">
        <w:rPr>
          <w:rFonts w:eastAsiaTheme="minorEastAsia"/>
        </w:rPr>
        <w:instrText xml:space="preserve"> REF _Ref140087472 \h </w:instrText>
      </w:r>
      <w:r w:rsidRPr="007F644B">
        <w:rPr>
          <w:rFonts w:eastAsiaTheme="minorEastAsia"/>
        </w:rPr>
      </w:r>
      <w:r w:rsidRPr="007F644B">
        <w:rPr>
          <w:rFonts w:eastAsiaTheme="minorEastAsia"/>
        </w:rPr>
        <w:fldChar w:fldCharType="separate"/>
      </w:r>
      <w:r w:rsidRPr="007F644B">
        <w:rPr>
          <w:rFonts w:eastAsiaTheme="minorEastAsia"/>
          <w:noProof/>
          <w:lang w:val="en-CA"/>
        </w:rPr>
        <w:t>Table 3</w:t>
      </w:r>
      <w:r w:rsidRPr="007F644B">
        <w:rPr>
          <w:rFonts w:eastAsiaTheme="minorEastAsia"/>
        </w:rPr>
        <w:fldChar w:fldCharType="end"/>
      </w:r>
      <w:r w:rsidRPr="007F644B">
        <w:rPr>
          <w:rFonts w:eastAsiaTheme="minorEastAsia"/>
        </w:rPr>
        <w:t>.</w:t>
      </w:r>
    </w:p>
    <w:p w14:paraId="45E86335" w14:textId="77777777" w:rsidR="007F644B" w:rsidRPr="007F644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noProof/>
          <w:lang w:val="en-CA"/>
        </w:rPr>
      </w:pPr>
      <w:bookmarkStart w:id="44" w:name="_Ref140087472"/>
      <w:bookmarkStart w:id="45" w:name="_Hlk131163357"/>
      <w:r w:rsidRPr="007F644B">
        <w:rPr>
          <w:b/>
          <w:noProof/>
          <w:lang w:val="en-CA"/>
        </w:rPr>
        <w:t xml:space="preserve">Table </w:t>
      </w:r>
      <w:r w:rsidRPr="007F644B">
        <w:rPr>
          <w:b/>
          <w:noProof/>
          <w:lang w:val="en-CA"/>
        </w:rPr>
        <w:fldChar w:fldCharType="begin"/>
      </w:r>
      <w:r w:rsidRPr="007F644B">
        <w:rPr>
          <w:b/>
          <w:noProof/>
          <w:lang w:val="en-CA"/>
        </w:rPr>
        <w:instrText xml:space="preserve"> SEQ Table \* ARABIC </w:instrText>
      </w:r>
      <w:r w:rsidRPr="007F644B">
        <w:rPr>
          <w:b/>
          <w:noProof/>
          <w:lang w:val="en-CA"/>
        </w:rPr>
        <w:fldChar w:fldCharType="separate"/>
      </w:r>
      <w:r w:rsidRPr="007F644B">
        <w:rPr>
          <w:b/>
          <w:noProof/>
          <w:lang w:val="en-CA"/>
        </w:rPr>
        <w:t>3</w:t>
      </w:r>
      <w:r w:rsidRPr="007F644B">
        <w:rPr>
          <w:b/>
          <w:noProof/>
          <w:lang w:val="en-CA"/>
        </w:rPr>
        <w:fldChar w:fldCharType="end"/>
      </w:r>
      <w:bookmarkEnd w:id="44"/>
      <w:r w:rsidRPr="007F644B">
        <w:rPr>
          <w:b/>
          <w:noProof/>
          <w:lang w:val="en-CA"/>
        </w:rPr>
        <w:t xml:space="preserve"> - Specification of gfv_matrix_type_idx</w:t>
      </w:r>
    </w:p>
    <w:tbl>
      <w:tblPr>
        <w:tblStyle w:val="TableGrid9"/>
        <w:tblW w:w="8820" w:type="dxa"/>
        <w:tblInd w:w="445" w:type="dxa"/>
        <w:tblLook w:val="04A0" w:firstRow="1" w:lastRow="0" w:firstColumn="1" w:lastColumn="0" w:noHBand="0" w:noVBand="1"/>
      </w:tblPr>
      <w:tblGrid>
        <w:gridCol w:w="1251"/>
        <w:gridCol w:w="7569"/>
      </w:tblGrid>
      <w:tr w:rsidR="007F644B" w:rsidRPr="007F644B" w14:paraId="3491E071" w14:textId="77777777" w:rsidTr="00281655">
        <w:tc>
          <w:tcPr>
            <w:tcW w:w="1251" w:type="dxa"/>
          </w:tcPr>
          <w:p w14:paraId="7F32CF5A" w14:textId="77777777" w:rsidR="007F644B" w:rsidRPr="007F644B"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7F644B">
              <w:rPr>
                <w:b/>
                <w:noProof/>
                <w:sz w:val="18"/>
                <w:lang w:val="en-CA" w:eastAsia="ja-JP"/>
              </w:rPr>
              <w:t>Value</w:t>
            </w:r>
          </w:p>
        </w:tc>
        <w:tc>
          <w:tcPr>
            <w:tcW w:w="7569" w:type="dxa"/>
          </w:tcPr>
          <w:p w14:paraId="5B49AD80" w14:textId="77777777" w:rsidR="007F644B" w:rsidRPr="007F644B"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eastAsia="zh-CN"/>
              </w:rPr>
            </w:pPr>
            <w:r w:rsidRPr="007F644B">
              <w:rPr>
                <w:b/>
                <w:noProof/>
                <w:lang w:val="en-GB"/>
              </w:rPr>
              <w:t>Specification</w:t>
            </w:r>
          </w:p>
        </w:tc>
      </w:tr>
      <w:tr w:rsidR="007F644B" w:rsidRPr="007F644B" w14:paraId="7C33D7DD" w14:textId="77777777" w:rsidTr="00281655">
        <w:tc>
          <w:tcPr>
            <w:tcW w:w="1251" w:type="dxa"/>
            <w:vAlign w:val="center"/>
          </w:tcPr>
          <w:p w14:paraId="5B5C19D4"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0</w:t>
            </w:r>
          </w:p>
        </w:tc>
        <w:tc>
          <w:tcPr>
            <w:tcW w:w="7569" w:type="dxa"/>
            <w:vAlign w:val="center"/>
          </w:tcPr>
          <w:p w14:paraId="7757BE7E"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eastAsia="zh-CN"/>
              </w:rPr>
            </w:pPr>
            <w:r w:rsidRPr="007F644B">
              <w:rPr>
                <w:noProof/>
                <w:sz w:val="18"/>
                <w:lang w:val="en-CA" w:eastAsia="zh-CN"/>
              </w:rPr>
              <w:t xml:space="preserve">Affine translation matrix with the size of </w:t>
            </w:r>
            <w:r w:rsidRPr="007F644B">
              <w:rPr>
                <w:color w:val="000000" w:themeColor="text1"/>
                <w:sz w:val="18"/>
                <w:lang w:val="en-GB" w:eastAsia="zh-CN"/>
              </w:rPr>
              <w:t xml:space="preserve">2*2 or 3*3. </w:t>
            </w:r>
          </w:p>
        </w:tc>
      </w:tr>
      <w:tr w:rsidR="007F644B" w:rsidRPr="007F644B" w14:paraId="766597D5" w14:textId="77777777" w:rsidTr="00281655">
        <w:tc>
          <w:tcPr>
            <w:tcW w:w="1251" w:type="dxa"/>
            <w:vAlign w:val="center"/>
          </w:tcPr>
          <w:p w14:paraId="6BED2F4B"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1</w:t>
            </w:r>
          </w:p>
        </w:tc>
        <w:tc>
          <w:tcPr>
            <w:tcW w:w="7569" w:type="dxa"/>
            <w:vAlign w:val="center"/>
          </w:tcPr>
          <w:p w14:paraId="053C53C0"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7F644B">
              <w:rPr>
                <w:bCs/>
                <w:color w:val="000000" w:themeColor="text1"/>
                <w:sz w:val="18"/>
                <w:lang w:val="en-GB"/>
              </w:rPr>
              <w:t xml:space="preserve">Covariance matrix with size of </w:t>
            </w:r>
            <w:r w:rsidRPr="007F644B">
              <w:rPr>
                <w:color w:val="000000" w:themeColor="text1"/>
                <w:sz w:val="18"/>
                <w:lang w:val="en-GB" w:eastAsia="zh-CN"/>
              </w:rPr>
              <w:t xml:space="preserve">2*2 or 3*3. </w:t>
            </w:r>
          </w:p>
        </w:tc>
      </w:tr>
      <w:tr w:rsidR="007F644B" w:rsidRPr="007F644B" w14:paraId="61C755C3" w14:textId="77777777" w:rsidTr="00281655">
        <w:tc>
          <w:tcPr>
            <w:tcW w:w="1251" w:type="dxa"/>
            <w:vAlign w:val="center"/>
          </w:tcPr>
          <w:p w14:paraId="327EB13A"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2</w:t>
            </w:r>
          </w:p>
        </w:tc>
        <w:tc>
          <w:tcPr>
            <w:tcW w:w="7569" w:type="dxa"/>
            <w:vAlign w:val="center"/>
          </w:tcPr>
          <w:p w14:paraId="4161D8CF"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rFonts w:hint="eastAsia"/>
                <w:noProof/>
                <w:sz w:val="18"/>
                <w:lang w:val="en-CA" w:eastAsia="zh-CN"/>
              </w:rPr>
              <w:t>M</w:t>
            </w:r>
            <w:r w:rsidRPr="007F644B">
              <w:rPr>
                <w:noProof/>
                <w:sz w:val="18"/>
                <w:lang w:val="en-CA" w:eastAsia="zh-CN"/>
              </w:rPr>
              <w:t>outh matrix representing mouth motion.</w:t>
            </w:r>
          </w:p>
        </w:tc>
      </w:tr>
      <w:tr w:rsidR="007F644B" w:rsidRPr="007F644B" w14:paraId="783E6B58" w14:textId="77777777" w:rsidTr="00281655">
        <w:tc>
          <w:tcPr>
            <w:tcW w:w="1251" w:type="dxa"/>
            <w:vAlign w:val="center"/>
          </w:tcPr>
          <w:p w14:paraId="37320E81"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3</w:t>
            </w:r>
          </w:p>
        </w:tc>
        <w:tc>
          <w:tcPr>
            <w:tcW w:w="7569" w:type="dxa"/>
            <w:vAlign w:val="center"/>
          </w:tcPr>
          <w:p w14:paraId="16633D96"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noProof/>
                <w:sz w:val="18"/>
                <w:lang w:val="en-CA" w:eastAsia="zh-CN"/>
              </w:rPr>
              <w:t xml:space="preserve">Eye matrix representing the open-close status and level of </w:t>
            </w:r>
            <w:r w:rsidRPr="007F644B">
              <w:rPr>
                <w:rFonts w:hint="eastAsia"/>
                <w:noProof/>
                <w:sz w:val="18"/>
                <w:lang w:val="en-CA" w:eastAsia="zh-CN"/>
              </w:rPr>
              <w:t>eyes</w:t>
            </w:r>
            <w:r w:rsidRPr="007F644B">
              <w:rPr>
                <w:noProof/>
                <w:sz w:val="18"/>
                <w:lang w:val="en-CA" w:eastAsia="zh-CN"/>
              </w:rPr>
              <w:t xml:space="preserve">. </w:t>
            </w:r>
          </w:p>
        </w:tc>
      </w:tr>
      <w:tr w:rsidR="007F644B" w:rsidRPr="007F644B" w14:paraId="32D9A557" w14:textId="77777777" w:rsidTr="00281655">
        <w:tc>
          <w:tcPr>
            <w:tcW w:w="1251" w:type="dxa"/>
            <w:vAlign w:val="center"/>
          </w:tcPr>
          <w:p w14:paraId="0DA91698"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4</w:t>
            </w:r>
          </w:p>
        </w:tc>
        <w:tc>
          <w:tcPr>
            <w:tcW w:w="7569" w:type="dxa"/>
            <w:vAlign w:val="center"/>
          </w:tcPr>
          <w:p w14:paraId="2AD47001"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noProof/>
                <w:sz w:val="18"/>
                <w:lang w:val="en-CA" w:eastAsia="zh-CN"/>
              </w:rPr>
              <w:t xml:space="preserve">Head rotation paramters </w:t>
            </w:r>
            <w:r w:rsidRPr="007F644B">
              <w:rPr>
                <w:bCs/>
                <w:color w:val="000000" w:themeColor="text1"/>
                <w:sz w:val="18"/>
                <w:lang w:val="en-GB"/>
              </w:rPr>
              <w:t xml:space="preserve">with the size of </w:t>
            </w:r>
            <w:r w:rsidRPr="007F644B">
              <w:rPr>
                <w:color w:val="000000" w:themeColor="text1"/>
                <w:sz w:val="18"/>
                <w:lang w:val="en-GB" w:eastAsia="zh-CN"/>
              </w:rPr>
              <w:t xml:space="preserve">2*2 or 3*3 </w:t>
            </w:r>
            <w:r w:rsidRPr="007F644B">
              <w:rPr>
                <w:noProof/>
                <w:sz w:val="18"/>
                <w:lang w:val="en-CA" w:eastAsia="zh-CN"/>
              </w:rPr>
              <w:t xml:space="preserve">representing the head rotation in 2D space or 3D space. </w:t>
            </w:r>
          </w:p>
        </w:tc>
      </w:tr>
      <w:tr w:rsidR="007F644B" w:rsidRPr="007F644B" w14:paraId="32B8DF37" w14:textId="77777777" w:rsidTr="00281655">
        <w:tc>
          <w:tcPr>
            <w:tcW w:w="1251" w:type="dxa"/>
            <w:vAlign w:val="center"/>
          </w:tcPr>
          <w:p w14:paraId="62A8BF50"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5</w:t>
            </w:r>
          </w:p>
        </w:tc>
        <w:tc>
          <w:tcPr>
            <w:tcW w:w="7569" w:type="dxa"/>
            <w:vAlign w:val="center"/>
          </w:tcPr>
          <w:p w14:paraId="7EC04F8D"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noProof/>
                <w:sz w:val="18"/>
                <w:lang w:val="en-CA" w:eastAsia="zh-CN"/>
              </w:rPr>
              <w:t xml:space="preserve">Head translation matrix </w:t>
            </w:r>
            <w:r w:rsidRPr="007F644B">
              <w:rPr>
                <w:bCs/>
                <w:color w:val="000000" w:themeColor="text1"/>
                <w:sz w:val="18"/>
                <w:lang w:val="en-GB"/>
              </w:rPr>
              <w:t>with the size of 1</w:t>
            </w:r>
            <w:r w:rsidRPr="007F644B">
              <w:rPr>
                <w:color w:val="000000" w:themeColor="text1"/>
                <w:sz w:val="18"/>
                <w:lang w:val="en-GB" w:eastAsia="zh-CN"/>
              </w:rPr>
              <w:t>*2 or 1*3</w:t>
            </w:r>
            <w:r w:rsidRPr="007F644B">
              <w:rPr>
                <w:noProof/>
                <w:sz w:val="18"/>
                <w:lang w:val="en-CA" w:eastAsia="zh-CN"/>
              </w:rPr>
              <w:t xml:space="preserve"> representing head translationin 2D space or 3D space. </w:t>
            </w:r>
          </w:p>
        </w:tc>
      </w:tr>
      <w:tr w:rsidR="007F644B" w:rsidRPr="007F644B" w14:paraId="34C910F8" w14:textId="77777777" w:rsidTr="00281655">
        <w:tc>
          <w:tcPr>
            <w:tcW w:w="1251" w:type="dxa"/>
            <w:vAlign w:val="center"/>
          </w:tcPr>
          <w:p w14:paraId="795818B8"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6</w:t>
            </w:r>
          </w:p>
        </w:tc>
        <w:tc>
          <w:tcPr>
            <w:tcW w:w="7569" w:type="dxa"/>
            <w:vAlign w:val="center"/>
          </w:tcPr>
          <w:p w14:paraId="43B93F95"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rPr>
            </w:pPr>
            <w:r w:rsidRPr="007F644B">
              <w:rPr>
                <w:noProof/>
                <w:sz w:val="18"/>
                <w:lang w:val="en-CA" w:eastAsia="zh-CN"/>
              </w:rPr>
              <w:t xml:space="preserve">Head location matrix with size of 1*2 or 1*3 representing the </w:t>
            </w:r>
            <w:r w:rsidRPr="007F644B">
              <w:rPr>
                <w:rFonts w:hint="eastAsia"/>
                <w:noProof/>
                <w:sz w:val="18"/>
                <w:lang w:val="en-CA" w:eastAsia="zh-CN"/>
              </w:rPr>
              <w:t>head</w:t>
            </w:r>
            <w:r w:rsidRPr="007F644B">
              <w:rPr>
                <w:noProof/>
                <w:sz w:val="18"/>
                <w:lang w:val="en-CA" w:eastAsia="zh-CN"/>
              </w:rPr>
              <w:t xml:space="preserve"> location in 2D space or 3D space.</w:t>
            </w:r>
          </w:p>
        </w:tc>
      </w:tr>
      <w:tr w:rsidR="007F644B" w:rsidRPr="007F644B" w14:paraId="0FC45072" w14:textId="77777777" w:rsidTr="00281655">
        <w:tc>
          <w:tcPr>
            <w:tcW w:w="1251" w:type="dxa"/>
            <w:vAlign w:val="center"/>
          </w:tcPr>
          <w:p w14:paraId="209CCBC5"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rFonts w:hint="eastAsia"/>
                <w:noProof/>
                <w:sz w:val="18"/>
                <w:lang w:val="en-CA" w:eastAsia="zh-CN"/>
              </w:rPr>
              <w:t>7</w:t>
            </w:r>
          </w:p>
        </w:tc>
        <w:tc>
          <w:tcPr>
            <w:tcW w:w="7569" w:type="dxa"/>
            <w:vAlign w:val="center"/>
          </w:tcPr>
          <w:p w14:paraId="3A41F798"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eastAsia="zh-CN"/>
              </w:rPr>
            </w:pPr>
            <w:r w:rsidRPr="007F644B">
              <w:rPr>
                <w:rFonts w:hint="eastAsia"/>
                <w:bCs/>
                <w:color w:val="000000" w:themeColor="text1"/>
                <w:sz w:val="18"/>
                <w:lang w:val="en-GB" w:eastAsia="zh-CN"/>
              </w:rPr>
              <w:t>Com</w:t>
            </w:r>
            <w:r w:rsidRPr="007F644B">
              <w:rPr>
                <w:bCs/>
                <w:color w:val="000000" w:themeColor="text1"/>
                <w:sz w:val="18"/>
                <w:lang w:val="en-GB" w:eastAsia="zh-CN"/>
              </w:rPr>
              <w:t>pact feature matrix with the size being specified by gfv_matrix_width_minus1</w:t>
            </w:r>
            <w:r w:rsidRPr="007F644B">
              <w:rPr>
                <w:rFonts w:hint="eastAsia"/>
                <w:bCs/>
                <w:color w:val="000000" w:themeColor="text1"/>
                <w:sz w:val="18"/>
                <w:lang w:val="en-GB" w:eastAsia="zh-CN"/>
              </w:rPr>
              <w:t>[</w:t>
            </w:r>
            <w:proofErr w:type="spellStart"/>
            <w:r w:rsidRPr="007F644B">
              <w:rPr>
                <w:bCs/>
                <w:color w:val="000000" w:themeColor="text1"/>
                <w:sz w:val="18"/>
                <w:lang w:val="en-GB" w:eastAsia="zh-CN"/>
              </w:rPr>
              <w:t>i</w:t>
            </w:r>
            <w:proofErr w:type="spellEnd"/>
            <w:r w:rsidRPr="007F644B">
              <w:rPr>
                <w:rFonts w:hint="eastAsia"/>
                <w:bCs/>
                <w:color w:val="000000" w:themeColor="text1"/>
                <w:sz w:val="18"/>
                <w:lang w:val="en-GB" w:eastAsia="zh-CN"/>
              </w:rPr>
              <w:t>]</w:t>
            </w:r>
            <w:r w:rsidRPr="007F644B">
              <w:rPr>
                <w:bCs/>
                <w:color w:val="000000" w:themeColor="text1"/>
                <w:sz w:val="18"/>
                <w:lang w:val="en-GB" w:eastAsia="zh-CN"/>
              </w:rPr>
              <w:t xml:space="preserve"> and gfv_matrix_height_minus1</w:t>
            </w:r>
            <w:r w:rsidRPr="007F644B">
              <w:rPr>
                <w:rFonts w:hint="eastAsia"/>
                <w:bCs/>
                <w:color w:val="000000" w:themeColor="text1"/>
                <w:sz w:val="18"/>
                <w:lang w:val="en-GB" w:eastAsia="zh-CN"/>
              </w:rPr>
              <w:t>[</w:t>
            </w:r>
            <w:proofErr w:type="spellStart"/>
            <w:r w:rsidRPr="007F644B">
              <w:rPr>
                <w:bCs/>
                <w:color w:val="000000" w:themeColor="text1"/>
                <w:sz w:val="18"/>
                <w:lang w:val="en-GB" w:eastAsia="zh-CN"/>
              </w:rPr>
              <w:t>i</w:t>
            </w:r>
            <w:proofErr w:type="spellEnd"/>
            <w:r w:rsidRPr="007F644B">
              <w:rPr>
                <w:rFonts w:hint="eastAsia"/>
                <w:bCs/>
                <w:color w:val="000000" w:themeColor="text1"/>
                <w:sz w:val="18"/>
                <w:lang w:val="en-GB" w:eastAsia="zh-CN"/>
              </w:rPr>
              <w:t>]</w:t>
            </w:r>
            <w:r w:rsidRPr="007F644B">
              <w:rPr>
                <w:bCs/>
                <w:color w:val="000000" w:themeColor="text1"/>
                <w:sz w:val="18"/>
                <w:lang w:val="en-GB" w:eastAsia="zh-CN"/>
              </w:rPr>
              <w:t>.</w:t>
            </w:r>
          </w:p>
        </w:tc>
      </w:tr>
      <w:tr w:rsidR="007F644B" w:rsidRPr="007F644B" w14:paraId="2217309E" w14:textId="77777777" w:rsidTr="00281655">
        <w:tc>
          <w:tcPr>
            <w:tcW w:w="1251" w:type="dxa"/>
            <w:vAlign w:val="center"/>
          </w:tcPr>
          <w:p w14:paraId="794EF12A"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noProof/>
                <w:sz w:val="18"/>
                <w:lang w:val="en-CA" w:eastAsia="zh-CN"/>
              </w:rPr>
              <w:t>8…31</w:t>
            </w:r>
          </w:p>
        </w:tc>
        <w:tc>
          <w:tcPr>
            <w:tcW w:w="7569" w:type="dxa"/>
            <w:vAlign w:val="center"/>
          </w:tcPr>
          <w:p w14:paraId="6486CA99"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GB" w:eastAsia="zh-CN"/>
              </w:rPr>
            </w:pPr>
            <w:r w:rsidRPr="007F644B">
              <w:rPr>
                <w:bCs/>
                <w:color w:val="000000" w:themeColor="text1"/>
                <w:sz w:val="18"/>
                <w:lang w:val="en-GB" w:eastAsia="zh-CN"/>
              </w:rPr>
              <w:t xml:space="preserve">Other matrix </w:t>
            </w:r>
            <w:r w:rsidRPr="007F644B">
              <w:rPr>
                <w:sz w:val="18"/>
                <w:lang w:val="en-GB"/>
              </w:rPr>
              <w:t>that may be used as determined by the application</w:t>
            </w:r>
            <w:r w:rsidRPr="007F644B">
              <w:rPr>
                <w:bCs/>
                <w:color w:val="000000" w:themeColor="text1"/>
                <w:sz w:val="18"/>
                <w:lang w:val="en-GB" w:eastAsia="zh-CN"/>
              </w:rPr>
              <w:t xml:space="preserve"> with the size being specified by gfv_</w:t>
            </w:r>
            <w:r w:rsidRPr="007F644B">
              <w:rPr>
                <w:rFonts w:hint="eastAsia"/>
                <w:bCs/>
                <w:color w:val="000000" w:themeColor="text1"/>
                <w:sz w:val="18"/>
                <w:lang w:val="en-GB" w:eastAsia="zh-CN"/>
              </w:rPr>
              <w:t>matrix_width</w:t>
            </w:r>
            <w:r w:rsidRPr="007F644B">
              <w:rPr>
                <w:bCs/>
                <w:color w:val="000000" w:themeColor="text1"/>
                <w:sz w:val="18"/>
                <w:lang w:val="en-GB" w:eastAsia="zh-CN"/>
              </w:rPr>
              <w:t>_minus1</w:t>
            </w:r>
            <w:r w:rsidRPr="007F644B">
              <w:rPr>
                <w:rFonts w:hint="eastAsia"/>
                <w:bCs/>
                <w:color w:val="000000" w:themeColor="text1"/>
                <w:sz w:val="18"/>
                <w:lang w:val="en-GB" w:eastAsia="zh-CN"/>
              </w:rPr>
              <w:t>[</w:t>
            </w:r>
            <w:proofErr w:type="spellStart"/>
            <w:r w:rsidRPr="007F644B">
              <w:rPr>
                <w:bCs/>
                <w:color w:val="000000" w:themeColor="text1"/>
                <w:sz w:val="18"/>
                <w:lang w:val="en-GB" w:eastAsia="zh-CN"/>
              </w:rPr>
              <w:t>i</w:t>
            </w:r>
            <w:proofErr w:type="spellEnd"/>
            <w:r w:rsidRPr="007F644B">
              <w:rPr>
                <w:rFonts w:hint="eastAsia"/>
                <w:bCs/>
                <w:color w:val="000000" w:themeColor="text1"/>
                <w:sz w:val="18"/>
                <w:lang w:val="en-GB" w:eastAsia="zh-CN"/>
              </w:rPr>
              <w:t>]</w:t>
            </w:r>
            <w:r w:rsidRPr="007F644B">
              <w:rPr>
                <w:bCs/>
                <w:color w:val="000000" w:themeColor="text1"/>
                <w:sz w:val="18"/>
                <w:lang w:val="en-GB" w:eastAsia="zh-CN"/>
              </w:rPr>
              <w:t xml:space="preserve"> and gfv_</w:t>
            </w:r>
            <w:r w:rsidRPr="007F644B">
              <w:rPr>
                <w:rFonts w:hint="eastAsia"/>
                <w:bCs/>
                <w:color w:val="000000" w:themeColor="text1"/>
                <w:sz w:val="18"/>
                <w:lang w:val="en-GB" w:eastAsia="zh-CN"/>
              </w:rPr>
              <w:t>matrix_</w:t>
            </w:r>
            <w:r w:rsidRPr="007F644B">
              <w:rPr>
                <w:bCs/>
                <w:color w:val="000000" w:themeColor="text1"/>
                <w:sz w:val="18"/>
                <w:lang w:val="en-GB" w:eastAsia="zh-CN"/>
              </w:rPr>
              <w:t>height_minus1</w:t>
            </w:r>
            <w:r w:rsidRPr="007F644B">
              <w:rPr>
                <w:rFonts w:hint="eastAsia"/>
                <w:bCs/>
                <w:color w:val="000000" w:themeColor="text1"/>
                <w:sz w:val="18"/>
                <w:lang w:val="en-GB" w:eastAsia="zh-CN"/>
              </w:rPr>
              <w:t>[</w:t>
            </w:r>
            <w:proofErr w:type="spellStart"/>
            <w:r w:rsidRPr="007F644B">
              <w:rPr>
                <w:bCs/>
                <w:color w:val="000000" w:themeColor="text1"/>
                <w:sz w:val="18"/>
                <w:lang w:val="en-GB" w:eastAsia="zh-CN"/>
              </w:rPr>
              <w:t>i</w:t>
            </w:r>
            <w:proofErr w:type="spellEnd"/>
            <w:r w:rsidRPr="007F644B">
              <w:rPr>
                <w:rFonts w:hint="eastAsia"/>
                <w:bCs/>
                <w:color w:val="000000" w:themeColor="text1"/>
                <w:sz w:val="18"/>
                <w:lang w:val="en-GB" w:eastAsia="zh-CN"/>
              </w:rPr>
              <w:t>]</w:t>
            </w:r>
            <w:r w:rsidRPr="007F644B">
              <w:rPr>
                <w:bCs/>
                <w:color w:val="000000" w:themeColor="text1"/>
                <w:sz w:val="18"/>
                <w:lang w:val="en-GB" w:eastAsia="zh-CN"/>
              </w:rPr>
              <w:t>.</w:t>
            </w:r>
          </w:p>
        </w:tc>
      </w:tr>
      <w:tr w:rsidR="007F644B" w:rsidRPr="007F644B" w14:paraId="099F7E41" w14:textId="77777777" w:rsidTr="00281655">
        <w:tc>
          <w:tcPr>
            <w:tcW w:w="1251" w:type="dxa"/>
            <w:vAlign w:val="center"/>
          </w:tcPr>
          <w:p w14:paraId="6EB0D97D"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7F644B">
              <w:rPr>
                <w:noProof/>
                <w:sz w:val="18"/>
                <w:lang w:val="en-CA" w:eastAsia="zh-CN"/>
              </w:rPr>
              <w:t>32…63</w:t>
            </w:r>
          </w:p>
        </w:tc>
        <w:tc>
          <w:tcPr>
            <w:tcW w:w="7569" w:type="dxa"/>
            <w:vAlign w:val="center"/>
          </w:tcPr>
          <w:p w14:paraId="1194842D" w14:textId="77777777" w:rsidR="007F644B" w:rsidRPr="007F644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bCs/>
                <w:color w:val="000000" w:themeColor="text1"/>
                <w:sz w:val="18"/>
                <w:lang w:val="en-GB" w:eastAsia="zh-CN"/>
              </w:rPr>
            </w:pPr>
            <w:r w:rsidRPr="007F644B">
              <w:rPr>
                <w:rFonts w:hint="eastAsia"/>
                <w:bCs/>
                <w:color w:val="000000" w:themeColor="text1"/>
                <w:sz w:val="18"/>
                <w:lang w:val="en-GB" w:eastAsia="zh-CN"/>
              </w:rPr>
              <w:t>Reserved</w:t>
            </w:r>
          </w:p>
        </w:tc>
      </w:tr>
    </w:tbl>
    <w:p w14:paraId="46BB372A" w14:textId="01605906"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7F644B">
        <w:rPr>
          <w:noProof/>
          <w:sz w:val="18"/>
          <w:lang w:val="en-GB"/>
        </w:rPr>
        <w:t>NOTE </w:t>
      </w:r>
      <w:r w:rsidR="00165A49">
        <w:rPr>
          <w:noProof/>
          <w:sz w:val="18"/>
          <w:lang w:val="en-GB"/>
        </w:rPr>
        <w:t>6</w:t>
      </w:r>
      <w:r w:rsidR="00165A49" w:rsidRPr="007F644B">
        <w:rPr>
          <w:noProof/>
          <w:sz w:val="18"/>
          <w:lang w:val="en-GB"/>
        </w:rPr>
        <w:t> </w:t>
      </w:r>
      <w:r w:rsidRPr="007F644B">
        <w:rPr>
          <w:noProof/>
          <w:sz w:val="18"/>
          <w:lang w:val="en-GB"/>
        </w:rPr>
        <w:t xml:space="preserve">. The undefined matrxi type is used to represent the matrxi type rather than affine translation matrix, covariance matrix, rotation matrix, translation matrix and compact feature matrix. It is may be used by the user to extend the matrix type. </w:t>
      </w:r>
    </w:p>
    <w:p w14:paraId="17401EE7" w14:textId="334B7249" w:rsidR="007F644B" w:rsidRPr="00B047EE" w:rsidRDefault="007F644B" w:rsidP="007F644B">
      <w:bookmarkStart w:id="46" w:name="_Hlk131163466"/>
      <w:bookmarkEnd w:id="45"/>
      <w:proofErr w:type="spellStart"/>
      <w:r w:rsidRPr="007F644B">
        <w:rPr>
          <w:b/>
          <w:bCs/>
          <w:color w:val="000000" w:themeColor="text1"/>
          <w:szCs w:val="24"/>
        </w:rPr>
        <w:t>gfv_num_matrices_equal_to_num_kps_flag</w:t>
      </w:r>
      <w:proofErr w:type="spellEnd"/>
      <w:r w:rsidRPr="007F644B">
        <w:rPr>
          <w:color w:val="000000" w:themeColor="text1"/>
          <w:szCs w:val="24"/>
        </w:rPr>
        <w:t>[</w:t>
      </w:r>
      <w:r w:rsidRPr="007F644B">
        <w:rPr>
          <w:rFonts w:eastAsiaTheme="minorEastAsia"/>
        </w:rPr>
        <w:t> </w:t>
      </w:r>
      <w:proofErr w:type="spellStart"/>
      <w:r w:rsidRPr="007F644B">
        <w:rPr>
          <w:color w:val="000000" w:themeColor="text1"/>
          <w:szCs w:val="24"/>
        </w:rPr>
        <w:t>i</w:t>
      </w:r>
      <w:proofErr w:type="spellEnd"/>
      <w:r w:rsidRPr="007F644B">
        <w:rPr>
          <w:rFonts w:eastAsiaTheme="minorEastAsia"/>
        </w:rPr>
        <w:t> </w:t>
      </w:r>
      <w:r w:rsidRPr="007F644B">
        <w:rPr>
          <w:color w:val="000000" w:themeColor="text1"/>
          <w:szCs w:val="24"/>
        </w:rPr>
        <w:t xml:space="preserve">] </w:t>
      </w:r>
      <w:r w:rsidRPr="007F644B">
        <w:rPr>
          <w:rFonts w:eastAsiaTheme="minorEastAsia"/>
          <w:noProof/>
          <w:szCs w:val="24"/>
          <w:lang w:val="en-CA"/>
        </w:rPr>
        <w:t xml:space="preserve">equal to 1 indicates that </w:t>
      </w:r>
      <w:r w:rsidRPr="007F644B">
        <w:rPr>
          <w:color w:val="000000" w:themeColor="text1"/>
          <w:szCs w:val="24"/>
        </w:rPr>
        <w:t xml:space="preserve">the number of matrices of the </w:t>
      </w:r>
      <w:proofErr w:type="spellStart"/>
      <w:r w:rsidRPr="007F644B">
        <w:rPr>
          <w:color w:val="000000" w:themeColor="text1"/>
          <w:szCs w:val="24"/>
        </w:rPr>
        <w:t>i-th</w:t>
      </w:r>
      <w:proofErr w:type="spellEnd"/>
      <w:r w:rsidRPr="007F644B">
        <w:rPr>
          <w:color w:val="000000" w:themeColor="text1"/>
          <w:szCs w:val="24"/>
        </w:rPr>
        <w:t xml:space="preserve"> matrix type is equal to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bCs/>
          <w:color w:val="000000" w:themeColor="text1"/>
          <w:szCs w:val="24"/>
        </w:rPr>
        <w:t>num_kps_minus1</w:t>
      </w:r>
      <w:r w:rsidRPr="007F644B">
        <w:rPr>
          <w:color w:val="000000" w:themeColor="text1"/>
          <w:szCs w:val="24"/>
        </w:rPr>
        <w:t xml:space="preserve"> + 1.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color w:val="000000" w:themeColor="text1"/>
          <w:szCs w:val="24"/>
        </w:rPr>
        <w:t>num_matrices_equal_to_num_kps_flag</w:t>
      </w:r>
      <w:proofErr w:type="spellEnd"/>
      <w:r w:rsidRPr="007F644B">
        <w:rPr>
          <w:color w:val="000000" w:themeColor="text1"/>
          <w:szCs w:val="24"/>
        </w:rPr>
        <w:t>[</w:t>
      </w:r>
      <w:r w:rsidRPr="007F644B">
        <w:rPr>
          <w:rFonts w:eastAsiaTheme="minorEastAsia"/>
        </w:rPr>
        <w:t> </w:t>
      </w:r>
      <w:proofErr w:type="spellStart"/>
      <w:r w:rsidRPr="007F644B">
        <w:rPr>
          <w:color w:val="000000" w:themeColor="text1"/>
          <w:szCs w:val="24"/>
        </w:rPr>
        <w:t>i</w:t>
      </w:r>
      <w:proofErr w:type="spellEnd"/>
      <w:r w:rsidRPr="007F644B">
        <w:rPr>
          <w:rFonts w:eastAsiaTheme="minorEastAsia"/>
        </w:rPr>
        <w:t> </w:t>
      </w:r>
      <w:r w:rsidRPr="007F644B">
        <w:rPr>
          <w:color w:val="000000" w:themeColor="text1"/>
          <w:szCs w:val="24"/>
        </w:rPr>
        <w:t xml:space="preserve">] equal to 0 indicates the number of matrices of the </w:t>
      </w:r>
      <w:proofErr w:type="spellStart"/>
      <w:r w:rsidRPr="007F644B">
        <w:rPr>
          <w:color w:val="000000" w:themeColor="text1"/>
          <w:szCs w:val="24"/>
        </w:rPr>
        <w:t>i-th</w:t>
      </w:r>
      <w:proofErr w:type="spellEnd"/>
      <w:r w:rsidRPr="007F644B">
        <w:rPr>
          <w:color w:val="000000" w:themeColor="text1"/>
          <w:szCs w:val="24"/>
        </w:rPr>
        <w:t xml:space="preserve"> matrix type is not equal to </w:t>
      </w:r>
      <w:r w:rsidR="00AB045E">
        <w:rPr>
          <w:bCs/>
          <w:color w:val="000000" w:themeColor="text1"/>
          <w:szCs w:val="24"/>
          <w:lang w:val="en-GB"/>
        </w:rPr>
        <w:t>gfv_num_kps_minus1</w:t>
      </w:r>
      <w:r w:rsidRPr="007F644B">
        <w:rPr>
          <w:color w:val="000000" w:themeColor="text1"/>
          <w:szCs w:val="24"/>
        </w:rPr>
        <w:t xml:space="preserve"> + 1.</w:t>
      </w:r>
      <w:r w:rsidR="00AB045E">
        <w:rPr>
          <w:color w:val="000000" w:themeColor="text1"/>
          <w:szCs w:val="24"/>
        </w:rPr>
        <w:t xml:space="preserve"> </w:t>
      </w:r>
      <w:r w:rsidR="00AB045E" w:rsidRPr="00B047EE">
        <w:t xml:space="preserve">When not present </w:t>
      </w:r>
      <w:proofErr w:type="spellStart"/>
      <w:r w:rsidR="00AB045E" w:rsidRPr="00B047EE">
        <w:t>gfv_num_matrices_equal_to_num_kps_flag</w:t>
      </w:r>
      <w:proofErr w:type="spellEnd"/>
      <w:r w:rsidR="00AB045E" w:rsidRPr="00B047EE">
        <w:t>[</w:t>
      </w:r>
      <w:r w:rsidR="00AB045E" w:rsidRPr="00B047EE">
        <w:rPr>
          <w:rFonts w:eastAsiaTheme="minorEastAsia"/>
        </w:rPr>
        <w:t> </w:t>
      </w:r>
      <w:proofErr w:type="spellStart"/>
      <w:r w:rsidR="00AB045E" w:rsidRPr="00B047EE">
        <w:t>i</w:t>
      </w:r>
      <w:proofErr w:type="spellEnd"/>
      <w:r w:rsidR="00AB045E" w:rsidRPr="00B047EE">
        <w:rPr>
          <w:rFonts w:eastAsiaTheme="minorEastAsia"/>
        </w:rPr>
        <w:t> </w:t>
      </w:r>
      <w:r w:rsidR="00AB045E" w:rsidRPr="00B047EE">
        <w:t>] is inferred to be equal to 0.</w:t>
      </w:r>
    </w:p>
    <w:p w14:paraId="11EE32D4" w14:textId="77777777" w:rsidR="007F644B" w:rsidRPr="007F644B" w:rsidRDefault="007F644B" w:rsidP="007F644B">
      <w:pPr>
        <w:rPr>
          <w:color w:val="000000" w:themeColor="text1"/>
          <w:szCs w:val="24"/>
        </w:rPr>
      </w:pPr>
      <w:proofErr w:type="spellStart"/>
      <w:r w:rsidRPr="007F644B">
        <w:rPr>
          <w:b/>
          <w:bCs/>
          <w:color w:val="000000" w:themeColor="text1"/>
          <w:szCs w:val="24"/>
        </w:rPr>
        <w:t>gfv_</w:t>
      </w:r>
      <w:r w:rsidRPr="007F644B">
        <w:rPr>
          <w:rFonts w:hint="eastAsia"/>
          <w:b/>
          <w:bCs/>
          <w:color w:val="000000" w:themeColor="text1"/>
          <w:lang w:eastAsia="zh-CN"/>
        </w:rPr>
        <w:t>num</w:t>
      </w:r>
      <w:r w:rsidRPr="007F644B">
        <w:rPr>
          <w:b/>
          <w:bCs/>
          <w:color w:val="000000" w:themeColor="text1"/>
          <w:lang w:eastAsia="zh-CN"/>
        </w:rPr>
        <w:t>_matrices_info</w:t>
      </w:r>
      <w:proofErr w:type="spellEnd"/>
      <w:r w:rsidRPr="007F644B">
        <w:rPr>
          <w:color w:val="000000" w:themeColor="text1"/>
          <w:szCs w:val="24"/>
        </w:rPr>
        <w:t>[</w:t>
      </w:r>
      <w:r w:rsidRPr="007F644B">
        <w:rPr>
          <w:color w:val="000000" w:themeColor="text1"/>
          <w:lang w:eastAsia="zh-CN"/>
        </w:rPr>
        <w:t> </w:t>
      </w:r>
      <w:proofErr w:type="spellStart"/>
      <w:r w:rsidRPr="007F644B">
        <w:rPr>
          <w:color w:val="000000" w:themeColor="text1"/>
          <w:szCs w:val="24"/>
        </w:rPr>
        <w:t>i</w:t>
      </w:r>
      <w:proofErr w:type="spellEnd"/>
      <w:r w:rsidRPr="007F644B">
        <w:rPr>
          <w:color w:val="000000" w:themeColor="text1"/>
          <w:lang w:eastAsia="zh-CN"/>
        </w:rPr>
        <w:t> </w:t>
      </w:r>
      <w:r w:rsidRPr="007F644B">
        <w:rPr>
          <w:color w:val="000000" w:themeColor="text1"/>
          <w:szCs w:val="24"/>
        </w:rPr>
        <w:t xml:space="preserve">] provides information to derive the number of the matrices of the </w:t>
      </w:r>
      <w:proofErr w:type="spellStart"/>
      <w:r w:rsidRPr="007F644B">
        <w:rPr>
          <w:color w:val="000000" w:themeColor="text1"/>
          <w:szCs w:val="24"/>
        </w:rPr>
        <w:t>i-th</w:t>
      </w:r>
      <w:proofErr w:type="spellEnd"/>
      <w:r w:rsidRPr="007F644B">
        <w:rPr>
          <w:color w:val="000000" w:themeColor="text1"/>
          <w:szCs w:val="24"/>
        </w:rPr>
        <w:t xml:space="preserve"> matrix type.</w:t>
      </w:r>
    </w:p>
    <w:p w14:paraId="7A209740" w14:textId="77777777" w:rsidR="007F644B" w:rsidRPr="007F644B" w:rsidRDefault="007F644B" w:rsidP="007F644B">
      <w:pPr>
        <w:rPr>
          <w:color w:val="000000" w:themeColor="text1"/>
        </w:rPr>
      </w:pPr>
      <w:r w:rsidRPr="007F644B">
        <w:rPr>
          <w:b/>
          <w:bCs/>
          <w:color w:val="000000" w:themeColor="text1"/>
          <w:szCs w:val="24"/>
        </w:rPr>
        <w:t>gfv_</w:t>
      </w:r>
      <w:r w:rsidRPr="007F644B">
        <w:rPr>
          <w:b/>
          <w:bCs/>
          <w:color w:val="000000" w:themeColor="text1"/>
        </w:rPr>
        <w:t>matrix_width_minus1</w:t>
      </w:r>
      <w:r w:rsidRPr="007F644B">
        <w:rPr>
          <w:color w:val="000000" w:themeColor="text1"/>
        </w:rPr>
        <w:t>[</w:t>
      </w:r>
      <w:r w:rsidRPr="007F644B">
        <w:rPr>
          <w:color w:val="000000" w:themeColor="text1"/>
          <w:lang w:eastAsia="zh-CN"/>
        </w:rPr>
        <w:t> </w:t>
      </w:r>
      <w:proofErr w:type="spellStart"/>
      <w:r w:rsidRPr="007F644B">
        <w:rPr>
          <w:color w:val="000000" w:themeColor="text1"/>
        </w:rPr>
        <w:t>i</w:t>
      </w:r>
      <w:proofErr w:type="spellEnd"/>
      <w:r w:rsidRPr="007F644B">
        <w:rPr>
          <w:color w:val="000000" w:themeColor="text1"/>
          <w:lang w:eastAsia="zh-CN"/>
        </w:rPr>
        <w:t> </w:t>
      </w:r>
      <w:r w:rsidRPr="007F644B">
        <w:rPr>
          <w:color w:val="000000" w:themeColor="text1"/>
        </w:rPr>
        <w:t xml:space="preserve">] plus 1 indicates the width of the matrix of the </w:t>
      </w:r>
      <w:proofErr w:type="spellStart"/>
      <w:r w:rsidRPr="007F644B">
        <w:rPr>
          <w:color w:val="000000" w:themeColor="text1"/>
        </w:rPr>
        <w:t>i-th</w:t>
      </w:r>
      <w:proofErr w:type="spellEnd"/>
      <w:r w:rsidRPr="007F644B">
        <w:rPr>
          <w:color w:val="000000" w:themeColor="text1"/>
        </w:rPr>
        <w:t xml:space="preserve"> matrix type.</w:t>
      </w:r>
    </w:p>
    <w:p w14:paraId="4F5760D8" w14:textId="77777777" w:rsidR="007F644B" w:rsidRPr="007F644B" w:rsidRDefault="007F644B" w:rsidP="007F644B">
      <w:pPr>
        <w:rPr>
          <w:color w:val="000000" w:themeColor="text1"/>
        </w:rPr>
      </w:pPr>
      <w:r w:rsidRPr="007F644B">
        <w:rPr>
          <w:b/>
          <w:bCs/>
          <w:color w:val="000000" w:themeColor="text1"/>
          <w:szCs w:val="24"/>
        </w:rPr>
        <w:t>gfv_</w:t>
      </w:r>
      <w:r w:rsidRPr="007F644B">
        <w:rPr>
          <w:b/>
          <w:bCs/>
          <w:color w:val="000000" w:themeColor="text1"/>
        </w:rPr>
        <w:t>matrix_height_minus1</w:t>
      </w:r>
      <w:r w:rsidRPr="007F644B">
        <w:rPr>
          <w:color w:val="000000" w:themeColor="text1"/>
        </w:rPr>
        <w:t>[</w:t>
      </w:r>
      <w:r w:rsidRPr="007F644B">
        <w:rPr>
          <w:color w:val="000000" w:themeColor="text1"/>
          <w:lang w:val="en-GB"/>
        </w:rPr>
        <w:t> </w:t>
      </w:r>
      <w:proofErr w:type="spellStart"/>
      <w:r w:rsidRPr="007F644B">
        <w:rPr>
          <w:color w:val="000000" w:themeColor="text1"/>
        </w:rPr>
        <w:t>i</w:t>
      </w:r>
      <w:proofErr w:type="spellEnd"/>
      <w:r w:rsidRPr="007F644B">
        <w:rPr>
          <w:color w:val="000000" w:themeColor="text1"/>
          <w:lang w:val="en-GB"/>
        </w:rPr>
        <w:t> </w:t>
      </w:r>
      <w:r w:rsidRPr="007F644B">
        <w:rPr>
          <w:color w:val="000000" w:themeColor="text1"/>
        </w:rPr>
        <w:t xml:space="preserve">] plus 1 indicates the height of the matrix of the </w:t>
      </w:r>
      <w:proofErr w:type="spellStart"/>
      <w:r w:rsidRPr="007F644B">
        <w:rPr>
          <w:color w:val="000000" w:themeColor="text1"/>
        </w:rPr>
        <w:t>i-th</w:t>
      </w:r>
      <w:proofErr w:type="spellEnd"/>
      <w:r w:rsidRPr="007F644B">
        <w:rPr>
          <w:color w:val="000000" w:themeColor="text1"/>
        </w:rPr>
        <w:t xml:space="preserve"> matrix type.</w:t>
      </w:r>
    </w:p>
    <w:p w14:paraId="662B1C34" w14:textId="77777777" w:rsidR="007F644B" w:rsidRPr="007F644B" w:rsidRDefault="007F644B" w:rsidP="007F644B">
      <w:pPr>
        <w:rPr>
          <w:b/>
          <w:bCs/>
          <w:color w:val="000000" w:themeColor="text1"/>
          <w:szCs w:val="24"/>
        </w:rPr>
      </w:pPr>
      <w:r w:rsidRPr="007F644B">
        <w:rPr>
          <w:b/>
          <w:bCs/>
          <w:color w:val="000000" w:themeColor="text1"/>
          <w:szCs w:val="24"/>
        </w:rPr>
        <w:t>gfv_</w:t>
      </w:r>
      <w:r w:rsidRPr="007F644B">
        <w:rPr>
          <w:b/>
          <w:bCs/>
          <w:color w:val="000000" w:themeColor="text1"/>
          <w:lang w:eastAsia="zh-CN"/>
        </w:rPr>
        <w:t>matrix_for_3D_space_flag</w:t>
      </w:r>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xml:space="preserve"> ] equal to 1 indicates the matrix of the </w:t>
      </w:r>
      <w:proofErr w:type="spellStart"/>
      <w:r w:rsidRPr="007F644B">
        <w:rPr>
          <w:color w:val="000000" w:themeColor="text1"/>
          <w:lang w:eastAsia="zh-CN"/>
        </w:rPr>
        <w:t>i-th</w:t>
      </w:r>
      <w:proofErr w:type="spellEnd"/>
      <w:r w:rsidRPr="007F644B">
        <w:rPr>
          <w:color w:val="000000" w:themeColor="text1"/>
          <w:lang w:eastAsia="zh-CN"/>
        </w:rPr>
        <w:t xml:space="preserve"> matrix type is a matrix defined in three-dimensional space. gfv_matrix_for_3D_space_flag[ </w:t>
      </w:r>
      <w:proofErr w:type="spellStart"/>
      <w:r w:rsidRPr="007F644B">
        <w:rPr>
          <w:color w:val="000000" w:themeColor="text1"/>
          <w:lang w:eastAsia="zh-CN"/>
        </w:rPr>
        <w:t>i</w:t>
      </w:r>
      <w:proofErr w:type="spellEnd"/>
      <w:r w:rsidRPr="007F644B">
        <w:rPr>
          <w:color w:val="000000" w:themeColor="text1"/>
          <w:lang w:eastAsia="zh-CN"/>
        </w:rPr>
        <w:t xml:space="preserve"> ] equal to 0 indicates the matrix of the </w:t>
      </w:r>
      <w:proofErr w:type="spellStart"/>
      <w:r w:rsidRPr="007F644B">
        <w:rPr>
          <w:color w:val="000000" w:themeColor="text1"/>
          <w:lang w:eastAsia="zh-CN"/>
        </w:rPr>
        <w:t>i-th</w:t>
      </w:r>
      <w:proofErr w:type="spellEnd"/>
      <w:r w:rsidRPr="007F644B">
        <w:rPr>
          <w:color w:val="000000" w:themeColor="text1"/>
          <w:lang w:eastAsia="zh-CN"/>
        </w:rPr>
        <w:t xml:space="preserve"> matrix type is a matrix defined in two-dimensional space.</w:t>
      </w:r>
    </w:p>
    <w:p w14:paraId="1EE5D9A6" w14:textId="77777777" w:rsidR="007F644B" w:rsidRPr="007F644B" w:rsidRDefault="007F644B" w:rsidP="007F644B">
      <w:pPr>
        <w:tabs>
          <w:tab w:val="clear" w:pos="360"/>
        </w:tabs>
        <w:rPr>
          <w:color w:val="000000" w:themeColor="text1"/>
          <w:lang w:eastAsia="zh-CN"/>
        </w:rPr>
      </w:pPr>
      <w:r w:rsidRPr="007F644B">
        <w:rPr>
          <w:color w:val="000000" w:themeColor="text1"/>
          <w:lang w:eastAsia="zh-CN"/>
        </w:rPr>
        <w:t>When gfv_matrix_width_minus1[ </w:t>
      </w:r>
      <w:proofErr w:type="spellStart"/>
      <w:r w:rsidRPr="007F644B">
        <w:rPr>
          <w:color w:val="000000" w:themeColor="text1"/>
          <w:lang w:eastAsia="zh-CN"/>
        </w:rPr>
        <w:t>i</w:t>
      </w:r>
      <w:proofErr w:type="spellEnd"/>
      <w:r w:rsidRPr="007F644B">
        <w:rPr>
          <w:color w:val="000000" w:themeColor="text1"/>
          <w:lang w:eastAsia="zh-CN"/>
        </w:rPr>
        <w:t> ] is not present, it is inferred as follows:</w:t>
      </w:r>
    </w:p>
    <w:p w14:paraId="72DB7836" w14:textId="77777777" w:rsidR="007F644B" w:rsidRPr="007F644B" w:rsidRDefault="007F644B" w:rsidP="007F644B">
      <w:pPr>
        <w:tabs>
          <w:tab w:val="clear" w:pos="360"/>
        </w:tabs>
        <w:rPr>
          <w:b/>
          <w:bCs/>
          <w:color w:val="000000" w:themeColor="text1"/>
        </w:rPr>
      </w:pPr>
      <w:r w:rsidRPr="007F644B">
        <w:rPr>
          <w:rFonts w:eastAsiaTheme="minorEastAsia"/>
          <w:noProof/>
        </w:rPr>
        <w:t>––</w:t>
      </w:r>
      <w:r w:rsidRPr="007F644B">
        <w:rPr>
          <w:rFonts w:eastAsiaTheme="minorEastAsia"/>
          <w:noProof/>
        </w:rPr>
        <w:tab/>
      </w:r>
      <w:r w:rsidRPr="007F644B">
        <w:rPr>
          <w:color w:val="000000" w:themeColor="text1"/>
          <w:lang w:eastAsia="zh-CN"/>
        </w:rPr>
        <w:t xml:space="preserve">If </w:t>
      </w:r>
      <w:proofErr w:type="spellStart"/>
      <w:r w:rsidRPr="007F644B">
        <w:rPr>
          <w:color w:val="000000" w:themeColor="text1"/>
          <w:lang w:eastAsia="zh-CN"/>
        </w:rPr>
        <w:t>gfv_matrix_type_idx</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xml:space="preserve"> ] is equal to 0, 1 or 4, and one of </w:t>
      </w:r>
      <w:proofErr w:type="spellStart"/>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and </w:t>
      </w:r>
      <w:r w:rsidRPr="007F644B">
        <w:rPr>
          <w:rFonts w:eastAsiaTheme="minorEastAsia"/>
        </w:rPr>
        <w:t>gfv_matrix_for_3D_space_flag</w:t>
      </w:r>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 is present and equal to 1,</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rPr>
        <w:t>matrix_width_minus1[</w:t>
      </w:r>
      <w:proofErr w:type="spellStart"/>
      <w:r w:rsidRPr="007F644B">
        <w:rPr>
          <w:color w:val="000000" w:themeColor="text1"/>
        </w:rPr>
        <w:t>i</w:t>
      </w:r>
      <w:proofErr w:type="spellEnd"/>
      <w:r w:rsidRPr="007F644B">
        <w:rPr>
          <w:color w:val="000000" w:themeColor="text1"/>
        </w:rPr>
        <w:t>] is inferred to be equal to 2</w:t>
      </w:r>
    </w:p>
    <w:p w14:paraId="689FB7AF" w14:textId="77777777" w:rsidR="007F644B" w:rsidRPr="007F644B" w:rsidRDefault="007F644B" w:rsidP="007F644B">
      <w:pPr>
        <w:tabs>
          <w:tab w:val="clear" w:pos="360"/>
        </w:tabs>
        <w:rPr>
          <w:color w:val="000000" w:themeColor="text1"/>
        </w:rPr>
      </w:pPr>
      <w:r w:rsidRPr="007F644B">
        <w:rPr>
          <w:rFonts w:eastAsiaTheme="minorEastAsia"/>
          <w:noProof/>
        </w:rPr>
        <w:t>––</w:t>
      </w:r>
      <w:r w:rsidRPr="007F644B">
        <w:rPr>
          <w:rFonts w:eastAsiaTheme="minorEastAsia"/>
          <w:noProof/>
        </w:rPr>
        <w:tab/>
        <w:t xml:space="preserve">otherwise, </w:t>
      </w:r>
      <w:r w:rsidRPr="007F644B">
        <w:rPr>
          <w:color w:val="000000" w:themeColor="text1"/>
          <w:lang w:eastAsia="zh-CN"/>
        </w:rPr>
        <w:t xml:space="preserve">if </w:t>
      </w:r>
      <w:proofErr w:type="spellStart"/>
      <w:r w:rsidRPr="007F644B">
        <w:rPr>
          <w:color w:val="000000" w:themeColor="text1"/>
          <w:lang w:eastAsia="zh-CN"/>
        </w:rPr>
        <w:t>matrix_type_idx</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xml:space="preserve"> ] is equal to 0, 1 or 4, and one of </w:t>
      </w:r>
      <w:proofErr w:type="spellStart"/>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and </w:t>
      </w:r>
      <w:r w:rsidRPr="007F644B">
        <w:rPr>
          <w:color w:val="000000" w:themeColor="text1"/>
          <w:szCs w:val="24"/>
        </w:rPr>
        <w:t>gfv_</w:t>
      </w:r>
      <w:r w:rsidRPr="007F644B">
        <w:rPr>
          <w:color w:val="000000" w:themeColor="text1"/>
          <w:lang w:eastAsia="zh-CN"/>
        </w:rPr>
        <w:t>matrix_for_3D_space_flag[ </w:t>
      </w:r>
      <w:proofErr w:type="spellStart"/>
      <w:r w:rsidRPr="007F644B">
        <w:rPr>
          <w:color w:val="000000" w:themeColor="text1"/>
          <w:lang w:eastAsia="zh-CN"/>
        </w:rPr>
        <w:t>i</w:t>
      </w:r>
      <w:proofErr w:type="spellEnd"/>
      <w:r w:rsidRPr="007F644B">
        <w:rPr>
          <w:color w:val="000000" w:themeColor="text1"/>
          <w:lang w:eastAsia="zh-CN"/>
        </w:rPr>
        <w:t> ] is present and equal to 0,</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rPr>
        <w:t>matrix_width_minus1[</w:t>
      </w:r>
      <w:r w:rsidRPr="007F644B">
        <w:rPr>
          <w:color w:val="000000" w:themeColor="text1"/>
          <w:lang w:val="en-GB"/>
        </w:rPr>
        <w:t> </w:t>
      </w:r>
      <w:proofErr w:type="spellStart"/>
      <w:r w:rsidRPr="007F644B">
        <w:rPr>
          <w:color w:val="000000" w:themeColor="text1"/>
        </w:rPr>
        <w:t>i</w:t>
      </w:r>
      <w:proofErr w:type="spellEnd"/>
      <w:r w:rsidRPr="007F644B">
        <w:rPr>
          <w:color w:val="000000" w:themeColor="text1"/>
          <w:lang w:val="en-GB"/>
        </w:rPr>
        <w:t> </w:t>
      </w:r>
      <w:r w:rsidRPr="007F644B">
        <w:rPr>
          <w:color w:val="000000" w:themeColor="text1"/>
        </w:rPr>
        <w:t>] is inferred to be equal to 1</w:t>
      </w:r>
    </w:p>
    <w:p w14:paraId="5256AF62" w14:textId="77777777" w:rsidR="007F644B" w:rsidRPr="007F644B" w:rsidRDefault="007F644B" w:rsidP="007F644B">
      <w:pPr>
        <w:tabs>
          <w:tab w:val="clear" w:pos="360"/>
        </w:tabs>
        <w:rPr>
          <w:color w:val="000000" w:themeColor="text1"/>
          <w:lang w:eastAsia="zh-CN"/>
        </w:rPr>
      </w:pPr>
      <w:r w:rsidRPr="007F644B">
        <w:rPr>
          <w:rFonts w:eastAsiaTheme="minorEastAsia"/>
          <w:noProof/>
        </w:rPr>
        <w:t>––</w:t>
      </w:r>
      <w:r w:rsidRPr="007F644B">
        <w:rPr>
          <w:rFonts w:eastAsiaTheme="minorEastAsia"/>
          <w:noProof/>
        </w:rPr>
        <w:tab/>
        <w:t>otherwise (</w:t>
      </w:r>
      <w:proofErr w:type="spellStart"/>
      <w:r w:rsidRPr="007F644B">
        <w:rPr>
          <w:color w:val="000000" w:themeColor="text1"/>
          <w:lang w:eastAsia="zh-CN"/>
        </w:rPr>
        <w:t>matrix_type_idx</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 is equal to 5 or 6</w:t>
      </w:r>
      <w:r w:rsidRPr="007F644B">
        <w:rPr>
          <w:rFonts w:eastAsiaTheme="minorEastAsia"/>
          <w:noProof/>
        </w:rPr>
        <w:t>)</w:t>
      </w:r>
      <w:r w:rsidRPr="007F644B">
        <w:rPr>
          <w:color w:val="000000" w:themeColor="text1"/>
          <w:lang w:eastAsia="zh-CN"/>
        </w:rPr>
        <w:t>,</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rPr>
        <w:t>matrix_width_minus1[</w:t>
      </w:r>
      <w:r w:rsidRPr="007F644B">
        <w:rPr>
          <w:color w:val="000000" w:themeColor="text1"/>
          <w:lang w:eastAsia="zh-CN"/>
        </w:rPr>
        <w:t> </w:t>
      </w:r>
      <w:proofErr w:type="spellStart"/>
      <w:r w:rsidRPr="007F644B">
        <w:rPr>
          <w:color w:val="000000" w:themeColor="text1"/>
        </w:rPr>
        <w:t>i</w:t>
      </w:r>
      <w:proofErr w:type="spellEnd"/>
      <w:r w:rsidRPr="007F644B">
        <w:rPr>
          <w:color w:val="000000" w:themeColor="text1"/>
          <w:lang w:eastAsia="zh-CN"/>
        </w:rPr>
        <w:t> </w:t>
      </w:r>
      <w:r w:rsidRPr="007F644B">
        <w:rPr>
          <w:color w:val="000000" w:themeColor="text1"/>
        </w:rPr>
        <w:t>] is inferred to be equal to 0</w:t>
      </w:r>
    </w:p>
    <w:p w14:paraId="62931146" w14:textId="77777777" w:rsidR="007F644B" w:rsidRPr="007F644B" w:rsidRDefault="007F644B" w:rsidP="007F644B">
      <w:pPr>
        <w:rPr>
          <w:color w:val="000000" w:themeColor="text1"/>
          <w:lang w:eastAsia="zh-CN"/>
        </w:rPr>
      </w:pPr>
      <w:r w:rsidRPr="007F644B">
        <w:rPr>
          <w:color w:val="000000" w:themeColor="text1"/>
          <w:lang w:eastAsia="zh-CN"/>
        </w:rPr>
        <w:lastRenderedPageBreak/>
        <w:t xml:space="preserve">When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lang w:eastAsia="zh-CN"/>
        </w:rPr>
        <w:t>matrix_height_minus1[ </w:t>
      </w:r>
      <w:proofErr w:type="spellStart"/>
      <w:r w:rsidRPr="007F644B">
        <w:rPr>
          <w:color w:val="000000" w:themeColor="text1"/>
          <w:lang w:eastAsia="zh-CN"/>
        </w:rPr>
        <w:t>i</w:t>
      </w:r>
      <w:proofErr w:type="spellEnd"/>
      <w:r w:rsidRPr="007F644B">
        <w:rPr>
          <w:color w:val="000000" w:themeColor="text1"/>
          <w:lang w:eastAsia="zh-CN"/>
        </w:rPr>
        <w:t> ] is not present, it is inferred as follows:</w:t>
      </w:r>
    </w:p>
    <w:p w14:paraId="3F0A9FFE" w14:textId="77777777" w:rsidR="007F644B" w:rsidRPr="007F644B" w:rsidRDefault="007F644B" w:rsidP="007F644B">
      <w:pPr>
        <w:tabs>
          <w:tab w:val="clear" w:pos="360"/>
        </w:tabs>
        <w:rPr>
          <w:b/>
          <w:bCs/>
          <w:color w:val="000000" w:themeColor="text1"/>
        </w:rPr>
      </w:pPr>
      <w:r w:rsidRPr="007F644B">
        <w:rPr>
          <w:rFonts w:eastAsiaTheme="minorEastAsia"/>
          <w:noProof/>
        </w:rPr>
        <w:t>––</w:t>
      </w:r>
      <w:r w:rsidRPr="007F644B">
        <w:rPr>
          <w:rFonts w:eastAsiaTheme="minorEastAsia"/>
          <w:noProof/>
        </w:rPr>
        <w:tab/>
      </w:r>
      <w:r w:rsidRPr="007F644B">
        <w:rPr>
          <w:color w:val="000000" w:themeColor="text1"/>
          <w:lang w:eastAsia="zh-CN"/>
        </w:rPr>
        <w:t xml:space="preserve">If </w:t>
      </w:r>
      <w:proofErr w:type="spellStart"/>
      <w:r w:rsidRPr="007F644B">
        <w:rPr>
          <w:color w:val="000000" w:themeColor="text1"/>
          <w:lang w:eastAsia="zh-CN"/>
        </w:rPr>
        <w:t>matrix_type_idx</w:t>
      </w:r>
      <w:proofErr w:type="spellEnd"/>
      <w:r w:rsidRPr="007F644B">
        <w:rPr>
          <w:color w:val="000000" w:themeColor="text1"/>
          <w:lang w:eastAsia="zh-CN"/>
        </w:rPr>
        <w:t xml:space="preserve"> is equal to 0, 1, 4, 5 or 6, and one of </w:t>
      </w:r>
      <w:proofErr w:type="spellStart"/>
      <w:r w:rsidRPr="007F644B">
        <w:rPr>
          <w:color w:val="000000" w:themeColor="text1"/>
          <w:lang w:eastAsia="zh-CN"/>
        </w:rPr>
        <w:t>gfv_</w:t>
      </w:r>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and </w:t>
      </w:r>
      <w:r w:rsidRPr="007F644B">
        <w:rPr>
          <w:color w:val="000000" w:themeColor="text1"/>
          <w:szCs w:val="24"/>
        </w:rPr>
        <w:t>gfv_</w:t>
      </w:r>
      <w:r w:rsidRPr="007F644B">
        <w:rPr>
          <w:color w:val="000000" w:themeColor="text1"/>
          <w:lang w:eastAsia="zh-CN"/>
        </w:rPr>
        <w:t>matrix_for_3D_space_flag[ </w:t>
      </w:r>
      <w:proofErr w:type="spellStart"/>
      <w:r w:rsidRPr="007F644B">
        <w:rPr>
          <w:color w:val="000000" w:themeColor="text1"/>
          <w:lang w:eastAsia="zh-CN"/>
        </w:rPr>
        <w:t>i</w:t>
      </w:r>
      <w:proofErr w:type="spellEnd"/>
      <w:r w:rsidRPr="007F644B">
        <w:rPr>
          <w:color w:val="000000" w:themeColor="text1"/>
          <w:lang w:eastAsia="zh-CN"/>
        </w:rPr>
        <w:t> ] is present and equal to 1,</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rPr>
        <w:t>matrix_</w:t>
      </w:r>
      <w:r w:rsidRPr="007F644B">
        <w:rPr>
          <w:color w:val="000000" w:themeColor="text1"/>
          <w:lang w:eastAsia="zh-CN"/>
        </w:rPr>
        <w:t>height</w:t>
      </w:r>
      <w:r w:rsidRPr="007F644B">
        <w:rPr>
          <w:color w:val="000000" w:themeColor="text1"/>
        </w:rPr>
        <w:t>_minus1[</w:t>
      </w:r>
      <w:r w:rsidRPr="007F644B">
        <w:rPr>
          <w:color w:val="000000" w:themeColor="text1"/>
          <w:lang w:val="en-GB"/>
        </w:rPr>
        <w:t> </w:t>
      </w:r>
      <w:proofErr w:type="spellStart"/>
      <w:r w:rsidRPr="007F644B">
        <w:rPr>
          <w:color w:val="000000" w:themeColor="text1"/>
        </w:rPr>
        <w:t>i</w:t>
      </w:r>
      <w:proofErr w:type="spellEnd"/>
      <w:r w:rsidRPr="007F644B">
        <w:rPr>
          <w:color w:val="000000" w:themeColor="text1"/>
          <w:lang w:val="en-GB"/>
        </w:rPr>
        <w:t> </w:t>
      </w:r>
      <w:r w:rsidRPr="007F644B">
        <w:rPr>
          <w:color w:val="000000" w:themeColor="text1"/>
        </w:rPr>
        <w:t>] is inferred to be equal to 2.</w:t>
      </w:r>
    </w:p>
    <w:p w14:paraId="15A8ACE4" w14:textId="77777777" w:rsidR="007F644B" w:rsidRPr="007F644B" w:rsidRDefault="007F644B" w:rsidP="007F644B">
      <w:pPr>
        <w:tabs>
          <w:tab w:val="clear" w:pos="360"/>
        </w:tabs>
        <w:rPr>
          <w:color w:val="000000" w:themeColor="text1"/>
        </w:rPr>
      </w:pPr>
      <w:r w:rsidRPr="007F644B">
        <w:rPr>
          <w:rFonts w:eastAsiaTheme="minorEastAsia"/>
          <w:noProof/>
        </w:rPr>
        <w:t>––</w:t>
      </w:r>
      <w:r w:rsidRPr="007F644B">
        <w:rPr>
          <w:rFonts w:eastAsiaTheme="minorEastAsia"/>
          <w:noProof/>
        </w:rPr>
        <w:tab/>
        <w:t>otherwise (gfv_</w:t>
      </w:r>
      <w:proofErr w:type="spellStart"/>
      <w:r w:rsidRPr="007F644B">
        <w:rPr>
          <w:color w:val="000000" w:themeColor="text1"/>
          <w:lang w:eastAsia="zh-CN"/>
        </w:rPr>
        <w:t>matrix_type_idx</w:t>
      </w:r>
      <w:proofErr w:type="spellEnd"/>
      <w:r w:rsidRPr="007F644B">
        <w:rPr>
          <w:color w:val="000000" w:themeColor="text1"/>
          <w:lang w:eastAsia="zh-CN"/>
        </w:rPr>
        <w:t xml:space="preserve"> is equal to 0, 1, 4, 5 or 6, and one of </w:t>
      </w:r>
      <w:proofErr w:type="spellStart"/>
      <w:r w:rsidRPr="007F644B">
        <w:rPr>
          <w:color w:val="000000" w:themeColor="text1"/>
          <w:lang w:eastAsia="zh-CN"/>
        </w:rPr>
        <w:t>gfv_</w:t>
      </w:r>
      <w:r w:rsidRPr="007F644B">
        <w:rPr>
          <w:rFonts w:hint="eastAsia"/>
          <w:color w:val="000000" w:themeColor="text1"/>
          <w:lang w:eastAsia="zh-CN"/>
        </w:rPr>
        <w:t>coordinate_z</w:t>
      </w:r>
      <w:r w:rsidRPr="007F644B">
        <w:rPr>
          <w:color w:val="000000" w:themeColor="text1"/>
          <w:lang w:eastAsia="zh-CN"/>
        </w:rPr>
        <w:t>_present_flag</w:t>
      </w:r>
      <w:proofErr w:type="spellEnd"/>
      <w:r w:rsidRPr="007F644B">
        <w:rPr>
          <w:color w:val="000000" w:themeColor="text1"/>
          <w:lang w:eastAsia="zh-CN"/>
        </w:rPr>
        <w:t xml:space="preserve"> and </w:t>
      </w:r>
      <w:r w:rsidRPr="007F644B">
        <w:rPr>
          <w:color w:val="000000" w:themeColor="text1"/>
          <w:szCs w:val="24"/>
        </w:rPr>
        <w:t>gfv_</w:t>
      </w:r>
      <w:r w:rsidRPr="007F644B">
        <w:rPr>
          <w:color w:val="000000" w:themeColor="text1"/>
          <w:lang w:eastAsia="zh-CN"/>
        </w:rPr>
        <w:t>matrix_for_3D_space_flag[ </w:t>
      </w:r>
      <w:proofErr w:type="spellStart"/>
      <w:r w:rsidRPr="007F644B">
        <w:rPr>
          <w:color w:val="000000" w:themeColor="text1"/>
          <w:lang w:eastAsia="zh-CN"/>
        </w:rPr>
        <w:t>i</w:t>
      </w:r>
      <w:proofErr w:type="spellEnd"/>
      <w:r w:rsidRPr="007F644B">
        <w:rPr>
          <w:color w:val="000000" w:themeColor="text1"/>
          <w:lang w:eastAsia="zh-CN"/>
        </w:rPr>
        <w:t> ] is 0),</w:t>
      </w:r>
      <w:r w:rsidRPr="007F644B">
        <w:rPr>
          <w:color w:val="000000" w:themeColor="text1"/>
        </w:rPr>
        <w:t xml:space="preserve">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color w:val="000000" w:themeColor="text1"/>
        </w:rPr>
        <w:t>matrix_</w:t>
      </w:r>
      <w:r w:rsidRPr="007F644B">
        <w:rPr>
          <w:color w:val="000000" w:themeColor="text1"/>
          <w:lang w:eastAsia="zh-CN"/>
        </w:rPr>
        <w:t>height</w:t>
      </w:r>
      <w:proofErr w:type="spellEnd"/>
      <w:r w:rsidRPr="007F644B">
        <w:rPr>
          <w:color w:val="000000" w:themeColor="text1"/>
        </w:rPr>
        <w:t xml:space="preserve"> _minus1[</w:t>
      </w:r>
      <w:r w:rsidRPr="007F644B">
        <w:rPr>
          <w:color w:val="000000" w:themeColor="text1"/>
          <w:lang w:val="en-GB"/>
        </w:rPr>
        <w:t> </w:t>
      </w:r>
      <w:proofErr w:type="spellStart"/>
      <w:r w:rsidRPr="007F644B">
        <w:rPr>
          <w:color w:val="000000" w:themeColor="text1"/>
        </w:rPr>
        <w:t>i</w:t>
      </w:r>
      <w:proofErr w:type="spellEnd"/>
      <w:r w:rsidRPr="007F644B">
        <w:rPr>
          <w:color w:val="000000" w:themeColor="text1"/>
          <w:lang w:val="en-GB"/>
        </w:rPr>
        <w:t> </w:t>
      </w:r>
      <w:r w:rsidRPr="007F644B">
        <w:rPr>
          <w:color w:val="000000" w:themeColor="text1"/>
        </w:rPr>
        <w:t>] is inferred to be equal to 1.</w:t>
      </w:r>
    </w:p>
    <w:p w14:paraId="02FD6399" w14:textId="77777777" w:rsidR="007F644B" w:rsidRPr="007F644B" w:rsidRDefault="007F644B" w:rsidP="007F644B">
      <w:pPr>
        <w:rPr>
          <w:color w:val="000000" w:themeColor="text1"/>
          <w:szCs w:val="24"/>
          <w:lang w:eastAsia="zh-CN"/>
        </w:rPr>
      </w:pPr>
      <w:r w:rsidRPr="007F644B">
        <w:rPr>
          <w:color w:val="000000" w:themeColor="text1"/>
          <w:szCs w:val="24"/>
          <w:lang w:eastAsia="zh-CN"/>
        </w:rPr>
        <w:t xml:space="preserve">The variables </w:t>
      </w:r>
      <w:proofErr w:type="spellStart"/>
      <w:r w:rsidRPr="007F644B">
        <w:rPr>
          <w:color w:val="000000" w:themeColor="text1"/>
          <w:szCs w:val="24"/>
          <w:lang w:eastAsia="zh-CN"/>
        </w:rPr>
        <w:t>matrixWidth</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color w:val="000000" w:themeColor="text1"/>
          <w:szCs w:val="24"/>
          <w:lang w:eastAsia="zh-CN"/>
        </w:rPr>
        <w:t xml:space="preserve"> and </w:t>
      </w:r>
      <w:proofErr w:type="spellStart"/>
      <w:r w:rsidRPr="007F644B">
        <w:rPr>
          <w:color w:val="000000" w:themeColor="text1"/>
          <w:szCs w:val="24"/>
          <w:lang w:eastAsia="zh-CN"/>
        </w:rPr>
        <w:t>matrixHeight</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color w:val="000000" w:themeColor="text1"/>
          <w:szCs w:val="24"/>
          <w:lang w:eastAsia="zh-CN"/>
        </w:rPr>
        <w:t xml:space="preserve"> indicating the width and height of the matrix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matrix type are derived as follows</w:t>
      </w:r>
    </w:p>
    <w:p w14:paraId="4DE2A3F9" w14:textId="77777777" w:rsidR="007F644B" w:rsidRPr="007F644B" w:rsidRDefault="007F644B" w:rsidP="007F644B">
      <w:pPr>
        <w:ind w:leftChars="100" w:left="200"/>
        <w:rPr>
          <w:color w:val="000000" w:themeColor="text1"/>
          <w:szCs w:val="24"/>
          <w:lang w:eastAsia="zh-CN"/>
        </w:rPr>
      </w:pPr>
      <w:proofErr w:type="spellStart"/>
      <w:r w:rsidRPr="007F644B">
        <w:rPr>
          <w:rFonts w:hint="eastAsia"/>
          <w:color w:val="000000" w:themeColor="text1"/>
          <w:szCs w:val="24"/>
          <w:lang w:eastAsia="zh-CN"/>
        </w:rPr>
        <w:t>m</w:t>
      </w:r>
      <w:r w:rsidRPr="007F644B">
        <w:rPr>
          <w:color w:val="000000" w:themeColor="text1"/>
          <w:szCs w:val="24"/>
          <w:lang w:eastAsia="zh-CN"/>
        </w:rPr>
        <w:t>atrixWidth</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color w:val="000000" w:themeColor="text1"/>
          <w:szCs w:val="24"/>
          <w:lang w:eastAsia="zh-CN"/>
        </w:rPr>
        <w:t xml:space="preserve"> =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szCs w:val="24"/>
          <w:lang w:eastAsia="zh-CN"/>
        </w:rPr>
        <w:t>matrix_width_minus1[</w:t>
      </w:r>
      <w:r w:rsidRPr="007F644B">
        <w:rPr>
          <w:color w:val="000000" w:themeColor="text1"/>
          <w:lang w:eastAsia="zh-CN"/>
        </w:rPr>
        <w:t> </w:t>
      </w:r>
      <w:proofErr w:type="spellStart"/>
      <w:r w:rsidRPr="007F644B">
        <w:rPr>
          <w:color w:val="000000" w:themeColor="text1"/>
          <w:szCs w:val="24"/>
          <w:lang w:eastAsia="zh-CN"/>
        </w:rPr>
        <w:t>i</w:t>
      </w:r>
      <w:proofErr w:type="spellEnd"/>
      <w:r w:rsidRPr="007F644B">
        <w:rPr>
          <w:color w:val="000000" w:themeColor="text1"/>
          <w:lang w:eastAsia="zh-CN"/>
        </w:rPr>
        <w:t> </w:t>
      </w:r>
      <w:r w:rsidRPr="007F644B">
        <w:rPr>
          <w:color w:val="000000" w:themeColor="text1"/>
          <w:szCs w:val="24"/>
          <w:lang w:eastAsia="zh-CN"/>
        </w:rPr>
        <w:t>] + 1</w:t>
      </w:r>
    </w:p>
    <w:p w14:paraId="0AB95490" w14:textId="77777777" w:rsidR="007F644B" w:rsidRPr="007F644B" w:rsidRDefault="007F644B" w:rsidP="007F644B">
      <w:pPr>
        <w:ind w:leftChars="100" w:left="200"/>
        <w:rPr>
          <w:color w:val="000000" w:themeColor="text1"/>
          <w:szCs w:val="24"/>
          <w:lang w:eastAsia="zh-CN"/>
        </w:rPr>
      </w:pPr>
      <w:proofErr w:type="spellStart"/>
      <w:r w:rsidRPr="007F644B">
        <w:rPr>
          <w:rFonts w:hint="eastAsia"/>
          <w:color w:val="000000" w:themeColor="text1"/>
          <w:szCs w:val="24"/>
          <w:lang w:eastAsia="zh-CN"/>
        </w:rPr>
        <w:t>m</w:t>
      </w:r>
      <w:r w:rsidRPr="007F644B">
        <w:rPr>
          <w:color w:val="000000" w:themeColor="text1"/>
          <w:szCs w:val="24"/>
          <w:lang w:eastAsia="zh-CN"/>
        </w:rPr>
        <w:t>atrixHeight</w:t>
      </w:r>
      <w:proofErr w:type="spellEnd"/>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color w:val="000000" w:themeColor="text1"/>
          <w:szCs w:val="24"/>
          <w:lang w:eastAsia="zh-CN"/>
        </w:rPr>
        <w:t xml:space="preserve"> =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szCs w:val="24"/>
          <w:lang w:eastAsia="zh-CN"/>
        </w:rPr>
        <w:t>matrix_height_minus1[</w:t>
      </w:r>
      <w:r w:rsidRPr="007F644B">
        <w:rPr>
          <w:color w:val="000000" w:themeColor="text1"/>
          <w:lang w:eastAsia="zh-CN"/>
        </w:rPr>
        <w:t> </w:t>
      </w:r>
      <w:proofErr w:type="spellStart"/>
      <w:r w:rsidRPr="007F644B">
        <w:rPr>
          <w:color w:val="000000" w:themeColor="text1"/>
          <w:szCs w:val="24"/>
          <w:lang w:eastAsia="zh-CN"/>
        </w:rPr>
        <w:t>i</w:t>
      </w:r>
      <w:proofErr w:type="spellEnd"/>
      <w:r w:rsidRPr="007F644B">
        <w:rPr>
          <w:color w:val="000000" w:themeColor="text1"/>
          <w:lang w:eastAsia="zh-CN"/>
        </w:rPr>
        <w:t> </w:t>
      </w:r>
      <w:r w:rsidRPr="007F644B">
        <w:rPr>
          <w:color w:val="000000" w:themeColor="text1"/>
          <w:szCs w:val="24"/>
          <w:lang w:eastAsia="zh-CN"/>
        </w:rPr>
        <w:t>] + 1</w:t>
      </w:r>
    </w:p>
    <w:p w14:paraId="02EDDF46" w14:textId="77777777" w:rsidR="007F644B" w:rsidRPr="007F644B" w:rsidRDefault="007F644B" w:rsidP="007F644B">
      <w:pPr>
        <w:rPr>
          <w:color w:val="000000" w:themeColor="text1"/>
          <w:szCs w:val="24"/>
        </w:rPr>
      </w:pPr>
      <w:r w:rsidRPr="007F644B">
        <w:rPr>
          <w:b/>
          <w:bCs/>
          <w:color w:val="000000" w:themeColor="text1"/>
          <w:szCs w:val="24"/>
        </w:rPr>
        <w:t>gfv_num_matrices_minus1</w:t>
      </w:r>
      <w:r w:rsidRPr="007F644B">
        <w:rPr>
          <w:color w:val="000000" w:themeColor="text1"/>
          <w:szCs w:val="24"/>
        </w:rPr>
        <w:t>[ </w:t>
      </w:r>
      <w:proofErr w:type="spellStart"/>
      <w:r w:rsidRPr="007F644B">
        <w:rPr>
          <w:color w:val="000000" w:themeColor="text1"/>
          <w:szCs w:val="24"/>
        </w:rPr>
        <w:t>i</w:t>
      </w:r>
      <w:proofErr w:type="spellEnd"/>
      <w:r w:rsidRPr="007F644B">
        <w:rPr>
          <w:color w:val="000000" w:themeColor="text1"/>
          <w:szCs w:val="24"/>
        </w:rPr>
        <w:t xml:space="preserve"> ] plus 1 indicates the number of matrices of the </w:t>
      </w:r>
      <w:proofErr w:type="spellStart"/>
      <w:r w:rsidRPr="007F644B">
        <w:rPr>
          <w:color w:val="000000" w:themeColor="text1"/>
          <w:szCs w:val="24"/>
        </w:rPr>
        <w:t>i-th</w:t>
      </w:r>
      <w:proofErr w:type="spellEnd"/>
      <w:r w:rsidRPr="007F644B">
        <w:rPr>
          <w:color w:val="000000" w:themeColor="text1"/>
          <w:szCs w:val="24"/>
        </w:rPr>
        <w:t xml:space="preserve"> matrix type.</w:t>
      </w:r>
    </w:p>
    <w:p w14:paraId="7A9B346D" w14:textId="77777777" w:rsidR="007F644B" w:rsidRPr="007F644B" w:rsidRDefault="007F644B" w:rsidP="007F644B">
      <w:pPr>
        <w:rPr>
          <w:color w:val="000000" w:themeColor="text1"/>
          <w:szCs w:val="24"/>
          <w:lang w:eastAsia="zh-CN"/>
        </w:rPr>
      </w:pPr>
      <w:r w:rsidRPr="007F644B">
        <w:rPr>
          <w:rFonts w:hint="eastAsia"/>
          <w:color w:val="000000" w:themeColor="text1"/>
          <w:szCs w:val="24"/>
          <w:lang w:eastAsia="zh-CN"/>
        </w:rPr>
        <w:t>T</w:t>
      </w:r>
      <w:r w:rsidRPr="007F644B">
        <w:rPr>
          <w:color w:val="000000" w:themeColor="text1"/>
          <w:szCs w:val="24"/>
          <w:lang w:eastAsia="zh-CN"/>
        </w:rPr>
        <w:t xml:space="preserve">he variable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indicating the number of the matrices of the </w:t>
      </w:r>
      <w:proofErr w:type="spellStart"/>
      <w:r w:rsidRPr="007F644B">
        <w:rPr>
          <w:color w:val="000000" w:themeColor="text1"/>
          <w:szCs w:val="24"/>
          <w:lang w:eastAsia="zh-CN"/>
        </w:rPr>
        <w:t>i-th</w:t>
      </w:r>
      <w:proofErr w:type="spellEnd"/>
      <w:r w:rsidRPr="007F644B">
        <w:rPr>
          <w:color w:val="000000" w:themeColor="text1"/>
          <w:szCs w:val="24"/>
          <w:lang w:eastAsia="zh-CN"/>
        </w:rPr>
        <w:t xml:space="preserve"> matrix type is derived as follows:</w:t>
      </w:r>
    </w:p>
    <w:p w14:paraId="2F373C0D" w14:textId="77777777" w:rsidR="007F644B" w:rsidRPr="007F644B" w:rsidRDefault="007F644B" w:rsidP="007F644B">
      <w:pPr>
        <w:spacing w:before="0"/>
        <w:ind w:leftChars="100" w:left="200"/>
        <w:rPr>
          <w:rFonts w:eastAsiaTheme="minorEastAsia"/>
          <w:iCs/>
          <w:color w:val="000000" w:themeColor="text1"/>
        </w:rPr>
      </w:pPr>
      <w:r w:rsidRPr="007F644B">
        <w:rPr>
          <w:rFonts w:eastAsiaTheme="minorEastAsia"/>
          <w:bCs/>
          <w:iCs/>
          <w:color w:val="000000" w:themeColor="text1"/>
        </w:rPr>
        <w:t xml:space="preserve">if(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 0 ||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 1 ) {</w:t>
      </w:r>
    </w:p>
    <w:p w14:paraId="75079244" w14:textId="77777777" w:rsidR="007F644B" w:rsidRPr="007F644B" w:rsidRDefault="007F644B" w:rsidP="007F644B">
      <w:pPr>
        <w:spacing w:before="0"/>
        <w:ind w:leftChars="100" w:left="200"/>
        <w:rPr>
          <w:color w:val="000000" w:themeColor="text1"/>
          <w:lang w:eastAsia="zh-CN"/>
        </w:rPr>
      </w:pPr>
      <w:r w:rsidRPr="007F644B">
        <w:rPr>
          <w:rFonts w:eastAsia="DengXian" w:hint="eastAsia"/>
          <w:iCs/>
          <w:color w:val="000000" w:themeColor="text1"/>
          <w:lang w:eastAsia="zh-CN"/>
        </w:rPr>
        <w:t xml:space="preserve"> </w:t>
      </w:r>
      <w:r w:rsidRPr="007F644B">
        <w:rPr>
          <w:rFonts w:eastAsia="DengXian"/>
          <w:iCs/>
          <w:color w:val="000000" w:themeColor="text1"/>
          <w:lang w:eastAsia="zh-CN"/>
        </w:rPr>
        <w:t xml:space="preserve"> if(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DengXian"/>
          <w:iCs/>
          <w:color w:val="000000" w:themeColor="text1"/>
          <w:lang w:eastAsia="zh-CN"/>
        </w:rPr>
        <w:t>c</w:t>
      </w:r>
      <w:r w:rsidRPr="007F644B">
        <w:rPr>
          <w:rFonts w:hint="eastAsia"/>
          <w:color w:val="000000" w:themeColor="text1"/>
          <w:lang w:eastAsia="zh-CN"/>
        </w:rPr>
        <w:t>oordinate_present_flag</w:t>
      </w:r>
      <w:proofErr w:type="spellEnd"/>
      <w:r w:rsidRPr="007F644B">
        <w:rPr>
          <w:color w:val="000000" w:themeColor="text1"/>
          <w:lang w:eastAsia="zh-CN"/>
        </w:rPr>
        <w:t xml:space="preserve"> )</w:t>
      </w:r>
    </w:p>
    <w:p w14:paraId="3E8328D9" w14:textId="77777777" w:rsidR="007F644B" w:rsidRPr="007F644B" w:rsidRDefault="007F644B" w:rsidP="007F644B">
      <w:pPr>
        <w:spacing w:before="0"/>
        <w:ind w:leftChars="100" w:left="200" w:firstLine="396"/>
        <w:rPr>
          <w:color w:val="000000" w:themeColor="text1"/>
          <w:szCs w:val="24"/>
          <w:lang w:eastAsia="zh-CN"/>
        </w:rPr>
      </w:pP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w:t>
      </w:r>
      <w:r w:rsidRPr="007F644B">
        <w:rPr>
          <w:bCs/>
          <w:color w:val="000000" w:themeColor="text1"/>
          <w:szCs w:val="24"/>
          <w:lang w:val="en-GB"/>
        </w:rPr>
        <w:t xml:space="preserve"> </w:t>
      </w:r>
      <w:proofErr w:type="spellStart"/>
      <w:r w:rsidRPr="007F644B">
        <w:rPr>
          <w:bCs/>
          <w:color w:val="000000" w:themeColor="text1"/>
          <w:szCs w:val="24"/>
          <w:lang w:val="en-GB"/>
        </w:rPr>
        <w:t>gfv_n</w:t>
      </w:r>
      <w:r w:rsidRPr="007F644B">
        <w:rPr>
          <w:color w:val="000000" w:themeColor="text1"/>
          <w:lang w:eastAsia="zh-CN"/>
        </w:rPr>
        <w:t>um_matrices_equal_to_num_kps_flag</w:t>
      </w:r>
      <w:proofErr w:type="spellEnd"/>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xml:space="preserve">] ?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bCs/>
          <w:color w:val="000000" w:themeColor="text1"/>
          <w:szCs w:val="24"/>
        </w:rPr>
        <w:t>num_kps_minus1</w:t>
      </w:r>
      <w:r w:rsidRPr="007F644B">
        <w:rPr>
          <w:color w:val="000000" w:themeColor="text1"/>
          <w:szCs w:val="24"/>
        </w:rPr>
        <w:t xml:space="preserve"> + 1 : ( </w:t>
      </w:r>
      <w:proofErr w:type="spellStart"/>
      <w:r w:rsidRPr="007F644B">
        <w:rPr>
          <w:color w:val="000000" w:themeColor="text1"/>
          <w:szCs w:val="24"/>
        </w:rPr>
        <w:t>gfv_</w:t>
      </w:r>
      <w:r w:rsidRPr="007F644B">
        <w:rPr>
          <w:rFonts w:hint="eastAsia"/>
          <w:color w:val="000000" w:themeColor="text1"/>
          <w:lang w:eastAsia="zh-CN"/>
        </w:rPr>
        <w:t>num</w:t>
      </w:r>
      <w:r w:rsidRPr="007F644B">
        <w:rPr>
          <w:color w:val="000000" w:themeColor="text1"/>
          <w:lang w:eastAsia="zh-CN"/>
        </w:rPr>
        <w:t>_matrices_info</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&lt;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bCs/>
          <w:color w:val="000000" w:themeColor="text1"/>
          <w:szCs w:val="24"/>
        </w:rPr>
        <w:t xml:space="preserve">num_kp_minus1 ? </w:t>
      </w:r>
      <w:proofErr w:type="spellStart"/>
      <w:r w:rsidRPr="007F644B">
        <w:rPr>
          <w:color w:val="000000" w:themeColor="text1"/>
          <w:szCs w:val="24"/>
        </w:rPr>
        <w:t>gfv_</w:t>
      </w:r>
      <w:r w:rsidRPr="007F644B">
        <w:rPr>
          <w:rFonts w:hint="eastAsia"/>
          <w:color w:val="000000" w:themeColor="text1"/>
          <w:lang w:eastAsia="zh-CN"/>
        </w:rPr>
        <w:t>num</w:t>
      </w:r>
      <w:r w:rsidRPr="007F644B">
        <w:rPr>
          <w:color w:val="000000" w:themeColor="text1"/>
          <w:lang w:eastAsia="zh-CN"/>
        </w:rPr>
        <w:t>_matrices_info</w:t>
      </w:r>
      <w:proofErr w:type="spellEnd"/>
      <w:r w:rsidRPr="007F644B" w:rsidDel="007D260A">
        <w:rPr>
          <w:bCs/>
          <w:color w:val="000000" w:themeColor="text1"/>
          <w:szCs w:val="24"/>
          <w:lang w:val="en-GB"/>
        </w:rPr>
        <w:t xml:space="preserve"> </w:t>
      </w:r>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+ 1 : </w:t>
      </w:r>
      <w:proofErr w:type="spellStart"/>
      <w:r w:rsidRPr="007F644B">
        <w:rPr>
          <w:color w:val="000000" w:themeColor="text1"/>
          <w:szCs w:val="24"/>
        </w:rPr>
        <w:t>gfv_</w:t>
      </w:r>
      <w:r w:rsidRPr="007F644B">
        <w:rPr>
          <w:rFonts w:hint="eastAsia"/>
          <w:color w:val="000000" w:themeColor="text1"/>
          <w:lang w:eastAsia="zh-CN"/>
        </w:rPr>
        <w:t>num</w:t>
      </w:r>
      <w:r w:rsidRPr="007F644B">
        <w:rPr>
          <w:color w:val="000000" w:themeColor="text1"/>
          <w:lang w:eastAsia="zh-CN"/>
        </w:rPr>
        <w:t>_matrices_info</w:t>
      </w:r>
      <w:proofErr w:type="spellEnd"/>
      <w:r w:rsidRPr="007F644B" w:rsidDel="007D260A">
        <w:rPr>
          <w:bCs/>
          <w:color w:val="000000" w:themeColor="text1"/>
          <w:szCs w:val="24"/>
          <w:lang w:val="en-GB"/>
        </w:rPr>
        <w:t xml:space="preserve"> </w:t>
      </w:r>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+ 2 )</w:t>
      </w:r>
    </w:p>
    <w:p w14:paraId="48C2E745" w14:textId="77777777" w:rsidR="007F644B" w:rsidRPr="007F644B" w:rsidRDefault="007F644B" w:rsidP="007F644B">
      <w:pPr>
        <w:spacing w:before="0"/>
        <w:ind w:leftChars="100" w:left="200"/>
        <w:rPr>
          <w:color w:val="000000" w:themeColor="text1"/>
          <w:szCs w:val="24"/>
          <w:lang w:eastAsia="zh-CN"/>
        </w:rPr>
      </w:pPr>
      <w:r w:rsidRPr="007F644B">
        <w:rPr>
          <w:color w:val="000000" w:themeColor="text1"/>
          <w:szCs w:val="24"/>
          <w:lang w:eastAsia="zh-CN"/>
        </w:rPr>
        <w:t xml:space="preserve">  else</w:t>
      </w:r>
    </w:p>
    <w:p w14:paraId="782F251E" w14:textId="77777777" w:rsidR="007F644B" w:rsidRPr="007F644B" w:rsidRDefault="007F644B" w:rsidP="007F644B">
      <w:pPr>
        <w:spacing w:before="0"/>
        <w:ind w:leftChars="100" w:left="200"/>
        <w:rPr>
          <w:color w:val="000000" w:themeColor="text1"/>
          <w:szCs w:val="24"/>
          <w:lang w:eastAsia="zh-CN"/>
        </w:rPr>
      </w:pPr>
      <w:r w:rsidRPr="007F644B">
        <w:rPr>
          <w:rFonts w:hint="eastAsia"/>
          <w:color w:val="000000" w:themeColor="text1"/>
          <w:szCs w:val="24"/>
          <w:lang w:eastAsia="zh-CN"/>
        </w:rPr>
        <w:t xml:space="preserve"> </w:t>
      </w:r>
      <w:r w:rsidRPr="007F644B">
        <w:rPr>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color w:val="000000" w:themeColor="text1"/>
          <w:szCs w:val="24"/>
        </w:rPr>
        <w:t>gfv_</w:t>
      </w:r>
      <w:r w:rsidRPr="007F644B">
        <w:rPr>
          <w:rFonts w:hint="eastAsia"/>
          <w:color w:val="000000" w:themeColor="text1"/>
          <w:lang w:eastAsia="zh-CN"/>
        </w:rPr>
        <w:t>num</w:t>
      </w:r>
      <w:r w:rsidRPr="007F644B">
        <w:rPr>
          <w:color w:val="000000" w:themeColor="text1"/>
          <w:lang w:eastAsia="zh-CN"/>
        </w:rPr>
        <w:t>_matrices_info</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+ 1</w:t>
      </w:r>
    </w:p>
    <w:p w14:paraId="43AFF50C" w14:textId="77777777" w:rsidR="007F644B" w:rsidRPr="007F644B" w:rsidRDefault="007F644B" w:rsidP="007F644B">
      <w:pPr>
        <w:spacing w:before="0"/>
        <w:ind w:leftChars="100" w:left="200"/>
        <w:rPr>
          <w:rFonts w:eastAsia="DengXian"/>
          <w:color w:val="000000" w:themeColor="text1"/>
          <w:szCs w:val="24"/>
          <w:lang w:eastAsia="zh-CN"/>
        </w:rPr>
      </w:pPr>
      <w:r w:rsidRPr="007F644B">
        <w:rPr>
          <w:rFonts w:eastAsia="DengXian" w:hint="eastAsia"/>
          <w:color w:val="000000" w:themeColor="text1"/>
          <w:szCs w:val="24"/>
          <w:lang w:eastAsia="zh-CN"/>
        </w:rPr>
        <w:t>}</w:t>
      </w:r>
    </w:p>
    <w:p w14:paraId="50589EA8" w14:textId="77777777" w:rsidR="007F644B" w:rsidRPr="007F644B" w:rsidRDefault="007F644B" w:rsidP="007F644B">
      <w:pPr>
        <w:spacing w:before="0"/>
        <w:ind w:leftChars="100" w:left="200"/>
        <w:rPr>
          <w:rFonts w:eastAsia="DengXian"/>
          <w:color w:val="000000" w:themeColor="text1"/>
          <w:szCs w:val="24"/>
          <w:lang w:eastAsia="zh-CN"/>
        </w:rPr>
      </w:pPr>
      <w:r w:rsidRPr="007F644B">
        <w:rPr>
          <w:rFonts w:eastAsia="DengXian"/>
          <w:color w:val="000000" w:themeColor="text1"/>
          <w:szCs w:val="24"/>
          <w:lang w:eastAsia="zh-CN"/>
        </w:rPr>
        <w:t xml:space="preserve">else if(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&gt;= 2 &amp;&amp;  </w:t>
      </w:r>
      <w:proofErr w:type="spellStart"/>
      <w:r w:rsidRPr="007F644B">
        <w:rPr>
          <w:bCs/>
          <w:color w:val="000000" w:themeColor="text1"/>
          <w:szCs w:val="24"/>
          <w:lang w:val="en-GB"/>
        </w:rPr>
        <w:t>gfv</w:t>
      </w:r>
      <w:proofErr w:type="spellEnd"/>
      <w:r w:rsidRPr="007F644B">
        <w:rPr>
          <w:bCs/>
          <w:color w:val="000000" w:themeColor="text1"/>
          <w:szCs w:val="24"/>
          <w:lang w:val="en-GB"/>
        </w:rPr>
        <w:t>_</w:t>
      </w:r>
      <w:proofErr w:type="spellStart"/>
      <w:r w:rsidRPr="007F644B">
        <w:rPr>
          <w:rFonts w:eastAsiaTheme="minorEastAsia"/>
          <w:bCs/>
          <w:iCs/>
          <w:color w:val="000000" w:themeColor="text1"/>
        </w:rPr>
        <w:t>matrix_type_idx</w:t>
      </w:r>
      <w:proofErr w:type="spellEnd"/>
      <w:r w:rsidRPr="007F644B">
        <w:rPr>
          <w:rFonts w:eastAsiaTheme="minorEastAsia" w:hint="eastAsia"/>
          <w:iCs/>
          <w:color w:val="000000" w:themeColor="text1"/>
        </w:rPr>
        <w:t>[</w:t>
      </w:r>
      <w:r w:rsidRPr="007F644B">
        <w:rPr>
          <w:color w:val="000000" w:themeColor="text1"/>
          <w:lang w:val="en-GB"/>
        </w:rPr>
        <w:t> </w:t>
      </w:r>
      <w:proofErr w:type="spellStart"/>
      <w:r w:rsidRPr="007F644B">
        <w:rPr>
          <w:rFonts w:eastAsiaTheme="minorEastAsia"/>
          <w:iCs/>
          <w:color w:val="000000" w:themeColor="text1"/>
        </w:rPr>
        <w:t>i</w:t>
      </w:r>
      <w:proofErr w:type="spellEnd"/>
      <w:r w:rsidRPr="007F644B">
        <w:rPr>
          <w:color w:val="000000" w:themeColor="text1"/>
          <w:lang w:val="en-GB"/>
        </w:rPr>
        <w:t> </w:t>
      </w:r>
      <w:r w:rsidRPr="007F644B">
        <w:rPr>
          <w:rFonts w:eastAsiaTheme="minorEastAsia" w:hint="eastAsia"/>
          <w:iCs/>
          <w:color w:val="000000" w:themeColor="text1"/>
        </w:rPr>
        <w:t>]</w:t>
      </w:r>
      <w:r w:rsidRPr="007F644B">
        <w:rPr>
          <w:rFonts w:eastAsiaTheme="minorEastAsia"/>
          <w:iCs/>
          <w:color w:val="000000" w:themeColor="text1"/>
        </w:rPr>
        <w:t xml:space="preserve"> &lt; 7</w:t>
      </w:r>
      <w:r w:rsidRPr="007F644B">
        <w:rPr>
          <w:rFonts w:eastAsia="DengXian"/>
          <w:color w:val="000000" w:themeColor="text1"/>
          <w:szCs w:val="24"/>
          <w:lang w:eastAsia="zh-CN"/>
        </w:rPr>
        <w:t>)</w:t>
      </w:r>
    </w:p>
    <w:p w14:paraId="72CB6FF1" w14:textId="77777777" w:rsidR="007F644B" w:rsidRPr="007F644B" w:rsidRDefault="007F644B" w:rsidP="007F644B">
      <w:pPr>
        <w:spacing w:before="0"/>
        <w:ind w:leftChars="100" w:left="200"/>
        <w:rPr>
          <w:color w:val="000000" w:themeColor="text1"/>
          <w:szCs w:val="24"/>
          <w:lang w:eastAsia="zh-CN"/>
        </w:rPr>
      </w:pPr>
      <w:r w:rsidRPr="007F644B">
        <w:rPr>
          <w:rFonts w:eastAsia="DengXian" w:hint="eastAsia"/>
          <w:color w:val="000000" w:themeColor="text1"/>
          <w:szCs w:val="24"/>
          <w:lang w:eastAsia="zh-CN"/>
        </w:rPr>
        <w:t xml:space="preserve"> </w:t>
      </w:r>
      <w:r w:rsidRPr="007F644B">
        <w:rPr>
          <w:rFonts w:eastAsia="DengXian"/>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 1</w:t>
      </w:r>
    </w:p>
    <w:p w14:paraId="01925363" w14:textId="77777777" w:rsidR="007F644B" w:rsidRPr="007F644B" w:rsidRDefault="007F644B" w:rsidP="007F644B">
      <w:pPr>
        <w:spacing w:before="0"/>
        <w:ind w:leftChars="100" w:left="200"/>
        <w:rPr>
          <w:rFonts w:eastAsia="DengXian"/>
          <w:color w:val="000000" w:themeColor="text1"/>
          <w:szCs w:val="24"/>
          <w:lang w:eastAsia="zh-CN"/>
        </w:rPr>
      </w:pPr>
      <w:r w:rsidRPr="007F644B">
        <w:rPr>
          <w:rFonts w:hint="eastAsia"/>
          <w:color w:val="000000" w:themeColor="text1"/>
          <w:szCs w:val="24"/>
          <w:lang w:eastAsia="zh-CN"/>
        </w:rPr>
        <w:t>e</w:t>
      </w:r>
      <w:r w:rsidRPr="007F644B">
        <w:rPr>
          <w:color w:val="000000" w:themeColor="text1"/>
          <w:szCs w:val="24"/>
          <w:lang w:eastAsia="zh-CN"/>
        </w:rPr>
        <w:t>lse</w:t>
      </w:r>
    </w:p>
    <w:p w14:paraId="6595A08E" w14:textId="77777777" w:rsidR="007F644B" w:rsidRPr="007F644B" w:rsidRDefault="007F644B" w:rsidP="007F644B">
      <w:pPr>
        <w:spacing w:before="0"/>
        <w:ind w:leftChars="100" w:left="200"/>
        <w:rPr>
          <w:color w:val="000000" w:themeColor="text1"/>
          <w:lang w:eastAsia="zh-CN"/>
        </w:rPr>
      </w:pPr>
      <w:r w:rsidRPr="007F644B">
        <w:rPr>
          <w:rFonts w:eastAsia="DengXian" w:hint="eastAsia"/>
          <w:color w:val="000000" w:themeColor="text1"/>
          <w:szCs w:val="24"/>
          <w:lang w:eastAsia="zh-CN"/>
        </w:rPr>
        <w:t xml:space="preserve"> </w:t>
      </w:r>
      <w:r w:rsidRPr="007F644B">
        <w:rPr>
          <w:rFonts w:eastAsia="DengXian"/>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 xml:space="preserve">] = </w:t>
      </w:r>
      <w:proofErr w:type="spellStart"/>
      <w:r w:rsidRPr="007F644B">
        <w:rPr>
          <w:bCs/>
          <w:color w:val="000000" w:themeColor="text1"/>
          <w:szCs w:val="24"/>
          <w:lang w:val="en-GB"/>
        </w:rPr>
        <w:t>gfv</w:t>
      </w:r>
      <w:proofErr w:type="spellEnd"/>
      <w:r w:rsidRPr="007F644B">
        <w:rPr>
          <w:bCs/>
          <w:color w:val="000000" w:themeColor="text1"/>
          <w:szCs w:val="24"/>
          <w:lang w:val="en-GB"/>
        </w:rPr>
        <w:t>_</w:t>
      </w:r>
      <w:r w:rsidRPr="007F644B">
        <w:rPr>
          <w:color w:val="000000" w:themeColor="text1"/>
          <w:lang w:eastAsia="zh-CN"/>
        </w:rPr>
        <w:t>num_matrices_minus1</w:t>
      </w:r>
      <w:r w:rsidRPr="007F644B">
        <w:rPr>
          <w:rFonts w:hint="eastAsia"/>
          <w:color w:val="000000" w:themeColor="text1"/>
          <w:lang w:eastAsia="zh-CN"/>
        </w:rPr>
        <w:t>[</w:t>
      </w:r>
      <w:r w:rsidRPr="007F644B">
        <w:rPr>
          <w:color w:val="000000" w:themeColor="text1"/>
          <w:lang w:eastAsia="zh-CN"/>
        </w:rPr>
        <w:t> </w:t>
      </w:r>
      <w:proofErr w:type="spellStart"/>
      <w:r w:rsidRPr="007F644B">
        <w:rPr>
          <w:color w:val="000000" w:themeColor="text1"/>
          <w:lang w:eastAsia="zh-CN"/>
        </w:rPr>
        <w:t>i</w:t>
      </w:r>
      <w:proofErr w:type="spellEnd"/>
      <w:r w:rsidRPr="007F644B">
        <w:rPr>
          <w:color w:val="000000" w:themeColor="text1"/>
          <w:lang w:eastAsia="zh-CN"/>
        </w:rPr>
        <w:t> </w:t>
      </w:r>
      <w:r w:rsidRPr="007F644B">
        <w:rPr>
          <w:rFonts w:hint="eastAsia"/>
          <w:color w:val="000000" w:themeColor="text1"/>
          <w:lang w:eastAsia="zh-CN"/>
        </w:rPr>
        <w:t>]</w:t>
      </w:r>
      <w:r w:rsidRPr="007F644B">
        <w:rPr>
          <w:color w:val="000000" w:themeColor="text1"/>
          <w:lang w:eastAsia="zh-CN"/>
        </w:rPr>
        <w:t xml:space="preserve"> + 1</w:t>
      </w:r>
    </w:p>
    <w:p w14:paraId="403E128F" w14:textId="77777777" w:rsidR="00AB045E" w:rsidRPr="00B047EE" w:rsidRDefault="00AB045E" w:rsidP="00AB045E">
      <w:pPr>
        <w:rPr>
          <w:rFonts w:eastAsiaTheme="minorEastAsia"/>
          <w:noProof/>
          <w:lang w:val="en-CA"/>
        </w:rPr>
      </w:pPr>
      <w:bookmarkStart w:id="47" w:name="_Hlk163211466"/>
      <w:r w:rsidRPr="00B047EE">
        <w:rPr>
          <w:rFonts w:eastAsiaTheme="minorEastAsia"/>
          <w:noProof/>
          <w:lang w:val="en-CA"/>
        </w:rPr>
        <w:t xml:space="preserve">It is a requirement of bitstream conformance that when gfv_matrix_pred_flag is equal to 1 and gfv_base_pic_flag is equal to 0, the values of </w:t>
      </w:r>
      <w:r w:rsidRPr="00B047EE">
        <w:rPr>
          <w:rFonts w:eastAsiaTheme="minorEastAsia"/>
          <w:noProof/>
        </w:rPr>
        <w:t>numMatrices[</w:t>
      </w:r>
      <w:r w:rsidRPr="00B047EE">
        <w:rPr>
          <w:rFonts w:eastAsiaTheme="minorEastAsia"/>
          <w:noProof/>
          <w:lang w:val="en-GB"/>
        </w:rPr>
        <w:t> </w:t>
      </w:r>
      <w:r w:rsidRPr="00B047EE">
        <w:rPr>
          <w:rFonts w:eastAsiaTheme="minorEastAsia"/>
          <w:noProof/>
        </w:rPr>
        <w:t>i</w:t>
      </w:r>
      <w:r w:rsidRPr="00B047EE">
        <w:rPr>
          <w:rFonts w:eastAsiaTheme="minorEastAsia"/>
          <w:noProof/>
          <w:lang w:val="en-GB"/>
        </w:rPr>
        <w:t> </w:t>
      </w:r>
      <w:r w:rsidRPr="00B047EE">
        <w:rPr>
          <w:rFonts w:eastAsiaTheme="minorEastAsia"/>
          <w:noProof/>
        </w:rPr>
        <w:t xml:space="preserve">] , matrixWidth[ i ], and matrixHeight[ i ] for i in the range of 0 to gfv_num_matrix_types_minus1, inclusive </w:t>
      </w:r>
      <w:r w:rsidRPr="00B047EE">
        <w:rPr>
          <w:rFonts w:eastAsiaTheme="minorEastAsia"/>
          <w:noProof/>
          <w:lang w:val="en-CA"/>
        </w:rPr>
        <w:t xml:space="preserve">shall be respectively equal to the values of </w:t>
      </w:r>
      <w:r w:rsidRPr="00B047EE">
        <w:rPr>
          <w:rFonts w:eastAsiaTheme="minorEastAsia"/>
          <w:noProof/>
        </w:rPr>
        <w:t>numMatrices[</w:t>
      </w:r>
      <w:r w:rsidRPr="00B047EE">
        <w:rPr>
          <w:rFonts w:eastAsiaTheme="minorEastAsia"/>
          <w:noProof/>
          <w:lang w:val="en-GB"/>
        </w:rPr>
        <w:t> </w:t>
      </w:r>
      <w:r w:rsidRPr="00B047EE">
        <w:rPr>
          <w:rFonts w:eastAsiaTheme="minorEastAsia"/>
          <w:noProof/>
        </w:rPr>
        <w:t>i</w:t>
      </w:r>
      <w:r w:rsidRPr="00B047EE">
        <w:rPr>
          <w:rFonts w:eastAsiaTheme="minorEastAsia"/>
          <w:noProof/>
          <w:lang w:val="en-GB"/>
        </w:rPr>
        <w:t> </w:t>
      </w:r>
      <w:r w:rsidRPr="00B047EE">
        <w:rPr>
          <w:rFonts w:eastAsiaTheme="minorEastAsia"/>
          <w:noProof/>
        </w:rPr>
        <w:t>], matrixWidth[ i ], and matrixHeight[ i ] for i in the range of 0 to gfv_num_matrix_types_minus1, inclusive</w:t>
      </w:r>
      <w:r w:rsidRPr="00B047EE">
        <w:rPr>
          <w:rFonts w:eastAsiaTheme="minorEastAsia"/>
          <w:noProof/>
          <w:lang w:val="en-CA"/>
        </w:rPr>
        <w:t xml:space="preserve"> in each of the preceding GFV SEI message in decoding order in the current CLVS which has the same gfv_id value as the gfv_id value in the current SEI and has gfv_base_pic_flag equal to 1.</w:t>
      </w:r>
    </w:p>
    <w:bookmarkEnd w:id="47"/>
    <w:p w14:paraId="383D4C24" w14:textId="77777777" w:rsidR="007F644B" w:rsidRPr="007F644B" w:rsidRDefault="007F644B" w:rsidP="007F644B">
      <w:pPr>
        <w:rPr>
          <w:rFonts w:eastAsiaTheme="minorEastAsia"/>
          <w:noProof/>
          <w:szCs w:val="24"/>
          <w:lang w:val="en-CA"/>
        </w:rPr>
      </w:pPr>
      <w:proofErr w:type="spellStart"/>
      <w:r w:rsidRPr="007F644B">
        <w:rPr>
          <w:b/>
          <w:bCs/>
          <w:color w:val="000000" w:themeColor="text1"/>
          <w:szCs w:val="24"/>
        </w:rPr>
        <w:t>gfv</w:t>
      </w:r>
      <w:proofErr w:type="spellEnd"/>
      <w:r w:rsidRPr="007F644B">
        <w:rPr>
          <w:b/>
          <w:bCs/>
          <w:color w:val="000000" w:themeColor="text1"/>
          <w:szCs w:val="24"/>
        </w:rPr>
        <w:t>_</w:t>
      </w:r>
      <w:r w:rsidRPr="007F644B">
        <w:rPr>
          <w:b/>
          <w:color w:val="000000" w:themeColor="text1"/>
          <w:lang w:val="en-GB" w:eastAsia="zh-CN"/>
        </w:rPr>
        <w:t>matrix_</w:t>
      </w:r>
      <w:proofErr w:type="spellStart"/>
      <w:r w:rsidRPr="007F644B">
        <w:rPr>
          <w:rFonts w:hint="eastAsia"/>
          <w:b/>
          <w:bCs/>
          <w:color w:val="000000" w:themeColor="text1"/>
          <w:lang w:eastAsia="zh-CN"/>
        </w:rPr>
        <w:t>element_</w:t>
      </w:r>
      <w:r w:rsidRPr="007F644B">
        <w:rPr>
          <w:b/>
          <w:bCs/>
          <w:color w:val="000000" w:themeColor="text1"/>
          <w:lang w:eastAsia="zh-CN"/>
        </w:rPr>
        <w:t>int</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w:t>
      </w:r>
      <w:r w:rsidRPr="007F644B">
        <w:rPr>
          <w:color w:val="000000" w:themeColor="text1"/>
          <w:szCs w:val="24"/>
        </w:rPr>
        <w:t xml:space="preserve">indicates the </w:t>
      </w:r>
      <w:r w:rsidRPr="007F644B">
        <w:rPr>
          <w:rFonts w:eastAsiaTheme="minorEastAsia"/>
          <w:noProof/>
          <w:szCs w:val="24"/>
          <w:lang w:val="en-CA"/>
        </w:rPr>
        <w:t>integer part of the value of the matrix element at position (m, k) of the j-th matrix of the i-th matrix type.</w:t>
      </w:r>
    </w:p>
    <w:p w14:paraId="229EDD3E" w14:textId="77777777" w:rsidR="007F644B" w:rsidRPr="007F644B" w:rsidRDefault="007F644B" w:rsidP="007F644B">
      <w:pPr>
        <w:rPr>
          <w:rFonts w:eastAsiaTheme="minorEastAsia"/>
          <w:noProof/>
          <w:szCs w:val="24"/>
          <w:lang w:val="en-CA"/>
        </w:rPr>
      </w:pPr>
      <w:proofErr w:type="spellStart"/>
      <w:r w:rsidRPr="007F644B">
        <w:rPr>
          <w:b/>
          <w:bCs/>
          <w:color w:val="000000" w:themeColor="text1"/>
          <w:szCs w:val="24"/>
        </w:rPr>
        <w:t>gfv</w:t>
      </w:r>
      <w:proofErr w:type="spellEnd"/>
      <w:r w:rsidRPr="007F644B">
        <w:rPr>
          <w:b/>
          <w:bCs/>
          <w:color w:val="000000" w:themeColor="text1"/>
          <w:szCs w:val="24"/>
        </w:rPr>
        <w:t>_</w:t>
      </w:r>
      <w:r w:rsidRPr="007F644B">
        <w:rPr>
          <w:b/>
          <w:color w:val="000000" w:themeColor="text1"/>
          <w:lang w:val="en-GB" w:eastAsia="zh-CN"/>
        </w:rPr>
        <w:t>matrix_</w:t>
      </w:r>
      <w:proofErr w:type="spellStart"/>
      <w:r w:rsidRPr="007F644B">
        <w:rPr>
          <w:rFonts w:hint="eastAsia"/>
          <w:b/>
          <w:bCs/>
          <w:color w:val="000000" w:themeColor="text1"/>
          <w:lang w:eastAsia="zh-CN"/>
        </w:rPr>
        <w:t>element</w:t>
      </w:r>
      <w:r w:rsidRPr="007F644B">
        <w:rPr>
          <w:b/>
          <w:color w:val="000000" w:themeColor="text1"/>
          <w:lang w:eastAsia="zh-CN"/>
        </w:rPr>
        <w:t>_dec</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w:t>
      </w:r>
      <w:r w:rsidRPr="007F644B">
        <w:rPr>
          <w:color w:val="000000" w:themeColor="text1"/>
          <w:szCs w:val="24"/>
        </w:rPr>
        <w:t xml:space="preserve">indicates the </w:t>
      </w:r>
      <w:r w:rsidRPr="007F644B">
        <w:rPr>
          <w:rFonts w:eastAsiaTheme="minorEastAsia"/>
          <w:noProof/>
          <w:szCs w:val="24"/>
          <w:lang w:val="en-CA"/>
        </w:rPr>
        <w:t>decimal part of the value of the matrix element at position (m, k) of the j-th matrix of the i-th matrix type.</w:t>
      </w:r>
    </w:p>
    <w:p w14:paraId="439A5709" w14:textId="77777777" w:rsidR="007F644B" w:rsidRPr="007F644B" w:rsidRDefault="007F644B" w:rsidP="007F644B">
      <w:pPr>
        <w:rPr>
          <w:color w:val="000000" w:themeColor="text1"/>
          <w:szCs w:val="24"/>
        </w:rPr>
      </w:pPr>
      <w:proofErr w:type="spellStart"/>
      <w:r w:rsidRPr="007F644B">
        <w:rPr>
          <w:b/>
          <w:bCs/>
          <w:color w:val="000000" w:themeColor="text1"/>
          <w:szCs w:val="24"/>
        </w:rPr>
        <w:t>gfv</w:t>
      </w:r>
      <w:proofErr w:type="spellEnd"/>
      <w:r w:rsidRPr="007F644B">
        <w:rPr>
          <w:b/>
          <w:bCs/>
          <w:color w:val="000000" w:themeColor="text1"/>
          <w:szCs w:val="24"/>
        </w:rPr>
        <w:t>_</w:t>
      </w:r>
      <w:r w:rsidRPr="007F644B">
        <w:rPr>
          <w:b/>
          <w:color w:val="000000" w:themeColor="text1"/>
          <w:lang w:val="en-GB" w:eastAsia="zh-CN"/>
        </w:rPr>
        <w:t>matrix_</w:t>
      </w:r>
      <w:proofErr w:type="spellStart"/>
      <w:r w:rsidRPr="007F644B">
        <w:rPr>
          <w:rFonts w:hint="eastAsia"/>
          <w:b/>
          <w:bCs/>
          <w:color w:val="000000" w:themeColor="text1"/>
          <w:lang w:eastAsia="zh-CN"/>
        </w:rPr>
        <w:t>element</w:t>
      </w:r>
      <w:r w:rsidRPr="007F644B">
        <w:rPr>
          <w:b/>
          <w:color w:val="000000" w:themeColor="text1"/>
          <w:lang w:eastAsia="zh-CN"/>
        </w:rPr>
        <w:t>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lang w:eastAsia="zh-CN"/>
        </w:rPr>
        <w:t xml:space="preserve"> </w:t>
      </w:r>
      <w:r w:rsidRPr="007F644B">
        <w:rPr>
          <w:color w:val="000000" w:themeColor="text1"/>
          <w:szCs w:val="24"/>
        </w:rPr>
        <w:t xml:space="preserve">indicates the </w:t>
      </w:r>
      <w:r w:rsidRPr="007F644B">
        <w:rPr>
          <w:rFonts w:eastAsiaTheme="minorEastAsia"/>
          <w:noProof/>
          <w:szCs w:val="24"/>
          <w:lang w:val="en-CA"/>
        </w:rPr>
        <w:t>sign of the matrix element at position (m, k) of the j-th matrix of the i-th matrix type</w:t>
      </w:r>
      <w:r w:rsidRPr="007F644B">
        <w:rPr>
          <w:color w:val="000000" w:themeColor="text1"/>
          <w:szCs w:val="24"/>
        </w:rPr>
        <w:t xml:space="preserve">. When </w:t>
      </w:r>
      <w:proofErr w:type="spellStart"/>
      <w:r w:rsidRPr="007F644B">
        <w:rPr>
          <w:color w:val="000000" w:themeColor="text1"/>
          <w:szCs w:val="24"/>
        </w:rPr>
        <w:t>gfv_</w:t>
      </w:r>
      <w:r w:rsidRPr="007F644B">
        <w:rPr>
          <w:color w:val="000000" w:themeColor="text1"/>
          <w:lang w:eastAsia="zh-CN"/>
        </w:rPr>
        <w:t>matrix_element_sign_flag</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szCs w:val="24"/>
        </w:rPr>
        <w:t>is not present, it is inferred to be equal to 0.</w:t>
      </w:r>
    </w:p>
    <w:p w14:paraId="1309C100" w14:textId="77777777" w:rsidR="007F644B" w:rsidRPr="00F2523B" w:rsidRDefault="007F644B" w:rsidP="007F644B">
      <w:pPr>
        <w:rPr>
          <w:rFonts w:eastAsiaTheme="minorEastAsia"/>
          <w:noProof/>
          <w:szCs w:val="24"/>
          <w:lang w:val="en-CA"/>
        </w:rPr>
      </w:pPr>
      <w:proofErr w:type="spellStart"/>
      <w:r w:rsidRPr="00F2523B">
        <w:rPr>
          <w:b/>
          <w:bCs/>
          <w:color w:val="000000" w:themeColor="text1"/>
          <w:szCs w:val="24"/>
        </w:rPr>
        <w:t>gfv</w:t>
      </w:r>
      <w:proofErr w:type="spellEnd"/>
      <w:r w:rsidRPr="00F2523B">
        <w:rPr>
          <w:b/>
          <w:bCs/>
          <w:color w:val="000000" w:themeColor="text1"/>
          <w:szCs w:val="24"/>
        </w:rPr>
        <w:t>_</w:t>
      </w:r>
      <w:proofErr w:type="spellStart"/>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element_int</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color w:val="000000" w:themeColor="text1"/>
          <w:szCs w:val="24"/>
        </w:rPr>
        <w:t xml:space="preserve">indicates the </w:t>
      </w:r>
      <w:r w:rsidRPr="00F2523B">
        <w:rPr>
          <w:rFonts w:eastAsiaTheme="minorEastAsia"/>
          <w:noProof/>
          <w:szCs w:val="24"/>
          <w:lang w:val="en-CA"/>
        </w:rPr>
        <w:t>integer part of the difference value of the matrix element at position (m, k) of the j-th matrix of the i-th matrix type.</w:t>
      </w:r>
    </w:p>
    <w:p w14:paraId="783DD079" w14:textId="77777777" w:rsidR="007F644B" w:rsidRPr="00F2523B" w:rsidRDefault="007F644B" w:rsidP="007F644B">
      <w:pPr>
        <w:rPr>
          <w:rFonts w:eastAsiaTheme="minorEastAsia"/>
          <w:noProof/>
          <w:szCs w:val="24"/>
          <w:lang w:val="en-CA"/>
        </w:rPr>
      </w:pPr>
      <w:proofErr w:type="spellStart"/>
      <w:r w:rsidRPr="00F2523B">
        <w:rPr>
          <w:b/>
          <w:bCs/>
          <w:color w:val="000000" w:themeColor="text1"/>
          <w:szCs w:val="24"/>
        </w:rPr>
        <w:t>gfv</w:t>
      </w:r>
      <w:proofErr w:type="spellEnd"/>
      <w:r w:rsidRPr="00F2523B">
        <w:rPr>
          <w:b/>
          <w:bCs/>
          <w:color w:val="000000" w:themeColor="text1"/>
          <w:szCs w:val="24"/>
        </w:rPr>
        <w:t>_</w:t>
      </w:r>
      <w:proofErr w:type="spellStart"/>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w:t>
      </w:r>
      <w:r w:rsidRPr="00F2523B">
        <w:rPr>
          <w:b/>
          <w:color w:val="000000" w:themeColor="text1"/>
          <w:lang w:eastAsia="zh-CN"/>
        </w:rPr>
        <w:t>_dec</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color w:val="000000" w:themeColor="text1"/>
          <w:szCs w:val="24"/>
        </w:rPr>
        <w:t xml:space="preserve">indicates the </w:t>
      </w:r>
      <w:r w:rsidRPr="00F2523B">
        <w:rPr>
          <w:rFonts w:eastAsiaTheme="minorEastAsia"/>
          <w:noProof/>
          <w:szCs w:val="24"/>
          <w:lang w:val="en-CA"/>
        </w:rPr>
        <w:t>decimal part of the difference value of the matrix element at position (m, k) of the j-th matrix of the i-th matrix type.</w:t>
      </w:r>
    </w:p>
    <w:p w14:paraId="7673A9FD" w14:textId="77777777" w:rsidR="007F644B" w:rsidRPr="00482EC1" w:rsidRDefault="007F644B" w:rsidP="007F644B">
      <w:pPr>
        <w:rPr>
          <w:color w:val="000000" w:themeColor="text1"/>
          <w:szCs w:val="24"/>
        </w:rPr>
      </w:pPr>
      <w:proofErr w:type="spellStart"/>
      <w:r w:rsidRPr="00F2523B">
        <w:rPr>
          <w:b/>
          <w:bCs/>
          <w:color w:val="000000" w:themeColor="text1"/>
          <w:szCs w:val="24"/>
        </w:rPr>
        <w:t>gfv</w:t>
      </w:r>
      <w:proofErr w:type="spellEnd"/>
      <w:r w:rsidRPr="00F2523B">
        <w:rPr>
          <w:b/>
          <w:bCs/>
          <w:color w:val="000000" w:themeColor="text1"/>
          <w:szCs w:val="24"/>
        </w:rPr>
        <w:t>_</w:t>
      </w:r>
      <w:proofErr w:type="spellStart"/>
      <w:r w:rsidRPr="00F2523B">
        <w:rPr>
          <w:b/>
          <w:color w:val="000000" w:themeColor="text1"/>
          <w:lang w:val="en-GB" w:eastAsia="zh-CN"/>
        </w:rPr>
        <w:t>matrix_delta</w:t>
      </w:r>
      <w:proofErr w:type="spellEnd"/>
      <w:r w:rsidRPr="00F2523B">
        <w:rPr>
          <w:b/>
          <w:color w:val="000000" w:themeColor="text1"/>
          <w:lang w:val="en-GB" w:eastAsia="zh-CN"/>
        </w:rPr>
        <w:t>_</w:t>
      </w:r>
      <w:proofErr w:type="spellStart"/>
      <w:r w:rsidRPr="00F2523B">
        <w:rPr>
          <w:b/>
          <w:bCs/>
          <w:color w:val="000000" w:themeColor="text1"/>
          <w:lang w:eastAsia="zh-CN"/>
        </w:rPr>
        <w:t>element</w:t>
      </w:r>
      <w:r w:rsidRPr="00F2523B">
        <w:rPr>
          <w:b/>
          <w:color w:val="000000" w:themeColor="text1"/>
          <w:lang w:eastAsia="zh-CN"/>
        </w:rPr>
        <w:t>_sign_flag</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w:t>
      </w:r>
      <w:r w:rsidRPr="00F2523B">
        <w:rPr>
          <w:color w:val="000000" w:themeColor="text1"/>
          <w:szCs w:val="24"/>
        </w:rPr>
        <w:t xml:space="preserve">indicates the </w:t>
      </w:r>
      <w:r w:rsidRPr="00F2523B">
        <w:rPr>
          <w:rFonts w:eastAsiaTheme="minorEastAsia"/>
          <w:noProof/>
          <w:szCs w:val="24"/>
          <w:lang w:val="en-CA"/>
        </w:rPr>
        <w:t>sign of the difference value of the matrix element at position (m, k) of the j-th matrix of the i-th matrix type</w:t>
      </w:r>
      <w:r w:rsidRPr="00F2523B">
        <w:rPr>
          <w:color w:val="000000" w:themeColor="text1"/>
          <w:szCs w:val="24"/>
        </w:rPr>
        <w:t xml:space="preserve">. When </w:t>
      </w:r>
      <w:proofErr w:type="spellStart"/>
      <w:r w:rsidRPr="00F2523B">
        <w:rPr>
          <w:color w:val="000000" w:themeColor="text1"/>
          <w:szCs w:val="24"/>
        </w:rPr>
        <w:t>gfv_</w:t>
      </w:r>
      <w:r w:rsidRPr="00F2523B">
        <w:rPr>
          <w:color w:val="000000" w:themeColor="text1"/>
          <w:lang w:eastAsia="zh-CN"/>
        </w:rPr>
        <w:t>matrix_element_sign_flag</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color w:val="000000" w:themeColor="text1"/>
          <w:szCs w:val="24"/>
        </w:rPr>
        <w:t>is not present, it is inferred to be equal to 0.</w:t>
      </w:r>
    </w:p>
    <w:p w14:paraId="4E4D4ED0" w14:textId="77777777" w:rsidR="007F644B" w:rsidRPr="00F2523B" w:rsidRDefault="007F644B" w:rsidP="007F644B">
      <w:pPr>
        <w:rPr>
          <w:color w:val="000000" w:themeColor="text1"/>
          <w:szCs w:val="24"/>
          <w:lang w:eastAsia="zh-CN"/>
        </w:rPr>
      </w:pPr>
      <w:r w:rsidRPr="00F2523B">
        <w:rPr>
          <w:color w:val="000000" w:themeColor="text1"/>
          <w:szCs w:val="24"/>
          <w:lang w:eastAsia="zh-CN"/>
        </w:rPr>
        <w:t xml:space="preserve">The variable </w:t>
      </w:r>
      <w:proofErr w:type="spellStart"/>
      <w:r w:rsidRPr="00F2523B">
        <w:rPr>
          <w:color w:val="000000" w:themeColor="text1"/>
          <w:szCs w:val="24"/>
          <w:lang w:eastAsia="zh-CN"/>
        </w:rPr>
        <w:t>matrixElementDeltaVal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color w:val="000000" w:themeColor="text1"/>
          <w:szCs w:val="24"/>
          <w:lang w:eastAsia="zh-CN"/>
        </w:rPr>
        <w:t xml:space="preserve"> representing the difference value of the matrix element </w:t>
      </w:r>
      <w:r w:rsidRPr="00F2523B">
        <w:rPr>
          <w:rFonts w:eastAsiaTheme="minorEastAsia"/>
          <w:noProof/>
          <w:szCs w:val="24"/>
          <w:lang w:val="en-CA"/>
        </w:rPr>
        <w:t>at position (m, k) of the j-th matrix of the i-th matrix type</w:t>
      </w:r>
      <w:r w:rsidRPr="00F2523B">
        <w:rPr>
          <w:color w:val="000000" w:themeColor="text1"/>
          <w:szCs w:val="24"/>
        </w:rPr>
        <w:t xml:space="preserve"> </w:t>
      </w:r>
      <w:r w:rsidRPr="00F2523B">
        <w:rPr>
          <w:color w:val="000000" w:themeColor="text1"/>
          <w:szCs w:val="24"/>
          <w:lang w:eastAsia="zh-CN"/>
        </w:rPr>
        <w:t>is derived as follows:</w:t>
      </w:r>
    </w:p>
    <w:p w14:paraId="06D55DCE" w14:textId="77777777" w:rsidR="007F644B" w:rsidRPr="007F644B" w:rsidRDefault="007F644B" w:rsidP="007F644B">
      <w:pPr>
        <w:ind w:left="360"/>
        <w:jc w:val="center"/>
      </w:pPr>
      <w:proofErr w:type="spellStart"/>
      <w:r w:rsidRPr="00F2523B">
        <w:rPr>
          <w:color w:val="000000" w:themeColor="text1"/>
          <w:szCs w:val="24"/>
          <w:lang w:eastAsia="zh-CN"/>
        </w:rPr>
        <w:t>matrixElementDeltaVal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 </w:t>
      </w:r>
      <m:oMath>
        <m:d>
          <m:dPr>
            <m:ctrlPr>
              <w:rPr>
                <w:rFonts w:ascii="Cambria Math" w:hAnsi="Cambria Math"/>
                <w:i/>
                <w:color w:val="000000" w:themeColor="text1"/>
                <w:lang w:eastAsia="zh-CN"/>
              </w:rPr>
            </m:ctrlPr>
          </m:dPr>
          <m:e>
            <m:r>
              <w:rPr>
                <w:rFonts w:ascii="Cambria Math" w:hAnsi="Cambria Math"/>
                <w:color w:val="000000" w:themeColor="text1"/>
                <w:lang w:eastAsia="zh-CN"/>
              </w:rPr>
              <m:t>1-2*</m:t>
            </m:r>
            <m:r>
              <m:rPr>
                <m:sty m:val="p"/>
              </m:rPr>
              <w:rPr>
                <w:rFonts w:ascii="Cambria Math" w:hAnsi="Cambria Math"/>
                <w:color w:val="000000" w:themeColor="text1"/>
                <w:szCs w:val="24"/>
                <w:lang w:val="en-GB"/>
              </w:rPr>
              <m:t>gfv_</m:t>
            </m:r>
            <m:r>
              <m:rPr>
                <m:sty m:val="p"/>
              </m:rPr>
              <w:rPr>
                <w:rFonts w:ascii="Cambria Math" w:hAnsi="Cambria Math"/>
                <w:color w:val="000000" w:themeColor="text1"/>
                <w:lang w:eastAsia="zh-CN"/>
              </w:rPr>
              <m:t>matrix_delta_element_sign_flag[</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j</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k</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e>
        </m:d>
        <m:r>
          <w:rPr>
            <w:rFonts w:ascii="Cambria Math" w:hAnsi="Cambria Math"/>
            <w:color w:val="000000" w:themeColor="text1"/>
            <w:lang w:eastAsia="zh-CN"/>
          </w:rPr>
          <m:t>*(</m:t>
        </m:r>
        <m:r>
          <m:rPr>
            <m:sty m:val="p"/>
          </m:rPr>
          <w:rPr>
            <w:rFonts w:ascii="Cambria Math" w:hAnsi="Cambria Math"/>
            <w:color w:val="000000" w:themeColor="text1"/>
            <w:szCs w:val="24"/>
            <w:lang w:val="en-GB"/>
          </w:rPr>
          <m:t>gfv_</m:t>
        </m:r>
        <m:r>
          <m:rPr>
            <m:sty m:val="p"/>
          </m:rPr>
          <w:rPr>
            <w:rFonts w:ascii="Cambria Math" w:hAnsi="Cambria Math"/>
            <w:color w:val="000000" w:themeColor="text1"/>
            <w:lang w:val="en-GB" w:eastAsia="zh-CN"/>
          </w:rPr>
          <m:t>matrix_delta_element_int</m:t>
        </m:r>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i</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j</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k</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 </m:t>
            </m:r>
          </m:e>
        </m:d>
        <m:r>
          <w:rPr>
            <w:rFonts w:ascii="Cambria Math" w:hAnsi="Cambria Math"/>
            <w:color w:val="000000" w:themeColor="text1"/>
            <w:lang w:eastAsia="zh-CN"/>
          </w:rPr>
          <m:t xml:space="preserve"> +</m:t>
        </m:r>
        <m:f>
          <m:fPr>
            <m:ctrlPr>
              <w:rPr>
                <w:rFonts w:ascii="Cambria Math" w:eastAsiaTheme="minorEastAsia" w:hAnsi="Cambria Math"/>
                <w:noProof/>
              </w:rPr>
            </m:ctrlPr>
          </m:fPr>
          <m:num>
            <m:r>
              <m:rPr>
                <m:sty m:val="p"/>
              </m:rPr>
              <w:rPr>
                <w:rFonts w:ascii="Cambria Math" w:hAnsi="Cambria Math"/>
                <w:color w:val="000000" w:themeColor="text1"/>
                <w:szCs w:val="24"/>
                <w:lang w:val="en-GB"/>
              </w:rPr>
              <m:t>gfv_</m:t>
            </m:r>
            <m:r>
              <m:rPr>
                <m:sty m:val="p"/>
              </m:rPr>
              <w:rPr>
                <w:rFonts w:ascii="Cambria Math" w:hAnsi="Cambria Math"/>
                <w:color w:val="000000" w:themeColor="text1"/>
                <w:szCs w:val="24"/>
                <w:lang w:eastAsia="zh-CN"/>
              </w:rPr>
              <m:t>matrix_delta_element_dec[</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j</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k</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val="en-GB"/>
              </w:rPr>
              <m:t>gfv_</m:t>
            </m:r>
            <m:r>
              <m:rPr>
                <m:sty m:val="p"/>
              </m:rPr>
              <w:rPr>
                <w:rFonts w:ascii="Cambria Math" w:hAnsi="Cambria Math"/>
                <w:color w:val="000000" w:themeColor="text1"/>
                <w:lang w:val="en-GB" w:eastAsia="zh-CN"/>
              </w:rPr>
              <m:t>matrix_element_precision_factor_minus1</m:t>
            </m:r>
            <m:r>
              <m:rPr>
                <m:sty m:val="p"/>
              </m:rPr>
              <w:rPr>
                <w:rFonts w:ascii="Cambria Math" w:hAnsi="Cambria Math"/>
                <w:color w:val="000000" w:themeColor="text1"/>
                <w:lang w:val="en-GB"/>
              </w:rPr>
              <m:t xml:space="preserve"> +1)</m:t>
            </m:r>
          </m:den>
        </m:f>
        <m:r>
          <w:rPr>
            <w:rFonts w:ascii="Cambria Math" w:eastAsiaTheme="minorEastAsia" w:hAnsi="Cambria Math"/>
            <w:noProof/>
          </w:rPr>
          <m:t>)</m:t>
        </m:r>
      </m:oMath>
    </w:p>
    <w:p w14:paraId="427C4BF4" w14:textId="77777777" w:rsidR="007F644B" w:rsidRPr="007F644B" w:rsidRDefault="007F644B" w:rsidP="007F644B">
      <w:pPr>
        <w:rPr>
          <w:color w:val="000000" w:themeColor="text1"/>
          <w:szCs w:val="24"/>
          <w:lang w:eastAsia="zh-CN"/>
        </w:rPr>
      </w:pPr>
      <w:r w:rsidRPr="007F644B">
        <w:rPr>
          <w:color w:val="000000" w:themeColor="text1"/>
          <w:szCs w:val="24"/>
          <w:lang w:eastAsia="zh-CN"/>
        </w:rPr>
        <w:lastRenderedPageBreak/>
        <w:t xml:space="preserve">The variable </w:t>
      </w:r>
      <w:proofErr w:type="spellStart"/>
      <w:r w:rsidRPr="007F644B">
        <w:rPr>
          <w:color w:val="000000" w:themeColor="text1"/>
          <w:szCs w:val="24"/>
          <w:lang w:eastAsia="zh-CN"/>
        </w:rPr>
        <w:t>matrixElementVal</w:t>
      </w:r>
      <w:proofErr w:type="spellEnd"/>
      <w:r w:rsidRPr="007F644B">
        <w:rPr>
          <w:rFonts w:hint="eastAsia"/>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j</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rFonts w:hint="eastAsia"/>
          <w:color w:val="000000" w:themeColor="text1"/>
          <w:lang w:eastAsia="zh-CN"/>
        </w:rPr>
        <w:t>][</w:t>
      </w:r>
      <w:r w:rsidRPr="007F644B">
        <w:rPr>
          <w:color w:val="000000" w:themeColor="text1"/>
          <w:lang w:val="en-GB"/>
        </w:rPr>
        <w:t> </w:t>
      </w:r>
      <w:r w:rsidRPr="007F644B">
        <w:rPr>
          <w:color w:val="000000" w:themeColor="text1"/>
          <w:lang w:eastAsia="zh-CN"/>
        </w:rPr>
        <w:t>m</w:t>
      </w:r>
      <w:r w:rsidRPr="007F644B">
        <w:rPr>
          <w:color w:val="000000" w:themeColor="text1"/>
          <w:lang w:val="en-GB"/>
        </w:rPr>
        <w:t> </w:t>
      </w:r>
      <w:r w:rsidRPr="007F644B">
        <w:rPr>
          <w:rFonts w:hint="eastAsia"/>
          <w:color w:val="000000" w:themeColor="text1"/>
          <w:lang w:eastAsia="zh-CN"/>
        </w:rPr>
        <w:t>]</w:t>
      </w:r>
      <w:r w:rsidRPr="007F644B">
        <w:rPr>
          <w:color w:val="000000" w:themeColor="text1"/>
          <w:szCs w:val="24"/>
          <w:lang w:eastAsia="zh-CN"/>
        </w:rPr>
        <w:t xml:space="preserve"> representing the value of the matrix element </w:t>
      </w:r>
      <w:r w:rsidRPr="007F644B">
        <w:rPr>
          <w:rFonts w:eastAsiaTheme="minorEastAsia"/>
          <w:noProof/>
          <w:szCs w:val="24"/>
          <w:lang w:val="en-CA"/>
        </w:rPr>
        <w:t>at position (m, k) of the j-th matrix of the i-th matrix type</w:t>
      </w:r>
      <w:r w:rsidRPr="007F644B">
        <w:rPr>
          <w:color w:val="000000" w:themeColor="text1"/>
          <w:szCs w:val="24"/>
        </w:rPr>
        <w:t xml:space="preserve"> </w:t>
      </w:r>
      <w:r w:rsidRPr="007F644B">
        <w:rPr>
          <w:color w:val="000000" w:themeColor="text1"/>
          <w:szCs w:val="24"/>
          <w:lang w:eastAsia="zh-CN"/>
        </w:rPr>
        <w:t>is derived as follows:</w:t>
      </w:r>
    </w:p>
    <w:p w14:paraId="357A983F" w14:textId="77777777" w:rsidR="007F644B" w:rsidRPr="00482EC1" w:rsidRDefault="007F644B" w:rsidP="007F644B">
      <w:pPr>
        <w:rPr>
          <w:color w:val="000000" w:themeColor="text1"/>
          <w:szCs w:val="24"/>
          <w:lang w:eastAsia="zh-CN"/>
        </w:rPr>
      </w:pPr>
      <w:r w:rsidRPr="00F2523B">
        <w:rPr>
          <w:color w:val="000000" w:themeColor="text1"/>
          <w:szCs w:val="24"/>
          <w:lang w:eastAsia="zh-CN"/>
        </w:rPr>
        <w:t xml:space="preserve">when </w:t>
      </w:r>
      <w:proofErr w:type="spellStart"/>
      <w:r w:rsidRPr="00F2523B">
        <w:rPr>
          <w:color w:val="000000" w:themeColor="text1"/>
          <w:szCs w:val="24"/>
          <w:lang w:eastAsia="zh-CN"/>
        </w:rPr>
        <w:t>gfv_matrix_pred_flag</w:t>
      </w:r>
      <w:proofErr w:type="spellEnd"/>
      <w:r w:rsidRPr="00F2523B">
        <w:rPr>
          <w:color w:val="000000" w:themeColor="text1"/>
          <w:szCs w:val="24"/>
          <w:lang w:eastAsia="zh-CN"/>
        </w:rPr>
        <w:t xml:space="preserve"> is equal to 0</w:t>
      </w:r>
    </w:p>
    <w:p w14:paraId="3B2F831A" w14:textId="77777777" w:rsidR="007F644B" w:rsidRPr="00482EC1" w:rsidRDefault="007F644B" w:rsidP="007F644B">
      <w:pPr>
        <w:ind w:left="360"/>
        <w:jc w:val="left"/>
        <w:rPr>
          <w:rFonts w:eastAsiaTheme="minorEastAsia"/>
          <w:lang w:val="en-GB" w:eastAsia="it-IT"/>
          <w14:glow w14:rad="0">
            <w14:srgbClr w14:val="FFFFFF"/>
          </w14:glow>
        </w:rPr>
      </w:pPr>
      <w:proofErr w:type="spellStart"/>
      <w:r w:rsidRPr="00482EC1">
        <w:rPr>
          <w:color w:val="000000" w:themeColor="text1"/>
          <w:szCs w:val="24"/>
          <w:lang w:eastAsia="zh-CN"/>
        </w:rPr>
        <w:t>matrixElementVal</w:t>
      </w:r>
      <w:proofErr w:type="spellEnd"/>
      <w:r w:rsidRPr="00482EC1">
        <w:rPr>
          <w:rFonts w:hint="eastAsia"/>
          <w:color w:val="000000" w:themeColor="text1"/>
          <w:lang w:eastAsia="zh-CN"/>
        </w:rPr>
        <w:t>[</w:t>
      </w:r>
      <w:r w:rsidRPr="00482EC1">
        <w:rPr>
          <w:color w:val="000000" w:themeColor="text1"/>
          <w:lang w:val="en-GB"/>
        </w:rPr>
        <w:t> </w:t>
      </w:r>
      <w:proofErr w:type="spellStart"/>
      <w:r w:rsidRPr="00482EC1">
        <w:rPr>
          <w:color w:val="000000" w:themeColor="text1"/>
          <w:lang w:eastAsia="zh-CN"/>
        </w:rPr>
        <w:t>i</w:t>
      </w:r>
      <w:proofErr w:type="spellEnd"/>
      <w:r w:rsidRPr="00482EC1">
        <w:rPr>
          <w:rFonts w:hint="eastAsia"/>
          <w:color w:val="000000" w:themeColor="text1"/>
          <w:lang w:eastAsia="zh-CN"/>
        </w:rPr>
        <w:t>][</w:t>
      </w:r>
      <w:r w:rsidRPr="00E43440">
        <w:rPr>
          <w:color w:val="000000" w:themeColor="text1"/>
          <w:lang w:val="en-GB"/>
        </w:rPr>
        <w:t> </w:t>
      </w:r>
      <w:r w:rsidRPr="00E43440">
        <w:rPr>
          <w:color w:val="000000" w:themeColor="text1"/>
          <w:lang w:eastAsia="zh-CN"/>
        </w:rPr>
        <w:t>j</w:t>
      </w:r>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k</w:t>
      </w:r>
      <w:r w:rsidRPr="00E43440">
        <w:rPr>
          <w:color w:val="000000" w:themeColor="text1"/>
          <w:lang w:val="en-GB"/>
        </w:rPr>
        <w:t> </w:t>
      </w:r>
      <w:r w:rsidRPr="00E43440">
        <w:rPr>
          <w:rFonts w:hint="eastAsia"/>
          <w:color w:val="000000" w:themeColor="text1"/>
          <w:lang w:eastAsia="zh-CN"/>
        </w:rPr>
        <w:t>][</w:t>
      </w:r>
      <w:r w:rsidRPr="00E43440">
        <w:rPr>
          <w:color w:val="000000" w:themeColor="text1"/>
          <w:lang w:val="en-GB"/>
        </w:rPr>
        <w:t> </w:t>
      </w:r>
      <w:r w:rsidRPr="00E43440">
        <w:rPr>
          <w:color w:val="000000" w:themeColor="text1"/>
          <w:lang w:eastAsia="zh-CN"/>
        </w:rPr>
        <w:t>m</w:t>
      </w:r>
      <w:r w:rsidRPr="00E43440">
        <w:rPr>
          <w:color w:val="000000" w:themeColor="text1"/>
          <w:lang w:val="en-GB"/>
        </w:rPr>
        <w:t> </w:t>
      </w:r>
      <w:r w:rsidRPr="00E43440">
        <w:rPr>
          <w:rFonts w:hint="eastAsia"/>
          <w:color w:val="000000" w:themeColor="text1"/>
          <w:lang w:eastAsia="zh-CN"/>
        </w:rPr>
        <w:t>]</w:t>
      </w:r>
      <w:r w:rsidRPr="00E43440">
        <w:rPr>
          <w:color w:val="000000" w:themeColor="text1"/>
          <w:lang w:eastAsia="zh-CN"/>
        </w:rPr>
        <w:t xml:space="preserve"> = </w:t>
      </w:r>
      <m:oMath>
        <m:d>
          <m:dPr>
            <m:ctrlPr>
              <w:rPr>
                <w:rFonts w:ascii="Cambria Math" w:hAnsi="Cambria Math"/>
                <w:i/>
                <w:color w:val="000000" w:themeColor="text1"/>
                <w:lang w:eastAsia="zh-CN"/>
              </w:rPr>
            </m:ctrlPr>
          </m:dPr>
          <m:e>
            <m:r>
              <w:rPr>
                <w:rFonts w:ascii="Cambria Math" w:hAnsi="Cambria Math"/>
                <w:color w:val="000000" w:themeColor="text1"/>
                <w:lang w:eastAsia="zh-CN"/>
              </w:rPr>
              <m:t>1-2*</m:t>
            </m:r>
            <m:r>
              <m:rPr>
                <m:sty m:val="p"/>
              </m:rPr>
              <w:rPr>
                <w:rFonts w:ascii="Cambria Math" w:hAnsi="Cambria Math"/>
                <w:color w:val="000000" w:themeColor="text1"/>
                <w:szCs w:val="24"/>
                <w:lang w:val="en-GB"/>
              </w:rPr>
              <m:t>gfv_</m:t>
            </m:r>
            <m:r>
              <m:rPr>
                <m:sty m:val="p"/>
              </m:rPr>
              <w:rPr>
                <w:rFonts w:ascii="Cambria Math" w:hAnsi="Cambria Math"/>
                <w:color w:val="000000" w:themeColor="text1"/>
                <w:lang w:eastAsia="zh-CN"/>
              </w:rPr>
              <m:t>matrix_element_sign_flag[</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j</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k</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m:t>
            </m:r>
            <m:r>
              <m:rPr>
                <m:sty m:val="p"/>
              </m:rPr>
              <w:rPr>
                <w:rFonts w:ascii="Cambria Math" w:hAnsi="Cambria Math"/>
                <w:color w:val="000000" w:themeColor="text1"/>
                <w:lang w:val="en-GB"/>
              </w:rPr>
              <m:t> </m:t>
            </m:r>
            <m:r>
              <m:rPr>
                <m:sty m:val="p"/>
              </m:rPr>
              <w:rPr>
                <w:rFonts w:ascii="Cambria Math" w:hAnsi="Cambria Math"/>
                <w:color w:val="000000" w:themeColor="text1"/>
                <w:lang w:eastAsia="zh-CN"/>
              </w:rPr>
              <m:t>]</m:t>
            </m:r>
          </m:e>
        </m:d>
        <m:r>
          <w:rPr>
            <w:rFonts w:ascii="Cambria Math" w:hAnsi="Cambria Math"/>
            <w:color w:val="000000" w:themeColor="text1"/>
            <w:lang w:eastAsia="zh-CN"/>
          </w:rPr>
          <m:t>*(</m:t>
        </m:r>
        <m:r>
          <m:rPr>
            <m:sty m:val="p"/>
          </m:rPr>
          <w:rPr>
            <w:rFonts w:ascii="Cambria Math" w:hAnsi="Cambria Math"/>
            <w:color w:val="000000" w:themeColor="text1"/>
            <w:szCs w:val="24"/>
            <w:lang w:val="en-GB"/>
          </w:rPr>
          <m:t>gfv_</m:t>
        </m:r>
        <m:r>
          <m:rPr>
            <m:sty m:val="p"/>
          </m:rPr>
          <w:rPr>
            <w:rFonts w:ascii="Cambria Math" w:hAnsi="Cambria Math"/>
            <w:color w:val="000000" w:themeColor="text1"/>
            <w:lang w:val="en-GB" w:eastAsia="zh-CN"/>
          </w:rPr>
          <m:t>matrix_element_int</m:t>
        </m:r>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i</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j</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t>
            </m:r>
            <m:r>
              <m:rPr>
                <m:sty m:val="p"/>
              </m:rPr>
              <w:rPr>
                <w:rFonts w:ascii="Cambria Math" w:hAnsi="Cambria Math"/>
                <w:color w:val="000000" w:themeColor="text1"/>
                <w:lang w:val="en-GB" w:eastAsia="zh-CN"/>
              </w:rPr>
              <m:t>k</m:t>
            </m:r>
            <m:r>
              <m:rPr>
                <m:sty m:val="p"/>
              </m:rPr>
              <w:rPr>
                <w:rFonts w:ascii="Cambria Math" w:hAnsi="Cambria Math"/>
                <w:color w:val="000000" w:themeColor="text1"/>
                <w:lang w:val="en-GB"/>
              </w:rPr>
              <m:t> </m:t>
            </m:r>
          </m:e>
        </m:d>
        <m:d>
          <m:dPr>
            <m:begChr m:val="["/>
            <m:endChr m:val="]"/>
            <m:ctrlPr>
              <w:rPr>
                <w:rFonts w:ascii="Cambria Math" w:hAnsi="Cambria Math"/>
                <w:bCs/>
                <w:color w:val="000000" w:themeColor="text1"/>
                <w:lang w:val="en-GB" w:eastAsia="zh-CN"/>
              </w:rPr>
            </m:ctrlPr>
          </m:dPr>
          <m:e>
            <m:r>
              <m:rPr>
                <m:sty m:val="p"/>
              </m:rPr>
              <w:rPr>
                <w:rFonts w:ascii="Cambria Math" w:hAnsi="Cambria Math"/>
                <w:color w:val="000000" w:themeColor="text1"/>
                <w:lang w:val="en-GB"/>
              </w:rPr>
              <m:t> m </m:t>
            </m:r>
          </m:e>
        </m:d>
        <m:r>
          <w:rPr>
            <w:rFonts w:ascii="Cambria Math" w:hAnsi="Cambria Math"/>
            <w:color w:val="000000" w:themeColor="text1"/>
            <w:lang w:eastAsia="zh-CN"/>
          </w:rPr>
          <m:t xml:space="preserve"> +</m:t>
        </m:r>
        <m:f>
          <m:fPr>
            <m:ctrlPr>
              <w:rPr>
                <w:rFonts w:ascii="Cambria Math" w:eastAsiaTheme="minorEastAsia" w:hAnsi="Cambria Math"/>
                <w:noProof/>
              </w:rPr>
            </m:ctrlPr>
          </m:fPr>
          <m:num>
            <m:r>
              <m:rPr>
                <m:sty m:val="p"/>
              </m:rPr>
              <w:rPr>
                <w:rFonts w:ascii="Cambria Math" w:hAnsi="Cambria Math"/>
                <w:color w:val="000000" w:themeColor="text1"/>
                <w:szCs w:val="24"/>
                <w:lang w:val="en-GB"/>
              </w:rPr>
              <m:t>gfv_</m:t>
            </m:r>
            <m:r>
              <m:rPr>
                <m:sty m:val="p"/>
              </m:rPr>
              <w:rPr>
                <w:rFonts w:ascii="Cambria Math" w:hAnsi="Cambria Math"/>
                <w:color w:val="000000" w:themeColor="text1"/>
                <w:szCs w:val="24"/>
                <w:lang w:eastAsia="zh-CN"/>
              </w:rPr>
              <m:t>matrix_element_dec[</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i</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j</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k</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m:t>
            </m:r>
            <m:r>
              <m:rPr>
                <m:sty m:val="p"/>
              </m:rPr>
              <w:rPr>
                <w:rFonts w:ascii="Cambria Math" w:hAnsi="Cambria Math"/>
                <w:color w:val="000000" w:themeColor="text1"/>
                <w:lang w:val="en-GB"/>
              </w:rPr>
              <m:t> </m:t>
            </m:r>
            <m:r>
              <m:rPr>
                <m:sty m:val="p"/>
              </m:rPr>
              <w:rPr>
                <w:rFonts w:ascii="Cambria Math" w:hAnsi="Cambria Math"/>
                <w:color w:val="000000" w:themeColor="text1"/>
                <w:szCs w:val="24"/>
                <w:lang w:eastAsia="zh-CN"/>
              </w:rPr>
              <m:t>]</m:t>
            </m:r>
          </m:num>
          <m:den>
            <m:r>
              <m:rPr>
                <m:sty m:val="p"/>
              </m:rPr>
              <w:rPr>
                <w:rFonts w:ascii="Cambria Math" w:eastAsiaTheme="minorEastAsia" w:hAnsi="Cambria Math"/>
                <w:noProof/>
              </w:rPr>
              <m:t>1&lt;&lt;</m:t>
            </m:r>
            <m:r>
              <m:rPr>
                <m:sty m:val="p"/>
              </m:rPr>
              <w:rPr>
                <w:rFonts w:ascii="Cambria Math" w:hAnsi="Cambria Math"/>
                <w:color w:val="000000" w:themeColor="text1"/>
                <w:lang w:eastAsia="zh-CN"/>
              </w:rPr>
              <m:t xml:space="preserve"> (</m:t>
            </m:r>
            <m:r>
              <m:rPr>
                <m:sty m:val="p"/>
              </m:rPr>
              <w:rPr>
                <w:rFonts w:ascii="Cambria Math" w:hAnsi="Cambria Math"/>
                <w:color w:val="000000" w:themeColor="text1"/>
                <w:szCs w:val="24"/>
                <w:lang w:val="en-GB"/>
              </w:rPr>
              <m:t>gfv_</m:t>
            </m:r>
            <m:r>
              <m:rPr>
                <m:sty m:val="p"/>
              </m:rPr>
              <w:rPr>
                <w:rFonts w:ascii="Cambria Math" w:hAnsi="Cambria Math"/>
                <w:color w:val="000000" w:themeColor="text1"/>
                <w:lang w:val="en-GB" w:eastAsia="zh-CN"/>
              </w:rPr>
              <m:t>matrix_element_precision_factor_minus1</m:t>
            </m:r>
            <m:r>
              <m:rPr>
                <m:sty m:val="p"/>
              </m:rPr>
              <w:rPr>
                <w:rFonts w:ascii="Cambria Math" w:hAnsi="Cambria Math"/>
                <w:color w:val="000000" w:themeColor="text1"/>
                <w:lang w:val="en-GB"/>
              </w:rPr>
              <m:t xml:space="preserve"> +1)</m:t>
            </m:r>
          </m:den>
        </m:f>
        <m:r>
          <w:rPr>
            <w:rFonts w:ascii="Cambria Math" w:eastAsiaTheme="minorEastAsia" w:hAnsi="Cambria Math"/>
            <w:noProof/>
          </w:rPr>
          <m:t>)</m:t>
        </m:r>
      </m:oMath>
      <w:bookmarkEnd w:id="46"/>
      <w:r w:rsidRPr="00482EC1">
        <w:rPr>
          <w:rFonts w:eastAsiaTheme="minorEastAsia"/>
          <w:lang w:val="en-GB" w:eastAsia="it-IT"/>
          <w14:glow w14:rad="0">
            <w14:srgbClr w14:val="FFFFFF"/>
          </w14:glow>
        </w:rPr>
        <w:t xml:space="preserve"> </w:t>
      </w:r>
      <w:r w:rsidRPr="00F2523B">
        <w:rPr>
          <w:rFonts w:eastAsiaTheme="minorEastAsia"/>
          <w:lang w:val="en-GB" w:eastAsia="it-IT"/>
          <w14:glow w14:rad="0">
            <w14:srgbClr w14:val="FFFFFF"/>
          </w14:glow>
        </w:rPr>
        <w:br/>
      </w:r>
      <w:r w:rsidRPr="00F2523B">
        <w:rPr>
          <w:rFonts w:eastAsiaTheme="minorEastAsia"/>
        </w:rPr>
        <w:t xml:space="preserve">if( </w:t>
      </w:r>
      <w:proofErr w:type="spellStart"/>
      <w:r w:rsidRPr="00F2523B">
        <w:rPr>
          <w:rFonts w:eastAsiaTheme="minorEastAsia"/>
          <w:lang w:val="en-GB" w:eastAsia="it-IT"/>
          <w14:glow w14:rad="0">
            <w14:srgbClr w14:val="FFFFFF"/>
          </w14:glow>
        </w:rPr>
        <w:t>gfv_base_pic_flag</w:t>
      </w:r>
      <w:proofErr w:type="spellEnd"/>
      <w:r w:rsidRPr="00F2523B">
        <w:rPr>
          <w:rFonts w:eastAsiaTheme="minorEastAsia"/>
          <w:lang w:val="en-GB" w:eastAsia="it-IT"/>
          <w14:glow w14:rad="0">
            <w14:srgbClr w14:val="FFFFFF"/>
          </w14:glow>
        </w:rPr>
        <w:t xml:space="preserve"> ) </w:t>
      </w:r>
      <w:r w:rsidRPr="00F2523B">
        <w:rPr>
          <w:rFonts w:eastAsiaTheme="minorEastAsia"/>
          <w:lang w:val="en-GB" w:eastAsia="it-IT"/>
          <w14:glow w14:rad="0">
            <w14:srgbClr w14:val="FFFFFF"/>
          </w14:glow>
        </w:rPr>
        <w:br/>
      </w:r>
      <w:r w:rsidRPr="00F2523B">
        <w:rPr>
          <w:rFonts w:eastAsiaTheme="minorEastAsia"/>
          <w:lang w:val="en-GB" w:eastAsia="it-IT"/>
          <w14:glow w14:rad="0">
            <w14:srgbClr w14:val="FFFFFF"/>
          </w14:glow>
        </w:rPr>
        <w:tab/>
      </w:r>
      <w:proofErr w:type="spellStart"/>
      <w:r w:rsidRPr="00F2523B">
        <w:rPr>
          <w:color w:val="000000" w:themeColor="text1"/>
          <w:lang w:eastAsia="zh-CN"/>
        </w:rPr>
        <w:t>BaseMatrixElementVal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r w:rsidRPr="00F2523B">
        <w:rPr>
          <w:rFonts w:eastAsiaTheme="minorEastAsia"/>
          <w:lang w:val="en-GB"/>
        </w:rPr>
        <w:t xml:space="preserve"> = </w:t>
      </w:r>
      <w:proofErr w:type="spellStart"/>
      <w:r w:rsidRPr="00F2523B">
        <w:rPr>
          <w:color w:val="000000" w:themeColor="text1"/>
          <w:szCs w:val="24"/>
          <w:lang w:eastAsia="zh-CN"/>
        </w:rPr>
        <w:t>matrixElementVal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w:t>
      </w:r>
    </w:p>
    <w:p w14:paraId="28C54A99" w14:textId="77777777" w:rsidR="007F644B" w:rsidRPr="00F2523B" w:rsidRDefault="007F644B" w:rsidP="007F644B">
      <w:pPr>
        <w:spacing w:beforeLines="50" w:before="120"/>
        <w:rPr>
          <w:lang w:val="en-GB" w:eastAsia="zh-CN"/>
        </w:rPr>
      </w:pPr>
      <w:r w:rsidRPr="00F2523B">
        <w:rPr>
          <w:lang w:val="en-GB" w:eastAsia="zh-CN"/>
        </w:rPr>
        <w:t xml:space="preserve">when </w:t>
      </w:r>
      <w:proofErr w:type="spellStart"/>
      <w:r w:rsidRPr="00F2523B">
        <w:rPr>
          <w:lang w:val="en-GB" w:eastAsia="zh-CN"/>
        </w:rPr>
        <w:t>gfv_matrix_pred_flag</w:t>
      </w:r>
      <w:proofErr w:type="spellEnd"/>
      <w:r w:rsidRPr="00F2523B">
        <w:rPr>
          <w:lang w:val="en-GB" w:eastAsia="zh-CN"/>
        </w:rPr>
        <w:t xml:space="preserve"> is equal to 1</w:t>
      </w:r>
    </w:p>
    <w:p w14:paraId="33CB945E" w14:textId="77777777" w:rsidR="007F644B" w:rsidRPr="007F644B" w:rsidRDefault="007F644B" w:rsidP="007F644B">
      <w:pPr>
        <w:ind w:left="360"/>
        <w:rPr>
          <w:rFonts w:eastAsiaTheme="minorEastAsia"/>
          <w:lang w:val="en-GB" w:eastAsia="it-IT"/>
          <w14:glow w14:rad="0">
            <w14:srgbClr w14:val="FFFFFF"/>
          </w14:glow>
        </w:rPr>
      </w:pPr>
      <w:proofErr w:type="spellStart"/>
      <w:r w:rsidRPr="00F2523B">
        <w:rPr>
          <w:color w:val="000000" w:themeColor="text1"/>
          <w:szCs w:val="24"/>
          <w:lang w:eastAsia="zh-CN"/>
        </w:rPr>
        <w:t>matrixElementVal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 </w:t>
      </w:r>
      <w:proofErr w:type="spellStart"/>
      <w:r w:rsidRPr="00F2523B">
        <w:rPr>
          <w:color w:val="000000" w:themeColor="text1"/>
          <w:lang w:eastAsia="zh-CN"/>
        </w:rPr>
        <w:t>BaseMatrixElementVal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 </w:t>
      </w:r>
      <w:proofErr w:type="spellStart"/>
      <w:r w:rsidRPr="00F2523B">
        <w:rPr>
          <w:color w:val="000000" w:themeColor="text1"/>
          <w:szCs w:val="24"/>
          <w:lang w:eastAsia="zh-CN"/>
        </w:rPr>
        <w:t>matrixElementDeltaVal</w:t>
      </w:r>
      <w:proofErr w:type="spellEnd"/>
      <w:r w:rsidRPr="00F2523B">
        <w:rPr>
          <w:color w:val="000000" w:themeColor="text1"/>
          <w:lang w:eastAsia="zh-CN"/>
        </w:rPr>
        <w:t>[</w:t>
      </w:r>
      <w:r w:rsidRPr="00F2523B">
        <w:rPr>
          <w:color w:val="000000" w:themeColor="text1"/>
          <w:lang w:val="en-GB"/>
        </w:rPr>
        <w:t> </w:t>
      </w:r>
      <w:proofErr w:type="spellStart"/>
      <w:r w:rsidRPr="00F2523B">
        <w:rPr>
          <w:color w:val="000000" w:themeColor="text1"/>
          <w:lang w:eastAsia="zh-CN"/>
        </w:rPr>
        <w:t>i</w:t>
      </w:r>
      <w:proofErr w:type="spellEnd"/>
      <w:r w:rsidRPr="00F2523B">
        <w:rPr>
          <w:color w:val="000000" w:themeColor="text1"/>
          <w:lang w:eastAsia="zh-CN"/>
        </w:rPr>
        <w:t>][</w:t>
      </w:r>
      <w:r w:rsidRPr="00F2523B">
        <w:rPr>
          <w:color w:val="000000" w:themeColor="text1"/>
          <w:lang w:val="en-GB"/>
        </w:rPr>
        <w:t> </w:t>
      </w:r>
      <w:r w:rsidRPr="00F2523B">
        <w:rPr>
          <w:color w:val="000000" w:themeColor="text1"/>
          <w:lang w:eastAsia="zh-CN"/>
        </w:rPr>
        <w:t>j</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k</w:t>
      </w:r>
      <w:r w:rsidRPr="00F2523B">
        <w:rPr>
          <w:color w:val="000000" w:themeColor="text1"/>
          <w:lang w:val="en-GB"/>
        </w:rPr>
        <w:t> </w:t>
      </w:r>
      <w:r w:rsidRPr="00F2523B">
        <w:rPr>
          <w:color w:val="000000" w:themeColor="text1"/>
          <w:lang w:eastAsia="zh-CN"/>
        </w:rPr>
        <w:t>][</w:t>
      </w:r>
      <w:r w:rsidRPr="00F2523B">
        <w:rPr>
          <w:color w:val="000000" w:themeColor="text1"/>
          <w:lang w:val="en-GB"/>
        </w:rPr>
        <w:t> </w:t>
      </w:r>
      <w:r w:rsidRPr="00F2523B">
        <w:rPr>
          <w:color w:val="000000" w:themeColor="text1"/>
          <w:lang w:eastAsia="zh-CN"/>
        </w:rPr>
        <w:t>m</w:t>
      </w:r>
      <w:r w:rsidRPr="00F2523B">
        <w:rPr>
          <w:color w:val="000000" w:themeColor="text1"/>
          <w:lang w:val="en-GB"/>
        </w:rPr>
        <w:t> </w:t>
      </w:r>
      <w:r w:rsidRPr="00F2523B">
        <w:rPr>
          <w:color w:val="000000" w:themeColor="text1"/>
          <w:lang w:eastAsia="zh-CN"/>
        </w:rPr>
        <w:t xml:space="preserve">] + </w:t>
      </w:r>
      <w:r w:rsidRPr="00F2523B">
        <w:rPr>
          <w:rFonts w:eastAsiaTheme="minorEastAsia"/>
          <w:lang w:val="en-GB" w:eastAsia="it-IT"/>
          <w14:glow w14:rad="0">
            <w14:srgbClr w14:val="FFFFFF"/>
          </w14:glow>
        </w:rPr>
        <w:br/>
      </w:r>
    </w:p>
    <w:p w14:paraId="2407AA40" w14:textId="6843FB64" w:rsidR="007F644B" w:rsidRPr="007F644B" w:rsidRDefault="00BD2B4E" w:rsidP="007F644B">
      <w:pPr>
        <w:spacing w:beforeLines="50" w:before="120"/>
        <w:rPr>
          <w:lang w:val="en-GB"/>
        </w:rPr>
      </w:pPr>
      <w:r w:rsidRPr="00BD2B4E">
        <w:rPr>
          <w:lang w:val="en-GB"/>
        </w:rPr>
        <w:t xml:space="preserve">For a particular </w:t>
      </w:r>
      <w:proofErr w:type="spellStart"/>
      <w:r w:rsidRPr="00BD2B4E">
        <w:rPr>
          <w:lang w:val="en-GB"/>
        </w:rPr>
        <w:t>gfv_id</w:t>
      </w:r>
      <w:proofErr w:type="spellEnd"/>
      <w:r w:rsidRPr="00BD2B4E">
        <w:rPr>
          <w:lang w:val="en-GB"/>
        </w:rPr>
        <w:t xml:space="preserve"> value, </w:t>
      </w:r>
      <w:r>
        <w:rPr>
          <w:lang w:val="en-GB"/>
        </w:rPr>
        <w:t>t</w:t>
      </w:r>
      <w:r w:rsidR="007F644B" w:rsidRPr="007F644B">
        <w:rPr>
          <w:lang w:val="en-GB"/>
        </w:rPr>
        <w:t xml:space="preserve">he following process is used </w:t>
      </w:r>
      <w:r w:rsidRPr="00BD2B4E">
        <w:rPr>
          <w:lang w:val="en-GB"/>
        </w:rPr>
        <w:t xml:space="preserve">in increasing order of </w:t>
      </w:r>
      <w:proofErr w:type="spellStart"/>
      <w:r w:rsidRPr="00BD2B4E">
        <w:rPr>
          <w:lang w:val="en-GB"/>
        </w:rPr>
        <w:t>gfv_cnt</w:t>
      </w:r>
      <w:proofErr w:type="spellEnd"/>
      <w:r w:rsidRPr="00BD2B4E">
        <w:rPr>
          <w:lang w:val="en-GB"/>
        </w:rPr>
        <w:t xml:space="preserve"> </w:t>
      </w:r>
      <w:r w:rsidR="007F644B" w:rsidRPr="007F644B">
        <w:rPr>
          <w:lang w:val="en-GB"/>
        </w:rPr>
        <w:t>to generate a video picture</w:t>
      </w:r>
      <w:r>
        <w:rPr>
          <w:lang w:val="en-GB"/>
        </w:rPr>
        <w:t xml:space="preserve"> </w:t>
      </w:r>
      <w:r w:rsidRPr="00BD2B4E">
        <w:rPr>
          <w:lang w:val="en-GB"/>
        </w:rPr>
        <w:t xml:space="preserve">per each GFV SEI message that has </w:t>
      </w:r>
      <w:proofErr w:type="spellStart"/>
      <w:r w:rsidRPr="00BD2B4E">
        <w:rPr>
          <w:lang w:val="en-GB"/>
        </w:rPr>
        <w:t>gfv_base_pic_flag</w:t>
      </w:r>
      <w:proofErr w:type="spellEnd"/>
      <w:r w:rsidRPr="00BD2B4E">
        <w:rPr>
          <w:lang w:val="en-GB"/>
        </w:rPr>
        <w:t xml:space="preserve"> equal to 0 and a unique value of </w:t>
      </w:r>
      <w:proofErr w:type="spellStart"/>
      <w:r w:rsidRPr="00BD2B4E">
        <w:rPr>
          <w:lang w:val="en-GB"/>
        </w:rPr>
        <w:t>gfv_cnt</w:t>
      </w:r>
      <w:proofErr w:type="spellEnd"/>
      <w:r w:rsidRPr="00BD2B4E">
        <w:rPr>
          <w:lang w:val="en-GB"/>
        </w:rPr>
        <w:t xml:space="preserve"> within a picture unit</w:t>
      </w:r>
      <w:r w:rsidR="007F644B" w:rsidRPr="007F644B">
        <w:rPr>
          <w:lang w:val="en-GB"/>
        </w:rPr>
        <w:t>:</w:t>
      </w:r>
    </w:p>
    <w:p w14:paraId="551B1365"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ind w:left="360"/>
        <w:textAlignment w:val="auto"/>
        <w:rPr>
          <w:rFonts w:eastAsia="DengXian"/>
          <w:lang w:val="en-GB" w:eastAsia="zh-CN"/>
        </w:rPr>
      </w:pPr>
      <w:proofErr w:type="spellStart"/>
      <w:r w:rsidRPr="007F644B">
        <w:rPr>
          <w:rFonts w:eastAsia="DengXian"/>
          <w:lang w:eastAsia="zh-CN"/>
        </w:rPr>
        <w:t>DeriveSigParam</w:t>
      </w:r>
      <w:proofErr w:type="spellEnd"/>
      <w:r w:rsidRPr="007F644B">
        <w:rPr>
          <w:rFonts w:eastAsiaTheme="minorEastAsia"/>
          <w:lang w:val="en-GB"/>
        </w:rPr>
        <w:t xml:space="preserve">( ) </w:t>
      </w:r>
      <w:r w:rsidRPr="007F644B">
        <w:rPr>
          <w:rFonts w:eastAsiaTheme="minorEastAsia"/>
          <w:lang w:val="en-GB"/>
        </w:rPr>
        <w:br/>
      </w:r>
      <w:proofErr w:type="spellStart"/>
      <w:r w:rsidRPr="007F644B">
        <w:rPr>
          <w:rFonts w:eastAsiaTheme="minorEastAsia"/>
        </w:rPr>
        <w:t>TranslatorNN</w:t>
      </w:r>
      <w:proofErr w:type="spellEnd"/>
      <w:r w:rsidRPr="007F644B">
        <w:rPr>
          <w:rFonts w:eastAsiaTheme="minorEastAsia"/>
        </w:rPr>
        <w:t xml:space="preserve"> (</w:t>
      </w:r>
      <w:proofErr w:type="spellStart"/>
      <w:r w:rsidRPr="007F644B">
        <w:rPr>
          <w:rFonts w:eastAsiaTheme="minorEastAsia"/>
        </w:rPr>
        <w:t>sigKeyPoint</w:t>
      </w:r>
      <w:proofErr w:type="spellEnd"/>
      <w:r w:rsidRPr="007F644B">
        <w:rPr>
          <w:rFonts w:eastAsiaTheme="minorEastAsia"/>
        </w:rPr>
        <w:t xml:space="preserve"> , </w:t>
      </w:r>
      <w:proofErr w:type="spellStart"/>
      <w:r w:rsidRPr="007F644B">
        <w:rPr>
          <w:rFonts w:eastAsiaTheme="minorEastAsia"/>
        </w:rPr>
        <w:t>sigMatrix</w:t>
      </w:r>
      <w:proofErr w:type="spellEnd"/>
      <w:r w:rsidRPr="007F644B">
        <w:rPr>
          <w:rFonts w:eastAsiaTheme="minorEastAsia"/>
        </w:rPr>
        <w:t>)</w:t>
      </w:r>
      <w:r w:rsidRPr="007F644B">
        <w:rPr>
          <w:rFonts w:eastAsiaTheme="minorEastAsia"/>
          <w:lang w:val="en-GB"/>
        </w:rPr>
        <w:t xml:space="preserve"> </w:t>
      </w:r>
      <w:r w:rsidRPr="007F644B">
        <w:rPr>
          <w:rFonts w:eastAsiaTheme="minorEastAsia"/>
          <w:lang w:val="en-GB"/>
        </w:rPr>
        <w:br/>
      </w:r>
      <w:proofErr w:type="spellStart"/>
      <w:r w:rsidRPr="007F644B">
        <w:rPr>
          <w:rFonts w:eastAsiaTheme="minorEastAsia"/>
          <w:lang w:val="en-GB"/>
        </w:rPr>
        <w:t>DeriveInputTensors</w:t>
      </w:r>
      <w:proofErr w:type="spellEnd"/>
      <w:r w:rsidRPr="007F644B">
        <w:rPr>
          <w:rFonts w:eastAsiaTheme="minorEastAsia"/>
          <w:lang w:val="en-GB"/>
        </w:rPr>
        <w:t xml:space="preserve">( ) </w:t>
      </w:r>
      <w:r w:rsidRPr="007F644B">
        <w:rPr>
          <w:rFonts w:eastAsiaTheme="minorEastAsia"/>
          <w:lang w:val="en-GB"/>
        </w:rPr>
        <w:br/>
      </w:r>
      <w:r w:rsidRPr="007F644B">
        <w:rPr>
          <w:rFonts w:eastAsiaTheme="minorEastAsia"/>
        </w:rPr>
        <w:t xml:space="preserve">if( </w:t>
      </w:r>
      <w:proofErr w:type="spellStart"/>
      <w:r w:rsidRPr="007F644B">
        <w:rPr>
          <w:rFonts w:eastAsiaTheme="minorEastAsia"/>
        </w:rPr>
        <w:t>gfv_base_pic_flag</w:t>
      </w:r>
      <w:proofErr w:type="spellEnd"/>
      <w:r w:rsidRPr="007F644B">
        <w:rPr>
          <w:rFonts w:eastAsiaTheme="minorEastAsia"/>
        </w:rPr>
        <w:t xml:space="preserve"> == 0 &amp;&amp; </w:t>
      </w:r>
      <w:proofErr w:type="spellStart"/>
      <w:r w:rsidRPr="007F644B">
        <w:rPr>
          <w:rFonts w:eastAsiaTheme="minorEastAsia"/>
        </w:rPr>
        <w:t>gfv_drive_pic_fusion_flag</w:t>
      </w:r>
      <w:proofErr w:type="spellEnd"/>
      <w:r w:rsidRPr="007F644B">
        <w:rPr>
          <w:rFonts w:eastAsiaTheme="minorEastAsia"/>
        </w:rPr>
        <w:t xml:space="preserve"> == 0) {</w:t>
      </w:r>
      <w:r w:rsidRPr="007F644B">
        <w:rPr>
          <w:rFonts w:eastAsiaTheme="minorEastAsia"/>
          <w:lang w:val="en-GB"/>
        </w:rPr>
        <w:br/>
      </w:r>
      <w:r w:rsidRPr="007F644B">
        <w:rPr>
          <w:rFonts w:eastAsiaTheme="minorEastAsia"/>
        </w:rPr>
        <w:t xml:space="preserve">  if(</w:t>
      </w:r>
      <w:proofErr w:type="spellStart"/>
      <w:r w:rsidRPr="007F644B">
        <w:rPr>
          <w:rFonts w:eastAsiaTheme="minorEastAsia"/>
        </w:rPr>
        <w:t>ChromaFormatIdc</w:t>
      </w:r>
      <w:proofErr w:type="spellEnd"/>
      <w:r w:rsidRPr="007F644B">
        <w:rPr>
          <w:rFonts w:eastAsiaTheme="minorEastAsia"/>
        </w:rPr>
        <w:t xml:space="preserve"> == 0 ) </w:t>
      </w:r>
      <w:r w:rsidRPr="007F644B">
        <w:rPr>
          <w:rFonts w:eastAsiaTheme="minorEastAsia"/>
          <w:lang w:val="en-GB"/>
        </w:rPr>
        <w:br/>
      </w:r>
      <w:r w:rsidRPr="007F644B">
        <w:rPr>
          <w:rFonts w:eastAsiaTheme="minorEastAsia"/>
        </w:rPr>
        <w:t xml:space="preserve">    </w:t>
      </w:r>
      <w:proofErr w:type="spellStart"/>
      <w:r w:rsidRPr="007F644B">
        <w:rPr>
          <w:rFonts w:eastAsiaTheme="minorEastAsia"/>
        </w:rPr>
        <w:t>GenerativeNN</w:t>
      </w:r>
      <w:proofErr w:type="spellEnd"/>
      <w:r w:rsidRPr="007F644B">
        <w:rPr>
          <w:rFonts w:eastAsiaTheme="minorEastAsia"/>
          <w:lang w:val="en-GB"/>
        </w:rPr>
        <w:t xml:space="preserve">(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r w:rsidRPr="007F644B">
        <w:rPr>
          <w:rFonts w:eastAsiaTheme="minorEastAsia"/>
          <w:lang w:val="en-GB"/>
        </w:rPr>
        <w:t xml:space="preserve">) </w:t>
      </w:r>
      <w:r w:rsidRPr="007F644B">
        <w:rPr>
          <w:rFonts w:eastAsiaTheme="minorEastAsia"/>
          <w:lang w:val="en-GB"/>
        </w:rPr>
        <w:br/>
        <w:t xml:space="preserve">  else </w:t>
      </w:r>
      <w:r w:rsidRPr="007F644B">
        <w:rPr>
          <w:rFonts w:eastAsiaTheme="minorEastAsia"/>
          <w:lang w:val="en-GB"/>
        </w:rPr>
        <w:br/>
      </w:r>
      <w:r w:rsidRPr="007F644B">
        <w:rPr>
          <w:rFonts w:eastAsiaTheme="minorEastAsia"/>
        </w:rPr>
        <w:t xml:space="preserve">    </w:t>
      </w:r>
      <w:proofErr w:type="spellStart"/>
      <w:r w:rsidRPr="007F644B">
        <w:rPr>
          <w:rFonts w:eastAsiaTheme="minorEastAsia"/>
        </w:rPr>
        <w:t>GenerativeNN</w:t>
      </w:r>
      <w:proofErr w:type="spellEnd"/>
      <w:r w:rsidRPr="007F644B">
        <w:rPr>
          <w:rFonts w:eastAsiaTheme="minorEastAsia"/>
          <w:lang w:val="en-GB"/>
        </w:rPr>
        <w:t xml:space="preserve">(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w:t>
      </w:r>
      <w:proofErr w:type="spellStart"/>
      <w:r w:rsidRPr="007F644B">
        <w:rPr>
          <w:rFonts w:eastAsiaTheme="minorEastAsia"/>
          <w:lang w:val="en-GB"/>
        </w:rPr>
        <w:t>inputBaseCr</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r w:rsidRPr="007F644B">
        <w:rPr>
          <w:rFonts w:eastAsiaTheme="minorEastAsia"/>
          <w:lang w:val="en-GB"/>
        </w:rPr>
        <w:t xml:space="preserve">) </w:t>
      </w:r>
      <w:r w:rsidRPr="007F644B">
        <w:rPr>
          <w:rFonts w:eastAsiaTheme="minorEastAsia"/>
          <w:lang w:val="en-GB"/>
        </w:rPr>
        <w:br/>
        <w:t>}</w:t>
      </w:r>
      <w:r w:rsidRPr="007F644B">
        <w:rPr>
          <w:rFonts w:eastAsiaTheme="minorEastAsia"/>
          <w:lang w:val="en-GB"/>
        </w:rPr>
        <w:br/>
      </w:r>
      <w:r w:rsidRPr="007F644B">
        <w:rPr>
          <w:rFonts w:eastAsia="DengXian"/>
          <w:lang w:val="en-GB" w:eastAsia="zh-CN"/>
        </w:rPr>
        <w:t>else if(</w:t>
      </w:r>
      <w:proofErr w:type="spellStart"/>
      <w:r w:rsidRPr="007F644B">
        <w:rPr>
          <w:rFonts w:eastAsiaTheme="minorEastAsia"/>
        </w:rPr>
        <w:t>gfv_base_pic_flag</w:t>
      </w:r>
      <w:proofErr w:type="spellEnd"/>
      <w:r w:rsidRPr="007F644B">
        <w:rPr>
          <w:rFonts w:eastAsiaTheme="minorEastAsia"/>
        </w:rPr>
        <w:t xml:space="preserve"> == 0 &amp;&amp; </w:t>
      </w:r>
      <w:proofErr w:type="spellStart"/>
      <w:r w:rsidRPr="007F644B">
        <w:rPr>
          <w:rFonts w:eastAsiaTheme="minorEastAsia"/>
        </w:rPr>
        <w:t>gfv_drive_pic_fusion_flag</w:t>
      </w:r>
      <w:proofErr w:type="spellEnd"/>
      <w:r w:rsidRPr="007F644B">
        <w:rPr>
          <w:rFonts w:eastAsiaTheme="minorEastAsia"/>
        </w:rPr>
        <w:t xml:space="preserve"> == 1</w:t>
      </w:r>
      <w:r w:rsidRPr="007F644B">
        <w:rPr>
          <w:rFonts w:eastAsia="DengXian"/>
          <w:lang w:val="en-GB" w:eastAsia="zh-CN"/>
        </w:rPr>
        <w:t>) {</w:t>
      </w:r>
      <w:r w:rsidRPr="007F644B">
        <w:rPr>
          <w:rFonts w:eastAsiaTheme="minorEastAsia"/>
          <w:lang w:val="en-GB"/>
        </w:rPr>
        <w:br/>
      </w:r>
      <w:r w:rsidRPr="007F644B">
        <w:rPr>
          <w:rFonts w:eastAsiaTheme="minorEastAsia"/>
        </w:rPr>
        <w:t xml:space="preserve">  if(</w:t>
      </w:r>
      <w:proofErr w:type="spellStart"/>
      <w:r w:rsidRPr="007F644B">
        <w:rPr>
          <w:rFonts w:eastAsiaTheme="minorEastAsia"/>
        </w:rPr>
        <w:t>ChromaFormatIdc</w:t>
      </w:r>
      <w:proofErr w:type="spellEnd"/>
      <w:r w:rsidRPr="007F644B">
        <w:rPr>
          <w:rFonts w:eastAsiaTheme="minorEastAsia"/>
        </w:rPr>
        <w:t xml:space="preserve"> == 0 ) </w:t>
      </w:r>
      <w:r w:rsidRPr="007F644B">
        <w:rPr>
          <w:rFonts w:eastAsiaTheme="minorEastAsia"/>
          <w:lang w:val="en-GB"/>
        </w:rPr>
        <w:br/>
      </w:r>
      <w:r w:rsidRPr="007F644B">
        <w:rPr>
          <w:rFonts w:eastAsiaTheme="minorEastAsia"/>
        </w:rPr>
        <w:t xml:space="preserve">    </w:t>
      </w:r>
      <w:proofErr w:type="spellStart"/>
      <w:r w:rsidRPr="007F644B">
        <w:rPr>
          <w:rFonts w:eastAsiaTheme="minorEastAsia"/>
        </w:rPr>
        <w:t>GenerativeNN</w:t>
      </w:r>
      <w:proofErr w:type="spellEnd"/>
      <w:r w:rsidRPr="007F644B">
        <w:rPr>
          <w:rFonts w:eastAsiaTheme="minorEastAsia"/>
          <w:lang w:val="en-GB"/>
        </w:rPr>
        <w:t xml:space="preserve">(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r w:rsidRPr="007F644B">
        <w:rPr>
          <w:rFonts w:eastAsiaTheme="minorEastAsia"/>
          <w:lang w:val="en-GB"/>
        </w:rPr>
        <w:t xml:space="preserve">) </w:t>
      </w:r>
      <w:r w:rsidRPr="007F644B">
        <w:rPr>
          <w:rFonts w:eastAsiaTheme="minorEastAsia"/>
          <w:lang w:val="en-GB"/>
        </w:rPr>
        <w:br/>
        <w:t xml:space="preserve">  else </w:t>
      </w:r>
      <w:r w:rsidRPr="007F644B">
        <w:rPr>
          <w:rFonts w:eastAsiaTheme="minorEastAsia"/>
          <w:lang w:val="en-GB"/>
        </w:rPr>
        <w:br/>
      </w:r>
      <w:r w:rsidRPr="007F644B">
        <w:rPr>
          <w:rFonts w:eastAsiaTheme="minorEastAsia"/>
        </w:rPr>
        <w:t xml:space="preserve">    </w:t>
      </w:r>
      <w:proofErr w:type="spellStart"/>
      <w:r w:rsidRPr="007F644B">
        <w:rPr>
          <w:rFonts w:eastAsiaTheme="minorEastAsia"/>
        </w:rPr>
        <w:t>GenerativeNN</w:t>
      </w:r>
      <w:proofErr w:type="spellEnd"/>
      <w:r w:rsidRPr="007F644B">
        <w:rPr>
          <w:rFonts w:eastAsiaTheme="minorEastAsia"/>
          <w:lang w:val="en-GB"/>
        </w:rPr>
        <w:t xml:space="preserve">(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w:t>
      </w:r>
      <w:proofErr w:type="spellStart"/>
      <w:r w:rsidRPr="007F644B">
        <w:rPr>
          <w:rFonts w:eastAsiaTheme="minorEastAsia"/>
          <w:lang w:val="en-GB"/>
        </w:rPr>
        <w:t>inputBaseCr</w:t>
      </w:r>
      <w:proofErr w:type="spellEnd"/>
      <w:r w:rsidRPr="007F644B">
        <w:rPr>
          <w:rFonts w:eastAsiaTheme="minorEastAsia"/>
          <w:lang w:val="en-GB"/>
        </w:rPr>
        <w:t xml:space="preserve">,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inputDriveCb</w:t>
      </w:r>
      <w:proofErr w:type="spellEnd"/>
      <w:r w:rsidRPr="007F644B">
        <w:rPr>
          <w:rFonts w:eastAsiaTheme="minorEastAsia"/>
          <w:lang w:val="en-GB"/>
        </w:rPr>
        <w:t xml:space="preserve">, </w:t>
      </w:r>
      <w:proofErr w:type="spellStart"/>
      <w:r w:rsidRPr="007F644B">
        <w:rPr>
          <w:rFonts w:eastAsiaTheme="minorEastAsia"/>
          <w:lang w:val="en-GB"/>
        </w:rPr>
        <w:t>inputDriveCr</w:t>
      </w:r>
      <w:proofErr w:type="spellEnd"/>
      <w:r w:rsidRPr="007F644B">
        <w:rPr>
          <w:rFonts w:eastAsiaTheme="minorEastAsia"/>
          <w:lang w:val="en-GB"/>
        </w:rPr>
        <w:t xml:space="preserve"> ,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r w:rsidRPr="007F644B">
        <w:rPr>
          <w:rFonts w:eastAsiaTheme="minorEastAsia"/>
          <w:lang w:val="en-GB"/>
        </w:rPr>
        <w:t xml:space="preserve">) </w:t>
      </w:r>
      <w:r w:rsidRPr="007F644B">
        <w:rPr>
          <w:rFonts w:eastAsiaTheme="minorEastAsia"/>
          <w:lang w:val="en-GB"/>
        </w:rPr>
        <w:br/>
      </w:r>
      <w:r w:rsidRPr="007F644B">
        <w:rPr>
          <w:rFonts w:eastAsia="DengXian"/>
          <w:lang w:val="en-GB" w:eastAsia="zh-CN"/>
        </w:rPr>
        <w:t>}</w:t>
      </w:r>
    </w:p>
    <w:p w14:paraId="0AC3E1B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ind w:left="360"/>
        <w:textAlignment w:val="auto"/>
        <w:rPr>
          <w:rFonts w:eastAsiaTheme="minorEastAsia"/>
          <w:lang w:val="en-GB"/>
        </w:rPr>
      </w:pPr>
      <w:proofErr w:type="spellStart"/>
      <w:r w:rsidRPr="007F644B">
        <w:rPr>
          <w:rFonts w:eastAsiaTheme="minorEastAsia"/>
          <w:lang w:val="en-GB"/>
        </w:rPr>
        <w:t>StoreOutputTensors</w:t>
      </w:r>
      <w:proofErr w:type="spellEnd"/>
      <w:r w:rsidRPr="007F644B">
        <w:rPr>
          <w:rFonts w:eastAsiaTheme="minorEastAsia"/>
          <w:lang w:val="en-GB"/>
        </w:rPr>
        <w:t xml:space="preserve">( ) </w:t>
      </w:r>
    </w:p>
    <w:p w14:paraId="17B7AD2F" w14:textId="77777777" w:rsidR="007F644B" w:rsidRPr="007F644B" w:rsidRDefault="007F644B" w:rsidP="007F644B">
      <w:pPr>
        <w:rPr>
          <w:rFonts w:eastAsia="DengXian"/>
          <w:lang w:val="en-CA" w:eastAsia="zh-CN"/>
        </w:rPr>
      </w:pPr>
      <w:r w:rsidRPr="007F644B">
        <w:rPr>
          <w:rFonts w:eastAsia="DengXian"/>
          <w:lang w:val="en-CA" w:eastAsia="zh-CN"/>
        </w:rPr>
        <w:t xml:space="preserve">The process </w:t>
      </w:r>
      <w:proofErr w:type="spellStart"/>
      <w:r w:rsidRPr="007F644B">
        <w:rPr>
          <w:rFonts w:eastAsia="DengXian"/>
          <w:lang w:val="en-CA" w:eastAsia="zh-CN"/>
        </w:rPr>
        <w:t>DeriveSigParam</w:t>
      </w:r>
      <w:proofErr w:type="spellEnd"/>
      <w:r w:rsidRPr="007F644B">
        <w:rPr>
          <w:rFonts w:eastAsia="DengXian"/>
          <w:lang w:val="en-CA" w:eastAsia="zh-CN"/>
        </w:rPr>
        <w:t xml:space="preserve"> () for deriving the inputs of </w:t>
      </w:r>
      <w:proofErr w:type="spellStart"/>
      <w:r w:rsidRPr="007F644B">
        <w:rPr>
          <w:rFonts w:eastAsia="DengXian"/>
          <w:lang w:val="en-CA" w:eastAsia="zh-CN"/>
        </w:rPr>
        <w:t>TranslatorNN</w:t>
      </w:r>
      <w:proofErr w:type="spellEnd"/>
      <w:r w:rsidRPr="007F644B">
        <w:rPr>
          <w:rFonts w:eastAsia="DengXian"/>
          <w:lang w:val="en-CA" w:eastAsia="zh-CN"/>
        </w:rPr>
        <w:t xml:space="preserve"> () is specified as follows:</w:t>
      </w:r>
    </w:p>
    <w:p w14:paraId="7C7BAD47" w14:textId="77777777" w:rsidR="007F644B" w:rsidRPr="007F644B" w:rsidRDefault="007F644B" w:rsidP="007F644B">
      <w:pPr>
        <w:spacing w:before="0"/>
        <w:ind w:leftChars="100" w:left="200"/>
        <w:rPr>
          <w:color w:val="000000" w:themeColor="text1"/>
          <w:szCs w:val="24"/>
          <w:lang w:val="en-GB" w:eastAsia="zh-CN"/>
        </w:rPr>
      </w:pPr>
      <w:r w:rsidRPr="007F644B">
        <w:rPr>
          <w:color w:val="000000" w:themeColor="text1"/>
          <w:szCs w:val="24"/>
          <w:lang w:val="en-CA" w:eastAsia="zh-CN"/>
        </w:rPr>
        <w:t>T</w:t>
      </w:r>
      <w:r w:rsidRPr="007F644B">
        <w:rPr>
          <w:color w:val="000000" w:themeColor="text1"/>
          <w:szCs w:val="24"/>
          <w:lang w:val="en-GB" w:eastAsia="zh-CN"/>
        </w:rPr>
        <w:t xml:space="preserve">he </w:t>
      </w:r>
      <w:proofErr w:type="spellStart"/>
      <w:r w:rsidRPr="007F644B">
        <w:rPr>
          <w:color w:val="000000" w:themeColor="text1"/>
          <w:szCs w:val="24"/>
          <w:lang w:val="en-GB" w:eastAsia="zh-CN"/>
        </w:rPr>
        <w:t>keypoint</w:t>
      </w:r>
      <w:proofErr w:type="spellEnd"/>
      <w:r w:rsidRPr="007F644B">
        <w:rPr>
          <w:color w:val="000000" w:themeColor="text1"/>
          <w:szCs w:val="24"/>
          <w:lang w:val="en-GB" w:eastAsia="zh-CN"/>
        </w:rPr>
        <w:t xml:space="preserve"> coordinate array </w:t>
      </w:r>
      <w:proofErr w:type="spellStart"/>
      <w:r w:rsidRPr="007F644B">
        <w:rPr>
          <w:color w:val="000000" w:themeColor="text1"/>
          <w:szCs w:val="24"/>
          <w:lang w:val="en-GB" w:eastAsia="zh-CN"/>
        </w:rPr>
        <w:t>sigKeyPoint</w:t>
      </w:r>
      <w:proofErr w:type="spellEnd"/>
      <w:r w:rsidRPr="007F644B">
        <w:rPr>
          <w:color w:val="000000" w:themeColor="text1"/>
          <w:szCs w:val="24"/>
          <w:lang w:val="en-GB" w:eastAsia="zh-CN"/>
        </w:rPr>
        <w:t xml:space="preserve"> and the matrix </w:t>
      </w:r>
      <w:proofErr w:type="spellStart"/>
      <w:r w:rsidRPr="007F644B">
        <w:rPr>
          <w:color w:val="000000" w:themeColor="text1"/>
          <w:szCs w:val="24"/>
          <w:lang w:val="en-GB" w:eastAsia="zh-CN"/>
        </w:rPr>
        <w:t>sigMatrix</w:t>
      </w:r>
      <w:proofErr w:type="spellEnd"/>
      <w:r w:rsidRPr="007F644B">
        <w:rPr>
          <w:color w:val="000000" w:themeColor="text1"/>
          <w:szCs w:val="24"/>
          <w:lang w:val="en-GB" w:eastAsia="zh-CN"/>
        </w:rPr>
        <w:t xml:space="preserve"> are derived as follows:</w:t>
      </w:r>
    </w:p>
    <w:p w14:paraId="2FB36864" w14:textId="77777777" w:rsidR="007F644B" w:rsidRPr="007F644B" w:rsidRDefault="007F644B" w:rsidP="007F644B">
      <w:pPr>
        <w:tabs>
          <w:tab w:val="clear" w:pos="360"/>
          <w:tab w:val="clear" w:pos="720"/>
          <w:tab w:val="clear" w:pos="1080"/>
          <w:tab w:val="clear" w:pos="1440"/>
          <w:tab w:val="clear" w:pos="1800"/>
        </w:tabs>
        <w:spacing w:beforeLines="50" w:before="120"/>
        <w:ind w:leftChars="142" w:left="284"/>
        <w:rPr>
          <w:lang w:val="en-GB" w:eastAsia="zh-CN"/>
        </w:rPr>
      </w:pPr>
      <w:r w:rsidRPr="007F644B">
        <w:rPr>
          <w:color w:val="000000" w:themeColor="text1"/>
          <w:lang w:eastAsia="zh-CN"/>
        </w:rPr>
        <w:t xml:space="preserve">if( </w:t>
      </w:r>
      <w:proofErr w:type="spellStart"/>
      <w:r w:rsidRPr="007F644B">
        <w:rPr>
          <w:color w:val="000000" w:themeColor="text1"/>
          <w:lang w:eastAsia="zh-CN"/>
        </w:rPr>
        <w:t>gfv_coordinate_present_flag</w:t>
      </w:r>
      <w:proofErr w:type="spellEnd"/>
      <w:r w:rsidRPr="007F644B">
        <w:rPr>
          <w:color w:val="000000" w:themeColor="text1"/>
          <w:lang w:eastAsia="zh-CN"/>
        </w:rPr>
        <w:t xml:space="preserve"> ) {</w:t>
      </w:r>
      <w:r w:rsidRPr="007F644B">
        <w:rPr>
          <w:rFonts w:eastAsiaTheme="minorEastAsia"/>
          <w:lang w:val="en-GB"/>
        </w:rPr>
        <w:br/>
        <w:t xml:space="preserve">  </w:t>
      </w:r>
      <w:r w:rsidRPr="007F644B">
        <w:rPr>
          <w:color w:val="000000" w:themeColor="text1"/>
          <w:szCs w:val="24"/>
          <w:lang w:val="en-CA" w:eastAsia="zh-CN"/>
        </w:rPr>
        <w:t xml:space="preserve">for ( </w:t>
      </w:r>
      <w:proofErr w:type="spellStart"/>
      <w:r w:rsidRPr="007F644B">
        <w:rPr>
          <w:color w:val="000000" w:themeColor="text1"/>
          <w:szCs w:val="24"/>
          <w:lang w:val="en-CA" w:eastAsia="zh-CN"/>
        </w:rPr>
        <w:t>i</w:t>
      </w:r>
      <w:proofErr w:type="spellEnd"/>
      <w:r w:rsidRPr="007F644B">
        <w:rPr>
          <w:color w:val="000000" w:themeColor="text1"/>
          <w:szCs w:val="24"/>
          <w:lang w:val="en-CA" w:eastAsia="zh-CN"/>
        </w:rPr>
        <w:t xml:space="preserve"> = 0; </w:t>
      </w:r>
      <w:proofErr w:type="spellStart"/>
      <w:r w:rsidRPr="007F644B">
        <w:rPr>
          <w:color w:val="000000" w:themeColor="text1"/>
          <w:szCs w:val="24"/>
          <w:lang w:val="en-CA" w:eastAsia="zh-CN"/>
        </w:rPr>
        <w:t>i</w:t>
      </w:r>
      <w:proofErr w:type="spellEnd"/>
      <w:r w:rsidRPr="007F644B">
        <w:rPr>
          <w:color w:val="000000" w:themeColor="text1"/>
          <w:szCs w:val="24"/>
          <w:lang w:val="en-CA" w:eastAsia="zh-CN"/>
        </w:rPr>
        <w:t>&lt;</w:t>
      </w:r>
      <w:r w:rsidRPr="007F644B">
        <w:rPr>
          <w:b/>
          <w:color w:val="000000" w:themeColor="text1"/>
          <w:lang w:eastAsia="zh-CN"/>
        </w:rPr>
        <w:t xml:space="preserve"> </w:t>
      </w:r>
      <w:r w:rsidRPr="007F644B">
        <w:rPr>
          <w:bCs/>
          <w:color w:val="000000" w:themeColor="text1"/>
          <w:lang w:eastAsia="zh-CN"/>
        </w:rPr>
        <w:t xml:space="preserve">= gfv_num_kps_minus1; </w:t>
      </w:r>
      <w:proofErr w:type="spellStart"/>
      <w:r w:rsidRPr="007F644B">
        <w:rPr>
          <w:bCs/>
          <w:color w:val="000000" w:themeColor="text1"/>
          <w:lang w:eastAsia="zh-CN"/>
        </w:rPr>
        <w:t>i</w:t>
      </w:r>
      <w:proofErr w:type="spellEnd"/>
      <w:r w:rsidRPr="007F644B">
        <w:rPr>
          <w:bCs/>
          <w:color w:val="000000" w:themeColor="text1"/>
          <w:lang w:eastAsia="zh-CN"/>
        </w:rPr>
        <w:t>++ ) {</w:t>
      </w:r>
      <w:r w:rsidRPr="007F644B">
        <w:rPr>
          <w:rFonts w:eastAsiaTheme="minorEastAsia"/>
          <w:lang w:val="en-GB"/>
        </w:rPr>
        <w:b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0</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w:t>
      </w:r>
      <w:proofErr w:type="spellStart"/>
      <w:r w:rsidRPr="007F644B">
        <w:rPr>
          <w:color w:val="000000" w:themeColor="text1"/>
          <w:szCs w:val="24"/>
          <w:lang w:eastAsia="zh-CN"/>
        </w:rPr>
        <w:t>coordinateX</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lang w:val="en-GB"/>
        </w:rPr>
        <w:br/>
      </w:r>
      <w:r w:rsidRPr="007F644B">
        <w:rPr>
          <w:rFonts w:eastAsiaTheme="minorEastAsia"/>
          <w:szCs w:val="22"/>
          <w:lang w:val="en-CA"/>
        </w:rPr>
        <w:t xml:space="preserve"> </w:t>
      </w:r>
      <w:r w:rsidRPr="007F644B">
        <w:rPr>
          <w:rFonts w:eastAsiaTheme="minorEastAsia"/>
          <w:lang w:val="en-GB"/>
        </w:rPr>
        <w:t xml:space="preserve">  </w:t>
      </w:r>
      <w:r w:rsidRPr="007F644B">
        <w:rPr>
          <w:rFonts w:eastAsiaTheme="minorEastAsia"/>
          <w:szCs w:val="22"/>
          <w:lang w:val="en-CA"/>
        </w:rP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1</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w:t>
      </w:r>
      <w:proofErr w:type="spellStart"/>
      <w:r w:rsidRPr="007F644B">
        <w:rPr>
          <w:color w:val="000000" w:themeColor="text1"/>
          <w:szCs w:val="24"/>
          <w:lang w:eastAsia="zh-CN"/>
        </w:rPr>
        <w:t>coordinateY</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lang w:val="en-GB"/>
        </w:rPr>
        <w:br/>
      </w:r>
      <w:r w:rsidRPr="007F644B">
        <w:rPr>
          <w:rFonts w:eastAsia="DengXian"/>
          <w:szCs w:val="22"/>
          <w:lang w:val="en-CA" w:eastAsia="zh-CN"/>
        </w:rPr>
        <w:t xml:space="preserve"> </w:t>
      </w:r>
      <w:r w:rsidRPr="007F644B">
        <w:rPr>
          <w:rFonts w:eastAsiaTheme="minorEastAsia"/>
          <w:lang w:val="en-GB"/>
        </w:rPr>
        <w:t xml:space="preserve">  </w:t>
      </w:r>
      <w:r w:rsidRPr="007F644B">
        <w:rPr>
          <w:rFonts w:eastAsia="DengXian"/>
          <w:szCs w:val="22"/>
          <w:lang w:val="en-CA" w:eastAsia="zh-CN"/>
        </w:rPr>
        <w:t xml:space="preserve"> if ( </w:t>
      </w:r>
      <w:proofErr w:type="spellStart"/>
      <w:r w:rsidRPr="007F644B">
        <w:rPr>
          <w:rFonts w:eastAsia="DengXian"/>
          <w:szCs w:val="22"/>
          <w:lang w:val="en-CA" w:eastAsia="zh-CN"/>
        </w:rPr>
        <w:t>gfv</w:t>
      </w:r>
      <w:proofErr w:type="spellEnd"/>
      <w:r w:rsidRPr="007F644B">
        <w:rPr>
          <w:rFonts w:eastAsia="DengXian"/>
          <w:szCs w:val="22"/>
          <w:lang w:val="en-CA" w:eastAsia="zh-CN"/>
        </w:rPr>
        <w:t>_</w:t>
      </w:r>
      <w:proofErr w:type="spellStart"/>
      <w:r w:rsidRPr="007F644B">
        <w:rPr>
          <w:bCs/>
          <w:color w:val="000000" w:themeColor="text1"/>
          <w:lang w:eastAsia="zh-CN"/>
        </w:rPr>
        <w:t>coordinate_z_present_flag</w:t>
      </w:r>
      <w:proofErr w:type="spellEnd"/>
      <w:r w:rsidRPr="007F644B">
        <w:rPr>
          <w:bCs/>
          <w:color w:val="000000" w:themeColor="text1"/>
          <w:lang w:eastAsia="zh-CN"/>
        </w:rPr>
        <w:t xml:space="preserve"> )</w:t>
      </w:r>
      <w:r w:rsidRPr="007F644B">
        <w:rPr>
          <w:rFonts w:eastAsiaTheme="minorEastAsia"/>
          <w:lang w:val="en-GB"/>
        </w:rPr>
        <w:t xml:space="preserve"> </w:t>
      </w:r>
      <w:r w:rsidRPr="007F644B">
        <w:rPr>
          <w:rFonts w:eastAsiaTheme="minorEastAsia"/>
          <w:lang w:val="en-GB"/>
        </w:rPr>
        <w:br/>
      </w:r>
      <w:r w:rsidRPr="007F644B">
        <w:rPr>
          <w:rFonts w:eastAsiaTheme="minorEastAsia"/>
          <w:szCs w:val="22"/>
          <w:lang w:val="en-GB"/>
        </w:rPr>
        <w:t xml:space="preserve"> </w:t>
      </w:r>
      <w:r w:rsidRPr="007F644B">
        <w:rPr>
          <w:rFonts w:eastAsiaTheme="minorEastAsia"/>
          <w:lang w:val="en-GB"/>
        </w:rPr>
        <w:t xml:space="preserve">  </w:t>
      </w:r>
      <w:r w:rsidRPr="007F644B">
        <w:rPr>
          <w:rFonts w:eastAsiaTheme="minorEastAsia"/>
          <w:szCs w:val="22"/>
          <w:lang w:val="en-GB"/>
        </w:rP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2</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w:t>
      </w:r>
      <w:proofErr w:type="spellStart"/>
      <w:r w:rsidRPr="007F644B">
        <w:rPr>
          <w:color w:val="000000" w:themeColor="text1"/>
          <w:szCs w:val="24"/>
          <w:lang w:eastAsia="zh-CN"/>
        </w:rPr>
        <w:t>coordinateZ</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rFonts w:eastAsiaTheme="minorEastAsia"/>
          <w:lang w:val="en-GB"/>
        </w:rPr>
        <w:br/>
        <w:t xml:space="preserve">  </w:t>
      </w:r>
      <w:r w:rsidRPr="007F644B">
        <w:rPr>
          <w:lang w:val="en-GB" w:eastAsia="zh-CN"/>
        </w:rPr>
        <w:t>}</w:t>
      </w:r>
      <w:r w:rsidRPr="007F644B">
        <w:rPr>
          <w:rFonts w:eastAsiaTheme="minorEastAsia"/>
          <w:lang w:val="en-GB"/>
        </w:rPr>
        <w:br/>
      </w:r>
      <w:r w:rsidRPr="007F644B">
        <w:rPr>
          <w:lang w:val="en-GB"/>
        </w:rPr>
        <w:t>}</w:t>
      </w:r>
      <w:r w:rsidRPr="007F644B">
        <w:rPr>
          <w:rFonts w:eastAsiaTheme="minorEastAsia"/>
          <w:lang w:val="en-GB"/>
        </w:rPr>
        <w:br/>
      </w:r>
      <w:r w:rsidRPr="007F644B">
        <w:rPr>
          <w:lang w:val="en-GB" w:eastAsia="zh-CN"/>
        </w:rPr>
        <w:t>else {</w:t>
      </w:r>
      <w:r w:rsidRPr="007F644B">
        <w:rPr>
          <w:rFonts w:eastAsiaTheme="minorEastAsia"/>
          <w:lang w:val="en-GB"/>
        </w:rPr>
        <w:br/>
      </w:r>
      <w:r w:rsidRPr="007F644B">
        <w:rPr>
          <w:lang w:val="en-GB" w:eastAsia="zh-CN"/>
        </w:rPr>
        <w:t xml:space="preserve">  </w:t>
      </w:r>
      <w:r w:rsidRPr="007F644B">
        <w:rPr>
          <w:color w:val="000000" w:themeColor="text1"/>
          <w:szCs w:val="24"/>
          <w:lang w:val="en-CA" w:eastAsia="zh-CN"/>
        </w:rPr>
        <w:t xml:space="preserve">for ( </w:t>
      </w:r>
      <w:proofErr w:type="spellStart"/>
      <w:r w:rsidRPr="007F644B">
        <w:rPr>
          <w:color w:val="000000" w:themeColor="text1"/>
          <w:szCs w:val="24"/>
          <w:lang w:val="en-CA" w:eastAsia="zh-CN"/>
        </w:rPr>
        <w:t>i</w:t>
      </w:r>
      <w:proofErr w:type="spellEnd"/>
      <w:r w:rsidRPr="007F644B">
        <w:rPr>
          <w:color w:val="000000" w:themeColor="text1"/>
          <w:szCs w:val="24"/>
          <w:lang w:val="en-CA" w:eastAsia="zh-CN"/>
        </w:rPr>
        <w:t xml:space="preserve"> = 0; </w:t>
      </w:r>
      <w:proofErr w:type="spellStart"/>
      <w:r w:rsidRPr="007F644B">
        <w:rPr>
          <w:color w:val="000000" w:themeColor="text1"/>
          <w:szCs w:val="24"/>
          <w:lang w:val="en-CA" w:eastAsia="zh-CN"/>
        </w:rPr>
        <w:t>i</w:t>
      </w:r>
      <w:proofErr w:type="spellEnd"/>
      <w:r w:rsidRPr="007F644B">
        <w:rPr>
          <w:color w:val="000000" w:themeColor="text1"/>
          <w:szCs w:val="24"/>
          <w:lang w:val="en-CA" w:eastAsia="zh-CN"/>
        </w:rPr>
        <w:t xml:space="preserve"> &lt;</w:t>
      </w:r>
      <w:r w:rsidRPr="007F644B">
        <w:rPr>
          <w:b/>
          <w:color w:val="000000" w:themeColor="text1"/>
          <w:lang w:eastAsia="zh-CN"/>
        </w:rPr>
        <w:t xml:space="preserve"> </w:t>
      </w:r>
      <w:r w:rsidRPr="007F644B">
        <w:rPr>
          <w:bCs/>
          <w:color w:val="000000" w:themeColor="text1"/>
          <w:lang w:eastAsia="zh-CN"/>
        </w:rPr>
        <w:t xml:space="preserve">=num_kps_minus1; </w:t>
      </w:r>
      <w:proofErr w:type="spellStart"/>
      <w:r w:rsidRPr="007F644B">
        <w:rPr>
          <w:bCs/>
          <w:color w:val="000000" w:themeColor="text1"/>
          <w:lang w:eastAsia="zh-CN"/>
        </w:rPr>
        <w:t>i</w:t>
      </w:r>
      <w:proofErr w:type="spellEnd"/>
      <w:r w:rsidRPr="007F644B">
        <w:rPr>
          <w:bCs/>
          <w:color w:val="000000" w:themeColor="text1"/>
          <w:lang w:eastAsia="zh-CN"/>
        </w:rPr>
        <w:t>++ ) {</w:t>
      </w:r>
      <w:r w:rsidRPr="007F644B">
        <w:rPr>
          <w:rFonts w:eastAsiaTheme="minorEastAsia"/>
          <w:lang w:val="en-GB"/>
        </w:rPr>
        <w:b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 xml:space="preserve"> [</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0</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0</w:t>
      </w:r>
      <w:r w:rsidRPr="007F644B">
        <w:rPr>
          <w:rFonts w:eastAsiaTheme="minorEastAsia"/>
          <w:lang w:val="en-GB"/>
        </w:rPr>
        <w:br/>
      </w:r>
      <w:r w:rsidRPr="007F644B">
        <w:rPr>
          <w:rFonts w:eastAsiaTheme="minorEastAsia"/>
          <w:szCs w:val="22"/>
          <w:lang w:val="en-CA"/>
        </w:rPr>
        <w:t xml:space="preserve"> </w:t>
      </w:r>
      <w:r w:rsidRPr="007F644B">
        <w:rPr>
          <w:rFonts w:eastAsiaTheme="minorEastAsia"/>
          <w:lang w:val="en-GB"/>
        </w:rPr>
        <w:t xml:space="preserve">  </w:t>
      </w:r>
      <w:r w:rsidRPr="007F644B">
        <w:rPr>
          <w:rFonts w:eastAsiaTheme="minorEastAsia"/>
          <w:szCs w:val="22"/>
          <w:lang w:val="en-CA"/>
        </w:rP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 xml:space="preserve"> [</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1</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0</w:t>
      </w:r>
      <w:r w:rsidRPr="007F644B">
        <w:rPr>
          <w:rFonts w:eastAsiaTheme="minorEastAsia"/>
          <w:lang w:val="en-GB"/>
        </w:rPr>
        <w:br/>
      </w:r>
      <w:r w:rsidRPr="007F644B">
        <w:rPr>
          <w:rFonts w:eastAsia="DengXian"/>
          <w:szCs w:val="22"/>
          <w:lang w:val="en-CA" w:eastAsia="zh-CN"/>
        </w:rPr>
        <w:t xml:space="preserve"> </w:t>
      </w:r>
      <w:r w:rsidRPr="007F644B">
        <w:rPr>
          <w:rFonts w:eastAsiaTheme="minorEastAsia"/>
          <w:lang w:val="en-GB"/>
        </w:rPr>
        <w:t xml:space="preserve">  </w:t>
      </w:r>
      <w:r w:rsidRPr="007F644B">
        <w:rPr>
          <w:rFonts w:eastAsia="DengXian"/>
          <w:szCs w:val="22"/>
          <w:lang w:val="en-CA" w:eastAsia="zh-CN"/>
        </w:rPr>
        <w:t xml:space="preserve"> if ( </w:t>
      </w:r>
      <w:proofErr w:type="spellStart"/>
      <w:r w:rsidRPr="007F644B">
        <w:rPr>
          <w:rFonts w:eastAsia="DengXian"/>
          <w:szCs w:val="22"/>
          <w:lang w:val="en-CA" w:eastAsia="zh-CN"/>
        </w:rPr>
        <w:t>gfv</w:t>
      </w:r>
      <w:proofErr w:type="spellEnd"/>
      <w:r w:rsidRPr="007F644B">
        <w:rPr>
          <w:rFonts w:eastAsia="DengXian"/>
          <w:szCs w:val="22"/>
          <w:lang w:val="en-CA" w:eastAsia="zh-CN"/>
        </w:rPr>
        <w:t>_</w:t>
      </w:r>
      <w:proofErr w:type="spellStart"/>
      <w:r w:rsidRPr="007F644B">
        <w:rPr>
          <w:bCs/>
          <w:color w:val="000000" w:themeColor="text1"/>
          <w:lang w:eastAsia="zh-CN"/>
        </w:rPr>
        <w:t>coordinate_z_present_flag</w:t>
      </w:r>
      <w:proofErr w:type="spellEnd"/>
      <w:r w:rsidRPr="007F644B">
        <w:rPr>
          <w:bCs/>
          <w:color w:val="000000" w:themeColor="text1"/>
          <w:lang w:eastAsia="zh-CN"/>
        </w:rPr>
        <w:t xml:space="preserve"> )</w:t>
      </w:r>
      <w:r w:rsidRPr="007F644B">
        <w:rPr>
          <w:rFonts w:eastAsiaTheme="minorEastAsia"/>
          <w:lang w:val="en-GB"/>
        </w:rPr>
        <w:t xml:space="preserve"> </w:t>
      </w:r>
      <w:r w:rsidRPr="007F644B">
        <w:rPr>
          <w:rFonts w:eastAsiaTheme="minorEastAsia"/>
          <w:lang w:val="en-GB"/>
        </w:rPr>
        <w:br/>
      </w:r>
      <w:r w:rsidRPr="007F644B">
        <w:rPr>
          <w:rFonts w:eastAsiaTheme="minorEastAsia"/>
          <w:szCs w:val="22"/>
          <w:lang w:val="en-GB"/>
        </w:rPr>
        <w:t xml:space="preserve"> </w:t>
      </w:r>
      <w:r w:rsidRPr="007F644B">
        <w:rPr>
          <w:rFonts w:eastAsiaTheme="minorEastAsia"/>
          <w:lang w:val="en-GB"/>
        </w:rPr>
        <w:t xml:space="preserve">  </w:t>
      </w:r>
      <w:r w:rsidRPr="007F644B">
        <w:rPr>
          <w:rFonts w:eastAsiaTheme="minorEastAsia"/>
          <w:szCs w:val="22"/>
          <w:lang w:val="en-GB"/>
        </w:rPr>
        <w:t xml:space="preserve">   </w:t>
      </w:r>
      <w:proofErr w:type="spellStart"/>
      <w:r w:rsidRPr="007F644B">
        <w:rPr>
          <w:rFonts w:eastAsiaTheme="minorEastAsia"/>
          <w:szCs w:val="22"/>
          <w:lang w:val="en-CA"/>
        </w:rPr>
        <w:t>sigKeyPoint</w:t>
      </w:r>
      <w:proofErr w:type="spellEnd"/>
      <w:r w:rsidRPr="007F644B">
        <w:rPr>
          <w:rFonts w:eastAsiaTheme="minorEastAsia"/>
          <w:szCs w:val="22"/>
          <w:lang w:val="en-CA"/>
        </w:rPr>
        <w:t xml:space="preserve"> [</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2</w:t>
      </w:r>
      <w:r w:rsidRPr="007F644B">
        <w:rPr>
          <w:color w:val="000000" w:themeColor="text1"/>
          <w:lang w:val="en-GB"/>
        </w:rPr>
        <w:t> </w:t>
      </w:r>
      <w:r w:rsidRPr="007F644B">
        <w:rPr>
          <w:rFonts w:eastAsiaTheme="minorEastAsia"/>
          <w:szCs w:val="22"/>
          <w:lang w:val="en-CA"/>
        </w:rPr>
        <w:t>] =</w:t>
      </w:r>
      <w:r w:rsidRPr="007F644B">
        <w:rPr>
          <w:color w:val="000000" w:themeColor="text1"/>
          <w:szCs w:val="24"/>
          <w:lang w:eastAsia="zh-CN"/>
        </w:rPr>
        <w:t xml:space="preserve"> 0</w:t>
      </w:r>
      <w:r w:rsidRPr="007F644B">
        <w:rPr>
          <w:rFonts w:eastAsiaTheme="minorEastAsia"/>
          <w:lang w:val="en-GB"/>
        </w:rPr>
        <w:br/>
        <w:t xml:space="preserve">  </w:t>
      </w:r>
      <w:r w:rsidRPr="007F644B">
        <w:rPr>
          <w:lang w:val="en-GB" w:eastAsia="zh-CN"/>
        </w:rPr>
        <w:t>}</w:t>
      </w:r>
      <w:r w:rsidRPr="007F644B">
        <w:rPr>
          <w:rFonts w:eastAsiaTheme="minorEastAsia"/>
          <w:lang w:val="en-GB"/>
        </w:rPr>
        <w:br/>
      </w:r>
      <w:r w:rsidRPr="007F644B">
        <w:rPr>
          <w:lang w:val="en-GB"/>
        </w:rPr>
        <w:t>}</w:t>
      </w:r>
      <w:r w:rsidRPr="007F644B">
        <w:rPr>
          <w:rFonts w:eastAsiaTheme="minorEastAsia"/>
          <w:lang w:val="en-GB"/>
        </w:rPr>
        <w:br/>
      </w:r>
      <w:r w:rsidRPr="007F644B">
        <w:rPr>
          <w:lang w:val="en-GB" w:eastAsia="zh-CN"/>
        </w:rPr>
        <w:t xml:space="preserve">if( </w:t>
      </w:r>
      <w:proofErr w:type="spellStart"/>
      <w:r w:rsidRPr="007F644B">
        <w:rPr>
          <w:rFonts w:eastAsia="DengXian"/>
          <w:szCs w:val="22"/>
          <w:lang w:val="en-CA" w:eastAsia="zh-CN"/>
        </w:rPr>
        <w:t>gfv</w:t>
      </w:r>
      <w:proofErr w:type="spellEnd"/>
      <w:r w:rsidRPr="007F644B">
        <w:rPr>
          <w:rFonts w:eastAsia="DengXian"/>
          <w:szCs w:val="22"/>
          <w:lang w:val="en-CA" w:eastAsia="zh-CN"/>
        </w:rPr>
        <w:t>_</w:t>
      </w:r>
      <w:proofErr w:type="spellStart"/>
      <w:r w:rsidRPr="007F644B">
        <w:rPr>
          <w:rFonts w:eastAsiaTheme="minorEastAsia"/>
          <w:color w:val="000000" w:themeColor="text1"/>
        </w:rPr>
        <w:t>matrix_present_flag</w:t>
      </w:r>
      <w:proofErr w:type="spellEnd"/>
      <w:r w:rsidRPr="007F644B">
        <w:rPr>
          <w:rFonts w:eastAsiaTheme="minorEastAsia"/>
          <w:color w:val="000000" w:themeColor="text1"/>
        </w:rPr>
        <w:t xml:space="preserve"> ) {</w:t>
      </w:r>
      <w:r w:rsidRPr="007F644B">
        <w:rPr>
          <w:rFonts w:eastAsiaTheme="minorEastAsia"/>
          <w:lang w:val="en-GB"/>
        </w:rPr>
        <w:br/>
      </w:r>
      <w:r w:rsidRPr="007F644B">
        <w:rPr>
          <w:color w:val="000000" w:themeColor="text1"/>
          <w:lang w:eastAsia="zh-CN"/>
        </w:rPr>
        <w:t xml:space="preserve">  for ( </w:t>
      </w:r>
      <w:proofErr w:type="spellStart"/>
      <w:r w:rsidRPr="007F644B">
        <w:rPr>
          <w:color w:val="000000" w:themeColor="text1"/>
          <w:lang w:eastAsia="zh-CN"/>
        </w:rPr>
        <w:t>i</w:t>
      </w:r>
      <w:proofErr w:type="spellEnd"/>
      <w:r w:rsidRPr="007F644B">
        <w:rPr>
          <w:color w:val="000000" w:themeColor="text1"/>
          <w:lang w:eastAsia="zh-CN"/>
        </w:rPr>
        <w:t xml:space="preserve"> = 0; </w:t>
      </w:r>
      <w:proofErr w:type="spellStart"/>
      <w:r w:rsidRPr="007F644B">
        <w:rPr>
          <w:color w:val="000000" w:themeColor="text1"/>
          <w:lang w:eastAsia="zh-CN"/>
        </w:rPr>
        <w:t>i</w:t>
      </w:r>
      <w:proofErr w:type="spellEnd"/>
      <w:r w:rsidRPr="007F644B">
        <w:rPr>
          <w:color w:val="000000" w:themeColor="text1"/>
          <w:lang w:eastAsia="zh-CN"/>
        </w:rPr>
        <w:t xml:space="preserve"> &lt;= gfv_num_matrix_types_minus1; </w:t>
      </w:r>
      <w:proofErr w:type="spellStart"/>
      <w:r w:rsidRPr="007F644B">
        <w:rPr>
          <w:color w:val="000000" w:themeColor="text1"/>
          <w:lang w:eastAsia="zh-CN"/>
        </w:rPr>
        <w:t>i</w:t>
      </w:r>
      <w:proofErr w:type="spellEnd"/>
      <w:r w:rsidRPr="007F644B">
        <w:rPr>
          <w:color w:val="000000" w:themeColor="text1"/>
          <w:lang w:eastAsia="zh-CN"/>
        </w:rPr>
        <w:t>++ ) {</w:t>
      </w:r>
      <w:r w:rsidRPr="007F644B">
        <w:rPr>
          <w:rFonts w:eastAsiaTheme="minorEastAsia"/>
          <w:lang w:val="en-GB"/>
        </w:rPr>
        <w:br/>
      </w:r>
      <w:r w:rsidRPr="007F644B">
        <w:rPr>
          <w:color w:val="000000" w:themeColor="text1"/>
          <w:lang w:eastAsia="zh-CN"/>
        </w:rPr>
        <w:t xml:space="preserve">    for ( j = 0; j &lt;</w:t>
      </w:r>
      <w:r w:rsidRPr="007F644B">
        <w:rPr>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color w:val="000000" w:themeColor="text1"/>
          <w:lang w:eastAsia="zh-CN"/>
        </w:rPr>
        <w:t xml:space="preserve">; </w:t>
      </w:r>
      <w:proofErr w:type="spellStart"/>
      <w:r w:rsidRPr="007F644B">
        <w:rPr>
          <w:color w:val="000000" w:themeColor="text1"/>
          <w:lang w:eastAsia="zh-CN"/>
        </w:rPr>
        <w:t>j++</w:t>
      </w:r>
      <w:proofErr w:type="spellEnd"/>
      <w:r w:rsidRPr="007F644B">
        <w:rPr>
          <w:color w:val="000000" w:themeColor="text1"/>
          <w:lang w:eastAsia="zh-CN"/>
        </w:rPr>
        <w:t xml:space="preserve"> ) {</w:t>
      </w:r>
      <w:r w:rsidRPr="007F644B">
        <w:rPr>
          <w:rFonts w:eastAsiaTheme="minorEastAsia"/>
          <w:lang w:val="en-GB"/>
        </w:rPr>
        <w:br/>
      </w:r>
      <w:r w:rsidRPr="007F644B">
        <w:rPr>
          <w:color w:val="000000" w:themeColor="text1"/>
          <w:lang w:eastAsia="zh-CN"/>
        </w:rPr>
        <w:lastRenderedPageBreak/>
        <w:t xml:space="preserve">      for( k = 0; k &lt; </w:t>
      </w:r>
      <w:proofErr w:type="spellStart"/>
      <w:r w:rsidRPr="007F644B">
        <w:rPr>
          <w:color w:val="000000" w:themeColor="text1"/>
          <w:szCs w:val="24"/>
          <w:lang w:eastAsia="zh-CN"/>
        </w:rPr>
        <w:t>matrixHeight</w:t>
      </w:r>
      <w:proofErr w:type="spellEnd"/>
      <w:r w:rsidRPr="007F644B" w:rsidDel="005800FB">
        <w:rPr>
          <w:color w:val="000000" w:themeColor="text1"/>
          <w:lang w:eastAsia="zh-CN"/>
        </w:rPr>
        <w:t xml:space="preserve"> </w:t>
      </w:r>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k++ ) {</w:t>
      </w:r>
      <w:r w:rsidRPr="007F644B">
        <w:rPr>
          <w:rFonts w:eastAsiaTheme="minorEastAsia"/>
          <w:lang w:val="en-GB"/>
        </w:rPr>
        <w:br/>
      </w:r>
      <w:r w:rsidRPr="007F644B">
        <w:rPr>
          <w:color w:val="000000" w:themeColor="text1"/>
          <w:lang w:eastAsia="zh-CN"/>
        </w:rPr>
        <w:t xml:space="preserve">        for ( l = 0;l &lt;</w:t>
      </w:r>
      <w:r w:rsidRPr="007F644B" w:rsidDel="005800FB">
        <w:rPr>
          <w:color w:val="000000" w:themeColor="text1"/>
          <w:lang w:eastAsia="zh-CN"/>
        </w:rPr>
        <w:t xml:space="preserve"> </w:t>
      </w:r>
      <w:proofErr w:type="spellStart"/>
      <w:r w:rsidRPr="007F644B">
        <w:rPr>
          <w:color w:val="000000" w:themeColor="text1"/>
          <w:szCs w:val="24"/>
          <w:lang w:eastAsia="zh-CN"/>
        </w:rPr>
        <w:t>matrixWidth</w:t>
      </w:r>
      <w:proofErr w:type="spellEnd"/>
      <w:r w:rsidRPr="007F644B" w:rsidDel="005800FB">
        <w:rPr>
          <w:color w:val="000000" w:themeColor="text1"/>
          <w:lang w:eastAsia="zh-CN"/>
        </w:rPr>
        <w:t xml:space="preserve"> </w:t>
      </w:r>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l++) {</w:t>
      </w:r>
      <w:r w:rsidRPr="007F644B">
        <w:rPr>
          <w:rFonts w:eastAsiaTheme="minorEastAsia"/>
          <w:lang w:val="en-GB"/>
        </w:rPr>
        <w:br/>
      </w:r>
      <w:r w:rsidRPr="007F644B">
        <w:rPr>
          <w:rFonts w:eastAsiaTheme="minorEastAsia"/>
          <w:szCs w:val="22"/>
          <w:lang w:val="en-CA"/>
        </w:rPr>
        <w:t xml:space="preserve">          </w:t>
      </w:r>
      <w:proofErr w:type="spellStart"/>
      <w:r w:rsidRPr="007F644B">
        <w:rPr>
          <w:rFonts w:eastAsiaTheme="minorEastAsia"/>
          <w:szCs w:val="22"/>
          <w:lang w:val="en-CA"/>
        </w:rPr>
        <w:t>sigMatrix</w:t>
      </w:r>
      <w:proofErr w:type="spellEnd"/>
      <w:r w:rsidRPr="007F644B">
        <w:rPr>
          <w:rFonts w:eastAsiaTheme="minorEastAsia"/>
          <w:szCs w:val="22"/>
          <w:lang w:val="en-CA"/>
        </w:rPr>
        <w:t>[</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j</w:t>
      </w:r>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k</w:t>
      </w:r>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l</w:t>
      </w:r>
      <w:r w:rsidRPr="007F644B">
        <w:rPr>
          <w:color w:val="000000" w:themeColor="text1"/>
          <w:lang w:val="en-GB"/>
        </w:rPr>
        <w:t> </w:t>
      </w:r>
      <w:r w:rsidRPr="007F644B">
        <w:rPr>
          <w:rFonts w:eastAsiaTheme="minorEastAsia"/>
          <w:szCs w:val="22"/>
          <w:lang w:val="en-CA"/>
        </w:rPr>
        <w:t xml:space="preserve">] = </w:t>
      </w:r>
      <w:proofErr w:type="spellStart"/>
      <w:r w:rsidRPr="007F644B">
        <w:rPr>
          <w:color w:val="000000" w:themeColor="text1"/>
          <w:szCs w:val="24"/>
          <w:lang w:eastAsia="zh-CN"/>
        </w:rPr>
        <w:t>matrixElementVal</w:t>
      </w:r>
      <w:proofErr w:type="spellEnd"/>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w:t>
      </w:r>
      <w:r w:rsidRPr="007F644B">
        <w:rPr>
          <w:color w:val="000000" w:themeColor="text1"/>
          <w:lang w:val="en-GB"/>
        </w:rPr>
        <w:t> </w:t>
      </w:r>
      <w:r w:rsidRPr="007F644B">
        <w:rPr>
          <w:color w:val="000000" w:themeColor="text1"/>
          <w:lang w:eastAsia="zh-CN"/>
        </w:rPr>
        <w:t>j][</w:t>
      </w:r>
      <w:r w:rsidRPr="007F644B">
        <w:rPr>
          <w:color w:val="000000" w:themeColor="text1"/>
          <w:lang w:val="en-GB"/>
        </w:rPr>
        <w:t> </w:t>
      </w:r>
      <w:r w:rsidRPr="007F644B">
        <w:rPr>
          <w:color w:val="000000" w:themeColor="text1"/>
          <w:lang w:eastAsia="zh-CN"/>
        </w:rPr>
        <w:t>k][</w:t>
      </w:r>
      <w:r w:rsidRPr="007F644B">
        <w:rPr>
          <w:color w:val="000000" w:themeColor="text1"/>
          <w:lang w:val="en-GB"/>
        </w:rPr>
        <w:t> </w:t>
      </w:r>
      <w:r w:rsidRPr="007F644B">
        <w:rPr>
          <w:color w:val="000000" w:themeColor="text1"/>
          <w:lang w:eastAsia="zh-CN"/>
        </w:rPr>
        <w:t>l</w:t>
      </w:r>
      <w:r w:rsidRPr="007F644B">
        <w:rPr>
          <w:color w:val="000000" w:themeColor="text1"/>
          <w:lang w:val="en-GB"/>
        </w:rPr>
        <w:t> </w:t>
      </w:r>
      <w:r w:rsidRPr="007F644B">
        <w:rPr>
          <w:color w:val="000000" w:themeColor="text1"/>
          <w:lang w:eastAsia="zh-CN"/>
        </w:rPr>
        <w:t>]</w:t>
      </w:r>
      <w:r w:rsidRPr="007F644B">
        <w:rPr>
          <w:rFonts w:eastAsiaTheme="minorEastAsia"/>
          <w:lang w:val="en-GB"/>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lang w:val="en-GB" w:eastAsia="zh-CN"/>
        </w:rPr>
        <w:t>}</w:t>
      </w:r>
      <w:r w:rsidRPr="007F644B">
        <w:rPr>
          <w:rFonts w:eastAsiaTheme="minorEastAsia"/>
          <w:lang w:val="en-GB"/>
        </w:rPr>
        <w:br/>
      </w:r>
      <w:r w:rsidRPr="007F644B">
        <w:rPr>
          <w:lang w:val="en-GB" w:eastAsia="zh-CN"/>
        </w:rPr>
        <w:t>else {</w:t>
      </w:r>
      <w:r w:rsidRPr="007F644B">
        <w:rPr>
          <w:rFonts w:eastAsiaTheme="minorEastAsia"/>
          <w:lang w:val="en-GB"/>
        </w:rPr>
        <w:br/>
      </w:r>
      <w:r w:rsidRPr="007F644B">
        <w:rPr>
          <w:color w:val="000000" w:themeColor="text1"/>
          <w:lang w:eastAsia="zh-CN"/>
        </w:rPr>
        <w:t xml:space="preserve">  for ( </w:t>
      </w:r>
      <w:proofErr w:type="spellStart"/>
      <w:r w:rsidRPr="007F644B">
        <w:rPr>
          <w:color w:val="000000" w:themeColor="text1"/>
          <w:lang w:eastAsia="zh-CN"/>
        </w:rPr>
        <w:t>i</w:t>
      </w:r>
      <w:proofErr w:type="spellEnd"/>
      <w:r w:rsidRPr="007F644B">
        <w:rPr>
          <w:color w:val="000000" w:themeColor="text1"/>
          <w:lang w:eastAsia="zh-CN"/>
        </w:rPr>
        <w:t xml:space="preserve"> = 0; </w:t>
      </w:r>
      <w:proofErr w:type="spellStart"/>
      <w:r w:rsidRPr="007F644B">
        <w:rPr>
          <w:color w:val="000000" w:themeColor="text1"/>
          <w:lang w:eastAsia="zh-CN"/>
        </w:rPr>
        <w:t>i</w:t>
      </w:r>
      <w:proofErr w:type="spellEnd"/>
      <w:r w:rsidRPr="007F644B">
        <w:rPr>
          <w:color w:val="000000" w:themeColor="text1"/>
          <w:lang w:eastAsia="zh-CN"/>
        </w:rPr>
        <w:t xml:space="preserve"> &lt;= gfv_num_matrix_types_minus1; </w:t>
      </w:r>
      <w:proofErr w:type="spellStart"/>
      <w:r w:rsidRPr="007F644B">
        <w:rPr>
          <w:color w:val="000000" w:themeColor="text1"/>
          <w:lang w:eastAsia="zh-CN"/>
        </w:rPr>
        <w:t>i</w:t>
      </w:r>
      <w:proofErr w:type="spellEnd"/>
      <w:r w:rsidRPr="007F644B">
        <w:rPr>
          <w:color w:val="000000" w:themeColor="text1"/>
          <w:lang w:eastAsia="zh-CN"/>
        </w:rPr>
        <w:t>++ ) {</w:t>
      </w:r>
      <w:r w:rsidRPr="007F644B">
        <w:rPr>
          <w:rFonts w:eastAsiaTheme="minorEastAsia"/>
          <w:lang w:val="en-GB"/>
        </w:rPr>
        <w:br/>
      </w:r>
      <w:r w:rsidRPr="007F644B">
        <w:rPr>
          <w:color w:val="000000" w:themeColor="text1"/>
          <w:lang w:eastAsia="zh-CN"/>
        </w:rPr>
        <w:t xml:space="preserve">    for ( j = 0; j &lt;</w:t>
      </w:r>
      <w:r w:rsidRPr="007F644B">
        <w:rPr>
          <w:color w:val="000000" w:themeColor="text1"/>
          <w:szCs w:val="24"/>
          <w:lang w:eastAsia="zh-CN"/>
        </w:rPr>
        <w:t xml:space="preserve"> </w:t>
      </w:r>
      <w:proofErr w:type="spellStart"/>
      <w:r w:rsidRPr="007F644B">
        <w:rPr>
          <w:color w:val="000000" w:themeColor="text1"/>
          <w:szCs w:val="24"/>
          <w:lang w:eastAsia="zh-CN"/>
        </w:rPr>
        <w:t>numMatrices</w:t>
      </w:r>
      <w:proofErr w:type="spellEnd"/>
      <w:r w:rsidRPr="007F644B">
        <w:rPr>
          <w:color w:val="000000" w:themeColor="text1"/>
          <w:szCs w:val="24"/>
          <w:lang w:eastAsia="zh-CN"/>
        </w:rPr>
        <w:t>[</w:t>
      </w:r>
      <w:r w:rsidRPr="007F644B">
        <w:rPr>
          <w:color w:val="000000" w:themeColor="text1"/>
          <w:lang w:val="en-GB"/>
        </w:rPr>
        <w:t> </w:t>
      </w:r>
      <w:proofErr w:type="spellStart"/>
      <w:r w:rsidRPr="007F644B">
        <w:rPr>
          <w:color w:val="000000" w:themeColor="text1"/>
          <w:szCs w:val="24"/>
          <w:lang w:eastAsia="zh-CN"/>
        </w:rPr>
        <w:t>i</w:t>
      </w:r>
      <w:proofErr w:type="spellEnd"/>
      <w:r w:rsidRPr="007F644B">
        <w:rPr>
          <w:color w:val="000000" w:themeColor="text1"/>
          <w:lang w:val="en-GB"/>
        </w:rPr>
        <w:t> </w:t>
      </w:r>
      <w:r w:rsidRPr="007F644B">
        <w:rPr>
          <w:color w:val="000000" w:themeColor="text1"/>
          <w:szCs w:val="24"/>
          <w:lang w:eastAsia="zh-CN"/>
        </w:rPr>
        <w:t>]</w:t>
      </w:r>
      <w:r w:rsidRPr="007F644B">
        <w:rPr>
          <w:color w:val="000000" w:themeColor="text1"/>
          <w:lang w:eastAsia="zh-CN"/>
        </w:rPr>
        <w:t xml:space="preserve">; </w:t>
      </w:r>
      <w:proofErr w:type="spellStart"/>
      <w:r w:rsidRPr="007F644B">
        <w:rPr>
          <w:color w:val="000000" w:themeColor="text1"/>
          <w:lang w:eastAsia="zh-CN"/>
        </w:rPr>
        <w:t>j++</w:t>
      </w:r>
      <w:proofErr w:type="spellEnd"/>
      <w:r w:rsidRPr="007F644B">
        <w:rPr>
          <w:color w:val="000000" w:themeColor="text1"/>
          <w:lang w:eastAsia="zh-CN"/>
        </w:rPr>
        <w:t xml:space="preserve"> ) {</w:t>
      </w:r>
      <w:r w:rsidRPr="007F644B">
        <w:rPr>
          <w:rFonts w:eastAsiaTheme="minorEastAsia"/>
          <w:lang w:val="en-GB"/>
        </w:rPr>
        <w:br/>
      </w:r>
      <w:r w:rsidRPr="007F644B">
        <w:rPr>
          <w:color w:val="000000" w:themeColor="text1"/>
          <w:lang w:eastAsia="zh-CN"/>
        </w:rPr>
        <w:t xml:space="preserve">      for( k = 0; k &lt; </w:t>
      </w:r>
      <w:proofErr w:type="spellStart"/>
      <w:r w:rsidRPr="007F644B">
        <w:rPr>
          <w:color w:val="000000" w:themeColor="text1"/>
          <w:szCs w:val="24"/>
          <w:lang w:eastAsia="zh-CN"/>
        </w:rPr>
        <w:t>matrixHeight</w:t>
      </w:r>
      <w:proofErr w:type="spellEnd"/>
      <w:r w:rsidRPr="007F644B" w:rsidDel="005800FB">
        <w:rPr>
          <w:color w:val="000000" w:themeColor="text1"/>
          <w:lang w:eastAsia="zh-CN"/>
        </w:rPr>
        <w:t xml:space="preserve"> </w:t>
      </w:r>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k++ ) {</w:t>
      </w:r>
      <w:r w:rsidRPr="007F644B">
        <w:rPr>
          <w:rFonts w:eastAsiaTheme="minorEastAsia"/>
          <w:lang w:val="en-GB"/>
        </w:rPr>
        <w:br/>
      </w:r>
      <w:r w:rsidRPr="007F644B">
        <w:rPr>
          <w:color w:val="000000" w:themeColor="text1"/>
          <w:lang w:eastAsia="zh-CN"/>
        </w:rPr>
        <w:t xml:space="preserve">        for ( l = 0;l &lt;</w:t>
      </w:r>
      <w:r w:rsidRPr="007F644B" w:rsidDel="005800FB">
        <w:rPr>
          <w:color w:val="000000" w:themeColor="text1"/>
          <w:lang w:eastAsia="zh-CN"/>
        </w:rPr>
        <w:t xml:space="preserve"> </w:t>
      </w:r>
      <w:proofErr w:type="spellStart"/>
      <w:r w:rsidRPr="007F644B">
        <w:rPr>
          <w:color w:val="000000" w:themeColor="text1"/>
          <w:szCs w:val="24"/>
          <w:lang w:eastAsia="zh-CN"/>
        </w:rPr>
        <w:t>matrixWidth</w:t>
      </w:r>
      <w:proofErr w:type="spellEnd"/>
      <w:r w:rsidRPr="007F644B" w:rsidDel="005800FB">
        <w:rPr>
          <w:color w:val="000000" w:themeColor="text1"/>
          <w:lang w:eastAsia="zh-CN"/>
        </w:rPr>
        <w:t xml:space="preserve"> </w:t>
      </w:r>
      <w:r w:rsidRPr="007F644B">
        <w:rPr>
          <w:color w:val="000000" w:themeColor="text1"/>
          <w:lang w:eastAsia="zh-CN"/>
        </w:rPr>
        <w:t>[</w:t>
      </w:r>
      <w:r w:rsidRPr="007F644B">
        <w:rPr>
          <w:color w:val="000000" w:themeColor="text1"/>
          <w:lang w:val="en-GB"/>
        </w:rPr>
        <w:t> </w:t>
      </w:r>
      <w:proofErr w:type="spellStart"/>
      <w:r w:rsidRPr="007F644B">
        <w:rPr>
          <w:color w:val="000000" w:themeColor="text1"/>
          <w:lang w:eastAsia="zh-CN"/>
        </w:rPr>
        <w:t>i</w:t>
      </w:r>
      <w:proofErr w:type="spellEnd"/>
      <w:r w:rsidRPr="007F644B">
        <w:rPr>
          <w:color w:val="000000" w:themeColor="text1"/>
          <w:lang w:val="en-GB"/>
        </w:rPr>
        <w:t> </w:t>
      </w:r>
      <w:r w:rsidRPr="007F644B">
        <w:rPr>
          <w:color w:val="000000" w:themeColor="text1"/>
          <w:lang w:eastAsia="zh-CN"/>
        </w:rPr>
        <w:t>]; l++) {</w:t>
      </w:r>
      <w:r w:rsidRPr="007F644B">
        <w:rPr>
          <w:rFonts w:eastAsiaTheme="minorEastAsia"/>
          <w:lang w:val="en-GB"/>
        </w:rPr>
        <w:br/>
      </w:r>
      <w:r w:rsidRPr="007F644B">
        <w:rPr>
          <w:rFonts w:eastAsiaTheme="minorEastAsia"/>
          <w:szCs w:val="22"/>
          <w:lang w:val="en-CA"/>
        </w:rPr>
        <w:t xml:space="preserve">          </w:t>
      </w:r>
      <w:proofErr w:type="spellStart"/>
      <w:r w:rsidRPr="007F644B">
        <w:rPr>
          <w:rFonts w:eastAsiaTheme="minorEastAsia"/>
          <w:szCs w:val="22"/>
          <w:lang w:val="en-CA"/>
        </w:rPr>
        <w:t>sigMatrix</w:t>
      </w:r>
      <w:proofErr w:type="spellEnd"/>
      <w:r w:rsidRPr="007F644B">
        <w:rPr>
          <w:rFonts w:eastAsiaTheme="minorEastAsia"/>
          <w:szCs w:val="22"/>
          <w:lang w:val="en-CA"/>
        </w:rPr>
        <w:t xml:space="preserve"> [</w:t>
      </w:r>
      <w:r w:rsidRPr="007F644B">
        <w:rPr>
          <w:color w:val="000000" w:themeColor="text1"/>
          <w:lang w:val="en-GB"/>
        </w:rPr>
        <w:t> </w:t>
      </w:r>
      <w:proofErr w:type="spellStart"/>
      <w:r w:rsidRPr="007F644B">
        <w:rPr>
          <w:rFonts w:eastAsiaTheme="minorEastAsia"/>
          <w:szCs w:val="22"/>
          <w:lang w:val="en-CA"/>
        </w:rPr>
        <w:t>i</w:t>
      </w:r>
      <w:proofErr w:type="spellEnd"/>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j</w:t>
      </w:r>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k</w:t>
      </w:r>
      <w:r w:rsidRPr="007F644B">
        <w:rPr>
          <w:color w:val="000000" w:themeColor="text1"/>
          <w:lang w:val="en-GB"/>
        </w:rPr>
        <w:t> </w:t>
      </w:r>
      <w:r w:rsidRPr="007F644B">
        <w:rPr>
          <w:rFonts w:eastAsiaTheme="minorEastAsia"/>
          <w:szCs w:val="22"/>
          <w:lang w:val="en-CA"/>
        </w:rPr>
        <w:t>][</w:t>
      </w:r>
      <w:r w:rsidRPr="007F644B">
        <w:rPr>
          <w:color w:val="000000" w:themeColor="text1"/>
          <w:lang w:val="en-GB"/>
        </w:rPr>
        <w:t> </w:t>
      </w:r>
      <w:r w:rsidRPr="007F644B">
        <w:rPr>
          <w:rFonts w:eastAsiaTheme="minorEastAsia"/>
          <w:szCs w:val="22"/>
          <w:lang w:val="en-CA"/>
        </w:rPr>
        <w:t>l</w:t>
      </w:r>
      <w:r w:rsidRPr="007F644B">
        <w:rPr>
          <w:color w:val="000000" w:themeColor="text1"/>
          <w:lang w:val="en-GB"/>
        </w:rPr>
        <w:t> </w:t>
      </w:r>
      <w:r w:rsidRPr="007F644B">
        <w:rPr>
          <w:rFonts w:eastAsiaTheme="minorEastAsia"/>
          <w:szCs w:val="22"/>
          <w:lang w:val="en-CA"/>
        </w:rPr>
        <w:t xml:space="preserve">] = </w:t>
      </w:r>
      <w:r w:rsidRPr="007F644B">
        <w:rPr>
          <w:color w:val="000000" w:themeColor="text1"/>
          <w:szCs w:val="24"/>
          <w:lang w:eastAsia="zh-CN"/>
        </w:rPr>
        <w:t>0</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color w:val="000000" w:themeColor="text1"/>
          <w:lang w:eastAsia="zh-CN"/>
        </w:rPr>
        <w:t xml:space="preserve">  }</w:t>
      </w:r>
      <w:r w:rsidRPr="007F644B">
        <w:rPr>
          <w:rFonts w:eastAsiaTheme="minorEastAsia"/>
          <w:lang w:val="en-GB"/>
        </w:rPr>
        <w:br/>
      </w:r>
      <w:r w:rsidRPr="007F644B">
        <w:rPr>
          <w:lang w:val="en-GB" w:eastAsia="zh-CN"/>
        </w:rPr>
        <w:t>}</w:t>
      </w:r>
    </w:p>
    <w:p w14:paraId="10B897E0" w14:textId="77777777" w:rsidR="007F644B" w:rsidRPr="007F644B" w:rsidRDefault="007F644B" w:rsidP="007F644B">
      <w:pPr>
        <w:rPr>
          <w:rFonts w:eastAsia="DengXian"/>
          <w:lang w:eastAsia="zh-CN"/>
        </w:rPr>
      </w:pPr>
      <w:proofErr w:type="spellStart"/>
      <w:r w:rsidRPr="007F644B">
        <w:rPr>
          <w:rFonts w:eastAsia="DengXian"/>
          <w:lang w:eastAsia="zh-CN"/>
        </w:rPr>
        <w:t>TranslatorNN</w:t>
      </w:r>
      <w:proofErr w:type="spellEnd"/>
      <w:r w:rsidRPr="007F644B">
        <w:rPr>
          <w:rFonts w:eastAsia="DengXian"/>
          <w:lang w:eastAsia="zh-CN"/>
        </w:rPr>
        <w:t>(</w:t>
      </w:r>
      <w:r w:rsidRPr="007F644B">
        <w:rPr>
          <w:lang w:val="en-GB"/>
        </w:rPr>
        <w:t> </w:t>
      </w:r>
      <w:r w:rsidRPr="007F644B">
        <w:rPr>
          <w:rFonts w:eastAsia="DengXian"/>
          <w:lang w:eastAsia="zh-CN"/>
        </w:rPr>
        <w:t>) is a process to translate the various formats of the facial parameters carried in the SEI message to the fixed format of the facial parameters to be input to the generative network to generate the output picture</w:t>
      </w:r>
    </w:p>
    <w:p w14:paraId="14A73429" w14:textId="77777777" w:rsidR="007F644B" w:rsidRPr="007F644B" w:rsidRDefault="007F644B" w:rsidP="007F644B">
      <w:pPr>
        <w:rPr>
          <w:rFonts w:eastAsia="DengXian"/>
          <w:lang w:eastAsia="zh-CN"/>
        </w:rPr>
      </w:pPr>
      <w:r w:rsidRPr="007F644B">
        <w:rPr>
          <w:rFonts w:eastAsia="DengXian"/>
          <w:lang w:eastAsia="zh-CN"/>
        </w:rPr>
        <w:t xml:space="preserve">Inputs to </w:t>
      </w:r>
      <w:proofErr w:type="spellStart"/>
      <w:r w:rsidRPr="007F644B">
        <w:rPr>
          <w:rFonts w:eastAsia="DengXian"/>
          <w:lang w:eastAsia="zh-CN"/>
        </w:rPr>
        <w:t>TranslatorNN</w:t>
      </w:r>
      <w:proofErr w:type="spellEnd"/>
      <w:r w:rsidRPr="007F644B">
        <w:rPr>
          <w:rFonts w:eastAsia="DengXian"/>
          <w:lang w:eastAsia="zh-CN"/>
        </w:rPr>
        <w:t>() are:</w:t>
      </w:r>
    </w:p>
    <w:p w14:paraId="6D88BCD1"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proofErr w:type="spellStart"/>
      <w:r w:rsidRPr="007F644B">
        <w:rPr>
          <w:rFonts w:eastAsiaTheme="minorEastAsia"/>
          <w:lang w:val="en-GB"/>
        </w:rPr>
        <w:t>sigKeyPoint</w:t>
      </w:r>
      <w:proofErr w:type="spellEnd"/>
      <w:r w:rsidRPr="007F644B">
        <w:rPr>
          <w:rFonts w:eastAsiaTheme="minorEastAsia"/>
          <w:lang w:val="en-GB"/>
        </w:rPr>
        <w:t xml:space="preserve"> and </w:t>
      </w:r>
      <w:proofErr w:type="spellStart"/>
      <w:r w:rsidRPr="007F644B">
        <w:rPr>
          <w:rFonts w:eastAsiaTheme="minorEastAsia"/>
          <w:lang w:val="en-GB"/>
        </w:rPr>
        <w:t>sigMatrix</w:t>
      </w:r>
      <w:proofErr w:type="spellEnd"/>
    </w:p>
    <w:p w14:paraId="31C09969" w14:textId="77777777" w:rsidR="007F644B" w:rsidRPr="007F644B" w:rsidRDefault="007F644B" w:rsidP="007F644B">
      <w:pPr>
        <w:rPr>
          <w:rFonts w:eastAsia="DengXian"/>
          <w:lang w:eastAsia="zh-CN"/>
        </w:rPr>
      </w:pPr>
      <w:r w:rsidRPr="007F644B">
        <w:rPr>
          <w:rFonts w:eastAsia="DengXian"/>
          <w:lang w:eastAsia="zh-CN"/>
        </w:rPr>
        <w:t xml:space="preserve">Outputs of </w:t>
      </w:r>
      <w:proofErr w:type="spellStart"/>
      <w:r w:rsidRPr="007F644B">
        <w:rPr>
          <w:rFonts w:eastAsia="DengXian"/>
          <w:lang w:eastAsia="zh-CN"/>
        </w:rPr>
        <w:t>TranslatorNN</w:t>
      </w:r>
      <w:proofErr w:type="spellEnd"/>
      <w:r w:rsidRPr="007F644B">
        <w:rPr>
          <w:rFonts w:eastAsia="DengXian"/>
          <w:lang w:eastAsia="zh-CN"/>
        </w:rPr>
        <w:t>() are:</w:t>
      </w:r>
    </w:p>
    <w:p w14:paraId="44CA11CF" w14:textId="13101EB9" w:rsidR="007F644B" w:rsidRPr="00E43440"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proofErr w:type="spellStart"/>
      <w:r w:rsidRPr="00E43440">
        <w:rPr>
          <w:rFonts w:eastAsiaTheme="minorEastAsia"/>
          <w:lang w:val="en-GB"/>
        </w:rPr>
        <w:t>convKeyPoint</w:t>
      </w:r>
      <w:proofErr w:type="spellEnd"/>
      <w:r w:rsidRPr="00E43440">
        <w:rPr>
          <w:rFonts w:eastAsiaTheme="minorEastAsia"/>
          <w:lang w:val="en-GB"/>
        </w:rPr>
        <w:t xml:space="preserve"> and </w:t>
      </w:r>
      <w:proofErr w:type="spellStart"/>
      <w:r w:rsidRPr="00F2523B">
        <w:rPr>
          <w:rFonts w:eastAsiaTheme="minorEastAsia"/>
        </w:rPr>
        <w:t>conv</w:t>
      </w:r>
      <w:r w:rsidR="00E43440" w:rsidRPr="00B17A64">
        <w:rPr>
          <w:rFonts w:eastAsiaTheme="minorEastAsia"/>
        </w:rPr>
        <w:t>Num</w:t>
      </w:r>
      <w:r w:rsidRPr="00F2523B">
        <w:rPr>
          <w:rFonts w:eastAsiaTheme="minorEastAsia"/>
        </w:rPr>
        <w:t>KeyPoint</w:t>
      </w:r>
      <w:proofErr w:type="spellEnd"/>
      <w:r w:rsidRPr="00E43440">
        <w:rPr>
          <w:rFonts w:eastAsiaTheme="minorEastAsia"/>
          <w:lang w:val="en-GB"/>
        </w:rPr>
        <w:t xml:space="preserve"> </w:t>
      </w:r>
    </w:p>
    <w:p w14:paraId="171A02AD" w14:textId="6C7753A8" w:rsidR="007F644B" w:rsidRPr="00E43440"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proofErr w:type="spellStart"/>
      <w:r w:rsidRPr="00E43440">
        <w:rPr>
          <w:rFonts w:eastAsiaTheme="minorEastAsia"/>
          <w:lang w:val="en-GB"/>
        </w:rPr>
        <w:t>convMatrix</w:t>
      </w:r>
      <w:proofErr w:type="spellEnd"/>
      <w:r w:rsidRPr="00E43440">
        <w:rPr>
          <w:rFonts w:eastAsiaTheme="minorEastAsia"/>
          <w:lang w:val="en-GB"/>
        </w:rPr>
        <w:t xml:space="preserve"> and </w:t>
      </w:r>
      <w:proofErr w:type="spellStart"/>
      <w:r w:rsidRPr="00F2523B">
        <w:rPr>
          <w:rFonts w:eastAsiaTheme="minorEastAsia"/>
        </w:rPr>
        <w:t>conv</w:t>
      </w:r>
      <w:r w:rsidR="00E43440" w:rsidRPr="00B90126">
        <w:rPr>
          <w:rFonts w:eastAsiaTheme="minorEastAsia"/>
        </w:rPr>
        <w:t>Num</w:t>
      </w:r>
      <w:r w:rsidRPr="00F2523B">
        <w:rPr>
          <w:rFonts w:eastAsiaTheme="minorEastAsia"/>
        </w:rPr>
        <w:t>Matrix</w:t>
      </w:r>
      <w:proofErr w:type="spellEnd"/>
      <w:r w:rsidRPr="00F2523B">
        <w:rPr>
          <w:rFonts w:eastAsiaTheme="minorEastAsia"/>
        </w:rPr>
        <w:t xml:space="preserve">, </w:t>
      </w:r>
      <w:proofErr w:type="spellStart"/>
      <w:r w:rsidRPr="00F2523B">
        <w:rPr>
          <w:rFonts w:eastAsiaTheme="minorEastAsia"/>
        </w:rPr>
        <w:t>convMatrixWidth</w:t>
      </w:r>
      <w:proofErr w:type="spellEnd"/>
      <w:r w:rsidRPr="00F2523B">
        <w:rPr>
          <w:rFonts w:eastAsiaTheme="minorEastAsia"/>
        </w:rPr>
        <w:t xml:space="preserve">, </w:t>
      </w:r>
      <w:proofErr w:type="spellStart"/>
      <w:r w:rsidRPr="00F2523B">
        <w:rPr>
          <w:rFonts w:eastAsiaTheme="minorEastAsia"/>
        </w:rPr>
        <w:t>convMatrixHeight</w:t>
      </w:r>
      <w:proofErr w:type="spellEnd"/>
    </w:p>
    <w:p w14:paraId="5BE55D78" w14:textId="77777777" w:rsidR="007F644B" w:rsidRPr="007F644B" w:rsidRDefault="007F644B" w:rsidP="007F644B">
      <w:pPr>
        <w:rPr>
          <w:rFonts w:eastAsiaTheme="minorEastAsia"/>
          <w:szCs w:val="22"/>
          <w:lang w:val="en-CA"/>
        </w:rPr>
      </w:pPr>
      <w:r w:rsidRPr="007F644B">
        <w:rPr>
          <w:rFonts w:eastAsiaTheme="minorEastAsia"/>
          <w:szCs w:val="22"/>
          <w:lang w:val="en-CA"/>
        </w:rPr>
        <w:t xml:space="preserve">The process </w:t>
      </w:r>
      <w:proofErr w:type="spellStart"/>
      <w:r w:rsidRPr="007F644B">
        <w:rPr>
          <w:rFonts w:eastAsiaTheme="minorEastAsia"/>
          <w:szCs w:val="22"/>
          <w:lang w:val="en-CA"/>
        </w:rPr>
        <w:t>DeriveInputTensors</w:t>
      </w:r>
      <w:proofErr w:type="spellEnd"/>
      <w:r w:rsidRPr="007F644B">
        <w:rPr>
          <w:rFonts w:eastAsiaTheme="minorEastAsia"/>
          <w:szCs w:val="22"/>
          <w:lang w:val="en-CA"/>
        </w:rPr>
        <w:t xml:space="preserve">( ) for deriving the inputs of </w:t>
      </w:r>
      <w:proofErr w:type="spellStart"/>
      <w:r w:rsidRPr="007F644B">
        <w:rPr>
          <w:rFonts w:eastAsiaTheme="minorEastAsia"/>
        </w:rPr>
        <w:t>GenerativeNN</w:t>
      </w:r>
      <w:proofErr w:type="spellEnd"/>
      <w:r w:rsidRPr="007F644B">
        <w:rPr>
          <w:rFonts w:eastAsiaTheme="minorEastAsia"/>
          <w:lang w:val="en-GB"/>
        </w:rPr>
        <w:t xml:space="preserve"> </w:t>
      </w:r>
      <w:r w:rsidRPr="007F644B">
        <w:rPr>
          <w:lang w:val="en-GB"/>
        </w:rPr>
        <w:t>( )</w:t>
      </w:r>
      <w:r w:rsidRPr="007F644B">
        <w:rPr>
          <w:rFonts w:eastAsiaTheme="minorEastAsia"/>
          <w:szCs w:val="22"/>
          <w:lang w:val="en-CA"/>
        </w:rPr>
        <w:t xml:space="preserve"> is specified as follows:</w:t>
      </w:r>
    </w:p>
    <w:p w14:paraId="093FAE65" w14:textId="77777777" w:rsidR="007F644B" w:rsidRPr="007F644B" w:rsidRDefault="007F644B" w:rsidP="007F644B">
      <w:pPr>
        <w:spacing w:beforeLines="50" w:before="120"/>
        <w:ind w:leftChars="100" w:left="200"/>
        <w:rPr>
          <w:rFonts w:eastAsia="DengXian"/>
          <w:szCs w:val="22"/>
          <w:lang w:eastAsia="zh-CN"/>
        </w:rPr>
      </w:pPr>
      <w:r w:rsidRPr="007F644B">
        <w:rPr>
          <w:rFonts w:eastAsiaTheme="minorEastAsia"/>
          <w:noProof/>
          <w:lang w:val="en-GB"/>
        </w:rPr>
        <w:t xml:space="preserve">When gfv_base_pic_flag is equal to 1, the BasePicture </w:t>
      </w:r>
      <w:r w:rsidRPr="007F644B">
        <w:rPr>
          <w:rFonts w:eastAsiaTheme="minorEastAsia"/>
          <w:lang w:val="en-GB"/>
        </w:rPr>
        <w:t xml:space="preserve">input tensor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and </w:t>
      </w:r>
      <w:proofErr w:type="spellStart"/>
      <w:r w:rsidRPr="007F644B">
        <w:rPr>
          <w:rFonts w:eastAsiaTheme="minorEastAsia"/>
          <w:lang w:val="en-GB"/>
        </w:rPr>
        <w:t>inputBaseCr</w:t>
      </w:r>
      <w:proofErr w:type="spellEnd"/>
      <w:r w:rsidRPr="007F644B">
        <w:rPr>
          <w:rFonts w:eastAsiaTheme="minorEastAsia"/>
          <w:lang w:val="en-GB"/>
        </w:rPr>
        <w:t xml:space="preserve"> are derived as follows:</w:t>
      </w:r>
    </w:p>
    <w:p w14:paraId="6B121E73" w14:textId="77777777" w:rsidR="007F644B" w:rsidRPr="007F644B" w:rsidRDefault="007F644B" w:rsidP="007F644B">
      <w:pPr>
        <w:spacing w:beforeLines="50" w:before="120"/>
        <w:ind w:leftChars="142" w:left="284"/>
        <w:rPr>
          <w:color w:val="000000" w:themeColor="text1"/>
          <w:szCs w:val="24"/>
          <w:lang w:val="en-GB" w:eastAsia="zh-CN"/>
        </w:rPr>
      </w:pPr>
      <w:r w:rsidRPr="007F644B">
        <w:rPr>
          <w:color w:val="000000" w:themeColor="text1"/>
          <w:szCs w:val="24"/>
          <w:lang w:val="en-CA" w:eastAsia="zh-CN"/>
        </w:rPr>
        <w:t>for( x = 0; x &lt;</w:t>
      </w:r>
      <w:r w:rsidRPr="007F644B">
        <w:rPr>
          <w:lang w:val="en-GB"/>
        </w:rPr>
        <w:t xml:space="preserve"> </w:t>
      </w:r>
      <w:proofErr w:type="spellStart"/>
      <w:r w:rsidRPr="007F644B">
        <w:rPr>
          <w:lang w:val="en-GB"/>
        </w:rPr>
        <w:t>CroppedWidth</w:t>
      </w:r>
      <w:proofErr w:type="spellEnd"/>
      <w:r w:rsidRPr="007F644B">
        <w:rPr>
          <w:lang w:val="en-GB"/>
        </w:rPr>
        <w:t>; x++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 ( y = 0; y &lt;</w:t>
      </w:r>
      <w:r w:rsidRPr="007F644B">
        <w:rPr>
          <w:lang w:val="en-GB"/>
        </w:rPr>
        <w:t xml:space="preserve"> </w:t>
      </w:r>
      <w:proofErr w:type="spellStart"/>
      <w:r w:rsidRPr="007F644B">
        <w:rPr>
          <w:lang w:val="en-GB"/>
        </w:rPr>
        <w:t>CroppedHeight</w:t>
      </w:r>
      <w:proofErr w:type="spellEnd"/>
      <w:r w:rsidRPr="007F644B">
        <w:rPr>
          <w:lang w:val="en-GB"/>
        </w:rPr>
        <w:t>; y++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color w:val="000000" w:themeColor="text1"/>
          <w:szCs w:val="24"/>
          <w:lang w:val="en-CA" w:eastAsia="zh-CN"/>
        </w:rPr>
        <w:t>inputBaseY</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InpY</w:t>
      </w:r>
      <w:proofErr w:type="spellEnd"/>
      <w:r w:rsidRPr="007F644B">
        <w:rPr>
          <w:rFonts w:eastAsiaTheme="minorEastAsia"/>
          <w:lang w:val="en-GB"/>
        </w:rPr>
        <w:t xml:space="preserve">( </w:t>
      </w:r>
      <w:r w:rsidRPr="007F644B">
        <w:rPr>
          <w:color w:val="000000" w:themeColor="text1"/>
          <w:szCs w:val="24"/>
          <w:lang w:val="en-CA" w:eastAsia="zh-CN"/>
        </w:rPr>
        <w:t>base</w:t>
      </w:r>
      <w:proofErr w:type="spellStart"/>
      <w:r w:rsidRPr="007F644B">
        <w:rPr>
          <w:lang w:val="en-GB"/>
        </w:rPr>
        <w:t>CroppedYPic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 )</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w:t>
      </w:r>
      <w:r w:rsidRPr="007F644B">
        <w:rPr>
          <w:rFonts w:eastAsiaTheme="minorEastAsia"/>
          <w:lang w:val="en-GB"/>
        </w:rPr>
        <w:br/>
      </w:r>
      <w:r w:rsidRPr="007F644B">
        <w:rPr>
          <w:rFonts w:hint="eastAsia"/>
          <w:lang w:val="en-GB" w:eastAsia="zh-CN"/>
        </w:rPr>
        <w:t>i</w:t>
      </w:r>
      <w:r w:rsidRPr="007F644B">
        <w:rPr>
          <w:lang w:val="en-GB" w:eastAsia="zh-CN"/>
        </w:rPr>
        <w:t>f</w:t>
      </w:r>
      <w:r w:rsidRPr="007F644B">
        <w:rPr>
          <w:rFonts w:eastAsiaTheme="minorEastAsia"/>
          <w:noProof/>
          <w:lang w:val="en-GB"/>
        </w:rPr>
        <w:t xml:space="preserve"> (ChromaFormatIdc !=0)</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color w:val="000000" w:themeColor="text1"/>
          <w:szCs w:val="24"/>
          <w:lang w:val="en-CA" w:eastAsia="zh-CN"/>
        </w:rPr>
        <w:t>for( x = 0; x &lt;</w:t>
      </w:r>
      <w:r w:rsidRPr="007F644B">
        <w:rPr>
          <w:lang w:val="en-GB"/>
        </w:rPr>
        <w:t xml:space="preserve"> </w:t>
      </w:r>
      <w:proofErr w:type="spellStart"/>
      <w:r w:rsidRPr="007F644B">
        <w:rPr>
          <w:lang w:val="en-GB"/>
        </w:rPr>
        <w:t>CroppedWidth</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SubWidthC</w:t>
      </w:r>
      <w:proofErr w:type="spellEnd"/>
      <w:r w:rsidRPr="007F644B">
        <w:rPr>
          <w:lang w:val="en-GB"/>
        </w:rPr>
        <w:t>; x++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for ( y = 0; y &lt;</w:t>
      </w:r>
      <w:r w:rsidRPr="007F644B">
        <w:rPr>
          <w:lang w:val="en-GB"/>
        </w:rPr>
        <w:t xml:space="preserve"> </w:t>
      </w:r>
      <w:proofErr w:type="spellStart"/>
      <w:r w:rsidRPr="007F644B">
        <w:rPr>
          <w:lang w:val="en-GB"/>
        </w:rPr>
        <w:t>CroppedHeight</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SubHeightC</w:t>
      </w:r>
      <w:proofErr w:type="spellEnd"/>
      <w:r w:rsidRPr="007F644B">
        <w:rPr>
          <w:lang w:val="en-GB"/>
        </w:rPr>
        <w:t>; y++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color w:val="000000" w:themeColor="text1"/>
          <w:szCs w:val="24"/>
          <w:lang w:val="en-CA" w:eastAsia="zh-CN"/>
        </w:rPr>
        <w:t>inputBaseCb</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InpC</w:t>
      </w:r>
      <w:proofErr w:type="spellEnd"/>
      <w:r w:rsidRPr="007F644B">
        <w:rPr>
          <w:rFonts w:eastAsiaTheme="minorEastAsia"/>
          <w:lang w:val="en-GB"/>
        </w:rPr>
        <w:t xml:space="preserve">( </w:t>
      </w:r>
      <w:r w:rsidRPr="007F644B">
        <w:rPr>
          <w:color w:val="000000" w:themeColor="text1"/>
          <w:szCs w:val="24"/>
          <w:lang w:val="en-CA" w:eastAsia="zh-CN"/>
        </w:rPr>
        <w:t>base</w:t>
      </w:r>
      <w:proofErr w:type="spellStart"/>
      <w:r w:rsidRPr="007F644B">
        <w:rPr>
          <w:lang w:val="en-GB"/>
        </w:rPr>
        <w:t>CroppedCbPic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color w:val="000000" w:themeColor="text1"/>
          <w:szCs w:val="24"/>
          <w:lang w:val="en-CA" w:eastAsia="zh-CN"/>
        </w:rPr>
        <w:t>inputBaseCr</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InpC</w:t>
      </w:r>
      <w:proofErr w:type="spellEnd"/>
      <w:r w:rsidRPr="007F644B">
        <w:rPr>
          <w:rFonts w:eastAsiaTheme="minorEastAsia"/>
          <w:lang w:val="en-GB"/>
        </w:rPr>
        <w:t xml:space="preserve">( </w:t>
      </w:r>
      <w:r w:rsidRPr="007F644B">
        <w:rPr>
          <w:color w:val="000000" w:themeColor="text1"/>
          <w:szCs w:val="24"/>
          <w:lang w:val="en-CA" w:eastAsia="zh-CN"/>
        </w:rPr>
        <w:t>base</w:t>
      </w:r>
      <w:proofErr w:type="spellStart"/>
      <w:r w:rsidRPr="007F644B">
        <w:rPr>
          <w:lang w:val="en-GB"/>
        </w:rPr>
        <w:t>CroppedCrPic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w:t>
      </w:r>
      <w:r w:rsidRPr="007F644B">
        <w:rPr>
          <w:rFonts w:eastAsiaTheme="minorEastAsia"/>
          <w:lang w:val="en-GB"/>
        </w:rPr>
        <w:br/>
      </w:r>
      <w:r w:rsidRPr="007F644B">
        <w:rPr>
          <w:color w:val="000000" w:themeColor="text1"/>
          <w:szCs w:val="24"/>
          <w:lang w:val="en-GB" w:eastAsia="zh-CN"/>
        </w:rPr>
        <w:t>}</w:t>
      </w:r>
    </w:p>
    <w:p w14:paraId="3126FFBD" w14:textId="77777777" w:rsidR="007F644B" w:rsidRPr="007F644B" w:rsidRDefault="007F644B" w:rsidP="007F644B">
      <w:pPr>
        <w:spacing w:beforeLines="50" w:before="120"/>
        <w:ind w:leftChars="100" w:left="200"/>
        <w:rPr>
          <w:rFonts w:eastAsia="DengXian"/>
          <w:szCs w:val="22"/>
          <w:lang w:eastAsia="zh-CN"/>
        </w:rPr>
      </w:pPr>
      <w:r w:rsidRPr="007F644B">
        <w:rPr>
          <w:rFonts w:eastAsiaTheme="minorEastAsia"/>
          <w:noProof/>
          <w:lang w:val="en-GB"/>
        </w:rPr>
        <w:t xml:space="preserve">When gfv_drive_pic_fusion_flag is equal to 1, the DrivePicture </w:t>
      </w:r>
      <w:r w:rsidRPr="007F644B">
        <w:rPr>
          <w:rFonts w:eastAsiaTheme="minorEastAsia"/>
          <w:lang w:val="en-GB"/>
        </w:rPr>
        <w:t xml:space="preserve">luma sample array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inputDriveCb</w:t>
      </w:r>
      <w:proofErr w:type="spellEnd"/>
      <w:r w:rsidRPr="007F644B">
        <w:rPr>
          <w:rFonts w:eastAsiaTheme="minorEastAsia"/>
          <w:lang w:val="en-GB"/>
        </w:rPr>
        <w:t xml:space="preserve"> and input </w:t>
      </w:r>
      <w:proofErr w:type="spellStart"/>
      <w:r w:rsidRPr="007F644B">
        <w:rPr>
          <w:rFonts w:eastAsiaTheme="minorEastAsia"/>
          <w:lang w:val="en-GB"/>
        </w:rPr>
        <w:t>DriveCr</w:t>
      </w:r>
      <w:proofErr w:type="spellEnd"/>
      <w:r w:rsidRPr="007F644B">
        <w:rPr>
          <w:rFonts w:eastAsiaTheme="minorEastAsia"/>
          <w:lang w:val="en-GB"/>
        </w:rPr>
        <w:t xml:space="preserve"> are derived as follows:</w:t>
      </w:r>
    </w:p>
    <w:p w14:paraId="402DC71C" w14:textId="77777777" w:rsidR="007F644B" w:rsidRPr="007F644B" w:rsidRDefault="007F644B" w:rsidP="007F644B">
      <w:pPr>
        <w:spacing w:beforeLines="50" w:before="120"/>
        <w:ind w:leftChars="142" w:left="284"/>
        <w:rPr>
          <w:rFonts w:eastAsiaTheme="minorEastAsia"/>
          <w:lang w:val="en-GB"/>
        </w:rPr>
      </w:pPr>
      <w:r w:rsidRPr="007F644B">
        <w:rPr>
          <w:color w:val="000000" w:themeColor="text1"/>
          <w:szCs w:val="24"/>
          <w:lang w:val="en-CA" w:eastAsia="zh-CN"/>
        </w:rPr>
        <w:t>for( x = 0; x&lt;</w:t>
      </w:r>
      <w:r w:rsidRPr="007F644B">
        <w:rPr>
          <w:lang w:val="en-GB"/>
        </w:rPr>
        <w:t xml:space="preserve"> </w:t>
      </w:r>
      <w:proofErr w:type="spellStart"/>
      <w:r w:rsidRPr="007F644B">
        <w:rPr>
          <w:lang w:val="en-GB"/>
        </w:rPr>
        <w:t>CroppedWidth</w:t>
      </w:r>
      <w:proofErr w:type="spellEnd"/>
      <w:r w:rsidRPr="007F644B">
        <w:rPr>
          <w:lang w:val="en-GB"/>
        </w:rPr>
        <w:t>; x++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 ( y = 0; y&lt;</w:t>
      </w:r>
      <w:r w:rsidRPr="007F644B">
        <w:rPr>
          <w:lang w:val="en-GB"/>
        </w:rPr>
        <w:t xml:space="preserve"> </w:t>
      </w:r>
      <w:proofErr w:type="spellStart"/>
      <w:r w:rsidRPr="007F644B">
        <w:rPr>
          <w:lang w:val="en-GB"/>
        </w:rPr>
        <w:t>CroppedHeight</w:t>
      </w:r>
      <w:proofErr w:type="spellEnd"/>
      <w:r w:rsidRPr="007F644B">
        <w:rPr>
          <w:lang w:val="en-GB"/>
        </w:rPr>
        <w:t>; y++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hint="eastAsia"/>
          <w:color w:val="000000" w:themeColor="text1"/>
          <w:szCs w:val="24"/>
          <w:lang w:val="en-CA" w:eastAsia="zh-CN"/>
        </w:rPr>
        <w:t>i</w:t>
      </w:r>
      <w:r w:rsidRPr="007F644B">
        <w:rPr>
          <w:color w:val="000000" w:themeColor="text1"/>
          <w:szCs w:val="24"/>
          <w:lang w:val="en-CA" w:eastAsia="zh-CN"/>
        </w:rPr>
        <w:t>nputDriveY</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InpY</w:t>
      </w:r>
      <w:proofErr w:type="spellEnd"/>
      <w:r w:rsidRPr="007F644B">
        <w:rPr>
          <w:rFonts w:eastAsiaTheme="minorEastAsia"/>
          <w:lang w:val="en-GB"/>
        </w:rPr>
        <w:t xml:space="preserve">( </w:t>
      </w:r>
      <w:r w:rsidRPr="007F644B">
        <w:rPr>
          <w:color w:val="000000" w:themeColor="text1"/>
          <w:szCs w:val="24"/>
          <w:lang w:val="en-CA" w:eastAsia="zh-CN"/>
        </w:rPr>
        <w:t>drive</w:t>
      </w:r>
      <w:proofErr w:type="spellStart"/>
      <w:r w:rsidRPr="007F644B">
        <w:rPr>
          <w:lang w:val="en-GB"/>
        </w:rPr>
        <w:t>CroppedYPic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w:t>
      </w:r>
      <w:r w:rsidRPr="007F644B">
        <w:rPr>
          <w:rFonts w:eastAsiaTheme="minorEastAsia"/>
          <w:lang w:val="en-GB"/>
        </w:rPr>
        <w:br/>
      </w:r>
      <w:r w:rsidRPr="007F644B">
        <w:rPr>
          <w:rFonts w:hint="eastAsia"/>
          <w:lang w:val="en-GB" w:eastAsia="zh-CN"/>
        </w:rPr>
        <w:t>i</w:t>
      </w:r>
      <w:r w:rsidRPr="007F644B">
        <w:rPr>
          <w:lang w:val="en-GB" w:eastAsia="zh-CN"/>
        </w:rPr>
        <w:t>f</w:t>
      </w:r>
      <w:r w:rsidRPr="007F644B">
        <w:rPr>
          <w:rFonts w:eastAsiaTheme="minorEastAsia"/>
          <w:noProof/>
          <w:lang w:val="en-GB"/>
        </w:rPr>
        <w:t xml:space="preserve"> (ChromaFormatIdc !=0)</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color w:val="000000" w:themeColor="text1"/>
          <w:szCs w:val="24"/>
          <w:lang w:val="en-CA" w:eastAsia="zh-CN"/>
        </w:rPr>
        <w:t>for( x = 0; x&lt;</w:t>
      </w:r>
      <w:r w:rsidRPr="007F644B">
        <w:rPr>
          <w:lang w:val="en-GB"/>
        </w:rPr>
        <w:t xml:space="preserve"> </w:t>
      </w:r>
      <w:proofErr w:type="spellStart"/>
      <w:r w:rsidRPr="007F644B">
        <w:rPr>
          <w:lang w:val="en-GB"/>
        </w:rPr>
        <w:t>CroppedWidth</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SubWidthC</w:t>
      </w:r>
      <w:proofErr w:type="spellEnd"/>
      <w:r w:rsidRPr="007F644B">
        <w:rPr>
          <w:lang w:val="en-GB"/>
        </w:rPr>
        <w:t>; x++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for ( y = 0; y &lt;</w:t>
      </w:r>
      <w:r w:rsidRPr="007F644B">
        <w:rPr>
          <w:lang w:val="en-GB"/>
        </w:rPr>
        <w:t xml:space="preserve"> </w:t>
      </w:r>
      <w:proofErr w:type="spellStart"/>
      <w:r w:rsidRPr="007F644B">
        <w:rPr>
          <w:lang w:val="en-GB"/>
        </w:rPr>
        <w:t>CroppedHeight</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SubHeightC</w:t>
      </w:r>
      <w:proofErr w:type="spellEnd"/>
      <w:r w:rsidRPr="007F644B">
        <w:rPr>
          <w:lang w:val="en-GB"/>
        </w:rPr>
        <w:t>; y++ )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lang w:val="en-GB"/>
        </w:rPr>
        <w:t>InputDriveCb</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InpC</w:t>
      </w:r>
      <w:proofErr w:type="spellEnd"/>
      <w:r w:rsidRPr="007F644B">
        <w:rPr>
          <w:rFonts w:eastAsiaTheme="minorEastAsia"/>
          <w:lang w:val="en-GB"/>
        </w:rPr>
        <w:t xml:space="preserve">( </w:t>
      </w:r>
      <w:r w:rsidRPr="007F644B">
        <w:rPr>
          <w:color w:val="000000" w:themeColor="text1"/>
          <w:szCs w:val="24"/>
          <w:lang w:val="en-CA" w:eastAsia="zh-CN"/>
        </w:rPr>
        <w:t>drive</w:t>
      </w:r>
      <w:proofErr w:type="spellStart"/>
      <w:r w:rsidRPr="007F644B">
        <w:rPr>
          <w:lang w:val="en-GB"/>
        </w:rPr>
        <w:t>CroppedCbPic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lastRenderedPageBreak/>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lang w:val="en-GB"/>
        </w:rPr>
        <w:t>InputDriveCr</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InpC</w:t>
      </w:r>
      <w:proofErr w:type="spellEnd"/>
      <w:r w:rsidRPr="007F644B">
        <w:rPr>
          <w:rFonts w:eastAsiaTheme="minorEastAsia"/>
          <w:lang w:val="en-GB"/>
        </w:rPr>
        <w:t xml:space="preserve">( </w:t>
      </w:r>
      <w:r w:rsidRPr="007F644B">
        <w:rPr>
          <w:color w:val="000000" w:themeColor="text1"/>
          <w:szCs w:val="24"/>
          <w:lang w:val="en-CA" w:eastAsia="zh-CN"/>
        </w:rPr>
        <w:t>drive</w:t>
      </w:r>
      <w:proofErr w:type="spellStart"/>
      <w:r w:rsidRPr="007F644B">
        <w:rPr>
          <w:lang w:val="en-GB"/>
        </w:rPr>
        <w:t>CroppedCrPic</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 )</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w:t>
      </w:r>
      <w:r w:rsidRPr="007F644B">
        <w:rPr>
          <w:rFonts w:eastAsiaTheme="minorEastAsia"/>
          <w:lang w:val="en-GB"/>
        </w:rPr>
        <w:br/>
      </w:r>
      <w:r w:rsidRPr="007F644B">
        <w:rPr>
          <w:color w:val="000000" w:themeColor="text1"/>
          <w:szCs w:val="24"/>
          <w:lang w:val="en-GB" w:eastAsia="zh-CN"/>
        </w:rPr>
        <w:t>}</w:t>
      </w:r>
    </w:p>
    <w:p w14:paraId="373C41A8" w14:textId="77777777" w:rsidR="007F644B" w:rsidRPr="007F644B" w:rsidRDefault="007F644B" w:rsidP="007F644B">
      <w:pPr>
        <w:spacing w:beforeLines="50" w:before="120"/>
        <w:ind w:leftChars="142" w:left="284"/>
        <w:rPr>
          <w:color w:val="000000" w:themeColor="text1"/>
          <w:szCs w:val="24"/>
          <w:lang w:val="en-GB" w:eastAsia="zh-CN"/>
        </w:rPr>
      </w:pPr>
      <w:r w:rsidRPr="007F644B">
        <w:rPr>
          <w:color w:val="000000" w:themeColor="text1"/>
          <w:szCs w:val="24"/>
          <w:lang w:val="en-GB" w:eastAsia="zh-CN"/>
        </w:rPr>
        <w:t xml:space="preserve">When </w:t>
      </w:r>
      <w:proofErr w:type="spellStart"/>
      <w:r w:rsidRPr="007F644B">
        <w:rPr>
          <w:rFonts w:eastAsiaTheme="minorEastAsia"/>
          <w:lang w:val="en-GB" w:eastAsia="it-IT"/>
          <w14:glow w14:rad="0">
            <w14:srgbClr w14:val="FFFFFF"/>
          </w14:glow>
        </w:rPr>
        <w:t>gfv_base_pic_flag</w:t>
      </w:r>
      <w:proofErr w:type="spellEnd"/>
      <w:r w:rsidRPr="007F644B">
        <w:rPr>
          <w:color w:val="000000" w:themeColor="text1"/>
          <w:szCs w:val="24"/>
          <w:lang w:val="en-GB" w:eastAsia="zh-CN"/>
        </w:rPr>
        <w:t xml:space="preserve"> is equal to 0, the </w:t>
      </w:r>
      <w:proofErr w:type="spellStart"/>
      <w:r w:rsidRPr="007F644B">
        <w:rPr>
          <w:color w:val="000000" w:themeColor="text1"/>
          <w:szCs w:val="24"/>
          <w:lang w:val="en-GB" w:eastAsia="zh-CN"/>
        </w:rPr>
        <w:t>keypoint</w:t>
      </w:r>
      <w:proofErr w:type="spellEnd"/>
      <w:r w:rsidRPr="007F644B">
        <w:rPr>
          <w:color w:val="000000" w:themeColor="text1"/>
          <w:szCs w:val="24"/>
          <w:lang w:val="en-GB" w:eastAsia="zh-CN"/>
        </w:rPr>
        <w:t xml:space="preserve"> coordinate array </w:t>
      </w:r>
      <w:proofErr w:type="spellStart"/>
      <w:r w:rsidRPr="007F644B">
        <w:rPr>
          <w:color w:val="000000" w:themeColor="text1"/>
          <w:szCs w:val="24"/>
          <w:lang w:val="en-GB" w:eastAsia="zh-CN"/>
        </w:rPr>
        <w:t>inputDriveKeyPoint</w:t>
      </w:r>
      <w:proofErr w:type="spellEnd"/>
      <w:r w:rsidRPr="007F644B">
        <w:rPr>
          <w:color w:val="000000" w:themeColor="text1"/>
          <w:szCs w:val="24"/>
          <w:lang w:val="en-GB" w:eastAsia="zh-CN"/>
        </w:rPr>
        <w:t xml:space="preserve"> and the matrix </w:t>
      </w:r>
      <w:proofErr w:type="spellStart"/>
      <w:r w:rsidRPr="007F644B">
        <w:rPr>
          <w:color w:val="000000" w:themeColor="text1"/>
          <w:szCs w:val="24"/>
          <w:lang w:val="en-GB" w:eastAsia="zh-CN"/>
        </w:rPr>
        <w:t>inputDriveMatrix</w:t>
      </w:r>
      <w:proofErr w:type="spellEnd"/>
      <w:r w:rsidRPr="007F644B">
        <w:rPr>
          <w:color w:val="000000" w:themeColor="text1"/>
          <w:szCs w:val="24"/>
          <w:lang w:val="en-GB" w:eastAsia="zh-CN"/>
        </w:rPr>
        <w:t xml:space="preserve"> for the current picture are derived as follows:</w:t>
      </w:r>
    </w:p>
    <w:p w14:paraId="1DAFA49F" w14:textId="08F001AC" w:rsidR="007F644B" w:rsidRPr="003F3BF9" w:rsidRDefault="007F644B" w:rsidP="007F644B">
      <w:pPr>
        <w:tabs>
          <w:tab w:val="clear" w:pos="360"/>
          <w:tab w:val="clear" w:pos="720"/>
          <w:tab w:val="clear" w:pos="1080"/>
          <w:tab w:val="clear" w:pos="1440"/>
          <w:tab w:val="clear" w:pos="1800"/>
        </w:tabs>
        <w:spacing w:beforeLines="50" w:before="120"/>
        <w:ind w:leftChars="142" w:left="284"/>
        <w:rPr>
          <w:lang w:val="en-GB" w:eastAsia="zh-CN"/>
        </w:rPr>
      </w:pPr>
      <w:r w:rsidRPr="00E43440">
        <w:rPr>
          <w:color w:val="000000" w:themeColor="text1"/>
          <w:szCs w:val="24"/>
          <w:lang w:val="en-CA" w:eastAsia="zh-CN"/>
        </w:rPr>
        <w:t xml:space="preserve">for ( </w:t>
      </w:r>
      <w:proofErr w:type="spellStart"/>
      <w:r w:rsidRPr="00E43440">
        <w:rPr>
          <w:color w:val="000000" w:themeColor="text1"/>
          <w:szCs w:val="24"/>
          <w:lang w:val="en-CA" w:eastAsia="zh-CN"/>
        </w:rPr>
        <w:t>i</w:t>
      </w:r>
      <w:proofErr w:type="spellEnd"/>
      <w:r w:rsidRPr="00E43440">
        <w:rPr>
          <w:color w:val="000000" w:themeColor="text1"/>
          <w:szCs w:val="24"/>
          <w:lang w:val="en-CA" w:eastAsia="zh-CN"/>
        </w:rPr>
        <w:t xml:space="preserve"> = 0; </w:t>
      </w:r>
      <w:proofErr w:type="spellStart"/>
      <w:r w:rsidRPr="00E43440">
        <w:rPr>
          <w:color w:val="000000" w:themeColor="text1"/>
          <w:szCs w:val="24"/>
          <w:lang w:val="en-CA" w:eastAsia="zh-CN"/>
        </w:rPr>
        <w:t>i</w:t>
      </w:r>
      <w:proofErr w:type="spellEnd"/>
      <w:r w:rsidRPr="00E43440">
        <w:rPr>
          <w:color w:val="000000" w:themeColor="text1"/>
          <w:szCs w:val="24"/>
          <w:lang w:val="en-CA" w:eastAsia="zh-CN"/>
        </w:rPr>
        <w:t xml:space="preserve"> &lt;</w:t>
      </w:r>
      <w:r w:rsidRPr="00E43440">
        <w:rPr>
          <w:b/>
          <w:color w:val="000000" w:themeColor="text1"/>
          <w:lang w:eastAsia="zh-CN"/>
        </w:rPr>
        <w:t xml:space="preserve"> </w:t>
      </w:r>
      <w:r w:rsidRPr="00E43440">
        <w:rPr>
          <w:bCs/>
          <w:color w:val="000000" w:themeColor="text1"/>
          <w:lang w:eastAsia="zh-CN"/>
        </w:rPr>
        <w:t xml:space="preserve">= </w:t>
      </w:r>
      <w:proofErr w:type="spellStart"/>
      <w:r w:rsidRPr="00F2523B">
        <w:rPr>
          <w:rFonts w:eastAsiaTheme="minorEastAsia"/>
        </w:rPr>
        <w:t>conv</w:t>
      </w:r>
      <w:r w:rsidR="00E43440" w:rsidRPr="0086685A">
        <w:rPr>
          <w:rFonts w:eastAsiaTheme="minorEastAsia"/>
        </w:rPr>
        <w:t>Num</w:t>
      </w:r>
      <w:r w:rsidRPr="00F2523B">
        <w:rPr>
          <w:rFonts w:eastAsiaTheme="minorEastAsia"/>
        </w:rPr>
        <w:t>KeyPoint</w:t>
      </w:r>
      <w:proofErr w:type="spellEnd"/>
      <w:r w:rsidRPr="00E43440">
        <w:rPr>
          <w:bCs/>
          <w:color w:val="000000" w:themeColor="text1"/>
          <w:lang w:eastAsia="zh-CN"/>
        </w:rPr>
        <w:t xml:space="preserve">; </w:t>
      </w:r>
      <w:proofErr w:type="spellStart"/>
      <w:r w:rsidRPr="00E43440">
        <w:rPr>
          <w:bCs/>
          <w:color w:val="000000" w:themeColor="text1"/>
          <w:lang w:eastAsia="zh-CN"/>
        </w:rPr>
        <w:t>i</w:t>
      </w:r>
      <w:proofErr w:type="spellEnd"/>
      <w:r w:rsidRPr="00E43440">
        <w:rPr>
          <w:bCs/>
          <w:color w:val="000000" w:themeColor="text1"/>
          <w:lang w:eastAsia="zh-CN"/>
        </w:rPr>
        <w:t>++ ) {</w:t>
      </w:r>
      <w:r w:rsidRPr="00E43440">
        <w:rPr>
          <w:rFonts w:eastAsiaTheme="minorEastAsia"/>
          <w:lang w:val="en-GB"/>
        </w:rPr>
        <w:br/>
        <w:t xml:space="preserve">    </w:t>
      </w:r>
      <w:proofErr w:type="spellStart"/>
      <w:r w:rsidRPr="003F3BF9">
        <w:rPr>
          <w:rFonts w:eastAsiaTheme="minorEastAsia"/>
          <w:szCs w:val="22"/>
          <w:lang w:val="en-CA"/>
        </w:rPr>
        <w:t>inputDriveKeyPoint</w:t>
      </w:r>
      <w:proofErr w:type="spellEnd"/>
      <w:r w:rsidRPr="003F3BF9">
        <w:rPr>
          <w:rFonts w:eastAsiaTheme="minorEastAsia"/>
          <w:szCs w:val="22"/>
          <w:lang w:val="en-CA"/>
        </w:rPr>
        <w:t>[</w:t>
      </w:r>
      <w:r w:rsidRPr="003F3BF9">
        <w:rPr>
          <w:color w:val="000000" w:themeColor="text1"/>
          <w:lang w:val="en-GB"/>
        </w:rPr>
        <w:t> </w:t>
      </w:r>
      <w:proofErr w:type="spellStart"/>
      <w:r w:rsidRPr="003F3BF9">
        <w:rPr>
          <w:rFonts w:eastAsiaTheme="minorEastAsia"/>
          <w:szCs w:val="22"/>
          <w:lang w:val="en-CA"/>
        </w:rPr>
        <w:t>i</w:t>
      </w:r>
      <w:proofErr w:type="spellEnd"/>
      <w:r w:rsidRPr="003F3BF9">
        <w:rPr>
          <w:color w:val="000000" w:themeColor="text1"/>
          <w:lang w:val="en-GB"/>
        </w:rPr>
        <w:t> </w:t>
      </w:r>
      <w:r w:rsidRPr="002048E6">
        <w:rPr>
          <w:rFonts w:eastAsiaTheme="minorEastAsia"/>
          <w:szCs w:val="22"/>
          <w:lang w:val="en-CA"/>
        </w:rPr>
        <w:t>][</w:t>
      </w:r>
      <w:r w:rsidRPr="002048E6">
        <w:rPr>
          <w:color w:val="000000" w:themeColor="text1"/>
          <w:lang w:val="en-GB"/>
        </w:rPr>
        <w:t> </w:t>
      </w:r>
      <w:r w:rsidRPr="002048E6">
        <w:rPr>
          <w:rFonts w:eastAsiaTheme="minorEastAsia"/>
          <w:szCs w:val="22"/>
          <w:lang w:val="en-CA"/>
        </w:rPr>
        <w:t>0</w:t>
      </w:r>
      <w:r w:rsidRPr="002048E6">
        <w:rPr>
          <w:color w:val="000000" w:themeColor="text1"/>
          <w:lang w:val="en-GB"/>
        </w:rPr>
        <w:t> </w:t>
      </w:r>
      <w:r w:rsidRPr="002048E6">
        <w:rPr>
          <w:rFonts w:eastAsiaTheme="minorEastAsia"/>
          <w:szCs w:val="22"/>
          <w:lang w:val="en-CA"/>
        </w:rPr>
        <w:t>] =</w:t>
      </w:r>
      <w:r w:rsidRPr="002048E6">
        <w:rPr>
          <w:color w:val="000000" w:themeColor="text1"/>
          <w:szCs w:val="24"/>
          <w:lang w:eastAsia="zh-CN"/>
        </w:rPr>
        <w:t xml:space="preserve"> conv</w:t>
      </w:r>
      <w:proofErr w:type="spellStart"/>
      <w:r w:rsidRPr="002048E6">
        <w:rPr>
          <w:rFonts w:eastAsiaTheme="minorEastAsia"/>
          <w:szCs w:val="22"/>
          <w:lang w:val="en-CA"/>
        </w:rPr>
        <w:t>KeyPoint</w:t>
      </w:r>
      <w:proofErr w:type="spellEnd"/>
      <w:r w:rsidRPr="002048E6">
        <w:rPr>
          <w:rFonts w:eastAsiaTheme="minorEastAsia"/>
          <w:szCs w:val="22"/>
          <w:lang w:val="en-CA"/>
        </w:rPr>
        <w:t>[</w:t>
      </w:r>
      <w:r w:rsidRPr="002048E6">
        <w:rPr>
          <w:color w:val="000000" w:themeColor="text1"/>
          <w:lang w:val="en-GB"/>
        </w:rPr>
        <w:t> </w:t>
      </w:r>
      <w:proofErr w:type="spellStart"/>
      <w:r w:rsidRPr="002048E6">
        <w:rPr>
          <w:rFonts w:eastAsiaTheme="minorEastAsia"/>
          <w:szCs w:val="22"/>
          <w:lang w:val="en-CA"/>
        </w:rPr>
        <w:t>i</w:t>
      </w:r>
      <w:proofErr w:type="spellEnd"/>
      <w:r w:rsidRPr="002048E6">
        <w:rPr>
          <w:color w:val="000000" w:themeColor="text1"/>
          <w:lang w:val="en-GB"/>
        </w:rPr>
        <w:t> </w:t>
      </w:r>
      <w:r w:rsidRPr="002048E6">
        <w:rPr>
          <w:rFonts w:eastAsiaTheme="minorEastAsia"/>
          <w:szCs w:val="22"/>
          <w:lang w:val="en-CA"/>
        </w:rPr>
        <w:t>][</w:t>
      </w:r>
      <w:r w:rsidRPr="002048E6">
        <w:rPr>
          <w:color w:val="000000" w:themeColor="text1"/>
          <w:lang w:val="en-GB"/>
        </w:rPr>
        <w:t> </w:t>
      </w:r>
      <w:r w:rsidRPr="002048E6">
        <w:rPr>
          <w:rFonts w:eastAsiaTheme="minorEastAsia"/>
          <w:szCs w:val="22"/>
          <w:lang w:val="en-CA"/>
        </w:rPr>
        <w:t>0</w:t>
      </w:r>
      <w:r w:rsidRPr="002048E6">
        <w:rPr>
          <w:color w:val="000000" w:themeColor="text1"/>
          <w:lang w:val="en-GB"/>
        </w:rPr>
        <w:t> </w:t>
      </w:r>
      <w:r w:rsidRPr="002048E6">
        <w:rPr>
          <w:rFonts w:eastAsiaTheme="minorEastAsia"/>
          <w:szCs w:val="22"/>
          <w:lang w:val="en-CA"/>
        </w:rPr>
        <w:t>]</w:t>
      </w:r>
      <w:r w:rsidRPr="00E43440">
        <w:rPr>
          <w:rFonts w:eastAsiaTheme="minorEastAsia"/>
          <w:lang w:val="en-GB"/>
        </w:rPr>
        <w:br/>
      </w:r>
      <w:r w:rsidRPr="00E43440">
        <w:rPr>
          <w:rFonts w:eastAsiaTheme="minorEastAsia"/>
          <w:szCs w:val="22"/>
          <w:lang w:val="en-CA"/>
        </w:rPr>
        <w:t xml:space="preserve"> </w:t>
      </w:r>
      <w:r w:rsidRPr="00E43440">
        <w:rPr>
          <w:rFonts w:eastAsiaTheme="minorEastAsia"/>
          <w:lang w:val="en-GB"/>
        </w:rPr>
        <w:t xml:space="preserve">  </w:t>
      </w:r>
      <w:r w:rsidRPr="00E43440">
        <w:rPr>
          <w:rFonts w:eastAsiaTheme="minorEastAsia"/>
          <w:szCs w:val="22"/>
          <w:lang w:val="en-CA"/>
        </w:rPr>
        <w:t xml:space="preserve"> </w:t>
      </w:r>
      <w:proofErr w:type="spellStart"/>
      <w:r w:rsidRPr="00E43440">
        <w:rPr>
          <w:rFonts w:eastAsiaTheme="minorEastAsia"/>
          <w:szCs w:val="22"/>
          <w:lang w:val="en-CA"/>
        </w:rPr>
        <w:t>inputDriveKeyPoint</w:t>
      </w:r>
      <w:proofErr w:type="spellEnd"/>
      <w:r w:rsidRPr="00E43440">
        <w:rPr>
          <w:rFonts w:eastAsiaTheme="minorEastAsia"/>
          <w:szCs w:val="22"/>
          <w:lang w:val="en-CA"/>
        </w:rPr>
        <w:t xml:space="preserve"> [</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1</w:t>
      </w:r>
      <w:r w:rsidRPr="00E43440">
        <w:rPr>
          <w:color w:val="000000" w:themeColor="text1"/>
          <w:lang w:val="en-GB"/>
        </w:rPr>
        <w:t> </w:t>
      </w:r>
      <w:r w:rsidRPr="00E43440">
        <w:rPr>
          <w:rFonts w:eastAsiaTheme="minorEastAsia"/>
          <w:szCs w:val="22"/>
          <w:lang w:val="en-CA"/>
        </w:rPr>
        <w:t>] =</w:t>
      </w:r>
      <w:r w:rsidRPr="00E43440">
        <w:rPr>
          <w:color w:val="000000" w:themeColor="text1"/>
          <w:szCs w:val="24"/>
          <w:lang w:eastAsia="zh-CN"/>
        </w:rPr>
        <w:t xml:space="preserve"> conv</w:t>
      </w:r>
      <w:proofErr w:type="spellStart"/>
      <w:r w:rsidRPr="00E43440">
        <w:rPr>
          <w:rFonts w:eastAsiaTheme="minorEastAsia"/>
          <w:szCs w:val="22"/>
          <w:lang w:val="en-CA"/>
        </w:rPr>
        <w:t>KeyPoint</w:t>
      </w:r>
      <w:proofErr w:type="spellEnd"/>
      <w:r w:rsidRPr="00E43440">
        <w:rPr>
          <w:rFonts w:eastAsiaTheme="minorEastAsia"/>
          <w:szCs w:val="22"/>
          <w:lang w:val="en-CA"/>
        </w:rPr>
        <w:t>[</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00E43440">
        <w:rPr>
          <w:rFonts w:eastAsiaTheme="minorEastAsia"/>
          <w:szCs w:val="22"/>
          <w:lang w:val="en-CA"/>
        </w:rPr>
        <w:t>1</w:t>
      </w:r>
      <w:r w:rsidR="00E43440" w:rsidRPr="00E43440">
        <w:rPr>
          <w:color w:val="000000" w:themeColor="text1"/>
          <w:lang w:val="en-GB"/>
        </w:rPr>
        <w:t> </w:t>
      </w:r>
      <w:r w:rsidRPr="00E43440">
        <w:rPr>
          <w:rFonts w:eastAsiaTheme="minorEastAsia"/>
          <w:szCs w:val="22"/>
          <w:lang w:val="en-CA"/>
        </w:rPr>
        <w:t>]</w:t>
      </w:r>
      <w:r w:rsidRPr="003F3BF9">
        <w:rPr>
          <w:rFonts w:eastAsiaTheme="minorEastAsia"/>
          <w:lang w:val="en-GB"/>
        </w:rPr>
        <w:br/>
      </w:r>
      <w:r w:rsidRPr="00E43440">
        <w:rPr>
          <w:rFonts w:eastAsiaTheme="minorEastAsia"/>
          <w:szCs w:val="22"/>
          <w:lang w:val="en-CA"/>
        </w:rPr>
        <w:t xml:space="preserve">    </w:t>
      </w:r>
      <w:proofErr w:type="spellStart"/>
      <w:r w:rsidRPr="00E43440">
        <w:rPr>
          <w:rFonts w:eastAsiaTheme="minorEastAsia"/>
          <w:szCs w:val="22"/>
          <w:lang w:val="en-CA"/>
        </w:rPr>
        <w:t>inputDriveKeyPoint</w:t>
      </w:r>
      <w:proofErr w:type="spellEnd"/>
      <w:r w:rsidRPr="00E43440">
        <w:rPr>
          <w:rFonts w:eastAsiaTheme="minorEastAsia"/>
          <w:szCs w:val="22"/>
          <w:lang w:val="en-CA"/>
        </w:rPr>
        <w:t xml:space="preserve"> [</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2</w:t>
      </w:r>
      <w:r w:rsidRPr="00E43440">
        <w:rPr>
          <w:color w:val="000000" w:themeColor="text1"/>
          <w:lang w:val="en-GB"/>
        </w:rPr>
        <w:t> </w:t>
      </w:r>
      <w:r w:rsidRPr="00E43440">
        <w:rPr>
          <w:rFonts w:eastAsiaTheme="minorEastAsia"/>
          <w:szCs w:val="22"/>
          <w:lang w:val="en-CA"/>
        </w:rPr>
        <w:t>] =</w:t>
      </w:r>
      <w:r w:rsidRPr="00E43440">
        <w:rPr>
          <w:color w:val="000000" w:themeColor="text1"/>
          <w:szCs w:val="24"/>
          <w:lang w:eastAsia="zh-CN"/>
        </w:rPr>
        <w:t xml:space="preserve"> conv</w:t>
      </w:r>
      <w:proofErr w:type="spellStart"/>
      <w:r w:rsidRPr="00E43440">
        <w:rPr>
          <w:rFonts w:eastAsiaTheme="minorEastAsia"/>
          <w:szCs w:val="22"/>
          <w:lang w:val="en-CA"/>
        </w:rPr>
        <w:t>KeyPoint</w:t>
      </w:r>
      <w:proofErr w:type="spellEnd"/>
      <w:r w:rsidRPr="00E43440">
        <w:rPr>
          <w:rFonts w:eastAsiaTheme="minorEastAsia"/>
          <w:szCs w:val="22"/>
          <w:lang w:val="en-CA"/>
        </w:rPr>
        <w:t>[</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00E43440">
        <w:rPr>
          <w:rFonts w:eastAsiaTheme="minorEastAsia"/>
          <w:szCs w:val="22"/>
          <w:lang w:val="en-CA"/>
        </w:rPr>
        <w:t>2</w:t>
      </w:r>
      <w:r w:rsidR="00E43440" w:rsidRPr="00E43440">
        <w:rPr>
          <w:color w:val="000000" w:themeColor="text1"/>
          <w:lang w:val="en-GB"/>
        </w:rPr>
        <w:t> </w:t>
      </w:r>
      <w:r w:rsidRPr="00E43440">
        <w:rPr>
          <w:rFonts w:eastAsiaTheme="minorEastAsia"/>
          <w:szCs w:val="22"/>
          <w:lang w:val="en-CA"/>
        </w:rPr>
        <w:t>]</w:t>
      </w:r>
      <w:r w:rsidRPr="00E43440">
        <w:rPr>
          <w:rFonts w:eastAsiaTheme="minorEastAsia"/>
          <w:lang w:val="en-GB"/>
        </w:rPr>
        <w:br/>
        <w:t xml:space="preserve">  </w:t>
      </w:r>
      <w:r w:rsidRPr="003F3BF9">
        <w:rPr>
          <w:lang w:val="en-GB" w:eastAsia="zh-CN"/>
        </w:rPr>
        <w:t>}</w:t>
      </w:r>
    </w:p>
    <w:p w14:paraId="764B3263" w14:textId="019C686F" w:rsidR="007F644B" w:rsidRPr="00F2523B" w:rsidRDefault="007F644B" w:rsidP="007F644B">
      <w:pPr>
        <w:tabs>
          <w:tab w:val="clear" w:pos="360"/>
          <w:tab w:val="clear" w:pos="720"/>
          <w:tab w:val="clear" w:pos="1080"/>
          <w:tab w:val="clear" w:pos="1440"/>
          <w:tab w:val="clear" w:pos="1800"/>
        </w:tabs>
        <w:spacing w:beforeLines="50" w:before="120"/>
        <w:ind w:leftChars="142" w:left="284"/>
        <w:rPr>
          <w:rFonts w:eastAsia="DengXian"/>
          <w:dstrike/>
          <w:color w:val="000000" w:themeColor="text1"/>
          <w:lang w:eastAsia="zh-CN"/>
        </w:rPr>
      </w:pPr>
      <w:r w:rsidRPr="00F2523B">
        <w:rPr>
          <w:lang w:val="en-GB" w:eastAsia="zh-CN"/>
        </w:rPr>
        <w:t>for</w:t>
      </w:r>
      <w:r w:rsidRPr="00F2523B">
        <w:rPr>
          <w:color w:val="000000" w:themeColor="text1"/>
          <w:lang w:eastAsia="zh-CN"/>
        </w:rPr>
        <w:t xml:space="preserve">( j = 0; j &lt; </w:t>
      </w:r>
      <w:proofErr w:type="spellStart"/>
      <w:r w:rsidRPr="00F2523B">
        <w:rPr>
          <w:rFonts w:eastAsiaTheme="minorEastAsia"/>
        </w:rPr>
        <w:t>conv</w:t>
      </w:r>
      <w:r w:rsidR="00E43440" w:rsidRPr="00B11AE0">
        <w:rPr>
          <w:rFonts w:eastAsiaTheme="minorEastAsia"/>
        </w:rPr>
        <w:t>Num</w:t>
      </w:r>
      <w:r w:rsidRPr="00F2523B">
        <w:rPr>
          <w:rFonts w:eastAsiaTheme="minorEastAsia"/>
        </w:rPr>
        <w:t>Matrix</w:t>
      </w:r>
      <w:proofErr w:type="spellEnd"/>
      <w:r w:rsidRPr="00F2523B">
        <w:rPr>
          <w:color w:val="000000" w:themeColor="text1"/>
          <w:lang w:eastAsia="zh-CN"/>
        </w:rPr>
        <w:t xml:space="preserve">; </w:t>
      </w:r>
      <w:proofErr w:type="spellStart"/>
      <w:r w:rsidRPr="00F2523B">
        <w:rPr>
          <w:color w:val="000000" w:themeColor="text1"/>
          <w:lang w:eastAsia="zh-CN"/>
        </w:rPr>
        <w:t>j++</w:t>
      </w:r>
      <w:proofErr w:type="spellEnd"/>
      <w:r w:rsidRPr="00F2523B">
        <w:rPr>
          <w:color w:val="000000" w:themeColor="text1"/>
          <w:lang w:eastAsia="zh-CN"/>
        </w:rPr>
        <w:t xml:space="preserve"> )</w:t>
      </w:r>
      <w:r w:rsidRPr="00F2523B">
        <w:rPr>
          <w:rFonts w:eastAsiaTheme="minorEastAsia"/>
          <w:lang w:val="en-GB"/>
        </w:rPr>
        <w:t xml:space="preserve"> {</w:t>
      </w:r>
      <w:r w:rsidRPr="00E43440">
        <w:rPr>
          <w:rFonts w:eastAsiaTheme="minorEastAsia"/>
          <w:lang w:val="en-GB"/>
        </w:rPr>
        <w:br/>
      </w:r>
      <w:r w:rsidRPr="00E43440">
        <w:rPr>
          <w:color w:val="000000" w:themeColor="text1"/>
          <w:lang w:eastAsia="zh-CN"/>
        </w:rPr>
        <w:t xml:space="preserve">  for( k=0; k&lt; </w:t>
      </w:r>
      <w:proofErr w:type="spellStart"/>
      <w:r w:rsidRPr="00F2523B">
        <w:rPr>
          <w:rFonts w:eastAsiaTheme="minorEastAsia"/>
        </w:rPr>
        <w:t>convMatrixHeight</w:t>
      </w:r>
      <w:proofErr w:type="spellEnd"/>
      <w:r w:rsidRPr="00E43440">
        <w:rPr>
          <w:color w:val="000000" w:themeColor="text1"/>
          <w:lang w:eastAsia="zh-CN"/>
        </w:rPr>
        <w:t>; k++ ) {</w:t>
      </w:r>
      <w:r w:rsidRPr="00E43440">
        <w:rPr>
          <w:rFonts w:eastAsiaTheme="minorEastAsia"/>
          <w:lang w:val="en-GB"/>
        </w:rPr>
        <w:br/>
      </w:r>
      <w:r w:rsidRPr="00E43440">
        <w:rPr>
          <w:color w:val="000000" w:themeColor="text1"/>
          <w:lang w:eastAsia="zh-CN"/>
        </w:rPr>
        <w:t xml:space="preserve">    for ( m=0;m&lt;</w:t>
      </w:r>
      <w:r w:rsidRPr="00E43440" w:rsidDel="005800FB">
        <w:rPr>
          <w:color w:val="000000" w:themeColor="text1"/>
          <w:lang w:eastAsia="zh-CN"/>
        </w:rPr>
        <w:t xml:space="preserve"> </w:t>
      </w:r>
      <w:proofErr w:type="spellStart"/>
      <w:r w:rsidRPr="00F2523B">
        <w:rPr>
          <w:rFonts w:eastAsiaTheme="minorEastAsia"/>
        </w:rPr>
        <w:t>convMatrixWidth</w:t>
      </w:r>
      <w:proofErr w:type="spellEnd"/>
      <w:r w:rsidRPr="00E43440">
        <w:rPr>
          <w:color w:val="000000" w:themeColor="text1"/>
          <w:lang w:eastAsia="zh-CN"/>
        </w:rPr>
        <w:t>; m++) {</w:t>
      </w:r>
      <w:r w:rsidRPr="00E43440">
        <w:rPr>
          <w:rFonts w:eastAsiaTheme="minorEastAsia"/>
          <w:lang w:val="en-GB"/>
        </w:rPr>
        <w:br/>
      </w:r>
      <w:r w:rsidRPr="00E43440">
        <w:rPr>
          <w:rFonts w:eastAsiaTheme="minorEastAsia"/>
          <w:szCs w:val="22"/>
          <w:lang w:val="en-CA"/>
        </w:rPr>
        <w:t xml:space="preserve">      </w:t>
      </w:r>
      <w:proofErr w:type="spellStart"/>
      <w:r w:rsidRPr="00E43440">
        <w:rPr>
          <w:rFonts w:eastAsiaTheme="minorEastAsia"/>
          <w:szCs w:val="22"/>
          <w:lang w:val="en-CA"/>
        </w:rPr>
        <w:t>inputDriveMatrix</w:t>
      </w:r>
      <w:proofErr w:type="spellEnd"/>
      <w:r w:rsidRPr="00E43440">
        <w:rPr>
          <w:rFonts w:eastAsiaTheme="minorEastAsia"/>
          <w:szCs w:val="22"/>
          <w:lang w:val="en-CA"/>
        </w:rPr>
        <w:t>[</w:t>
      </w:r>
      <w:r w:rsidRPr="00E43440">
        <w:rPr>
          <w:color w:val="000000" w:themeColor="text1"/>
          <w:lang w:val="en-GB"/>
        </w:rPr>
        <w:t> </w:t>
      </w:r>
      <w:r w:rsidR="00E43440">
        <w:rPr>
          <w:rFonts w:eastAsiaTheme="minorEastAsia" w:hint="eastAsia"/>
          <w:szCs w:val="22"/>
          <w:lang w:val="en-CA" w:eastAsia="zh-CN"/>
        </w:rPr>
        <w:t>j</w:t>
      </w:r>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k</w:t>
      </w:r>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m</w:t>
      </w:r>
      <w:r w:rsidRPr="003F3BF9">
        <w:rPr>
          <w:color w:val="000000" w:themeColor="text1"/>
          <w:lang w:val="en-GB"/>
        </w:rPr>
        <w:t> </w:t>
      </w:r>
      <w:r w:rsidRPr="003F3BF9">
        <w:rPr>
          <w:rFonts w:eastAsiaTheme="minorEastAsia"/>
          <w:szCs w:val="22"/>
          <w:lang w:val="en-CA"/>
        </w:rPr>
        <w:t xml:space="preserve">] = </w:t>
      </w:r>
      <w:proofErr w:type="spellStart"/>
      <w:r w:rsidRPr="003F3BF9">
        <w:rPr>
          <w:color w:val="000000" w:themeColor="text1"/>
          <w:szCs w:val="24"/>
          <w:lang w:eastAsia="zh-CN"/>
        </w:rPr>
        <w:t>convMatrix</w:t>
      </w:r>
      <w:proofErr w:type="spellEnd"/>
      <w:r w:rsidRPr="003F3BF9">
        <w:rPr>
          <w:color w:val="000000" w:themeColor="text1"/>
          <w:lang w:eastAsia="zh-CN"/>
        </w:rPr>
        <w:t xml:space="preserve"> [</w:t>
      </w:r>
      <w:r w:rsidRPr="002048E6">
        <w:rPr>
          <w:color w:val="000000" w:themeColor="text1"/>
          <w:lang w:val="en-GB"/>
        </w:rPr>
        <w:t> </w:t>
      </w:r>
      <w:r w:rsidR="00E43440">
        <w:rPr>
          <w:rFonts w:hint="eastAsia"/>
          <w:color w:val="000000" w:themeColor="text1"/>
          <w:lang w:val="en-GB" w:eastAsia="zh-CN"/>
        </w:rPr>
        <w:t>j</w:t>
      </w:r>
      <w:r w:rsidRPr="00E43440">
        <w:rPr>
          <w:color w:val="000000" w:themeColor="text1"/>
          <w:lang w:val="en-GB"/>
        </w:rPr>
        <w:t> </w:t>
      </w:r>
      <w:r w:rsidRPr="00E43440">
        <w:rPr>
          <w:color w:val="000000" w:themeColor="text1"/>
          <w:lang w:eastAsia="zh-CN"/>
        </w:rPr>
        <w:t>][</w:t>
      </w:r>
      <w:r w:rsidRPr="00E43440">
        <w:rPr>
          <w:color w:val="000000" w:themeColor="text1"/>
          <w:lang w:val="en-GB"/>
        </w:rPr>
        <w:t> </w:t>
      </w:r>
      <w:r w:rsidRPr="00E43440">
        <w:rPr>
          <w:color w:val="000000" w:themeColor="text1"/>
          <w:lang w:eastAsia="zh-CN"/>
        </w:rPr>
        <w:t>k</w:t>
      </w:r>
      <w:r w:rsidRPr="003F3BF9">
        <w:rPr>
          <w:color w:val="000000" w:themeColor="text1"/>
          <w:lang w:val="en-GB"/>
        </w:rPr>
        <w:t> </w:t>
      </w:r>
      <w:r w:rsidRPr="003F3BF9">
        <w:rPr>
          <w:color w:val="000000" w:themeColor="text1"/>
          <w:lang w:eastAsia="zh-CN"/>
        </w:rPr>
        <w:t>][</w:t>
      </w:r>
      <w:r w:rsidRPr="003F3BF9">
        <w:rPr>
          <w:color w:val="000000" w:themeColor="text1"/>
          <w:lang w:val="en-GB"/>
        </w:rPr>
        <w:t> </w:t>
      </w:r>
      <w:r w:rsidRPr="003F3BF9">
        <w:rPr>
          <w:color w:val="000000" w:themeColor="text1"/>
          <w:lang w:eastAsia="zh-CN"/>
        </w:rPr>
        <w:t>m</w:t>
      </w:r>
      <w:r w:rsidRPr="002048E6">
        <w:rPr>
          <w:color w:val="000000" w:themeColor="text1"/>
          <w:lang w:val="en-GB"/>
        </w:rPr>
        <w:t> </w:t>
      </w:r>
      <w:r w:rsidRPr="002048E6">
        <w:rPr>
          <w:color w:val="000000" w:themeColor="text1"/>
          <w:lang w:eastAsia="zh-CN"/>
        </w:rPr>
        <w:t>]</w:t>
      </w:r>
      <w:r w:rsidRPr="002048E6">
        <w:rPr>
          <w:rFonts w:eastAsiaTheme="minorEastAsia"/>
          <w:lang w:val="en-GB"/>
        </w:rPr>
        <w:t xml:space="preserve"> </w:t>
      </w:r>
      <w:r w:rsidRPr="002048E6">
        <w:rPr>
          <w:rFonts w:eastAsiaTheme="minorEastAsia"/>
          <w:lang w:val="en-GB"/>
        </w:rPr>
        <w:br/>
      </w:r>
      <w:r w:rsidRPr="00E43440">
        <w:rPr>
          <w:color w:val="000000" w:themeColor="text1"/>
          <w:lang w:eastAsia="zh-CN"/>
        </w:rPr>
        <w:t xml:space="preserve">    }</w:t>
      </w:r>
      <w:r w:rsidRPr="00E43440">
        <w:rPr>
          <w:rFonts w:eastAsiaTheme="minorEastAsia"/>
          <w:lang w:val="en-GB"/>
        </w:rPr>
        <w:br/>
        <w:t xml:space="preserve">  }</w:t>
      </w:r>
      <w:r w:rsidRPr="00E43440">
        <w:rPr>
          <w:rFonts w:eastAsiaTheme="minorEastAsia"/>
          <w:lang w:val="en-GB"/>
        </w:rPr>
        <w:br/>
      </w:r>
      <w:r w:rsidRPr="00F2523B">
        <w:rPr>
          <w:lang w:val="en-GB" w:eastAsia="zh-CN"/>
        </w:rPr>
        <w:t>}</w:t>
      </w:r>
    </w:p>
    <w:p w14:paraId="4869C90F" w14:textId="77777777" w:rsidR="007F644B" w:rsidRPr="00E43440" w:rsidRDefault="007F644B" w:rsidP="007F644B">
      <w:pPr>
        <w:tabs>
          <w:tab w:val="clear" w:pos="360"/>
          <w:tab w:val="clear" w:pos="720"/>
          <w:tab w:val="clear" w:pos="1080"/>
          <w:tab w:val="clear" w:pos="1440"/>
          <w:tab w:val="clear" w:pos="1800"/>
        </w:tabs>
        <w:spacing w:beforeLines="50" w:before="120"/>
        <w:ind w:leftChars="142" w:left="284"/>
        <w:rPr>
          <w:color w:val="000000" w:themeColor="text1"/>
          <w:szCs w:val="24"/>
          <w:lang w:val="en-GB" w:eastAsia="zh-CN"/>
        </w:rPr>
      </w:pPr>
      <w:r w:rsidRPr="00E43440">
        <w:rPr>
          <w:color w:val="000000" w:themeColor="text1"/>
          <w:szCs w:val="24"/>
          <w:lang w:val="en-GB" w:eastAsia="zh-CN"/>
        </w:rPr>
        <w:t xml:space="preserve">When </w:t>
      </w:r>
      <w:proofErr w:type="spellStart"/>
      <w:r w:rsidRPr="00E43440">
        <w:rPr>
          <w:rFonts w:eastAsiaTheme="minorEastAsia"/>
          <w:lang w:val="en-GB" w:eastAsia="it-IT"/>
          <w14:glow w14:rad="0">
            <w14:srgbClr w14:val="FFFFFF"/>
          </w14:glow>
        </w:rPr>
        <w:t>gfv_base_pic_flag</w:t>
      </w:r>
      <w:proofErr w:type="spellEnd"/>
      <w:r w:rsidRPr="00E43440">
        <w:rPr>
          <w:color w:val="000000" w:themeColor="text1"/>
          <w:szCs w:val="24"/>
          <w:lang w:val="en-GB" w:eastAsia="zh-CN"/>
        </w:rPr>
        <w:t xml:space="preserve"> is equal to 1, the </w:t>
      </w:r>
      <w:proofErr w:type="spellStart"/>
      <w:r w:rsidRPr="00E43440">
        <w:rPr>
          <w:color w:val="000000" w:themeColor="text1"/>
          <w:szCs w:val="24"/>
          <w:lang w:val="en-GB" w:eastAsia="zh-CN"/>
        </w:rPr>
        <w:t>keypoint</w:t>
      </w:r>
      <w:proofErr w:type="spellEnd"/>
      <w:r w:rsidRPr="00E43440">
        <w:rPr>
          <w:color w:val="000000" w:themeColor="text1"/>
          <w:szCs w:val="24"/>
          <w:lang w:val="en-GB" w:eastAsia="zh-CN"/>
        </w:rPr>
        <w:t xml:space="preserve"> coordinate array </w:t>
      </w:r>
      <w:proofErr w:type="spellStart"/>
      <w:r w:rsidRPr="00E43440">
        <w:rPr>
          <w:color w:val="000000" w:themeColor="text1"/>
          <w:szCs w:val="24"/>
          <w:lang w:val="en-GB" w:eastAsia="zh-CN"/>
        </w:rPr>
        <w:t>inputBaseKeyPoint</w:t>
      </w:r>
      <w:proofErr w:type="spellEnd"/>
      <w:r w:rsidRPr="00E43440">
        <w:rPr>
          <w:color w:val="000000" w:themeColor="text1"/>
          <w:szCs w:val="24"/>
          <w:lang w:val="en-GB" w:eastAsia="zh-CN"/>
        </w:rPr>
        <w:t xml:space="preserve"> and the matrix </w:t>
      </w:r>
      <w:proofErr w:type="spellStart"/>
      <w:r w:rsidRPr="00E43440">
        <w:rPr>
          <w:color w:val="000000" w:themeColor="text1"/>
          <w:szCs w:val="24"/>
          <w:lang w:val="en-GB" w:eastAsia="zh-CN"/>
        </w:rPr>
        <w:t>inputBaseMatrix</w:t>
      </w:r>
      <w:proofErr w:type="spellEnd"/>
      <w:r w:rsidRPr="00E43440">
        <w:rPr>
          <w:color w:val="000000" w:themeColor="text1"/>
          <w:szCs w:val="24"/>
          <w:lang w:val="en-GB" w:eastAsia="zh-CN"/>
        </w:rPr>
        <w:t xml:space="preserve"> for the base picture are derived as follows:</w:t>
      </w:r>
    </w:p>
    <w:p w14:paraId="1D531A52" w14:textId="086F92B3" w:rsidR="007F644B" w:rsidRPr="00F2523B" w:rsidRDefault="007F644B" w:rsidP="007F644B">
      <w:pPr>
        <w:tabs>
          <w:tab w:val="clear" w:pos="360"/>
          <w:tab w:val="clear" w:pos="720"/>
          <w:tab w:val="clear" w:pos="1080"/>
          <w:tab w:val="clear" w:pos="1440"/>
          <w:tab w:val="clear" w:pos="1800"/>
        </w:tabs>
        <w:spacing w:beforeLines="50" w:before="120"/>
        <w:ind w:leftChars="142" w:left="284"/>
        <w:rPr>
          <w:dstrike/>
          <w:color w:val="000000" w:themeColor="text1"/>
          <w:lang w:val="en-GB" w:eastAsia="zh-CN"/>
        </w:rPr>
      </w:pPr>
      <w:r w:rsidRPr="00E43440">
        <w:rPr>
          <w:color w:val="000000" w:themeColor="text1"/>
          <w:szCs w:val="24"/>
          <w:lang w:val="en-CA" w:eastAsia="zh-CN"/>
        </w:rPr>
        <w:t xml:space="preserve">for ( </w:t>
      </w:r>
      <w:proofErr w:type="spellStart"/>
      <w:r w:rsidRPr="00E43440">
        <w:rPr>
          <w:color w:val="000000" w:themeColor="text1"/>
          <w:szCs w:val="24"/>
          <w:lang w:val="en-CA" w:eastAsia="zh-CN"/>
        </w:rPr>
        <w:t>i</w:t>
      </w:r>
      <w:proofErr w:type="spellEnd"/>
      <w:r w:rsidRPr="00E43440">
        <w:rPr>
          <w:color w:val="000000" w:themeColor="text1"/>
          <w:szCs w:val="24"/>
          <w:lang w:val="en-CA" w:eastAsia="zh-CN"/>
        </w:rPr>
        <w:t xml:space="preserve"> = 0; </w:t>
      </w:r>
      <w:proofErr w:type="spellStart"/>
      <w:r w:rsidRPr="00E43440">
        <w:rPr>
          <w:color w:val="000000" w:themeColor="text1"/>
          <w:szCs w:val="24"/>
          <w:lang w:val="en-CA" w:eastAsia="zh-CN"/>
        </w:rPr>
        <w:t>i</w:t>
      </w:r>
      <w:proofErr w:type="spellEnd"/>
      <w:r w:rsidRPr="00E43440">
        <w:rPr>
          <w:color w:val="000000" w:themeColor="text1"/>
          <w:szCs w:val="24"/>
          <w:lang w:val="en-CA" w:eastAsia="zh-CN"/>
        </w:rPr>
        <w:t xml:space="preserve"> &lt;</w:t>
      </w:r>
      <w:r w:rsidRPr="00E43440">
        <w:rPr>
          <w:b/>
          <w:color w:val="000000" w:themeColor="text1"/>
          <w:lang w:eastAsia="zh-CN"/>
        </w:rPr>
        <w:t xml:space="preserve"> </w:t>
      </w:r>
      <w:r w:rsidRPr="00E43440">
        <w:rPr>
          <w:bCs/>
          <w:color w:val="000000" w:themeColor="text1"/>
          <w:lang w:eastAsia="zh-CN"/>
        </w:rPr>
        <w:t xml:space="preserve">= </w:t>
      </w:r>
      <w:proofErr w:type="spellStart"/>
      <w:r w:rsidRPr="00F2523B">
        <w:rPr>
          <w:rFonts w:eastAsiaTheme="minorEastAsia"/>
        </w:rPr>
        <w:t>conv</w:t>
      </w:r>
      <w:r w:rsidR="00E43440" w:rsidRPr="002B69D4">
        <w:rPr>
          <w:rFonts w:eastAsiaTheme="minorEastAsia"/>
        </w:rPr>
        <w:t>Num</w:t>
      </w:r>
      <w:r w:rsidRPr="00F2523B">
        <w:rPr>
          <w:rFonts w:eastAsiaTheme="minorEastAsia"/>
        </w:rPr>
        <w:t>KeyPoint</w:t>
      </w:r>
      <w:proofErr w:type="spellEnd"/>
      <w:r w:rsidRPr="00E43440">
        <w:rPr>
          <w:bCs/>
          <w:color w:val="000000" w:themeColor="text1"/>
          <w:lang w:eastAsia="zh-CN"/>
        </w:rPr>
        <w:t xml:space="preserve">; </w:t>
      </w:r>
      <w:proofErr w:type="spellStart"/>
      <w:r w:rsidRPr="00E43440">
        <w:rPr>
          <w:bCs/>
          <w:color w:val="000000" w:themeColor="text1"/>
          <w:lang w:eastAsia="zh-CN"/>
        </w:rPr>
        <w:t>i</w:t>
      </w:r>
      <w:proofErr w:type="spellEnd"/>
      <w:r w:rsidRPr="00E43440">
        <w:rPr>
          <w:bCs/>
          <w:color w:val="000000" w:themeColor="text1"/>
          <w:lang w:eastAsia="zh-CN"/>
        </w:rPr>
        <w:t>++ ) {</w:t>
      </w:r>
      <w:r w:rsidRPr="00E43440">
        <w:rPr>
          <w:rFonts w:eastAsiaTheme="minorEastAsia"/>
          <w:lang w:val="en-GB"/>
        </w:rPr>
        <w:br/>
        <w:t xml:space="preserve">    </w:t>
      </w:r>
      <w:proofErr w:type="spellStart"/>
      <w:r w:rsidRPr="003F3BF9">
        <w:rPr>
          <w:rFonts w:eastAsiaTheme="minorEastAsia"/>
          <w:szCs w:val="22"/>
          <w:lang w:val="en-CA"/>
        </w:rPr>
        <w:t>inputBaseKeyPoint</w:t>
      </w:r>
      <w:proofErr w:type="spellEnd"/>
      <w:r w:rsidRPr="003F3BF9">
        <w:rPr>
          <w:rFonts w:eastAsiaTheme="minorEastAsia"/>
          <w:szCs w:val="22"/>
          <w:lang w:val="en-CA"/>
        </w:rPr>
        <w:t>[</w:t>
      </w:r>
      <w:r w:rsidRPr="003F3BF9">
        <w:rPr>
          <w:color w:val="000000" w:themeColor="text1"/>
          <w:lang w:val="en-GB"/>
        </w:rPr>
        <w:t> </w:t>
      </w:r>
      <w:proofErr w:type="spellStart"/>
      <w:r w:rsidRPr="003F3BF9">
        <w:rPr>
          <w:rFonts w:eastAsiaTheme="minorEastAsia"/>
          <w:szCs w:val="22"/>
          <w:lang w:val="en-CA"/>
        </w:rPr>
        <w:t>i</w:t>
      </w:r>
      <w:proofErr w:type="spellEnd"/>
      <w:r w:rsidRPr="003F3BF9">
        <w:rPr>
          <w:color w:val="000000" w:themeColor="text1"/>
          <w:lang w:val="en-GB"/>
        </w:rPr>
        <w:t> </w:t>
      </w:r>
      <w:r w:rsidRPr="003F3BF9">
        <w:rPr>
          <w:rFonts w:eastAsiaTheme="minorEastAsia"/>
          <w:szCs w:val="22"/>
          <w:lang w:val="en-CA"/>
        </w:rPr>
        <w:t>][</w:t>
      </w:r>
      <w:r w:rsidRPr="002048E6">
        <w:rPr>
          <w:color w:val="000000" w:themeColor="text1"/>
          <w:lang w:val="en-GB"/>
        </w:rPr>
        <w:t> </w:t>
      </w:r>
      <w:r w:rsidRPr="002048E6">
        <w:rPr>
          <w:rFonts w:eastAsiaTheme="minorEastAsia"/>
          <w:szCs w:val="22"/>
          <w:lang w:val="en-CA"/>
        </w:rPr>
        <w:t>0</w:t>
      </w:r>
      <w:r w:rsidRPr="002048E6">
        <w:rPr>
          <w:color w:val="000000" w:themeColor="text1"/>
          <w:lang w:val="en-GB"/>
        </w:rPr>
        <w:t> </w:t>
      </w:r>
      <w:r w:rsidRPr="002048E6">
        <w:rPr>
          <w:rFonts w:eastAsiaTheme="minorEastAsia"/>
          <w:szCs w:val="22"/>
          <w:lang w:val="en-CA"/>
        </w:rPr>
        <w:t>] =</w:t>
      </w:r>
      <w:r w:rsidRPr="002048E6">
        <w:rPr>
          <w:color w:val="000000" w:themeColor="text1"/>
          <w:szCs w:val="24"/>
          <w:lang w:eastAsia="zh-CN"/>
        </w:rPr>
        <w:t xml:space="preserve"> conv</w:t>
      </w:r>
      <w:proofErr w:type="spellStart"/>
      <w:r w:rsidRPr="002048E6">
        <w:rPr>
          <w:rFonts w:eastAsiaTheme="minorEastAsia"/>
          <w:szCs w:val="22"/>
          <w:lang w:val="en-CA"/>
        </w:rPr>
        <w:t>KeyPoint</w:t>
      </w:r>
      <w:proofErr w:type="spellEnd"/>
      <w:r w:rsidRPr="002048E6">
        <w:rPr>
          <w:rFonts w:eastAsiaTheme="minorEastAsia"/>
          <w:szCs w:val="22"/>
          <w:lang w:val="en-CA"/>
        </w:rPr>
        <w:t>[</w:t>
      </w:r>
      <w:r w:rsidRPr="002048E6">
        <w:rPr>
          <w:color w:val="000000" w:themeColor="text1"/>
          <w:lang w:val="en-GB"/>
        </w:rPr>
        <w:t> </w:t>
      </w:r>
      <w:proofErr w:type="spellStart"/>
      <w:r w:rsidRPr="002048E6">
        <w:rPr>
          <w:rFonts w:eastAsiaTheme="minorEastAsia"/>
          <w:szCs w:val="22"/>
          <w:lang w:val="en-CA"/>
        </w:rPr>
        <w:t>i</w:t>
      </w:r>
      <w:proofErr w:type="spellEnd"/>
      <w:r w:rsidRPr="002048E6">
        <w:rPr>
          <w:color w:val="000000" w:themeColor="text1"/>
          <w:lang w:val="en-GB"/>
        </w:rPr>
        <w:t> </w:t>
      </w:r>
      <w:r w:rsidRPr="002048E6">
        <w:rPr>
          <w:rFonts w:eastAsiaTheme="minorEastAsia"/>
          <w:szCs w:val="22"/>
          <w:lang w:val="en-CA"/>
        </w:rPr>
        <w:t>][</w:t>
      </w:r>
      <w:r w:rsidRPr="002048E6">
        <w:rPr>
          <w:color w:val="000000" w:themeColor="text1"/>
          <w:lang w:val="en-GB"/>
        </w:rPr>
        <w:t> </w:t>
      </w:r>
      <w:r w:rsidRPr="002048E6">
        <w:rPr>
          <w:rFonts w:eastAsiaTheme="minorEastAsia"/>
          <w:szCs w:val="22"/>
          <w:lang w:val="en-CA"/>
        </w:rPr>
        <w:t>0</w:t>
      </w:r>
      <w:r w:rsidRPr="002048E6">
        <w:rPr>
          <w:color w:val="000000" w:themeColor="text1"/>
          <w:lang w:val="en-GB"/>
        </w:rPr>
        <w:t> </w:t>
      </w:r>
      <w:r w:rsidRPr="002048E6">
        <w:rPr>
          <w:rFonts w:eastAsiaTheme="minorEastAsia"/>
          <w:szCs w:val="22"/>
          <w:lang w:val="en-CA"/>
        </w:rPr>
        <w:t>]</w:t>
      </w:r>
      <w:r w:rsidRPr="00E43440">
        <w:rPr>
          <w:rFonts w:eastAsiaTheme="minorEastAsia"/>
          <w:lang w:val="en-GB"/>
        </w:rPr>
        <w:br/>
      </w:r>
      <w:r w:rsidRPr="00E43440">
        <w:rPr>
          <w:rFonts w:eastAsiaTheme="minorEastAsia"/>
          <w:szCs w:val="22"/>
          <w:lang w:val="en-CA"/>
        </w:rPr>
        <w:t xml:space="preserve"> </w:t>
      </w:r>
      <w:r w:rsidRPr="00E43440">
        <w:rPr>
          <w:rFonts w:eastAsiaTheme="minorEastAsia"/>
          <w:lang w:val="en-GB"/>
        </w:rPr>
        <w:t xml:space="preserve">  </w:t>
      </w:r>
      <w:r w:rsidRPr="00E43440">
        <w:rPr>
          <w:rFonts w:eastAsiaTheme="minorEastAsia"/>
          <w:szCs w:val="22"/>
          <w:lang w:val="en-CA"/>
        </w:rPr>
        <w:t xml:space="preserve"> </w:t>
      </w:r>
      <w:proofErr w:type="spellStart"/>
      <w:r w:rsidRPr="00E43440">
        <w:rPr>
          <w:rFonts w:eastAsiaTheme="minorEastAsia"/>
          <w:szCs w:val="22"/>
          <w:lang w:val="en-CA"/>
        </w:rPr>
        <w:t>inputBaseKeyPoint</w:t>
      </w:r>
      <w:proofErr w:type="spellEnd"/>
      <w:r w:rsidRPr="00E43440">
        <w:rPr>
          <w:rFonts w:eastAsiaTheme="minorEastAsia"/>
          <w:szCs w:val="22"/>
          <w:lang w:val="en-CA"/>
        </w:rPr>
        <w:t xml:space="preserve"> [</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E43440">
        <w:rPr>
          <w:rFonts w:eastAsiaTheme="minorEastAsia"/>
          <w:szCs w:val="22"/>
          <w:lang w:val="en-CA"/>
        </w:rPr>
        <w:t>1</w:t>
      </w:r>
      <w:r w:rsidRPr="00E43440">
        <w:rPr>
          <w:color w:val="000000" w:themeColor="text1"/>
          <w:lang w:val="en-GB"/>
        </w:rPr>
        <w:t> </w:t>
      </w:r>
      <w:r w:rsidRPr="00E43440">
        <w:rPr>
          <w:rFonts w:eastAsiaTheme="minorEastAsia"/>
          <w:szCs w:val="22"/>
          <w:lang w:val="en-CA"/>
        </w:rPr>
        <w:t>] =</w:t>
      </w:r>
      <w:r w:rsidRPr="00E43440">
        <w:rPr>
          <w:color w:val="000000" w:themeColor="text1"/>
          <w:szCs w:val="24"/>
          <w:lang w:eastAsia="zh-CN"/>
        </w:rPr>
        <w:t xml:space="preserve"> conv</w:t>
      </w:r>
      <w:proofErr w:type="spellStart"/>
      <w:r w:rsidRPr="00E43440">
        <w:rPr>
          <w:rFonts w:eastAsiaTheme="minorEastAsia"/>
          <w:szCs w:val="22"/>
          <w:lang w:val="en-CA"/>
        </w:rPr>
        <w:t>KeyPoint</w:t>
      </w:r>
      <w:proofErr w:type="spellEnd"/>
      <w:r w:rsidRPr="00E43440">
        <w:rPr>
          <w:rFonts w:eastAsiaTheme="minorEastAsia"/>
          <w:szCs w:val="22"/>
          <w:lang w:val="en-CA"/>
        </w:rPr>
        <w:t>[</w:t>
      </w:r>
      <w:r w:rsidRPr="00E43440">
        <w:rPr>
          <w:color w:val="000000" w:themeColor="text1"/>
          <w:lang w:val="en-GB"/>
        </w:rPr>
        <w:t> </w:t>
      </w:r>
      <w:proofErr w:type="spellStart"/>
      <w:r w:rsidRPr="00E43440">
        <w:rPr>
          <w:rFonts w:eastAsiaTheme="minorEastAsia"/>
          <w:szCs w:val="22"/>
          <w:lang w:val="en-CA"/>
        </w:rPr>
        <w:t>i</w:t>
      </w:r>
      <w:proofErr w:type="spellEnd"/>
      <w:r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00E43440">
        <w:rPr>
          <w:rFonts w:eastAsiaTheme="minorEastAsia"/>
          <w:szCs w:val="22"/>
          <w:lang w:val="en-CA"/>
        </w:rPr>
        <w:t>1</w:t>
      </w:r>
      <w:r w:rsidR="00E43440" w:rsidRPr="00E43440">
        <w:rPr>
          <w:color w:val="000000" w:themeColor="text1"/>
          <w:lang w:val="en-GB"/>
        </w:rPr>
        <w:t> </w:t>
      </w:r>
      <w:r w:rsidRPr="00E43440">
        <w:rPr>
          <w:rFonts w:eastAsiaTheme="minorEastAsia"/>
          <w:szCs w:val="22"/>
          <w:lang w:val="en-CA"/>
        </w:rPr>
        <w:t>]</w:t>
      </w:r>
      <w:r w:rsidRPr="003F3BF9">
        <w:rPr>
          <w:rFonts w:eastAsiaTheme="minorEastAsia"/>
          <w:lang w:val="en-GB"/>
        </w:rPr>
        <w:br/>
      </w:r>
      <w:r w:rsidRPr="003F3BF9">
        <w:rPr>
          <w:rFonts w:eastAsiaTheme="minorEastAsia"/>
          <w:szCs w:val="22"/>
          <w:lang w:val="en-CA"/>
        </w:rPr>
        <w:t xml:space="preserve">    </w:t>
      </w:r>
      <w:proofErr w:type="spellStart"/>
      <w:r w:rsidRPr="003F3BF9">
        <w:rPr>
          <w:rFonts w:eastAsiaTheme="minorEastAsia"/>
          <w:szCs w:val="22"/>
          <w:lang w:val="en-CA"/>
        </w:rPr>
        <w:t>inputBaseKeyPoint</w:t>
      </w:r>
      <w:proofErr w:type="spellEnd"/>
      <w:r w:rsidRPr="003F3BF9">
        <w:rPr>
          <w:rFonts w:eastAsiaTheme="minorEastAsia"/>
          <w:szCs w:val="22"/>
          <w:lang w:val="en-CA"/>
        </w:rPr>
        <w:t xml:space="preserve"> [</w:t>
      </w:r>
      <w:r w:rsidRPr="003F3BF9">
        <w:rPr>
          <w:color w:val="000000" w:themeColor="text1"/>
          <w:lang w:val="en-GB"/>
        </w:rPr>
        <w:t> </w:t>
      </w:r>
      <w:proofErr w:type="spellStart"/>
      <w:r w:rsidRPr="003F3BF9">
        <w:rPr>
          <w:rFonts w:eastAsiaTheme="minorEastAsia"/>
          <w:szCs w:val="22"/>
          <w:lang w:val="en-CA"/>
        </w:rPr>
        <w:t>i</w:t>
      </w:r>
      <w:proofErr w:type="spellEnd"/>
      <w:r w:rsidRPr="002048E6">
        <w:rPr>
          <w:color w:val="000000" w:themeColor="text1"/>
          <w:lang w:val="en-GB"/>
        </w:rPr>
        <w:t> </w:t>
      </w:r>
      <w:r w:rsidRPr="002048E6">
        <w:rPr>
          <w:rFonts w:eastAsiaTheme="minorEastAsia"/>
          <w:szCs w:val="22"/>
          <w:lang w:val="en-CA"/>
        </w:rPr>
        <w:t>][</w:t>
      </w:r>
      <w:r w:rsidRPr="002048E6">
        <w:rPr>
          <w:color w:val="000000" w:themeColor="text1"/>
          <w:lang w:val="en-GB"/>
        </w:rPr>
        <w:t> </w:t>
      </w:r>
      <w:r w:rsidRPr="002048E6">
        <w:rPr>
          <w:rFonts w:eastAsiaTheme="minorEastAsia"/>
          <w:szCs w:val="22"/>
          <w:lang w:val="en-CA"/>
        </w:rPr>
        <w:t>2</w:t>
      </w:r>
      <w:r w:rsidRPr="002048E6">
        <w:rPr>
          <w:color w:val="000000" w:themeColor="text1"/>
          <w:lang w:val="en-GB"/>
        </w:rPr>
        <w:t> </w:t>
      </w:r>
      <w:r w:rsidRPr="002048E6">
        <w:rPr>
          <w:rFonts w:eastAsiaTheme="minorEastAsia"/>
          <w:szCs w:val="22"/>
          <w:lang w:val="en-CA"/>
        </w:rPr>
        <w:t>] =</w:t>
      </w:r>
      <w:r w:rsidRPr="002048E6">
        <w:rPr>
          <w:color w:val="000000" w:themeColor="text1"/>
          <w:szCs w:val="24"/>
          <w:lang w:eastAsia="zh-CN"/>
        </w:rPr>
        <w:t xml:space="preserve"> conv</w:t>
      </w:r>
      <w:proofErr w:type="spellStart"/>
      <w:r w:rsidRPr="002048E6">
        <w:rPr>
          <w:rFonts w:eastAsiaTheme="minorEastAsia"/>
          <w:szCs w:val="22"/>
          <w:lang w:val="en-CA"/>
        </w:rPr>
        <w:t>KeyPoint</w:t>
      </w:r>
      <w:proofErr w:type="spellEnd"/>
      <w:r w:rsidRPr="002048E6">
        <w:rPr>
          <w:rFonts w:eastAsiaTheme="minorEastAsia"/>
          <w:szCs w:val="22"/>
          <w:lang w:val="en-CA"/>
        </w:rPr>
        <w:t>[</w:t>
      </w:r>
      <w:r w:rsidRPr="002048E6">
        <w:rPr>
          <w:color w:val="000000" w:themeColor="text1"/>
          <w:lang w:val="en-GB"/>
        </w:rPr>
        <w:t> </w:t>
      </w:r>
      <w:proofErr w:type="spellStart"/>
      <w:r w:rsidRPr="002048E6">
        <w:rPr>
          <w:rFonts w:eastAsiaTheme="minorEastAsia"/>
          <w:szCs w:val="22"/>
          <w:lang w:val="en-CA"/>
        </w:rPr>
        <w:t>i</w:t>
      </w:r>
      <w:proofErr w:type="spellEnd"/>
      <w:r w:rsidRPr="002048E6">
        <w:rPr>
          <w:color w:val="000000" w:themeColor="text1"/>
          <w:lang w:val="en-GB"/>
        </w:rPr>
        <w:t> </w:t>
      </w:r>
      <w:r w:rsidRPr="002048E6">
        <w:rPr>
          <w:rFonts w:eastAsiaTheme="minorEastAsia"/>
          <w:szCs w:val="22"/>
          <w:lang w:val="en-CA"/>
        </w:rPr>
        <w:t>][</w:t>
      </w:r>
      <w:r w:rsidRPr="002048E6">
        <w:rPr>
          <w:color w:val="000000" w:themeColor="text1"/>
          <w:lang w:val="en-GB"/>
        </w:rPr>
        <w:t> </w:t>
      </w:r>
      <w:r w:rsidR="00E43440">
        <w:rPr>
          <w:rFonts w:eastAsiaTheme="minorEastAsia"/>
          <w:szCs w:val="22"/>
          <w:lang w:val="en-CA"/>
        </w:rPr>
        <w:t>2</w:t>
      </w:r>
      <w:r w:rsidR="00E43440" w:rsidRPr="00E43440">
        <w:rPr>
          <w:color w:val="000000" w:themeColor="text1"/>
          <w:lang w:val="en-GB"/>
        </w:rPr>
        <w:t> </w:t>
      </w:r>
      <w:r w:rsidRPr="00E43440">
        <w:rPr>
          <w:rFonts w:eastAsiaTheme="minorEastAsia"/>
          <w:szCs w:val="22"/>
          <w:lang w:val="en-CA"/>
        </w:rPr>
        <w:t>]</w:t>
      </w:r>
      <w:r w:rsidRPr="00E43440">
        <w:rPr>
          <w:rFonts w:eastAsiaTheme="minorEastAsia"/>
          <w:lang w:val="en-GB"/>
        </w:rPr>
        <w:br/>
      </w:r>
      <w:r w:rsidRPr="00E43440">
        <w:rPr>
          <w:lang w:val="en-GB" w:eastAsia="zh-CN"/>
        </w:rPr>
        <w:t>}</w:t>
      </w:r>
      <w:r w:rsidRPr="00E43440">
        <w:rPr>
          <w:rFonts w:eastAsiaTheme="minorEastAsia"/>
          <w:lang w:val="en-GB"/>
        </w:rPr>
        <w:br/>
      </w:r>
      <w:r w:rsidRPr="00F2523B">
        <w:rPr>
          <w:color w:val="000000" w:themeColor="text1"/>
          <w:lang w:eastAsia="zh-CN"/>
        </w:rPr>
        <w:t xml:space="preserve">for( j = 0; j &lt; </w:t>
      </w:r>
      <w:proofErr w:type="spellStart"/>
      <w:r w:rsidRPr="00F2523B">
        <w:rPr>
          <w:color w:val="000000" w:themeColor="text1"/>
          <w:lang w:eastAsia="zh-CN"/>
        </w:rPr>
        <w:t>conv</w:t>
      </w:r>
      <w:r w:rsidR="00E43440" w:rsidRPr="00FD4793">
        <w:rPr>
          <w:color w:val="000000" w:themeColor="text1"/>
          <w:lang w:eastAsia="zh-CN"/>
        </w:rPr>
        <w:t>Num</w:t>
      </w:r>
      <w:r w:rsidRPr="00F2523B">
        <w:rPr>
          <w:color w:val="000000" w:themeColor="text1"/>
          <w:lang w:eastAsia="zh-CN"/>
        </w:rPr>
        <w:t>Matrix</w:t>
      </w:r>
      <w:proofErr w:type="spellEnd"/>
      <w:r w:rsidRPr="00F2523B">
        <w:rPr>
          <w:color w:val="000000" w:themeColor="text1"/>
          <w:lang w:eastAsia="zh-CN"/>
        </w:rPr>
        <w:t xml:space="preserve">; </w:t>
      </w:r>
      <w:proofErr w:type="spellStart"/>
      <w:r w:rsidRPr="00F2523B">
        <w:rPr>
          <w:color w:val="000000" w:themeColor="text1"/>
          <w:lang w:eastAsia="zh-CN"/>
        </w:rPr>
        <w:t>j++</w:t>
      </w:r>
      <w:proofErr w:type="spellEnd"/>
      <w:r w:rsidRPr="00F2523B">
        <w:rPr>
          <w:color w:val="000000" w:themeColor="text1"/>
          <w:lang w:eastAsia="zh-CN"/>
        </w:rPr>
        <w:t>) {</w:t>
      </w:r>
      <w:r w:rsidRPr="00E43440">
        <w:rPr>
          <w:rFonts w:eastAsiaTheme="minorEastAsia"/>
          <w:lang w:val="en-GB"/>
        </w:rPr>
        <w:br/>
      </w:r>
      <w:r w:rsidRPr="00E43440">
        <w:rPr>
          <w:color w:val="000000" w:themeColor="text1"/>
          <w:lang w:val="en-GB" w:eastAsia="zh-CN"/>
        </w:rPr>
        <w:t xml:space="preserve">  </w:t>
      </w:r>
      <w:r w:rsidRPr="00E43440">
        <w:rPr>
          <w:color w:val="000000" w:themeColor="text1"/>
          <w:lang w:eastAsia="zh-CN"/>
        </w:rPr>
        <w:t>for( k=0; k&lt;</w:t>
      </w:r>
      <w:r w:rsidR="00E43440" w:rsidRPr="00E43440">
        <w:rPr>
          <w:rFonts w:eastAsiaTheme="minorEastAsia"/>
        </w:rPr>
        <w:t xml:space="preserve"> </w:t>
      </w:r>
      <w:proofErr w:type="spellStart"/>
      <w:r w:rsidR="00E43440" w:rsidRPr="00975904">
        <w:rPr>
          <w:rFonts w:eastAsiaTheme="minorEastAsia"/>
        </w:rPr>
        <w:t>convMatrixHeight</w:t>
      </w:r>
      <w:proofErr w:type="spellEnd"/>
      <w:r w:rsidRPr="00E43440">
        <w:rPr>
          <w:color w:val="000000" w:themeColor="text1"/>
          <w:lang w:eastAsia="zh-CN"/>
        </w:rPr>
        <w:t>; k++ ) {</w:t>
      </w:r>
      <w:r w:rsidRPr="003F3BF9">
        <w:rPr>
          <w:rFonts w:eastAsiaTheme="minorEastAsia"/>
          <w:lang w:val="en-GB"/>
        </w:rPr>
        <w:br/>
      </w:r>
      <w:r w:rsidRPr="003F3BF9">
        <w:rPr>
          <w:color w:val="000000" w:themeColor="text1"/>
          <w:lang w:eastAsia="zh-CN"/>
        </w:rPr>
        <w:t xml:space="preserve">    for ( l=0;l&lt;</w:t>
      </w:r>
      <w:r w:rsidRPr="003F3BF9" w:rsidDel="005800FB">
        <w:rPr>
          <w:color w:val="000000" w:themeColor="text1"/>
          <w:lang w:eastAsia="zh-CN"/>
        </w:rPr>
        <w:t xml:space="preserve"> </w:t>
      </w:r>
      <w:r w:rsidR="00E43440" w:rsidRPr="00E43440">
        <w:rPr>
          <w:rFonts w:eastAsiaTheme="minorEastAsia"/>
        </w:rPr>
        <w:t xml:space="preserve"> </w:t>
      </w:r>
      <w:proofErr w:type="spellStart"/>
      <w:r w:rsidR="00E43440" w:rsidRPr="00975904">
        <w:rPr>
          <w:rFonts w:eastAsiaTheme="minorEastAsia"/>
        </w:rPr>
        <w:t>convMatrix</w:t>
      </w:r>
      <w:r w:rsidR="00E43440">
        <w:rPr>
          <w:rFonts w:eastAsiaTheme="minorEastAsia"/>
        </w:rPr>
        <w:t>Width</w:t>
      </w:r>
      <w:proofErr w:type="spellEnd"/>
      <w:r w:rsidRPr="00E43440">
        <w:rPr>
          <w:color w:val="000000" w:themeColor="text1"/>
          <w:lang w:eastAsia="zh-CN"/>
        </w:rPr>
        <w:t>; l++) {</w:t>
      </w:r>
      <w:r w:rsidRPr="00E43440">
        <w:rPr>
          <w:rFonts w:eastAsiaTheme="minorEastAsia"/>
          <w:lang w:val="en-GB"/>
        </w:rPr>
        <w:br/>
      </w:r>
      <w:r w:rsidRPr="00E43440">
        <w:rPr>
          <w:rFonts w:eastAsiaTheme="minorEastAsia"/>
          <w:szCs w:val="22"/>
          <w:lang w:val="en-CA"/>
        </w:rPr>
        <w:t xml:space="preserve">      </w:t>
      </w:r>
      <w:proofErr w:type="spellStart"/>
      <w:r w:rsidRPr="00E43440">
        <w:rPr>
          <w:rFonts w:eastAsiaTheme="minorEastAsia"/>
          <w:szCs w:val="22"/>
          <w:lang w:val="en-CA"/>
        </w:rPr>
        <w:t>inputBaseMatrix</w:t>
      </w:r>
      <w:proofErr w:type="spellEnd"/>
      <w:r w:rsidRPr="00E43440">
        <w:rPr>
          <w:rFonts w:eastAsiaTheme="minorEastAsia"/>
          <w:szCs w:val="22"/>
          <w:lang w:val="en-CA"/>
        </w:rPr>
        <w:t>[</w:t>
      </w:r>
      <w:r w:rsidRPr="00E43440">
        <w:rPr>
          <w:color w:val="000000" w:themeColor="text1"/>
          <w:lang w:val="en-GB"/>
        </w:rPr>
        <w:t> </w:t>
      </w:r>
      <w:r w:rsidR="00E43440">
        <w:rPr>
          <w:rFonts w:eastAsiaTheme="minorEastAsia"/>
          <w:szCs w:val="22"/>
          <w:lang w:val="en-CA"/>
        </w:rPr>
        <w:t>j</w:t>
      </w:r>
      <w:r w:rsidR="00E43440" w:rsidRPr="00E43440">
        <w:rPr>
          <w:color w:val="000000" w:themeColor="text1"/>
          <w:lang w:val="en-GB"/>
        </w:rPr>
        <w:t> </w:t>
      </w:r>
      <w:r w:rsidRPr="00E43440">
        <w:rPr>
          <w:rFonts w:eastAsiaTheme="minorEastAsia"/>
          <w:szCs w:val="22"/>
          <w:lang w:val="en-CA"/>
        </w:rPr>
        <w:t>][</w:t>
      </w:r>
      <w:r w:rsidRPr="00E43440">
        <w:rPr>
          <w:color w:val="000000" w:themeColor="text1"/>
          <w:lang w:val="en-GB"/>
        </w:rPr>
        <w:t> </w:t>
      </w:r>
      <w:r w:rsidRPr="003F3BF9">
        <w:rPr>
          <w:rFonts w:eastAsiaTheme="minorEastAsia"/>
          <w:szCs w:val="22"/>
          <w:lang w:val="en-CA"/>
        </w:rPr>
        <w:t>k</w:t>
      </w:r>
      <w:r w:rsidRPr="003F3BF9">
        <w:rPr>
          <w:color w:val="000000" w:themeColor="text1"/>
          <w:lang w:val="en-GB"/>
        </w:rPr>
        <w:t> </w:t>
      </w:r>
      <w:r w:rsidRPr="003F3BF9">
        <w:rPr>
          <w:rFonts w:eastAsiaTheme="minorEastAsia"/>
          <w:szCs w:val="22"/>
          <w:lang w:val="en-CA"/>
        </w:rPr>
        <w:t>][</w:t>
      </w:r>
      <w:r w:rsidRPr="002048E6">
        <w:rPr>
          <w:color w:val="000000" w:themeColor="text1"/>
          <w:lang w:val="en-GB"/>
        </w:rPr>
        <w:t> </w:t>
      </w:r>
      <w:r w:rsidRPr="002048E6">
        <w:rPr>
          <w:rFonts w:eastAsiaTheme="minorEastAsia"/>
          <w:szCs w:val="22"/>
          <w:lang w:val="en-CA"/>
        </w:rPr>
        <w:t>l</w:t>
      </w:r>
      <w:r w:rsidRPr="002048E6">
        <w:rPr>
          <w:color w:val="000000" w:themeColor="text1"/>
          <w:lang w:val="en-GB"/>
        </w:rPr>
        <w:t> </w:t>
      </w:r>
      <w:r w:rsidRPr="002048E6">
        <w:rPr>
          <w:rFonts w:eastAsiaTheme="minorEastAsia"/>
          <w:szCs w:val="22"/>
          <w:lang w:val="en-CA"/>
        </w:rPr>
        <w:t xml:space="preserve">] = </w:t>
      </w:r>
      <w:r w:rsidRPr="002048E6">
        <w:rPr>
          <w:color w:val="000000" w:themeColor="text1"/>
          <w:szCs w:val="24"/>
          <w:lang w:eastAsia="zh-CN"/>
        </w:rPr>
        <w:t>conv</w:t>
      </w:r>
      <w:r w:rsidRPr="002048E6">
        <w:rPr>
          <w:rFonts w:eastAsiaTheme="minorEastAsia"/>
          <w:szCs w:val="22"/>
          <w:lang w:val="en-CA"/>
        </w:rPr>
        <w:t>M</w:t>
      </w:r>
      <w:proofErr w:type="spellStart"/>
      <w:r w:rsidRPr="002048E6">
        <w:rPr>
          <w:color w:val="000000" w:themeColor="text1"/>
          <w:szCs w:val="24"/>
          <w:lang w:eastAsia="zh-CN"/>
        </w:rPr>
        <w:t>atrix</w:t>
      </w:r>
      <w:proofErr w:type="spellEnd"/>
      <w:r w:rsidRPr="002048E6">
        <w:rPr>
          <w:color w:val="000000" w:themeColor="text1"/>
          <w:lang w:eastAsia="zh-CN"/>
        </w:rPr>
        <w:t xml:space="preserve"> [</w:t>
      </w:r>
      <w:r w:rsidRPr="002048E6">
        <w:rPr>
          <w:color w:val="000000" w:themeColor="text1"/>
          <w:lang w:val="en-GB"/>
        </w:rPr>
        <w:t> </w:t>
      </w:r>
      <w:r w:rsidR="00E43440">
        <w:rPr>
          <w:color w:val="000000" w:themeColor="text1"/>
          <w:lang w:val="en-GB" w:eastAsia="zh-CN"/>
        </w:rPr>
        <w:t>j</w:t>
      </w:r>
      <w:r w:rsidR="00E43440" w:rsidRPr="00E43440">
        <w:rPr>
          <w:color w:val="000000" w:themeColor="text1"/>
          <w:lang w:val="en-GB"/>
        </w:rPr>
        <w:t> </w:t>
      </w:r>
      <w:r w:rsidRPr="003F3BF9">
        <w:rPr>
          <w:color w:val="000000" w:themeColor="text1"/>
          <w:lang w:eastAsia="zh-CN"/>
        </w:rPr>
        <w:t>][</w:t>
      </w:r>
      <w:r w:rsidRPr="003F3BF9">
        <w:rPr>
          <w:color w:val="000000" w:themeColor="text1"/>
          <w:lang w:val="en-GB"/>
        </w:rPr>
        <w:t> </w:t>
      </w:r>
      <w:r w:rsidRPr="003F3BF9">
        <w:rPr>
          <w:color w:val="000000" w:themeColor="text1"/>
          <w:lang w:eastAsia="zh-CN"/>
        </w:rPr>
        <w:t>k</w:t>
      </w:r>
      <w:r w:rsidRPr="002048E6">
        <w:rPr>
          <w:color w:val="000000" w:themeColor="text1"/>
          <w:lang w:val="en-GB"/>
        </w:rPr>
        <w:t> </w:t>
      </w:r>
      <w:r w:rsidRPr="002048E6">
        <w:rPr>
          <w:color w:val="000000" w:themeColor="text1"/>
          <w:lang w:eastAsia="zh-CN"/>
        </w:rPr>
        <w:t>][</w:t>
      </w:r>
      <w:r w:rsidRPr="002048E6">
        <w:rPr>
          <w:color w:val="000000" w:themeColor="text1"/>
          <w:lang w:val="en-GB"/>
        </w:rPr>
        <w:t> </w:t>
      </w:r>
      <w:r w:rsidRPr="002048E6">
        <w:rPr>
          <w:color w:val="000000" w:themeColor="text1"/>
          <w:lang w:eastAsia="zh-CN"/>
        </w:rPr>
        <w:t>l</w:t>
      </w:r>
      <w:r w:rsidRPr="002048E6">
        <w:rPr>
          <w:color w:val="000000" w:themeColor="text1"/>
          <w:lang w:val="en-GB"/>
        </w:rPr>
        <w:t> </w:t>
      </w:r>
      <w:r w:rsidRPr="002048E6">
        <w:rPr>
          <w:color w:val="000000" w:themeColor="text1"/>
          <w:lang w:eastAsia="zh-CN"/>
        </w:rPr>
        <w:t>]</w:t>
      </w:r>
      <w:r w:rsidRPr="002048E6">
        <w:rPr>
          <w:rFonts w:eastAsiaTheme="minorEastAsia"/>
          <w:lang w:val="en-GB"/>
        </w:rPr>
        <w:t xml:space="preserve"> </w:t>
      </w:r>
      <w:r w:rsidRPr="002048E6">
        <w:rPr>
          <w:rFonts w:eastAsiaTheme="minorEastAsia"/>
          <w:lang w:val="en-GB"/>
        </w:rPr>
        <w:br/>
      </w:r>
      <w:r w:rsidRPr="00E43440">
        <w:rPr>
          <w:color w:val="000000" w:themeColor="text1"/>
          <w:lang w:eastAsia="zh-CN"/>
        </w:rPr>
        <w:t xml:space="preserve">    }</w:t>
      </w:r>
      <w:r w:rsidRPr="00E43440">
        <w:rPr>
          <w:rFonts w:eastAsiaTheme="minorEastAsia"/>
          <w:lang w:val="en-GB"/>
        </w:rPr>
        <w:br/>
      </w:r>
      <w:r w:rsidRPr="00E43440">
        <w:rPr>
          <w:color w:val="000000" w:themeColor="text1"/>
          <w:lang w:eastAsia="zh-CN"/>
        </w:rPr>
        <w:t xml:space="preserve">  }</w:t>
      </w:r>
      <w:r w:rsidRPr="00E43440">
        <w:rPr>
          <w:rFonts w:eastAsiaTheme="minorEastAsia"/>
          <w:lang w:val="en-GB"/>
        </w:rPr>
        <w:br/>
      </w:r>
      <w:r w:rsidRPr="00F2523B">
        <w:rPr>
          <w:color w:val="000000" w:themeColor="text1"/>
          <w:lang w:eastAsia="zh-CN"/>
        </w:rPr>
        <w:t>}</w:t>
      </w:r>
      <w:r w:rsidRPr="00E43440">
        <w:rPr>
          <w:rFonts w:eastAsiaTheme="minorEastAsia"/>
          <w:lang w:val="en-GB"/>
        </w:rPr>
        <w:br/>
      </w:r>
      <w:r w:rsidRPr="00F2523B">
        <w:rPr>
          <w:rFonts w:eastAsiaTheme="minorEastAsia"/>
          <w:lang w:val="en-GB"/>
        </w:rPr>
        <w:br/>
      </w:r>
    </w:p>
    <w:p w14:paraId="18257569" w14:textId="77777777" w:rsidR="007F644B" w:rsidRPr="007F644B" w:rsidRDefault="007F644B" w:rsidP="007F644B">
      <w:pPr>
        <w:rPr>
          <w:rFonts w:eastAsiaTheme="minorEastAsia"/>
          <w:lang w:val="en-CA"/>
        </w:rPr>
      </w:pPr>
      <w:r w:rsidRPr="007F644B">
        <w:rPr>
          <w:rFonts w:eastAsiaTheme="minorEastAsia"/>
          <w:lang w:val="en-CA"/>
        </w:rPr>
        <w:t xml:space="preserve">where the functions </w:t>
      </w:r>
      <w:proofErr w:type="spellStart"/>
      <w:r w:rsidRPr="007F644B">
        <w:rPr>
          <w:rFonts w:eastAsiaTheme="minorEastAsia"/>
          <w:lang w:val="en-CA"/>
        </w:rPr>
        <w:t>InpY</w:t>
      </w:r>
      <w:proofErr w:type="spellEnd"/>
      <w:r w:rsidRPr="007F644B">
        <w:rPr>
          <w:rFonts w:eastAsiaTheme="minorEastAsia"/>
          <w:lang w:val="en-CA"/>
        </w:rPr>
        <w:t xml:space="preserve">( ) and </w:t>
      </w:r>
      <w:proofErr w:type="spellStart"/>
      <w:r w:rsidRPr="007F644B">
        <w:rPr>
          <w:rFonts w:eastAsiaTheme="minorEastAsia"/>
          <w:lang w:val="en-CA"/>
        </w:rPr>
        <w:t>InpC</w:t>
      </w:r>
      <w:proofErr w:type="spellEnd"/>
      <w:r w:rsidRPr="007F644B">
        <w:rPr>
          <w:rFonts w:eastAsiaTheme="minorEastAsia"/>
          <w:lang w:val="en-CA"/>
        </w:rPr>
        <w:t>( ) are specified as follows:</w:t>
      </w:r>
    </w:p>
    <w:p w14:paraId="70160AC5" w14:textId="77777777" w:rsidR="007F644B" w:rsidRPr="007F644B" w:rsidRDefault="007F644B" w:rsidP="007F644B">
      <w:pPr>
        <w:ind w:left="360"/>
        <w:rPr>
          <w:rFonts w:eastAsiaTheme="minorEastAsia"/>
          <w:noProof/>
          <w:lang w:val="en-GB"/>
        </w:rPr>
      </w:pPr>
      <w:r w:rsidRPr="007F644B">
        <w:rPr>
          <w:rFonts w:eastAsiaTheme="minorEastAsia"/>
          <w:noProof/>
          <w:lang w:val="en-GB"/>
        </w:rPr>
        <w:t>InpY( x ) = x ÷ ( ( 1  &lt;&lt;  BitDepth</w:t>
      </w:r>
      <w:r w:rsidRPr="007F644B">
        <w:rPr>
          <w:rFonts w:eastAsiaTheme="minorEastAsia"/>
          <w:noProof/>
          <w:vertAlign w:val="subscript"/>
          <w:lang w:val="en-GB"/>
        </w:rPr>
        <w:t>Y</w:t>
      </w:r>
      <w:r w:rsidRPr="007F644B">
        <w:rPr>
          <w:rFonts w:eastAsiaTheme="minorEastAsia"/>
          <w:noProof/>
          <w:lang w:val="en-GB"/>
        </w:rPr>
        <w:t> ) – 1</w:t>
      </w:r>
      <w:bookmarkStart w:id="48" w:name="_Hlk139276642"/>
      <w:r w:rsidRPr="007F644B">
        <w:rPr>
          <w:rFonts w:eastAsiaTheme="minorEastAsia"/>
          <w:noProof/>
          <w:lang w:val="en-GB"/>
        </w:rPr>
        <w:t> </w:t>
      </w:r>
      <w:bookmarkEnd w:id="48"/>
      <w:r w:rsidRPr="007F644B">
        <w:rPr>
          <w:rFonts w:eastAsiaTheme="minorEastAsia"/>
          <w:noProof/>
          <w:lang w:val="en-GB"/>
        </w:rPr>
        <w:t>)</w:t>
      </w:r>
    </w:p>
    <w:p w14:paraId="18A8084D" w14:textId="77777777" w:rsidR="007F644B" w:rsidRPr="007F644B" w:rsidRDefault="007F644B" w:rsidP="007F644B">
      <w:pPr>
        <w:ind w:left="360"/>
        <w:rPr>
          <w:rFonts w:eastAsiaTheme="minorEastAsia"/>
          <w:noProof/>
          <w:lang w:val="en-GB"/>
        </w:rPr>
      </w:pPr>
      <w:r w:rsidRPr="007F644B">
        <w:rPr>
          <w:rFonts w:eastAsiaTheme="minorEastAsia"/>
          <w:noProof/>
          <w:lang w:val="en-GB"/>
        </w:rPr>
        <w:t>InpC( x ) = x ÷ ( ( 1  &lt;&lt;  BitDepth</w:t>
      </w:r>
      <w:r w:rsidRPr="007F644B">
        <w:rPr>
          <w:rFonts w:eastAsiaTheme="minorEastAsia"/>
          <w:noProof/>
          <w:vertAlign w:val="subscript"/>
          <w:lang w:val="en-GB"/>
        </w:rPr>
        <w:t>C</w:t>
      </w:r>
      <w:r w:rsidRPr="007F644B">
        <w:rPr>
          <w:rFonts w:eastAsiaTheme="minorEastAsia"/>
          <w:noProof/>
          <w:lang w:val="en-GB"/>
        </w:rPr>
        <w:t> ) – 1 )</w:t>
      </w:r>
    </w:p>
    <w:p w14:paraId="015338A2" w14:textId="3B5BA389" w:rsidR="007F644B" w:rsidRPr="007F644B" w:rsidRDefault="007F644B" w:rsidP="007F644B">
      <w:pPr>
        <w:spacing w:beforeLines="50" w:before="120"/>
        <w:rPr>
          <w:lang w:val="en-GB"/>
        </w:rPr>
      </w:pPr>
      <w:proofErr w:type="spellStart"/>
      <w:r w:rsidRPr="007F644B">
        <w:rPr>
          <w:rFonts w:eastAsiaTheme="minorEastAsia"/>
        </w:rPr>
        <w:t>GenerativeNN</w:t>
      </w:r>
      <w:proofErr w:type="spellEnd"/>
      <w:r w:rsidRPr="007F644B" w:rsidDel="00153374">
        <w:rPr>
          <w:rFonts w:eastAsiaTheme="minorEastAsia"/>
          <w:lang w:val="en-GB"/>
        </w:rPr>
        <w:t xml:space="preserve"> </w:t>
      </w:r>
      <w:r w:rsidRPr="007F644B">
        <w:rPr>
          <w:lang w:val="en-GB"/>
        </w:rPr>
        <w:t xml:space="preserve">( ) is a process to generate the sample values of an output picture corresponding to a driving picture. It is only invoked when </w:t>
      </w:r>
      <w:proofErr w:type="spellStart"/>
      <w:r w:rsidRPr="007F644B">
        <w:rPr>
          <w:lang w:val="en-GB"/>
        </w:rPr>
        <w:t>gfc_base_pic_flag</w:t>
      </w:r>
      <w:proofErr w:type="spellEnd"/>
      <w:r w:rsidRPr="007F644B">
        <w:rPr>
          <w:lang w:val="en-GB"/>
        </w:rPr>
        <w:t xml:space="preserve"> is equal to 0. Input value</w:t>
      </w:r>
      <w:r w:rsidR="003F3BF9">
        <w:rPr>
          <w:lang w:val="en-GB"/>
        </w:rPr>
        <w:t>s</w:t>
      </w:r>
      <w:r w:rsidRPr="007F644B">
        <w:rPr>
          <w:lang w:val="en-GB"/>
        </w:rPr>
        <w:t xml:space="preserve"> to </w:t>
      </w:r>
      <w:proofErr w:type="spellStart"/>
      <w:r w:rsidRPr="007F644B">
        <w:rPr>
          <w:rFonts w:eastAsiaTheme="minorEastAsia"/>
          <w:lang w:val="en-CA"/>
        </w:rPr>
        <w:t>GenerativeNN</w:t>
      </w:r>
      <w:proofErr w:type="spellEnd"/>
      <w:r w:rsidRPr="007F644B">
        <w:rPr>
          <w:rFonts w:eastAsiaTheme="minorEastAsia"/>
          <w:lang w:val="en-CA"/>
        </w:rPr>
        <w:t xml:space="preserve">( ) and output values from </w:t>
      </w:r>
      <w:proofErr w:type="spellStart"/>
      <w:r w:rsidRPr="007F644B">
        <w:rPr>
          <w:rFonts w:eastAsiaTheme="minorEastAsia"/>
          <w:lang w:val="en-CA"/>
        </w:rPr>
        <w:t>GenerativeNN</w:t>
      </w:r>
      <w:proofErr w:type="spellEnd"/>
      <w:r w:rsidRPr="007F644B">
        <w:rPr>
          <w:rFonts w:eastAsiaTheme="minorEastAsia"/>
          <w:lang w:val="en-CA"/>
        </w:rPr>
        <w:t xml:space="preserve">( ) </w:t>
      </w:r>
      <w:r w:rsidR="003F3BF9">
        <w:rPr>
          <w:rFonts w:eastAsiaTheme="minorEastAsia"/>
          <w:lang w:val="en-CA"/>
        </w:rPr>
        <w:t>are</w:t>
      </w:r>
      <w:r w:rsidR="003F3BF9" w:rsidRPr="007F644B">
        <w:rPr>
          <w:rFonts w:eastAsiaTheme="minorEastAsia"/>
          <w:lang w:val="en-CA"/>
        </w:rPr>
        <w:t xml:space="preserve"> </w:t>
      </w:r>
      <w:r w:rsidRPr="007F644B">
        <w:rPr>
          <w:rFonts w:eastAsiaTheme="minorEastAsia"/>
          <w:lang w:val="en-CA"/>
        </w:rPr>
        <w:t>real numbers.</w:t>
      </w:r>
    </w:p>
    <w:p w14:paraId="70B05D57" w14:textId="77777777" w:rsidR="007F644B" w:rsidRPr="007F644B" w:rsidRDefault="007F644B" w:rsidP="007F644B">
      <w:pPr>
        <w:rPr>
          <w:rFonts w:eastAsiaTheme="minorEastAsia"/>
        </w:rPr>
      </w:pPr>
      <w:r w:rsidRPr="007F644B">
        <w:rPr>
          <w:rFonts w:eastAsiaTheme="minorEastAsia"/>
        </w:rPr>
        <w:t xml:space="preserve">Inputs to </w:t>
      </w:r>
      <w:proofErr w:type="spellStart"/>
      <w:r w:rsidRPr="007F644B">
        <w:rPr>
          <w:rFonts w:eastAsiaTheme="minorEastAsia"/>
        </w:rPr>
        <w:t>GenerativeNN</w:t>
      </w:r>
      <w:proofErr w:type="spellEnd"/>
      <w:r w:rsidRPr="007F644B">
        <w:rPr>
          <w:rFonts w:eastAsiaTheme="minorEastAsia"/>
        </w:rPr>
        <w:t>() are:</w:t>
      </w:r>
    </w:p>
    <w:p w14:paraId="38F9BF2E"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r w:rsidRPr="007F644B">
        <w:rPr>
          <w:rFonts w:eastAsiaTheme="minorEastAsia"/>
          <w:lang w:val="en-GB"/>
        </w:rPr>
        <w:t xml:space="preserve">When </w:t>
      </w:r>
      <w:proofErr w:type="spellStart"/>
      <w:r w:rsidRPr="007F644B">
        <w:rPr>
          <w:rFonts w:eastAsiaTheme="minorEastAsia"/>
          <w:lang w:val="en-GB"/>
        </w:rPr>
        <w:t>gfv_base_pic_flag</w:t>
      </w:r>
      <w:proofErr w:type="spellEnd"/>
      <w:r w:rsidRPr="007F644B">
        <w:rPr>
          <w:rFonts w:eastAsiaTheme="minorEastAsia"/>
          <w:lang w:val="en-GB"/>
        </w:rPr>
        <w:t xml:space="preserve"> is equal to 0 and </w:t>
      </w:r>
      <w:proofErr w:type="spellStart"/>
      <w:r w:rsidRPr="007F644B">
        <w:rPr>
          <w:rFonts w:eastAsiaTheme="minorEastAsia"/>
          <w:lang w:val="en-GB"/>
        </w:rPr>
        <w:t>gfv_drive_pic_fusion_flag</w:t>
      </w:r>
      <w:proofErr w:type="spellEnd"/>
      <w:r w:rsidRPr="007F644B">
        <w:rPr>
          <w:rFonts w:eastAsiaTheme="minorEastAsia"/>
          <w:lang w:val="en-GB"/>
        </w:rPr>
        <w:t xml:space="preserve"> is equal to 0 and </w:t>
      </w:r>
      <w:proofErr w:type="spellStart"/>
      <w:r w:rsidRPr="007F644B">
        <w:rPr>
          <w:rFonts w:eastAsiaTheme="minorEastAsia"/>
          <w:lang w:val="en-GB"/>
        </w:rPr>
        <w:t>ChromaFormatIdc</w:t>
      </w:r>
      <w:proofErr w:type="spellEnd"/>
      <w:r w:rsidRPr="007F644B">
        <w:rPr>
          <w:rFonts w:eastAsiaTheme="minorEastAsia"/>
          <w:lang w:val="en-GB"/>
        </w:rPr>
        <w:t xml:space="preserve"> is equal to 0: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proofErr w:type="gramStart"/>
      <w:r w:rsidRPr="007F644B">
        <w:rPr>
          <w:rFonts w:eastAsiaTheme="minorEastAsia"/>
          <w:lang w:val="en-GB"/>
        </w:rPr>
        <w:t>inputDriveMatrix</w:t>
      </w:r>
      <w:proofErr w:type="spellEnd"/>
      <w:proofErr w:type="gramEnd"/>
    </w:p>
    <w:p w14:paraId="60280E5E"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rPr>
      </w:pPr>
      <w:r w:rsidRPr="007F644B">
        <w:rPr>
          <w:rFonts w:eastAsiaTheme="minorEastAsia"/>
          <w:lang w:val="en-GB"/>
        </w:rPr>
        <w:t xml:space="preserve">When </w:t>
      </w:r>
      <w:proofErr w:type="spellStart"/>
      <w:r w:rsidRPr="007F644B">
        <w:rPr>
          <w:rFonts w:eastAsiaTheme="minorEastAsia"/>
          <w:lang w:val="en-GB"/>
        </w:rPr>
        <w:t>gfv_base_pic_flag</w:t>
      </w:r>
      <w:proofErr w:type="spellEnd"/>
      <w:r w:rsidRPr="007F644B">
        <w:rPr>
          <w:rFonts w:eastAsiaTheme="minorEastAsia"/>
          <w:lang w:val="en-GB"/>
        </w:rPr>
        <w:t xml:space="preserve"> is equal to 0 and </w:t>
      </w:r>
      <w:proofErr w:type="spellStart"/>
      <w:r w:rsidRPr="007F644B">
        <w:rPr>
          <w:rFonts w:eastAsiaTheme="minorEastAsia"/>
          <w:lang w:val="en-GB"/>
        </w:rPr>
        <w:t>gfv_drive_pic_fusion_flag</w:t>
      </w:r>
      <w:proofErr w:type="spellEnd"/>
      <w:r w:rsidRPr="007F644B">
        <w:rPr>
          <w:rFonts w:eastAsiaTheme="minorEastAsia"/>
          <w:lang w:val="en-GB"/>
        </w:rPr>
        <w:t xml:space="preserve"> is equal to 0 and </w:t>
      </w:r>
      <w:proofErr w:type="spellStart"/>
      <w:r w:rsidRPr="007F644B">
        <w:rPr>
          <w:rFonts w:eastAsiaTheme="minorEastAsia"/>
          <w:lang w:val="en-GB"/>
        </w:rPr>
        <w:t>ChromaFormatIdc</w:t>
      </w:r>
      <w:proofErr w:type="spellEnd"/>
      <w:r w:rsidRPr="007F644B">
        <w:rPr>
          <w:rFonts w:eastAsiaTheme="minorEastAsia"/>
          <w:lang w:val="en-GB"/>
        </w:rPr>
        <w:t xml:space="preserve"> is not equal to 0: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w:t>
      </w:r>
      <w:proofErr w:type="spellStart"/>
      <w:r w:rsidRPr="007F644B">
        <w:rPr>
          <w:rFonts w:eastAsiaTheme="minorEastAsia"/>
          <w:lang w:val="en-GB"/>
        </w:rPr>
        <w:t>inputBaseCr</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proofErr w:type="gramStart"/>
      <w:r w:rsidRPr="007F644B">
        <w:rPr>
          <w:rFonts w:eastAsiaTheme="minorEastAsia"/>
          <w:lang w:val="en-GB"/>
        </w:rPr>
        <w:t>inputDriveMatrix</w:t>
      </w:r>
      <w:proofErr w:type="spellEnd"/>
      <w:proofErr w:type="gramEnd"/>
    </w:p>
    <w:p w14:paraId="7BBC1100"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rPr>
      </w:pPr>
      <w:r w:rsidRPr="007F644B">
        <w:rPr>
          <w:rFonts w:eastAsiaTheme="minorEastAsia"/>
          <w:lang w:val="en-GB"/>
        </w:rPr>
        <w:t xml:space="preserve">When </w:t>
      </w:r>
      <w:proofErr w:type="spellStart"/>
      <w:r w:rsidRPr="007F644B">
        <w:rPr>
          <w:rFonts w:eastAsiaTheme="minorEastAsia"/>
          <w:lang w:val="en-GB"/>
        </w:rPr>
        <w:t>gfv_base_pic_flag</w:t>
      </w:r>
      <w:proofErr w:type="spellEnd"/>
      <w:r w:rsidRPr="007F644B">
        <w:rPr>
          <w:rFonts w:eastAsiaTheme="minorEastAsia"/>
          <w:lang w:val="en-GB"/>
        </w:rPr>
        <w:t xml:space="preserve"> is equal to 0 and </w:t>
      </w:r>
      <w:proofErr w:type="spellStart"/>
      <w:r w:rsidRPr="007F644B">
        <w:rPr>
          <w:rFonts w:eastAsiaTheme="minorEastAsia"/>
          <w:lang w:val="en-GB"/>
        </w:rPr>
        <w:t>gfv_drive_pic_fusion_flag</w:t>
      </w:r>
      <w:proofErr w:type="spellEnd"/>
      <w:r w:rsidRPr="007F644B">
        <w:rPr>
          <w:rFonts w:eastAsiaTheme="minorEastAsia"/>
          <w:lang w:val="en-GB"/>
        </w:rPr>
        <w:t xml:space="preserve"> is equal to 1 and </w:t>
      </w:r>
      <w:proofErr w:type="spellStart"/>
      <w:r w:rsidRPr="007F644B">
        <w:rPr>
          <w:rFonts w:eastAsiaTheme="minorEastAsia"/>
          <w:lang w:val="en-GB"/>
        </w:rPr>
        <w:t>ChromaFormatIdc</w:t>
      </w:r>
      <w:proofErr w:type="spellEnd"/>
      <w:r w:rsidRPr="007F644B">
        <w:rPr>
          <w:rFonts w:eastAsiaTheme="minorEastAsia"/>
          <w:lang w:val="en-GB"/>
        </w:rPr>
        <w:t xml:space="preserve"> is equal to 0: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proofErr w:type="gramStart"/>
      <w:r w:rsidRPr="007F644B">
        <w:rPr>
          <w:rFonts w:eastAsiaTheme="minorEastAsia"/>
          <w:lang w:val="en-GB"/>
        </w:rPr>
        <w:t>inputDriveMatrix</w:t>
      </w:r>
      <w:proofErr w:type="spellEnd"/>
      <w:proofErr w:type="gramEnd"/>
    </w:p>
    <w:p w14:paraId="78E51991"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rPr>
      </w:pPr>
      <w:r w:rsidRPr="007F644B">
        <w:rPr>
          <w:rFonts w:eastAsiaTheme="minorEastAsia"/>
          <w:lang w:val="en-GB"/>
        </w:rPr>
        <w:t xml:space="preserve">When </w:t>
      </w:r>
      <w:proofErr w:type="spellStart"/>
      <w:r w:rsidRPr="007F644B">
        <w:rPr>
          <w:rFonts w:eastAsiaTheme="minorEastAsia"/>
          <w:lang w:val="en-GB"/>
        </w:rPr>
        <w:t>gfv_base_pic_flag</w:t>
      </w:r>
      <w:proofErr w:type="spellEnd"/>
      <w:r w:rsidRPr="007F644B">
        <w:rPr>
          <w:rFonts w:eastAsiaTheme="minorEastAsia"/>
          <w:lang w:val="en-GB"/>
        </w:rPr>
        <w:t xml:space="preserve"> is equal to 0 and </w:t>
      </w:r>
      <w:proofErr w:type="spellStart"/>
      <w:r w:rsidRPr="007F644B">
        <w:rPr>
          <w:rFonts w:eastAsiaTheme="minorEastAsia"/>
          <w:lang w:val="en-GB"/>
        </w:rPr>
        <w:t>gfv_drive_pic_fusion_flag</w:t>
      </w:r>
      <w:proofErr w:type="spellEnd"/>
      <w:r w:rsidRPr="007F644B">
        <w:rPr>
          <w:rFonts w:eastAsiaTheme="minorEastAsia"/>
          <w:lang w:val="en-GB"/>
        </w:rPr>
        <w:t xml:space="preserve"> is equal to 1 and </w:t>
      </w:r>
      <w:proofErr w:type="spellStart"/>
      <w:r w:rsidRPr="007F644B">
        <w:rPr>
          <w:rFonts w:eastAsiaTheme="minorEastAsia"/>
          <w:lang w:val="en-GB"/>
        </w:rPr>
        <w:t>ChromaFormatIdc</w:t>
      </w:r>
      <w:proofErr w:type="spellEnd"/>
      <w:r w:rsidRPr="007F644B">
        <w:rPr>
          <w:rFonts w:eastAsiaTheme="minorEastAsia"/>
          <w:lang w:val="en-GB"/>
        </w:rPr>
        <w:t xml:space="preserve"> is not equal to 0: </w:t>
      </w:r>
      <w:proofErr w:type="spellStart"/>
      <w:r w:rsidRPr="007F644B">
        <w:rPr>
          <w:rFonts w:eastAsiaTheme="minorEastAsia"/>
          <w:lang w:val="en-GB"/>
        </w:rPr>
        <w:t>inputBaseY</w:t>
      </w:r>
      <w:proofErr w:type="spellEnd"/>
      <w:r w:rsidRPr="007F644B">
        <w:rPr>
          <w:rFonts w:eastAsiaTheme="minorEastAsia"/>
          <w:lang w:val="en-GB"/>
        </w:rPr>
        <w:t xml:space="preserve">, </w:t>
      </w:r>
      <w:proofErr w:type="spellStart"/>
      <w:r w:rsidRPr="007F644B">
        <w:rPr>
          <w:rFonts w:eastAsiaTheme="minorEastAsia"/>
          <w:lang w:val="en-GB"/>
        </w:rPr>
        <w:t>inputBaseCb</w:t>
      </w:r>
      <w:proofErr w:type="spellEnd"/>
      <w:r w:rsidRPr="007F644B">
        <w:rPr>
          <w:rFonts w:eastAsiaTheme="minorEastAsia"/>
          <w:lang w:val="en-GB"/>
        </w:rPr>
        <w:t xml:space="preserve">, </w:t>
      </w:r>
      <w:proofErr w:type="spellStart"/>
      <w:r w:rsidRPr="007F644B">
        <w:rPr>
          <w:rFonts w:eastAsiaTheme="minorEastAsia"/>
          <w:lang w:val="en-GB"/>
        </w:rPr>
        <w:t>inputBaseCr</w:t>
      </w:r>
      <w:proofErr w:type="spellEnd"/>
      <w:r w:rsidRPr="007F644B">
        <w:rPr>
          <w:rFonts w:eastAsiaTheme="minorEastAsia"/>
          <w:lang w:val="en-GB"/>
        </w:rPr>
        <w:t xml:space="preserve">, </w:t>
      </w:r>
      <w:proofErr w:type="spellStart"/>
      <w:r w:rsidRPr="007F644B">
        <w:rPr>
          <w:rFonts w:eastAsiaTheme="minorEastAsia"/>
          <w:lang w:val="en-GB"/>
        </w:rPr>
        <w:t>inputDriveY</w:t>
      </w:r>
      <w:proofErr w:type="spellEnd"/>
      <w:r w:rsidRPr="007F644B">
        <w:rPr>
          <w:rFonts w:eastAsiaTheme="minorEastAsia"/>
          <w:lang w:val="en-GB"/>
        </w:rPr>
        <w:t xml:space="preserve">, </w:t>
      </w:r>
      <w:proofErr w:type="spellStart"/>
      <w:r w:rsidRPr="007F644B">
        <w:rPr>
          <w:rFonts w:eastAsiaTheme="minorEastAsia"/>
          <w:lang w:val="en-GB"/>
        </w:rPr>
        <w:t>inputDriveCb</w:t>
      </w:r>
      <w:proofErr w:type="spellEnd"/>
      <w:r w:rsidRPr="007F644B">
        <w:rPr>
          <w:rFonts w:eastAsiaTheme="minorEastAsia"/>
          <w:lang w:val="en-GB"/>
        </w:rPr>
        <w:t xml:space="preserve">, </w:t>
      </w:r>
      <w:proofErr w:type="spellStart"/>
      <w:proofErr w:type="gramStart"/>
      <w:r w:rsidRPr="007F644B">
        <w:rPr>
          <w:rFonts w:eastAsiaTheme="minorEastAsia"/>
          <w:lang w:val="en-GB"/>
        </w:rPr>
        <w:t>inputDriveCr</w:t>
      </w:r>
      <w:proofErr w:type="spellEnd"/>
      <w:r w:rsidRPr="007F644B">
        <w:rPr>
          <w:rFonts w:eastAsiaTheme="minorEastAsia"/>
          <w:lang w:val="en-GB"/>
        </w:rPr>
        <w:t xml:space="preserve"> ,</w:t>
      </w:r>
      <w:proofErr w:type="gramEnd"/>
      <w:r w:rsidRPr="007F644B">
        <w:rPr>
          <w:rFonts w:eastAsiaTheme="minorEastAsia"/>
          <w:lang w:val="en-GB"/>
        </w:rPr>
        <w:t xml:space="preserve"> </w:t>
      </w:r>
      <w:proofErr w:type="spellStart"/>
      <w:r w:rsidRPr="007F644B">
        <w:rPr>
          <w:rFonts w:eastAsiaTheme="minorEastAsia"/>
          <w:lang w:val="en-GB"/>
        </w:rPr>
        <w:t>inputBaseKeyPoint</w:t>
      </w:r>
      <w:proofErr w:type="spellEnd"/>
      <w:r w:rsidRPr="007F644B">
        <w:rPr>
          <w:rFonts w:eastAsiaTheme="minorEastAsia"/>
          <w:lang w:val="en-GB"/>
        </w:rPr>
        <w:t xml:space="preserve">, </w:t>
      </w:r>
      <w:proofErr w:type="spellStart"/>
      <w:r w:rsidRPr="007F644B">
        <w:rPr>
          <w:rFonts w:eastAsiaTheme="minorEastAsia"/>
          <w:lang w:val="en-GB"/>
        </w:rPr>
        <w:t>inputBaseMatrix</w:t>
      </w:r>
      <w:proofErr w:type="spellEnd"/>
      <w:r w:rsidRPr="007F644B">
        <w:rPr>
          <w:rFonts w:eastAsiaTheme="minorEastAsia"/>
          <w:lang w:val="en-GB"/>
        </w:rPr>
        <w:t xml:space="preserve">,, </w:t>
      </w:r>
      <w:proofErr w:type="spellStart"/>
      <w:r w:rsidRPr="007F644B">
        <w:rPr>
          <w:rFonts w:eastAsiaTheme="minorEastAsia"/>
          <w:lang w:val="en-GB"/>
        </w:rPr>
        <w:t>inputDriveKeyPoint</w:t>
      </w:r>
      <w:proofErr w:type="spellEnd"/>
      <w:r w:rsidRPr="007F644B">
        <w:rPr>
          <w:rFonts w:eastAsiaTheme="minorEastAsia"/>
          <w:lang w:val="en-GB"/>
        </w:rPr>
        <w:t xml:space="preserve">, </w:t>
      </w:r>
      <w:proofErr w:type="spellStart"/>
      <w:r w:rsidRPr="007F644B">
        <w:rPr>
          <w:rFonts w:eastAsiaTheme="minorEastAsia"/>
          <w:lang w:val="en-GB"/>
        </w:rPr>
        <w:t>inputDriveMatrix</w:t>
      </w:r>
      <w:proofErr w:type="spellEnd"/>
    </w:p>
    <w:p w14:paraId="0812D786" w14:textId="77777777" w:rsidR="007F644B" w:rsidRPr="007F644B" w:rsidRDefault="007F644B" w:rsidP="007F644B">
      <w:pPr>
        <w:rPr>
          <w:rFonts w:eastAsiaTheme="minorEastAsia"/>
        </w:rPr>
      </w:pPr>
      <w:r w:rsidRPr="007F644B">
        <w:rPr>
          <w:rFonts w:eastAsiaTheme="minorEastAsia"/>
        </w:rPr>
        <w:lastRenderedPageBreak/>
        <w:t xml:space="preserve">Outputs of </w:t>
      </w:r>
      <w:proofErr w:type="spellStart"/>
      <w:r w:rsidRPr="007F644B">
        <w:rPr>
          <w:rFonts w:eastAsiaTheme="minorEastAsia"/>
        </w:rPr>
        <w:t>GenerativeNN</w:t>
      </w:r>
      <w:proofErr w:type="spellEnd"/>
      <w:r w:rsidRPr="007F644B">
        <w:rPr>
          <w:rFonts w:eastAsiaTheme="minorEastAsia"/>
        </w:rPr>
        <w:t>(</w:t>
      </w:r>
      <w:r w:rsidRPr="007F644B">
        <w:rPr>
          <w:rFonts w:eastAsiaTheme="minorEastAsia"/>
          <w:noProof/>
          <w:lang w:val="en-GB"/>
        </w:rPr>
        <w:t> </w:t>
      </w:r>
      <w:r w:rsidRPr="007F644B">
        <w:rPr>
          <w:rFonts w:eastAsiaTheme="minorEastAsia"/>
        </w:rPr>
        <w:t>) are:</w:t>
      </w:r>
    </w:p>
    <w:p w14:paraId="55E2EF4B"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r w:rsidRPr="007F644B">
        <w:rPr>
          <w:rFonts w:eastAsiaTheme="minorEastAsia"/>
          <w:lang w:val="en-GB"/>
        </w:rPr>
        <w:t xml:space="preserve">A luma sample array </w:t>
      </w:r>
      <w:proofErr w:type="spellStart"/>
      <w:r w:rsidRPr="007F644B">
        <w:rPr>
          <w:rFonts w:eastAsiaTheme="minorEastAsia"/>
          <w:lang w:val="en-GB"/>
        </w:rPr>
        <w:t>genY</w:t>
      </w:r>
      <w:proofErr w:type="spellEnd"/>
    </w:p>
    <w:p w14:paraId="7E02F240" w14:textId="77777777" w:rsidR="007F644B" w:rsidRPr="007F644B" w:rsidRDefault="007F644B" w:rsidP="00CC1094">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GB"/>
        </w:rPr>
      </w:pPr>
      <w:r w:rsidRPr="007F644B">
        <w:rPr>
          <w:rFonts w:eastAsiaTheme="minorEastAsia"/>
          <w:lang w:val="en-GB"/>
        </w:rPr>
        <w:t xml:space="preserve">When </w:t>
      </w:r>
      <w:proofErr w:type="spellStart"/>
      <w:r w:rsidRPr="007F644B">
        <w:rPr>
          <w:rFonts w:eastAsiaTheme="minorEastAsia"/>
          <w:lang w:val="en-GB"/>
        </w:rPr>
        <w:t>ChromaFormatIdc</w:t>
      </w:r>
      <w:proofErr w:type="spellEnd"/>
      <w:r w:rsidRPr="007F644B">
        <w:rPr>
          <w:rFonts w:eastAsiaTheme="minorEastAsia"/>
          <w:lang w:val="en-GB"/>
        </w:rPr>
        <w:t xml:space="preserve"> is not equal to 0, two chroma sample arrays </w:t>
      </w:r>
      <w:proofErr w:type="spellStart"/>
      <w:r w:rsidRPr="007F644B">
        <w:rPr>
          <w:rFonts w:eastAsiaTheme="minorEastAsia"/>
          <w:lang w:val="en-GB"/>
        </w:rPr>
        <w:t>genCb</w:t>
      </w:r>
      <w:proofErr w:type="spellEnd"/>
      <w:r w:rsidRPr="007F644B">
        <w:rPr>
          <w:rFonts w:eastAsiaTheme="minorEastAsia"/>
          <w:lang w:val="en-GB"/>
        </w:rPr>
        <w:t xml:space="preserve"> and </w:t>
      </w:r>
      <w:proofErr w:type="spellStart"/>
      <w:r w:rsidRPr="007F644B">
        <w:rPr>
          <w:rFonts w:eastAsiaTheme="minorEastAsia"/>
          <w:lang w:val="en-GB"/>
        </w:rPr>
        <w:t>genCr</w:t>
      </w:r>
      <w:proofErr w:type="spellEnd"/>
      <w:r w:rsidRPr="007F644B">
        <w:rPr>
          <w:rFonts w:eastAsiaTheme="minorEastAsia"/>
          <w:lang w:val="en-GB"/>
        </w:rPr>
        <w:t>.</w:t>
      </w:r>
    </w:p>
    <w:p w14:paraId="52147191" w14:textId="77777777" w:rsidR="007F644B" w:rsidRPr="007F644B" w:rsidRDefault="007F644B" w:rsidP="007F644B">
      <w:pPr>
        <w:spacing w:before="0"/>
        <w:rPr>
          <w:rFonts w:eastAsiaTheme="minorEastAsia"/>
          <w:szCs w:val="22"/>
          <w:lang w:val="en-CA"/>
        </w:rPr>
      </w:pPr>
    </w:p>
    <w:p w14:paraId="7555AC4D" w14:textId="77777777" w:rsidR="007F644B" w:rsidRPr="007F644B" w:rsidRDefault="007F644B" w:rsidP="007F644B">
      <w:pPr>
        <w:spacing w:before="0"/>
        <w:rPr>
          <w:rFonts w:eastAsiaTheme="minorEastAsia"/>
          <w:szCs w:val="22"/>
          <w:lang w:val="en-CA"/>
        </w:rPr>
      </w:pPr>
      <w:r w:rsidRPr="007F644B">
        <w:rPr>
          <w:rFonts w:eastAsiaTheme="minorEastAsia"/>
          <w:szCs w:val="22"/>
          <w:lang w:val="en-CA"/>
        </w:rPr>
        <w:t xml:space="preserve">The process </w:t>
      </w:r>
      <w:proofErr w:type="spellStart"/>
      <w:r w:rsidRPr="007F644B">
        <w:rPr>
          <w:rFonts w:eastAsiaTheme="minorEastAsia"/>
          <w:szCs w:val="22"/>
          <w:lang w:val="en-CA"/>
        </w:rPr>
        <w:t>StoreOutputTensors</w:t>
      </w:r>
      <w:proofErr w:type="spellEnd"/>
      <w:r w:rsidRPr="007F644B">
        <w:rPr>
          <w:rFonts w:eastAsiaTheme="minorEastAsia"/>
          <w:szCs w:val="22"/>
          <w:lang w:val="en-CA"/>
        </w:rPr>
        <w:t>( ) for deriving the output is specified as follows:</w:t>
      </w:r>
    </w:p>
    <w:p w14:paraId="72C00400" w14:textId="77777777" w:rsidR="007F644B" w:rsidRPr="007F644B" w:rsidRDefault="007F644B" w:rsidP="007F644B">
      <w:pPr>
        <w:spacing w:beforeLines="50" w:before="120"/>
        <w:ind w:leftChars="100" w:left="200"/>
        <w:rPr>
          <w:color w:val="000000" w:themeColor="text1"/>
          <w:szCs w:val="24"/>
          <w:lang w:val="en-CA" w:eastAsia="zh-CN"/>
        </w:rPr>
      </w:pPr>
      <w:r w:rsidRPr="007F644B">
        <w:rPr>
          <w:rFonts w:hint="eastAsia"/>
          <w:color w:val="000000" w:themeColor="text1"/>
          <w:szCs w:val="24"/>
          <w:lang w:val="en-CA" w:eastAsia="zh-CN"/>
        </w:rPr>
        <w:t>w</w:t>
      </w:r>
      <w:r w:rsidRPr="007F644B">
        <w:rPr>
          <w:color w:val="000000" w:themeColor="text1"/>
          <w:szCs w:val="24"/>
          <w:lang w:val="en-CA" w:eastAsia="zh-CN"/>
        </w:rPr>
        <w:t xml:space="preserve">hen </w:t>
      </w:r>
      <w:proofErr w:type="spellStart"/>
      <w:r w:rsidRPr="007F644B">
        <w:rPr>
          <w:color w:val="000000" w:themeColor="text1"/>
          <w:szCs w:val="24"/>
          <w:lang w:val="en-CA" w:eastAsia="zh-CN"/>
        </w:rPr>
        <w:t>gfv_base_pic_flag</w:t>
      </w:r>
      <w:proofErr w:type="spellEnd"/>
      <w:r w:rsidRPr="007F644B">
        <w:rPr>
          <w:color w:val="000000" w:themeColor="text1"/>
          <w:szCs w:val="24"/>
          <w:lang w:val="en-CA" w:eastAsia="zh-CN"/>
        </w:rPr>
        <w:t xml:space="preserve"> is equal to 0, the output sample array </w:t>
      </w:r>
      <w:proofErr w:type="spellStart"/>
      <w:r w:rsidRPr="007F644B">
        <w:rPr>
          <w:rFonts w:eastAsiaTheme="minorEastAsia"/>
        </w:rPr>
        <w:t>outYPic</w:t>
      </w:r>
      <w:proofErr w:type="spellEnd"/>
      <w:r w:rsidRPr="007F644B">
        <w:rPr>
          <w:rFonts w:eastAsiaTheme="minorEastAsia"/>
        </w:rPr>
        <w:t>[</w:t>
      </w:r>
      <w:r w:rsidRPr="007F644B">
        <w:rPr>
          <w:rFonts w:eastAsiaTheme="minorEastAsia"/>
          <w:noProof/>
          <w:lang w:val="en-GB"/>
        </w:rPr>
        <w:t> </w:t>
      </w:r>
      <w:r w:rsidRPr="007F644B">
        <w:rPr>
          <w:rFonts w:eastAsiaTheme="minorEastAsia"/>
        </w:rPr>
        <w:t>x</w:t>
      </w:r>
      <w:r w:rsidRPr="007F644B">
        <w:rPr>
          <w:rFonts w:eastAsiaTheme="minorEastAsia"/>
          <w:noProof/>
          <w:lang w:val="en-GB"/>
        </w:rPr>
        <w:t> </w:t>
      </w:r>
      <w:r w:rsidRPr="007F644B">
        <w:rPr>
          <w:rFonts w:eastAsiaTheme="minorEastAsia"/>
        </w:rPr>
        <w:t>][</w:t>
      </w:r>
      <w:r w:rsidRPr="007F644B">
        <w:rPr>
          <w:rFonts w:eastAsiaTheme="minorEastAsia"/>
          <w:noProof/>
          <w:lang w:val="en-GB"/>
        </w:rPr>
        <w:t> </w:t>
      </w:r>
      <w:r w:rsidRPr="007F644B">
        <w:rPr>
          <w:rFonts w:eastAsiaTheme="minorEastAsia"/>
        </w:rPr>
        <w:t>y</w:t>
      </w:r>
      <w:r w:rsidRPr="007F644B">
        <w:rPr>
          <w:rFonts w:eastAsiaTheme="minorEastAsia"/>
          <w:noProof/>
          <w:lang w:val="en-GB"/>
        </w:rPr>
        <w:t> </w:t>
      </w:r>
      <w:r w:rsidRPr="007F644B">
        <w:rPr>
          <w:rFonts w:eastAsiaTheme="minorEastAsia"/>
        </w:rPr>
        <w:t xml:space="preserve">], </w:t>
      </w:r>
      <w:proofErr w:type="spellStart"/>
      <w:r w:rsidRPr="007F644B">
        <w:rPr>
          <w:rFonts w:eastAsiaTheme="minorEastAsia"/>
          <w:lang w:val="en-GB"/>
        </w:rPr>
        <w:t>outCbPic</w:t>
      </w:r>
      <w:proofErr w:type="spellEnd"/>
      <w:r w:rsidRPr="007F644B">
        <w:rPr>
          <w:rFonts w:eastAsiaTheme="minorEastAsia"/>
          <w:lang w:val="en-GB"/>
        </w:rPr>
        <w:t>[</w:t>
      </w:r>
      <w:r w:rsidRPr="007F644B">
        <w:rPr>
          <w:rFonts w:eastAsiaTheme="minorEastAsia"/>
          <w:noProof/>
          <w:lang w:val="en-GB"/>
        </w:rPr>
        <w:t> </w:t>
      </w:r>
      <w:r w:rsidRPr="007F644B">
        <w:rPr>
          <w:rFonts w:eastAsiaTheme="minorEastAsia"/>
          <w:lang w:val="en-GB"/>
        </w:rPr>
        <w:t>x</w:t>
      </w:r>
      <w:r w:rsidRPr="007F644B">
        <w:rPr>
          <w:rFonts w:eastAsiaTheme="minorEastAsia"/>
          <w:noProof/>
          <w:lang w:val="en-GB"/>
        </w:rPr>
        <w:t> </w:t>
      </w:r>
      <w:r w:rsidRPr="007F644B">
        <w:rPr>
          <w:rFonts w:eastAsiaTheme="minorEastAsia"/>
          <w:lang w:val="en-GB"/>
        </w:rPr>
        <w:t>][</w:t>
      </w:r>
      <w:r w:rsidRPr="007F644B">
        <w:rPr>
          <w:rFonts w:eastAsiaTheme="minorEastAsia"/>
          <w:noProof/>
          <w:lang w:val="en-GB"/>
        </w:rPr>
        <w:t> </w:t>
      </w:r>
      <w:r w:rsidRPr="007F644B">
        <w:rPr>
          <w:rFonts w:eastAsiaTheme="minorEastAsia"/>
          <w:lang w:val="en-GB"/>
        </w:rPr>
        <w:t>y</w:t>
      </w:r>
      <w:r w:rsidRPr="007F644B">
        <w:rPr>
          <w:rFonts w:eastAsiaTheme="minorEastAsia"/>
          <w:noProof/>
          <w:lang w:val="en-GB"/>
        </w:rPr>
        <w:t> </w:t>
      </w:r>
      <w:r w:rsidRPr="007F644B">
        <w:rPr>
          <w:rFonts w:eastAsiaTheme="minorEastAsia"/>
          <w:lang w:val="en-GB"/>
        </w:rPr>
        <w:t xml:space="preserve">], and </w:t>
      </w:r>
      <w:proofErr w:type="spellStart"/>
      <w:r w:rsidRPr="007F644B">
        <w:rPr>
          <w:rFonts w:eastAsiaTheme="minorEastAsia"/>
          <w:lang w:val="en-GB"/>
        </w:rPr>
        <w:t>outCrPic</w:t>
      </w:r>
      <w:proofErr w:type="spellEnd"/>
      <w:r w:rsidRPr="007F644B">
        <w:rPr>
          <w:rFonts w:eastAsiaTheme="minorEastAsia"/>
          <w:lang w:val="en-GB"/>
        </w:rPr>
        <w:t>[</w:t>
      </w:r>
      <w:r w:rsidRPr="007F644B">
        <w:rPr>
          <w:rFonts w:eastAsiaTheme="minorEastAsia"/>
          <w:noProof/>
          <w:lang w:val="en-GB"/>
        </w:rPr>
        <w:t> </w:t>
      </w:r>
      <w:r w:rsidRPr="007F644B">
        <w:rPr>
          <w:rFonts w:eastAsiaTheme="minorEastAsia"/>
          <w:lang w:val="en-GB"/>
        </w:rPr>
        <w:t>x</w:t>
      </w:r>
      <w:r w:rsidRPr="007F644B">
        <w:rPr>
          <w:rFonts w:eastAsiaTheme="minorEastAsia"/>
          <w:noProof/>
          <w:lang w:val="en-GB"/>
        </w:rPr>
        <w:t> </w:t>
      </w:r>
      <w:r w:rsidRPr="007F644B">
        <w:rPr>
          <w:rFonts w:eastAsiaTheme="minorEastAsia"/>
          <w:lang w:val="en-GB"/>
        </w:rPr>
        <w:t>][</w:t>
      </w:r>
      <w:r w:rsidRPr="007F644B">
        <w:rPr>
          <w:rFonts w:eastAsiaTheme="minorEastAsia"/>
          <w:noProof/>
          <w:lang w:val="en-GB"/>
        </w:rPr>
        <w:t> </w:t>
      </w:r>
      <w:r w:rsidRPr="007F644B">
        <w:rPr>
          <w:rFonts w:eastAsiaTheme="minorEastAsia"/>
          <w:lang w:val="en-GB"/>
        </w:rPr>
        <w:t>y</w:t>
      </w:r>
      <w:r w:rsidRPr="007F644B">
        <w:rPr>
          <w:rFonts w:eastAsiaTheme="minorEastAsia"/>
          <w:noProof/>
          <w:lang w:val="en-GB"/>
        </w:rPr>
        <w:t> </w:t>
      </w:r>
      <w:r w:rsidRPr="007F644B">
        <w:rPr>
          <w:rFonts w:eastAsiaTheme="minorEastAsia"/>
          <w:lang w:val="en-GB"/>
        </w:rPr>
        <w:t>] are derived as follows:</w:t>
      </w:r>
    </w:p>
    <w:p w14:paraId="4B6661EB" w14:textId="77777777" w:rsidR="007F644B" w:rsidRPr="007F644B" w:rsidRDefault="007F644B" w:rsidP="007F644B">
      <w:pPr>
        <w:spacing w:beforeLines="50" w:before="120"/>
        <w:ind w:leftChars="142" w:left="284"/>
        <w:rPr>
          <w:lang w:val="en-GB" w:eastAsia="zh-CN"/>
        </w:rPr>
      </w:pPr>
      <w:r w:rsidRPr="007F644B">
        <w:rPr>
          <w:color w:val="000000" w:themeColor="text1"/>
          <w:szCs w:val="24"/>
          <w:lang w:val="en-CA" w:eastAsia="zh-CN"/>
        </w:rPr>
        <w:t>for(x=0; x&lt;</w:t>
      </w:r>
      <w:r w:rsidRPr="007F644B">
        <w:rPr>
          <w:lang w:val="en-GB"/>
        </w:rPr>
        <w:t xml:space="preserve"> </w:t>
      </w:r>
      <w:proofErr w:type="spellStart"/>
      <w:r w:rsidRPr="007F644B">
        <w:rPr>
          <w:lang w:val="en-GB"/>
        </w:rPr>
        <w:t>CroppedWidth</w:t>
      </w:r>
      <w:proofErr w:type="spellEnd"/>
      <w:r w:rsidRPr="007F644B">
        <w:rPr>
          <w:lang w:val="en-GB"/>
        </w:rPr>
        <w:t>; x++){</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for(y=0; y&lt;</w:t>
      </w:r>
      <w:r w:rsidRPr="007F644B">
        <w:rPr>
          <w:lang w:val="en-GB"/>
        </w:rPr>
        <w:t xml:space="preserve"> </w:t>
      </w:r>
      <w:proofErr w:type="spellStart"/>
      <w:r w:rsidRPr="007F644B">
        <w:rPr>
          <w:lang w:val="en-GB"/>
        </w:rPr>
        <w:t>CroppedHeight</w:t>
      </w:r>
      <w:proofErr w:type="spellEnd"/>
      <w:r w:rsidRPr="007F644B">
        <w:rPr>
          <w:lang w:val="en-GB"/>
        </w:rPr>
        <w:t>; y++){</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outputYPic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r w:rsidRPr="007F644B">
        <w:rPr>
          <w:rFonts w:eastAsiaTheme="minorEastAsia"/>
          <w:noProof/>
          <w:lang w:val="en-GB"/>
        </w:rPr>
        <w:t>OutY(</w:t>
      </w:r>
      <w:r w:rsidRPr="007F644B">
        <w:rPr>
          <w:rFonts w:eastAsiaTheme="minorEastAsia"/>
          <w:szCs w:val="22"/>
          <w:lang w:val="en-CA"/>
        </w:rPr>
        <w:t xml:space="preserve"> </w:t>
      </w:r>
      <w:proofErr w:type="spellStart"/>
      <w:r w:rsidRPr="007F644B">
        <w:rPr>
          <w:rFonts w:eastAsiaTheme="minorEastAsia"/>
          <w:szCs w:val="22"/>
          <w:lang w:val="en-CA"/>
        </w:rPr>
        <w:t>genY</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w:t>
      </w:r>
    </w:p>
    <w:p w14:paraId="31C76032" w14:textId="77777777" w:rsidR="007F644B" w:rsidRPr="007F644B" w:rsidRDefault="007F644B" w:rsidP="007F644B">
      <w:pPr>
        <w:spacing w:beforeLines="50" w:before="120"/>
        <w:ind w:leftChars="100" w:left="200"/>
        <w:rPr>
          <w:lang w:val="en-GB" w:eastAsia="zh-CN"/>
        </w:rPr>
      </w:pPr>
      <w:r w:rsidRPr="007F644B">
        <w:rPr>
          <w:lang w:val="en-GB" w:eastAsia="zh-CN"/>
        </w:rPr>
        <w:t>if(</w:t>
      </w:r>
      <w:proofErr w:type="spellStart"/>
      <w:r w:rsidRPr="007F644B">
        <w:rPr>
          <w:lang w:val="en-GB" w:eastAsia="zh-CN"/>
        </w:rPr>
        <w:t>ChromaFormatIdc</w:t>
      </w:r>
      <w:proofErr w:type="spellEnd"/>
      <w:r w:rsidRPr="007F644B">
        <w:rPr>
          <w:lang w:val="en-GB" w:eastAsia="zh-CN"/>
        </w:rPr>
        <w:t xml:space="preserve"> </w:t>
      </w:r>
      <w:r w:rsidRPr="007F644B">
        <w:rPr>
          <w:rFonts w:hint="eastAsia"/>
          <w:lang w:val="en-GB" w:eastAsia="zh-CN"/>
        </w:rPr>
        <w:t>!</w:t>
      </w:r>
      <w:r w:rsidRPr="007F644B">
        <w:rPr>
          <w:lang w:val="en-GB" w:eastAsia="zh-CN"/>
        </w:rPr>
        <w:t>= 0)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color w:val="000000" w:themeColor="text1"/>
          <w:szCs w:val="24"/>
          <w:lang w:val="en-CA" w:eastAsia="zh-CN"/>
        </w:rPr>
        <w:t>for(x=0; x&lt;</w:t>
      </w:r>
      <w:r w:rsidRPr="007F644B">
        <w:rPr>
          <w:lang w:val="en-GB"/>
        </w:rPr>
        <w:t xml:space="preserve"> </w:t>
      </w:r>
      <w:proofErr w:type="spellStart"/>
      <w:r w:rsidRPr="007F644B">
        <w:rPr>
          <w:lang w:val="en-GB"/>
        </w:rPr>
        <w:t>CroppedWidth</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SubWidthC</w:t>
      </w:r>
      <w:proofErr w:type="spellEnd"/>
      <w:r w:rsidRPr="007F644B">
        <w:rPr>
          <w:lang w:val="en-GB"/>
        </w:rPr>
        <w:t>; x++){</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for(y=0; y&lt;</w:t>
      </w:r>
      <w:r w:rsidRPr="007F644B">
        <w:rPr>
          <w:lang w:val="en-GB"/>
        </w:rPr>
        <w:t xml:space="preserve"> </w:t>
      </w:r>
      <w:proofErr w:type="spellStart"/>
      <w:r w:rsidRPr="007F644B">
        <w:rPr>
          <w:lang w:val="en-GB"/>
        </w:rPr>
        <w:t>CroppedHeight</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SubHeightC</w:t>
      </w:r>
      <w:proofErr w:type="spellEnd"/>
      <w:r w:rsidRPr="007F644B">
        <w:rPr>
          <w:lang w:val="en-GB"/>
        </w:rPr>
        <w:t>; y++){</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outputCbPic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color w:val="000000" w:themeColor="text1"/>
          <w:szCs w:val="24"/>
          <w:lang w:val="en-CA" w:eastAsia="zh-CN"/>
        </w:rPr>
        <w:t>OutC</w:t>
      </w:r>
      <w:proofErr w:type="spellEnd"/>
      <w:r w:rsidRPr="007F644B">
        <w:rPr>
          <w:color w:val="000000" w:themeColor="text1"/>
          <w:szCs w:val="24"/>
          <w:lang w:val="en-CA" w:eastAsia="zh-CN"/>
        </w:rPr>
        <w:t xml:space="preserve">( </w:t>
      </w:r>
      <w:proofErr w:type="spellStart"/>
      <w:r w:rsidRPr="007F644B">
        <w:rPr>
          <w:rFonts w:eastAsiaTheme="minorEastAsia"/>
          <w:szCs w:val="22"/>
          <w:lang w:val="en-CA"/>
        </w:rPr>
        <w:t>genCb</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outputCrPic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r w:rsidRPr="007F644B">
        <w:rPr>
          <w:rFonts w:eastAsiaTheme="minorEastAsia"/>
          <w:noProof/>
          <w:lang w:val="en-GB"/>
        </w:rPr>
        <w:t>OutC(</w:t>
      </w:r>
      <w:r w:rsidRPr="007F644B">
        <w:rPr>
          <w:rFonts w:eastAsiaTheme="minorEastAsia"/>
          <w:szCs w:val="22"/>
          <w:lang w:val="en-CA"/>
        </w:rPr>
        <w:t xml:space="preserve"> </w:t>
      </w:r>
      <w:proofErr w:type="spellStart"/>
      <w:r w:rsidRPr="007F644B">
        <w:rPr>
          <w:rFonts w:eastAsiaTheme="minorEastAsia"/>
          <w:szCs w:val="22"/>
          <w:lang w:val="en-CA"/>
        </w:rPr>
        <w:t>genCr</w:t>
      </w:r>
      <w:proofErr w:type="spellEnd"/>
      <w:r w:rsidRPr="007F644B">
        <w:rPr>
          <w:lang w:val="en-GB"/>
        </w:rPr>
        <w:t>[</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w:t>
      </w:r>
      <w:r w:rsidRPr="007F644B">
        <w:rPr>
          <w:rFonts w:eastAsiaTheme="minorEastAsia"/>
          <w:lang w:val="en-GB"/>
        </w:rPr>
        <w:br/>
      </w:r>
      <w:r w:rsidRPr="007F644B">
        <w:rPr>
          <w:rFonts w:hint="eastAsia"/>
          <w:lang w:val="en-GB" w:eastAsia="zh-CN"/>
        </w:rPr>
        <w:t xml:space="preserve">  }</w:t>
      </w:r>
      <w:r w:rsidRPr="007F644B">
        <w:rPr>
          <w:rFonts w:eastAsiaTheme="minorEastAsia"/>
          <w:lang w:val="en-GB"/>
        </w:rPr>
        <w:br/>
      </w:r>
      <w:r w:rsidRPr="007F644B">
        <w:rPr>
          <w:rFonts w:hint="eastAsia"/>
          <w:lang w:val="en-GB" w:eastAsia="zh-CN"/>
        </w:rPr>
        <w:t>}</w:t>
      </w:r>
    </w:p>
    <w:p w14:paraId="48C22040" w14:textId="77777777" w:rsidR="007F644B" w:rsidRPr="007F644B" w:rsidRDefault="007F644B" w:rsidP="007F644B">
      <w:pPr>
        <w:spacing w:beforeLines="50" w:before="120"/>
        <w:ind w:leftChars="100" w:left="200"/>
        <w:rPr>
          <w:color w:val="000000" w:themeColor="text1"/>
          <w:szCs w:val="24"/>
          <w:lang w:val="en-CA" w:eastAsia="zh-CN"/>
        </w:rPr>
      </w:pPr>
      <w:r w:rsidRPr="007F644B">
        <w:rPr>
          <w:rFonts w:hint="eastAsia"/>
          <w:color w:val="000000" w:themeColor="text1"/>
          <w:szCs w:val="24"/>
          <w:lang w:val="en-CA" w:eastAsia="zh-CN"/>
        </w:rPr>
        <w:t>w</w:t>
      </w:r>
      <w:r w:rsidRPr="007F644B">
        <w:rPr>
          <w:color w:val="000000" w:themeColor="text1"/>
          <w:szCs w:val="24"/>
          <w:lang w:val="en-CA" w:eastAsia="zh-CN"/>
        </w:rPr>
        <w:t xml:space="preserve">hen </w:t>
      </w:r>
      <w:proofErr w:type="spellStart"/>
      <w:r w:rsidRPr="007F644B">
        <w:rPr>
          <w:color w:val="000000" w:themeColor="text1"/>
          <w:szCs w:val="24"/>
          <w:lang w:val="en-CA" w:eastAsia="zh-CN"/>
        </w:rPr>
        <w:t>gfv_base_pic_flag</w:t>
      </w:r>
      <w:proofErr w:type="spellEnd"/>
      <w:r w:rsidRPr="007F644B">
        <w:rPr>
          <w:color w:val="000000" w:themeColor="text1"/>
          <w:szCs w:val="24"/>
          <w:lang w:val="en-CA" w:eastAsia="zh-CN"/>
        </w:rPr>
        <w:t xml:space="preserve"> is equal to 1, the output sample array </w:t>
      </w:r>
      <w:proofErr w:type="spellStart"/>
      <w:r w:rsidRPr="007F644B">
        <w:rPr>
          <w:rFonts w:eastAsiaTheme="minorEastAsia"/>
        </w:rPr>
        <w:t>outYPic</w:t>
      </w:r>
      <w:proofErr w:type="spellEnd"/>
      <w:r w:rsidRPr="007F644B">
        <w:rPr>
          <w:rFonts w:eastAsiaTheme="minorEastAsia"/>
        </w:rPr>
        <w:t>[</w:t>
      </w:r>
      <w:r w:rsidRPr="007F644B">
        <w:rPr>
          <w:rFonts w:eastAsiaTheme="minorEastAsia"/>
          <w:noProof/>
          <w:lang w:val="en-GB"/>
        </w:rPr>
        <w:t> </w:t>
      </w:r>
      <w:r w:rsidRPr="007F644B">
        <w:rPr>
          <w:rFonts w:eastAsiaTheme="minorEastAsia"/>
        </w:rPr>
        <w:t>x</w:t>
      </w:r>
      <w:r w:rsidRPr="007F644B">
        <w:rPr>
          <w:rFonts w:eastAsiaTheme="minorEastAsia"/>
          <w:noProof/>
          <w:lang w:val="en-GB"/>
        </w:rPr>
        <w:t> </w:t>
      </w:r>
      <w:r w:rsidRPr="007F644B">
        <w:rPr>
          <w:rFonts w:eastAsiaTheme="minorEastAsia"/>
        </w:rPr>
        <w:t>][</w:t>
      </w:r>
      <w:r w:rsidRPr="007F644B">
        <w:rPr>
          <w:rFonts w:eastAsiaTheme="minorEastAsia"/>
          <w:noProof/>
          <w:lang w:val="en-GB"/>
        </w:rPr>
        <w:t> </w:t>
      </w:r>
      <w:r w:rsidRPr="007F644B">
        <w:rPr>
          <w:rFonts w:eastAsiaTheme="minorEastAsia"/>
        </w:rPr>
        <w:t>y</w:t>
      </w:r>
      <w:r w:rsidRPr="007F644B">
        <w:rPr>
          <w:rFonts w:eastAsiaTheme="minorEastAsia"/>
          <w:noProof/>
          <w:lang w:val="en-GB"/>
        </w:rPr>
        <w:t> </w:t>
      </w:r>
      <w:r w:rsidRPr="007F644B">
        <w:rPr>
          <w:rFonts w:eastAsiaTheme="minorEastAsia"/>
        </w:rPr>
        <w:t xml:space="preserve">], </w:t>
      </w:r>
      <w:proofErr w:type="spellStart"/>
      <w:r w:rsidRPr="007F644B">
        <w:rPr>
          <w:rFonts w:eastAsiaTheme="minorEastAsia"/>
          <w:lang w:val="en-GB"/>
        </w:rPr>
        <w:t>outCbPic</w:t>
      </w:r>
      <w:proofErr w:type="spellEnd"/>
      <w:r w:rsidRPr="007F644B">
        <w:rPr>
          <w:rFonts w:eastAsiaTheme="minorEastAsia"/>
          <w:lang w:val="en-GB"/>
        </w:rPr>
        <w:t>[</w:t>
      </w:r>
      <w:r w:rsidRPr="007F644B">
        <w:rPr>
          <w:rFonts w:eastAsiaTheme="minorEastAsia"/>
          <w:noProof/>
          <w:lang w:val="en-GB"/>
        </w:rPr>
        <w:t> </w:t>
      </w:r>
      <w:r w:rsidRPr="007F644B">
        <w:rPr>
          <w:rFonts w:eastAsiaTheme="minorEastAsia"/>
          <w:lang w:val="en-GB"/>
        </w:rPr>
        <w:t>x</w:t>
      </w:r>
      <w:r w:rsidRPr="007F644B">
        <w:rPr>
          <w:rFonts w:eastAsiaTheme="minorEastAsia"/>
          <w:noProof/>
          <w:lang w:val="en-GB"/>
        </w:rPr>
        <w:t> </w:t>
      </w:r>
      <w:r w:rsidRPr="007F644B">
        <w:rPr>
          <w:rFonts w:eastAsiaTheme="minorEastAsia"/>
          <w:lang w:val="en-GB"/>
        </w:rPr>
        <w:t>][</w:t>
      </w:r>
      <w:r w:rsidRPr="007F644B">
        <w:rPr>
          <w:rFonts w:eastAsiaTheme="minorEastAsia"/>
          <w:noProof/>
          <w:lang w:val="en-GB"/>
        </w:rPr>
        <w:t> </w:t>
      </w:r>
      <w:r w:rsidRPr="007F644B">
        <w:rPr>
          <w:rFonts w:eastAsiaTheme="minorEastAsia"/>
          <w:lang w:val="en-GB"/>
        </w:rPr>
        <w:t>y</w:t>
      </w:r>
      <w:r w:rsidRPr="007F644B">
        <w:rPr>
          <w:rFonts w:eastAsiaTheme="minorEastAsia"/>
          <w:noProof/>
          <w:lang w:val="en-GB"/>
        </w:rPr>
        <w:t> </w:t>
      </w:r>
      <w:r w:rsidRPr="007F644B">
        <w:rPr>
          <w:rFonts w:eastAsiaTheme="minorEastAsia"/>
          <w:lang w:val="en-GB"/>
        </w:rPr>
        <w:t xml:space="preserve">], and </w:t>
      </w:r>
      <w:proofErr w:type="spellStart"/>
      <w:r w:rsidRPr="007F644B">
        <w:rPr>
          <w:rFonts w:eastAsiaTheme="minorEastAsia"/>
          <w:lang w:val="en-GB"/>
        </w:rPr>
        <w:t>outCrPic</w:t>
      </w:r>
      <w:proofErr w:type="spellEnd"/>
      <w:r w:rsidRPr="007F644B">
        <w:rPr>
          <w:rFonts w:eastAsiaTheme="minorEastAsia"/>
          <w:lang w:val="en-GB"/>
        </w:rPr>
        <w:t>[</w:t>
      </w:r>
      <w:r w:rsidRPr="007F644B">
        <w:rPr>
          <w:rFonts w:eastAsiaTheme="minorEastAsia"/>
          <w:noProof/>
          <w:lang w:val="en-GB"/>
        </w:rPr>
        <w:t> </w:t>
      </w:r>
      <w:r w:rsidRPr="007F644B">
        <w:rPr>
          <w:rFonts w:eastAsiaTheme="minorEastAsia"/>
          <w:lang w:val="en-GB"/>
        </w:rPr>
        <w:t>x</w:t>
      </w:r>
      <w:r w:rsidRPr="007F644B">
        <w:rPr>
          <w:rFonts w:eastAsiaTheme="minorEastAsia"/>
          <w:noProof/>
          <w:lang w:val="en-GB"/>
        </w:rPr>
        <w:t> </w:t>
      </w:r>
      <w:r w:rsidRPr="007F644B">
        <w:rPr>
          <w:rFonts w:eastAsiaTheme="minorEastAsia"/>
          <w:lang w:val="en-GB"/>
        </w:rPr>
        <w:t>][</w:t>
      </w:r>
      <w:r w:rsidRPr="007F644B">
        <w:rPr>
          <w:rFonts w:eastAsiaTheme="minorEastAsia"/>
          <w:noProof/>
          <w:lang w:val="en-GB"/>
        </w:rPr>
        <w:t> </w:t>
      </w:r>
      <w:r w:rsidRPr="007F644B">
        <w:rPr>
          <w:rFonts w:eastAsiaTheme="minorEastAsia"/>
          <w:lang w:val="en-GB"/>
        </w:rPr>
        <w:t>y</w:t>
      </w:r>
      <w:r w:rsidRPr="007F644B">
        <w:rPr>
          <w:rFonts w:eastAsiaTheme="minorEastAsia"/>
          <w:noProof/>
          <w:lang w:val="en-GB"/>
        </w:rPr>
        <w:t> </w:t>
      </w:r>
      <w:r w:rsidRPr="007F644B">
        <w:rPr>
          <w:rFonts w:eastAsiaTheme="minorEastAsia"/>
          <w:lang w:val="en-GB"/>
        </w:rPr>
        <w:t>] are derived as follows:</w:t>
      </w:r>
    </w:p>
    <w:p w14:paraId="5A5C1908" w14:textId="77777777" w:rsidR="007F644B" w:rsidRPr="007F644B" w:rsidRDefault="007F644B" w:rsidP="007F644B">
      <w:pPr>
        <w:spacing w:beforeLines="50" w:before="120"/>
        <w:ind w:leftChars="142" w:left="284"/>
        <w:rPr>
          <w:lang w:val="en-GB" w:eastAsia="zh-CN"/>
        </w:rPr>
      </w:pPr>
      <w:r w:rsidRPr="007F644B">
        <w:rPr>
          <w:color w:val="000000" w:themeColor="text1"/>
          <w:szCs w:val="24"/>
          <w:lang w:val="en-CA" w:eastAsia="zh-CN"/>
        </w:rPr>
        <w:t>for(x=0; x&lt;</w:t>
      </w:r>
      <w:r w:rsidRPr="007F644B">
        <w:rPr>
          <w:lang w:val="en-GB"/>
        </w:rPr>
        <w:t xml:space="preserve"> </w:t>
      </w:r>
      <w:proofErr w:type="spellStart"/>
      <w:r w:rsidRPr="007F644B">
        <w:rPr>
          <w:lang w:val="en-GB"/>
        </w:rPr>
        <w:t>CroppedWidth</w:t>
      </w:r>
      <w:proofErr w:type="spellEnd"/>
      <w:r w:rsidRPr="007F644B">
        <w:rPr>
          <w:lang w:val="en-GB"/>
        </w:rPr>
        <w:t>; x++){</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for(y=0; y&lt;</w:t>
      </w:r>
      <w:r w:rsidRPr="007F644B">
        <w:rPr>
          <w:lang w:val="en-GB"/>
        </w:rPr>
        <w:t xml:space="preserve"> </w:t>
      </w:r>
      <w:proofErr w:type="spellStart"/>
      <w:r w:rsidRPr="007F644B">
        <w:rPr>
          <w:lang w:val="en-GB"/>
        </w:rPr>
        <w:t>CroppedHeight</w:t>
      </w:r>
      <w:proofErr w:type="spellEnd"/>
      <w:r w:rsidRPr="007F644B">
        <w:rPr>
          <w:lang w:val="en-GB"/>
        </w:rPr>
        <w:t>; y++){</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outputYPic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baseCroppedYPic</w:t>
      </w:r>
      <w:proofErr w:type="spellEnd"/>
      <w:r w:rsidRPr="007F644B">
        <w:rPr>
          <w:lang w:val="en-GB"/>
        </w:rPr>
        <w:t xml:space="preserve"> [</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lang w:val="en-GB"/>
        </w:rPr>
        <w:t>}</w:t>
      </w:r>
      <w:r w:rsidRPr="007F644B">
        <w:rPr>
          <w:rFonts w:eastAsiaTheme="minorEastAsia"/>
          <w:lang w:val="en-GB"/>
        </w:rPr>
        <w:br/>
      </w:r>
      <w:r w:rsidRPr="007F644B">
        <w:rPr>
          <w:rFonts w:hint="eastAsia"/>
          <w:lang w:val="en-GB" w:eastAsia="zh-CN"/>
        </w:rPr>
        <w:t>}</w:t>
      </w:r>
    </w:p>
    <w:p w14:paraId="1A392352" w14:textId="77777777" w:rsidR="007F644B" w:rsidRPr="007F644B" w:rsidRDefault="007F644B" w:rsidP="007F644B">
      <w:pPr>
        <w:spacing w:beforeLines="50" w:before="120"/>
        <w:ind w:leftChars="142" w:left="284"/>
        <w:rPr>
          <w:lang w:val="en-GB" w:eastAsia="zh-CN"/>
        </w:rPr>
      </w:pPr>
      <w:r w:rsidRPr="007F644B">
        <w:rPr>
          <w:lang w:val="en-GB" w:eastAsia="zh-CN"/>
        </w:rPr>
        <w:t>if(</w:t>
      </w:r>
      <w:proofErr w:type="spellStart"/>
      <w:r w:rsidRPr="007F644B">
        <w:rPr>
          <w:lang w:val="en-GB" w:eastAsia="zh-CN"/>
        </w:rPr>
        <w:t>ChromaFormatIdc</w:t>
      </w:r>
      <w:proofErr w:type="spellEnd"/>
      <w:r w:rsidRPr="007F644B">
        <w:rPr>
          <w:lang w:val="en-GB" w:eastAsia="zh-CN"/>
        </w:rPr>
        <w:t xml:space="preserve"> </w:t>
      </w:r>
      <w:r w:rsidRPr="007F644B">
        <w:rPr>
          <w:rFonts w:hint="eastAsia"/>
          <w:lang w:val="en-GB" w:eastAsia="zh-CN"/>
        </w:rPr>
        <w:t>!</w:t>
      </w:r>
      <w:r w:rsidRPr="007F644B">
        <w:rPr>
          <w:lang w:val="en-GB" w:eastAsia="zh-CN"/>
        </w:rPr>
        <w:t>= 0)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color w:val="000000" w:themeColor="text1"/>
          <w:szCs w:val="24"/>
          <w:lang w:val="en-CA" w:eastAsia="zh-CN"/>
        </w:rPr>
        <w:t>for(x=0; x&lt;</w:t>
      </w:r>
      <w:r w:rsidRPr="007F644B">
        <w:rPr>
          <w:lang w:val="en-GB"/>
        </w:rPr>
        <w:t xml:space="preserve"> </w:t>
      </w:r>
      <w:proofErr w:type="spellStart"/>
      <w:r w:rsidRPr="007F644B">
        <w:rPr>
          <w:lang w:val="en-GB"/>
        </w:rPr>
        <w:t>CroppedWidth</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SubWidthC</w:t>
      </w:r>
      <w:proofErr w:type="spellEnd"/>
      <w:r w:rsidRPr="007F644B">
        <w:rPr>
          <w:lang w:val="en-GB"/>
        </w:rPr>
        <w:t>; x++){</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for(y=0; y&lt;</w:t>
      </w:r>
      <w:r w:rsidRPr="007F644B">
        <w:rPr>
          <w:lang w:val="en-GB"/>
        </w:rPr>
        <w:t xml:space="preserve"> </w:t>
      </w:r>
      <w:proofErr w:type="spellStart"/>
      <w:r w:rsidRPr="007F644B">
        <w:rPr>
          <w:lang w:val="en-GB"/>
        </w:rPr>
        <w:t>CroppedHeight</w:t>
      </w:r>
      <w:proofErr w:type="spellEnd"/>
      <w:r w:rsidRPr="007F644B">
        <w:rPr>
          <w:lang w:val="en-GB"/>
        </w:rPr>
        <w:t>/</w:t>
      </w:r>
      <w:r w:rsidRPr="007F644B">
        <w:rPr>
          <w:rFonts w:eastAsiaTheme="minorEastAsia"/>
          <w:bCs/>
          <w:lang w:val="en-GB"/>
        </w:rPr>
        <w:t xml:space="preserve"> </w:t>
      </w:r>
      <w:proofErr w:type="spellStart"/>
      <w:r w:rsidRPr="007F644B">
        <w:rPr>
          <w:rFonts w:eastAsiaTheme="minorEastAsia"/>
          <w:bCs/>
          <w:lang w:val="en-GB"/>
        </w:rPr>
        <w:t>SubHeightC</w:t>
      </w:r>
      <w:proofErr w:type="spellEnd"/>
      <w:r w:rsidRPr="007F644B">
        <w:rPr>
          <w:lang w:val="en-GB"/>
        </w:rPr>
        <w:t>; y++){</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outputCbPic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baseCroppedCbPic</w:t>
      </w:r>
      <w:proofErr w:type="spellEnd"/>
      <w:r w:rsidRPr="007F644B">
        <w:rPr>
          <w:lang w:val="en-GB"/>
        </w:rPr>
        <w:t xml:space="preserve"> [</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 xml:space="preserve"> </w:t>
      </w:r>
      <w:r w:rsidRPr="007F644B">
        <w:rPr>
          <w:lang w:val="en-GB" w:eastAsia="zh-CN"/>
        </w:rPr>
        <w:t xml:space="preserve"> </w:t>
      </w:r>
      <w:proofErr w:type="spellStart"/>
      <w:r w:rsidRPr="007F644B">
        <w:rPr>
          <w:rFonts w:eastAsiaTheme="minorEastAsia"/>
          <w:szCs w:val="22"/>
          <w:lang w:val="en-CA"/>
        </w:rPr>
        <w:t>outputCrPic</w:t>
      </w:r>
      <w:proofErr w:type="spellEnd"/>
      <w:r w:rsidRPr="007F644B">
        <w:rPr>
          <w:color w:val="000000" w:themeColor="text1"/>
          <w:szCs w:val="24"/>
          <w:lang w:val="en-CA" w:eastAsia="zh-CN"/>
        </w:rPr>
        <w:t>[</w:t>
      </w:r>
      <w:r w:rsidRPr="007F644B">
        <w:rPr>
          <w:color w:val="000000" w:themeColor="text1"/>
          <w:lang w:val="en-GB"/>
        </w:rPr>
        <w:t> </w:t>
      </w:r>
      <w:r w:rsidRPr="007F644B">
        <w:rPr>
          <w:color w:val="000000" w:themeColor="text1"/>
          <w:szCs w:val="24"/>
          <w:lang w:val="en-CA" w:eastAsia="zh-CN"/>
        </w:rPr>
        <w:t>x][</w:t>
      </w:r>
      <w:r w:rsidRPr="007F644B">
        <w:rPr>
          <w:color w:val="000000" w:themeColor="text1"/>
          <w:lang w:val="en-GB"/>
        </w:rPr>
        <w:t> </w:t>
      </w:r>
      <w:r w:rsidRPr="007F644B">
        <w:rPr>
          <w:color w:val="000000" w:themeColor="text1"/>
          <w:szCs w:val="24"/>
          <w:lang w:val="en-CA" w:eastAsia="zh-CN"/>
        </w:rPr>
        <w:t>y</w:t>
      </w:r>
      <w:r w:rsidRPr="007F644B">
        <w:rPr>
          <w:color w:val="000000" w:themeColor="text1"/>
          <w:lang w:val="en-GB"/>
        </w:rPr>
        <w:t> </w:t>
      </w:r>
      <w:r w:rsidRPr="007F644B">
        <w:rPr>
          <w:color w:val="000000" w:themeColor="text1"/>
          <w:szCs w:val="24"/>
          <w:lang w:val="en-CA" w:eastAsia="zh-CN"/>
        </w:rPr>
        <w:t xml:space="preserve">] = </w:t>
      </w:r>
      <w:proofErr w:type="spellStart"/>
      <w:r w:rsidRPr="007F644B">
        <w:rPr>
          <w:rFonts w:eastAsiaTheme="minorEastAsia"/>
          <w:lang w:val="en-GB"/>
        </w:rPr>
        <w:t>baseCroppedCbPic</w:t>
      </w:r>
      <w:proofErr w:type="spellEnd"/>
      <w:r w:rsidRPr="007F644B">
        <w:rPr>
          <w:lang w:val="en-GB"/>
        </w:rPr>
        <w:t xml:space="preserve"> [</w:t>
      </w:r>
      <w:r w:rsidRPr="007F644B">
        <w:rPr>
          <w:color w:val="000000" w:themeColor="text1"/>
          <w:lang w:val="en-GB"/>
        </w:rPr>
        <w:t> </w:t>
      </w:r>
      <w:r w:rsidRPr="007F644B">
        <w:rPr>
          <w:lang w:val="en-GB"/>
        </w:rPr>
        <w:t>x</w:t>
      </w:r>
      <w:r w:rsidRPr="007F644B">
        <w:rPr>
          <w:color w:val="000000" w:themeColor="text1"/>
          <w:lang w:val="en-GB"/>
        </w:rPr>
        <w:t> </w:t>
      </w:r>
      <w:r w:rsidRPr="007F644B">
        <w:rPr>
          <w:lang w:val="en-GB"/>
        </w:rPr>
        <w:t>][</w:t>
      </w:r>
      <w:r w:rsidRPr="007F644B">
        <w:rPr>
          <w:color w:val="000000" w:themeColor="text1"/>
          <w:lang w:val="en-GB"/>
        </w:rPr>
        <w:t> </w:t>
      </w:r>
      <w:r w:rsidRPr="007F644B">
        <w:rPr>
          <w:lang w:val="en-GB"/>
        </w:rPr>
        <w:t>y</w:t>
      </w:r>
      <w:r w:rsidRPr="007F644B">
        <w:rPr>
          <w:color w:val="000000" w:themeColor="text1"/>
          <w:lang w:val="en-GB"/>
        </w:rPr>
        <w:t> </w:t>
      </w:r>
      <w:r w:rsidRPr="007F644B">
        <w:rPr>
          <w:lang w:val="en-GB"/>
        </w:rPr>
        <w:t>]</w:t>
      </w:r>
      <w:r w:rsidRPr="007F644B">
        <w:rPr>
          <w:rFonts w:eastAsiaTheme="minorEastAsia"/>
          <w:lang w:val="en-GB"/>
        </w:rPr>
        <w:t xml:space="preserve"> </w:t>
      </w:r>
      <w:r w:rsidRPr="007F644B">
        <w:rPr>
          <w:rFonts w:eastAsiaTheme="minorEastAsia"/>
          <w:lang w:val="en-GB"/>
        </w:rPr>
        <w:br/>
      </w:r>
      <w:r w:rsidRPr="007F644B">
        <w:rPr>
          <w:rFonts w:hint="eastAsia"/>
          <w:lang w:val="en-GB" w:eastAsia="zh-CN"/>
        </w:rPr>
        <w:t xml:space="preserve">  </w:t>
      </w:r>
      <w:r w:rsidRPr="007F644B">
        <w:rPr>
          <w:lang w:val="en-GB" w:eastAsia="zh-CN"/>
        </w:rPr>
        <w:t xml:space="preserve">  </w:t>
      </w:r>
      <w:r w:rsidRPr="007F644B">
        <w:rPr>
          <w:rFonts w:hint="eastAsia"/>
          <w:lang w:val="en-GB" w:eastAsia="zh-CN"/>
        </w:rPr>
        <w:t>}</w:t>
      </w:r>
      <w:r w:rsidRPr="007F644B">
        <w:rPr>
          <w:rFonts w:eastAsiaTheme="minorEastAsia"/>
          <w:lang w:val="en-GB"/>
        </w:rPr>
        <w:br/>
      </w:r>
      <w:r w:rsidRPr="007F644B">
        <w:rPr>
          <w:rFonts w:hint="eastAsia"/>
          <w:lang w:val="en-GB" w:eastAsia="zh-CN"/>
        </w:rPr>
        <w:t xml:space="preserve">  }</w:t>
      </w:r>
      <w:r w:rsidRPr="007F644B">
        <w:rPr>
          <w:rFonts w:eastAsiaTheme="minorEastAsia"/>
          <w:lang w:val="en-GB"/>
        </w:rPr>
        <w:br/>
      </w:r>
      <w:r w:rsidRPr="007F644B">
        <w:rPr>
          <w:rFonts w:hint="eastAsia"/>
          <w:lang w:val="en-GB" w:eastAsia="zh-CN"/>
        </w:rPr>
        <w:t>}</w:t>
      </w:r>
    </w:p>
    <w:p w14:paraId="1D0CCB58" w14:textId="77777777" w:rsidR="007F644B" w:rsidRPr="007F644B" w:rsidRDefault="007F644B" w:rsidP="007F644B">
      <w:pPr>
        <w:rPr>
          <w:rFonts w:eastAsiaTheme="minorEastAsia"/>
          <w:lang w:val="en-CA"/>
        </w:rPr>
      </w:pPr>
      <w:r w:rsidRPr="007F644B">
        <w:rPr>
          <w:rFonts w:eastAsiaTheme="minorEastAsia"/>
          <w:noProof/>
          <w:lang w:val="en-GB"/>
        </w:rPr>
        <w:t xml:space="preserve">where the functions </w:t>
      </w:r>
      <w:proofErr w:type="spellStart"/>
      <w:r w:rsidRPr="007F644B">
        <w:rPr>
          <w:rFonts w:eastAsiaTheme="minorEastAsia"/>
          <w:lang w:val="en-CA"/>
        </w:rPr>
        <w:t>OutY</w:t>
      </w:r>
      <w:proofErr w:type="spellEnd"/>
      <w:r w:rsidRPr="007F644B">
        <w:rPr>
          <w:rFonts w:eastAsiaTheme="minorEastAsia"/>
          <w:lang w:val="en-CA"/>
        </w:rPr>
        <w:t xml:space="preserve">( ) and </w:t>
      </w:r>
      <w:proofErr w:type="spellStart"/>
      <w:r w:rsidRPr="007F644B">
        <w:rPr>
          <w:rFonts w:eastAsiaTheme="minorEastAsia"/>
          <w:lang w:val="en-CA"/>
        </w:rPr>
        <w:t>OutC</w:t>
      </w:r>
      <w:proofErr w:type="spellEnd"/>
      <w:r w:rsidRPr="007F644B">
        <w:rPr>
          <w:rFonts w:eastAsiaTheme="minorEastAsia"/>
          <w:lang w:val="en-CA"/>
        </w:rPr>
        <w:t>( ) are specified as follows:</w:t>
      </w:r>
    </w:p>
    <w:p w14:paraId="0EE1BE8C" w14:textId="77777777" w:rsidR="007F644B" w:rsidRPr="007F644B" w:rsidRDefault="007F644B" w:rsidP="007F644B">
      <w:pPr>
        <w:ind w:left="360"/>
        <w:rPr>
          <w:rFonts w:eastAsiaTheme="minorEastAsia"/>
          <w:noProof/>
          <w:lang w:val="en-GB"/>
        </w:rPr>
      </w:pPr>
      <w:r w:rsidRPr="007F644B">
        <w:rPr>
          <w:rFonts w:eastAsiaTheme="minorEastAsia"/>
          <w:noProof/>
          <w:lang w:val="en-GB"/>
        </w:rPr>
        <w:t>OutY( x ) = Clip3( 0, ( 1  &lt;&lt;  BitDepth</w:t>
      </w:r>
      <w:r w:rsidRPr="007F644B">
        <w:rPr>
          <w:rFonts w:eastAsiaTheme="minorEastAsia"/>
          <w:noProof/>
          <w:vertAlign w:val="subscript"/>
          <w:lang w:val="en-GB"/>
        </w:rPr>
        <w:t>Y</w:t>
      </w:r>
      <w:r w:rsidRPr="007F644B">
        <w:rPr>
          <w:rFonts w:eastAsiaTheme="minorEastAsia"/>
          <w:noProof/>
          <w:lang w:val="en-GB"/>
        </w:rPr>
        <w:t> ) – 1 , x * ( ( 1  &lt;&lt;  BitDepth</w:t>
      </w:r>
      <w:r w:rsidRPr="007F644B">
        <w:rPr>
          <w:rFonts w:eastAsiaTheme="minorEastAsia"/>
          <w:noProof/>
          <w:vertAlign w:val="subscript"/>
          <w:lang w:val="en-GB"/>
        </w:rPr>
        <w:t>Y</w:t>
      </w:r>
      <w:r w:rsidRPr="007F644B">
        <w:rPr>
          <w:rFonts w:eastAsiaTheme="minorEastAsia"/>
          <w:noProof/>
          <w:lang w:val="en-GB"/>
        </w:rPr>
        <w:t> ) – 1 )</w:t>
      </w:r>
      <w:r w:rsidRPr="007F644B">
        <w:rPr>
          <w:rFonts w:eastAsiaTheme="minorEastAsia"/>
          <w:lang w:val="en-GB"/>
        </w:rPr>
        <w:t xml:space="preserve"> </w:t>
      </w:r>
      <w:r w:rsidRPr="007F644B">
        <w:rPr>
          <w:rFonts w:eastAsiaTheme="minorEastAsia"/>
          <w:lang w:val="en-GB"/>
        </w:rPr>
        <w:br/>
      </w:r>
      <w:r w:rsidRPr="007F644B">
        <w:rPr>
          <w:rFonts w:eastAsiaTheme="minorEastAsia"/>
          <w:noProof/>
          <w:lang w:val="en-GB"/>
        </w:rPr>
        <w:t>OutC( x ) = Clip3( 0, ( 1  &lt;&lt;  BitDepth</w:t>
      </w:r>
      <w:r w:rsidRPr="007F644B">
        <w:rPr>
          <w:rFonts w:eastAsiaTheme="minorEastAsia"/>
          <w:noProof/>
          <w:vertAlign w:val="subscript"/>
          <w:lang w:val="en-GB"/>
        </w:rPr>
        <w:t>C</w:t>
      </w:r>
      <w:r w:rsidRPr="007F644B">
        <w:rPr>
          <w:rFonts w:eastAsiaTheme="minorEastAsia"/>
          <w:noProof/>
          <w:lang w:val="en-GB"/>
        </w:rPr>
        <w:t> ) – 1 , x * ( ( 1  &lt;&lt;  BitDepth</w:t>
      </w:r>
      <w:r w:rsidRPr="007F644B">
        <w:rPr>
          <w:rFonts w:eastAsiaTheme="minorEastAsia"/>
          <w:noProof/>
          <w:vertAlign w:val="subscript"/>
          <w:lang w:val="en-GB"/>
        </w:rPr>
        <w:t>C</w:t>
      </w:r>
      <w:r w:rsidRPr="007F644B">
        <w:rPr>
          <w:rFonts w:eastAsiaTheme="minorEastAsia"/>
          <w:noProof/>
          <w:lang w:val="en-GB"/>
        </w:rPr>
        <w:t> ) – 1 )</w:t>
      </w:r>
      <w:r w:rsidRPr="007F644B">
        <w:rPr>
          <w:rFonts w:eastAsiaTheme="minorEastAsia"/>
          <w:lang w:val="en-GB"/>
        </w:rPr>
        <w:t xml:space="preserve"> </w:t>
      </w:r>
      <w:r w:rsidRPr="007F644B">
        <w:rPr>
          <w:rFonts w:eastAsiaTheme="minorEastAsia"/>
          <w:lang w:val="en-GB"/>
        </w:rPr>
        <w:br/>
      </w:r>
    </w:p>
    <w:bookmarkEnd w:id="38"/>
    <w:p w14:paraId="1BB8214A" w14:textId="77777777" w:rsidR="00BB6414" w:rsidRDefault="00BB6414" w:rsidP="00BB6414">
      <w:pPr>
        <w:rPr>
          <w:lang w:val="en-CA" w:eastAsia="zh-CN"/>
        </w:rPr>
      </w:pPr>
    </w:p>
    <w:p w14:paraId="31F7A34F" w14:textId="272EC430" w:rsidR="00BE6798" w:rsidRPr="00763A29" w:rsidRDefault="00BE6798" w:rsidP="00BE6798">
      <w:pPr>
        <w:pStyle w:val="Annex3"/>
      </w:pPr>
      <w:r w:rsidRPr="00763A29">
        <w:rPr>
          <w:noProof/>
          <w:lang w:val="en-CA"/>
        </w:rPr>
        <w:t>8.3</w:t>
      </w:r>
      <w:r>
        <w:rPr>
          <w:noProof/>
          <w:lang w:val="en-CA"/>
        </w:rPr>
        <w:t>7</w:t>
      </w:r>
      <w:r w:rsidRPr="00763A29">
        <w:rPr>
          <w:noProof/>
          <w:lang w:val="en-CA"/>
        </w:rPr>
        <w:t xml:space="preserve"> </w:t>
      </w:r>
      <w:r>
        <w:t>Generative face video enhancement</w:t>
      </w:r>
      <w:r w:rsidRPr="00E3557C">
        <w:t xml:space="preserve"> </w:t>
      </w:r>
      <w:r w:rsidRPr="00763A29">
        <w:t>SEI message</w:t>
      </w:r>
    </w:p>
    <w:p w14:paraId="2E13F67A" w14:textId="39D02AD0" w:rsidR="00BE6798" w:rsidRPr="00763A29" w:rsidRDefault="00BE6798" w:rsidP="00BE6798">
      <w:pPr>
        <w:pStyle w:val="Annex3"/>
      </w:pPr>
      <w:r w:rsidRPr="00763A29">
        <w:rPr>
          <w:noProof/>
          <w:lang w:val="en-CA"/>
        </w:rPr>
        <w:t>8.3</w:t>
      </w:r>
      <w:r>
        <w:rPr>
          <w:noProof/>
          <w:lang w:val="en-CA"/>
        </w:rPr>
        <w:t>7</w:t>
      </w:r>
      <w:r w:rsidRPr="00763A29">
        <w:rPr>
          <w:noProof/>
          <w:lang w:val="en-CA"/>
        </w:rPr>
        <w:t xml:space="preserve">.1 </w:t>
      </w:r>
      <w:r>
        <w:t>Generative face video enhancement</w:t>
      </w:r>
      <w:r w:rsidRPr="00E3557C">
        <w:t xml:space="preserve"> </w:t>
      </w:r>
      <w:r w:rsidRPr="00763A29">
        <w:t>SEI</w:t>
      </w:r>
      <w:r>
        <w:t xml:space="preserve"> message</w:t>
      </w:r>
      <w:r w:rsidRPr="00763A29">
        <w:t xml:space="preserve"> syntax</w:t>
      </w:r>
    </w:p>
    <w:p w14:paraId="7EBA1F0C" w14:textId="123BA7C1" w:rsidR="00BE6798" w:rsidRDefault="00BE6798" w:rsidP="00B047EE">
      <w:pPr>
        <w:keepNext/>
        <w:rPr>
          <w:noProof/>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5"/>
        <w:gridCol w:w="1170"/>
      </w:tblGrid>
      <w:tr w:rsidR="00BE6798" w:rsidRPr="00BB4683" w14:paraId="583A323E" w14:textId="77777777" w:rsidTr="00164F1A">
        <w:trPr>
          <w:trHeight w:val="204"/>
          <w:jc w:val="center"/>
        </w:trPr>
        <w:tc>
          <w:tcPr>
            <w:tcW w:w="8455" w:type="dxa"/>
          </w:tcPr>
          <w:p w14:paraId="19C122C1" w14:textId="77777777" w:rsidR="00BE6798" w:rsidRPr="00BB4683"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rPr>
            </w:pPr>
            <w:r w:rsidRPr="00BB4683">
              <w:rPr>
                <w:noProof/>
                <w:lang w:val="en-CA"/>
              </w:rPr>
              <w:t>generative_face_video_enhancement</w:t>
            </w:r>
            <w:r w:rsidRPr="00BB4683">
              <w:rPr>
                <w:color w:val="000000" w:themeColor="text1"/>
                <w:lang w:val="en-GB"/>
              </w:rPr>
              <w:t xml:space="preserve"> ( </w:t>
            </w:r>
            <w:proofErr w:type="spellStart"/>
            <w:r w:rsidRPr="00BB4683">
              <w:rPr>
                <w:color w:val="000000" w:themeColor="text1"/>
                <w:lang w:val="en-GB"/>
              </w:rPr>
              <w:t>payloadSize</w:t>
            </w:r>
            <w:proofErr w:type="spellEnd"/>
            <w:r w:rsidRPr="00BB4683">
              <w:rPr>
                <w:color w:val="000000" w:themeColor="text1"/>
                <w:lang w:val="en-GB"/>
              </w:rPr>
              <w:t> ) {</w:t>
            </w:r>
          </w:p>
        </w:tc>
        <w:tc>
          <w:tcPr>
            <w:tcW w:w="1170" w:type="dxa"/>
          </w:tcPr>
          <w:p w14:paraId="215F1876" w14:textId="77777777" w:rsidR="00BE6798" w:rsidRPr="00BB4683" w:rsidRDefault="00BE6798" w:rsidP="00164F1A">
            <w:pPr>
              <w:keepNext/>
              <w:keepLines/>
              <w:tabs>
                <w:tab w:val="left" w:pos="794"/>
                <w:tab w:val="left" w:pos="1191"/>
                <w:tab w:val="left" w:pos="1588"/>
                <w:tab w:val="left" w:pos="1985"/>
              </w:tabs>
              <w:spacing w:before="20" w:after="40"/>
              <w:jc w:val="center"/>
              <w:rPr>
                <w:bCs/>
                <w:color w:val="000000" w:themeColor="text1"/>
                <w:lang w:val="en-GB"/>
              </w:rPr>
            </w:pPr>
            <w:r w:rsidRPr="00BB4683">
              <w:rPr>
                <w:b/>
                <w:bCs/>
                <w:color w:val="000000" w:themeColor="text1"/>
                <w:lang w:val="en-GB"/>
              </w:rPr>
              <w:t>Descriptor</w:t>
            </w:r>
          </w:p>
        </w:tc>
      </w:tr>
      <w:tr w:rsidR="00BE6798" w:rsidRPr="00BB4683" w14:paraId="66847000" w14:textId="77777777" w:rsidTr="00164F1A">
        <w:trPr>
          <w:trHeight w:val="204"/>
          <w:jc w:val="center"/>
        </w:trPr>
        <w:tc>
          <w:tcPr>
            <w:tcW w:w="8455" w:type="dxa"/>
          </w:tcPr>
          <w:p w14:paraId="4BA66A63" w14:textId="77777777" w:rsidR="00BE6798" w:rsidRPr="00BB4683"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lang w:val="en-CA"/>
              </w:rPr>
            </w:pPr>
            <w:r w:rsidRPr="00BB4683">
              <w:rPr>
                <w:b/>
                <w:bCs/>
                <w:lang w:val="en-GB" w:eastAsia="it-IT"/>
                <w14:glow w14:rad="0">
                  <w14:srgbClr w14:val="FFFFFF"/>
                </w14:glow>
              </w:rPr>
              <w:tab/>
            </w:r>
            <w:proofErr w:type="spellStart"/>
            <w:r w:rsidRPr="00BB4683">
              <w:rPr>
                <w:b/>
                <w:bCs/>
                <w:lang w:eastAsia="it-IT"/>
                <w14:glow w14:rad="0">
                  <w14:srgbClr w14:val="FFFFFF"/>
                </w14:glow>
              </w:rPr>
              <w:t>gfve_id</w:t>
            </w:r>
            <w:proofErr w:type="spellEnd"/>
          </w:p>
        </w:tc>
        <w:tc>
          <w:tcPr>
            <w:tcW w:w="1170" w:type="dxa"/>
          </w:tcPr>
          <w:p w14:paraId="4A4C2717" w14:textId="77777777" w:rsidR="00BE6798" w:rsidRPr="00BB4683" w:rsidRDefault="00BE6798" w:rsidP="00164F1A">
            <w:pPr>
              <w:keepNext/>
              <w:keepLines/>
              <w:tabs>
                <w:tab w:val="left" w:pos="794"/>
                <w:tab w:val="left" w:pos="1191"/>
                <w:tab w:val="left" w:pos="1588"/>
                <w:tab w:val="left" w:pos="1985"/>
              </w:tabs>
              <w:spacing w:before="20" w:after="40"/>
              <w:jc w:val="center"/>
              <w:rPr>
                <w:b/>
                <w:bCs/>
                <w:color w:val="000000" w:themeColor="text1"/>
                <w:lang w:val="en-GB"/>
              </w:rPr>
            </w:pPr>
            <w:proofErr w:type="spellStart"/>
            <w:r w:rsidRPr="00BB4683">
              <w:rPr>
                <w:bCs/>
                <w:lang w:val="en-GB" w:eastAsia="ja-JP"/>
                <w14:glow w14:rad="0">
                  <w14:srgbClr w14:val="FFFFFF"/>
                </w14:glow>
              </w:rPr>
              <w:t>ue</w:t>
            </w:r>
            <w:proofErr w:type="spellEnd"/>
            <w:r w:rsidRPr="00BB4683">
              <w:rPr>
                <w:bCs/>
                <w:lang w:val="en-GB" w:eastAsia="ja-JP"/>
                <w14:glow w14:rad="0">
                  <w14:srgbClr w14:val="FFFFFF"/>
                </w14:glow>
              </w:rPr>
              <w:t>(v)</w:t>
            </w:r>
          </w:p>
        </w:tc>
      </w:tr>
      <w:tr w:rsidR="00BE6798" w:rsidRPr="00BB4683" w14:paraId="2D7A8C1D" w14:textId="77777777" w:rsidTr="00164F1A">
        <w:trPr>
          <w:trHeight w:val="204"/>
          <w:jc w:val="center"/>
        </w:trPr>
        <w:tc>
          <w:tcPr>
            <w:tcW w:w="8455" w:type="dxa"/>
          </w:tcPr>
          <w:p w14:paraId="01C99741" w14:textId="77777777" w:rsidR="00BE6798" w:rsidRPr="00BB4683"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proofErr w:type="spellStart"/>
            <w:r w:rsidRPr="00BB4683">
              <w:rPr>
                <w:b/>
                <w:bCs/>
                <w:lang w:val="en-GB" w:eastAsia="it-IT"/>
                <w14:glow w14:rad="0">
                  <w14:srgbClr w14:val="FFFFFF"/>
                </w14:glow>
              </w:rPr>
              <w:t>gfve</w:t>
            </w:r>
            <w:proofErr w:type="spellEnd"/>
            <w:r w:rsidRPr="00BB4683">
              <w:rPr>
                <w:b/>
                <w:bCs/>
                <w:lang w:val="en-GB" w:eastAsia="it-IT"/>
                <w14:glow w14:rad="0">
                  <w14:srgbClr w14:val="FFFFFF"/>
                </w14:glow>
              </w:rPr>
              <w:t>_</w:t>
            </w:r>
            <w:proofErr w:type="spellStart"/>
            <w:r w:rsidRPr="00BB4683">
              <w:rPr>
                <w:b/>
                <w:bCs/>
                <w:lang w:eastAsia="it-IT"/>
                <w14:glow w14:rad="0">
                  <w14:srgbClr w14:val="FFFFFF"/>
                </w14:glow>
              </w:rPr>
              <w:t>gfv_id</w:t>
            </w:r>
            <w:proofErr w:type="spellEnd"/>
          </w:p>
        </w:tc>
        <w:tc>
          <w:tcPr>
            <w:tcW w:w="1170" w:type="dxa"/>
          </w:tcPr>
          <w:p w14:paraId="2DBC57A1" w14:textId="77777777" w:rsidR="00BE6798" w:rsidRPr="00BB4683" w:rsidRDefault="00BE6798" w:rsidP="00164F1A">
            <w:pPr>
              <w:keepNext/>
              <w:keepLines/>
              <w:tabs>
                <w:tab w:val="left" w:pos="794"/>
                <w:tab w:val="left" w:pos="1191"/>
                <w:tab w:val="left" w:pos="1588"/>
                <w:tab w:val="left" w:pos="1985"/>
              </w:tabs>
              <w:spacing w:before="20" w:after="40"/>
              <w:jc w:val="center"/>
              <w:rPr>
                <w:bCs/>
                <w:lang w:val="en-GB" w:eastAsia="ja-JP"/>
                <w14:glow w14:rad="0">
                  <w14:srgbClr w14:val="FFFFFF"/>
                </w14:glow>
              </w:rPr>
            </w:pPr>
            <w:proofErr w:type="spellStart"/>
            <w:r w:rsidRPr="00BB4683">
              <w:rPr>
                <w:bCs/>
                <w:lang w:val="en-GB" w:eastAsia="ja-JP"/>
                <w14:glow w14:rad="0">
                  <w14:srgbClr w14:val="FFFFFF"/>
                </w14:glow>
              </w:rPr>
              <w:t>ue</w:t>
            </w:r>
            <w:proofErr w:type="spellEnd"/>
            <w:r w:rsidRPr="00BB4683">
              <w:rPr>
                <w:bCs/>
                <w:lang w:val="en-GB" w:eastAsia="ja-JP"/>
                <w14:glow w14:rad="0">
                  <w14:srgbClr w14:val="FFFFFF"/>
                </w14:glow>
              </w:rPr>
              <w:t>(v)</w:t>
            </w:r>
          </w:p>
        </w:tc>
      </w:tr>
      <w:tr w:rsidR="00BE6798" w:rsidRPr="00BB4683" w14:paraId="2B3E39BC" w14:textId="77777777" w:rsidTr="00164F1A">
        <w:trPr>
          <w:trHeight w:val="204"/>
          <w:jc w:val="center"/>
        </w:trPr>
        <w:tc>
          <w:tcPr>
            <w:tcW w:w="8455" w:type="dxa"/>
          </w:tcPr>
          <w:p w14:paraId="515E1019" w14:textId="77777777" w:rsidR="00BE6798" w:rsidRPr="00BB4683"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proofErr w:type="spellStart"/>
            <w:r w:rsidRPr="00BB4683">
              <w:rPr>
                <w:b/>
                <w:bCs/>
                <w:lang w:val="en-GB" w:eastAsia="it-IT"/>
                <w14:glow w14:rad="0">
                  <w14:srgbClr w14:val="FFFFFF"/>
                </w14:glow>
              </w:rPr>
              <w:t>gfve</w:t>
            </w:r>
            <w:proofErr w:type="spellEnd"/>
            <w:r w:rsidRPr="00BB4683">
              <w:rPr>
                <w:b/>
                <w:bCs/>
                <w:lang w:val="en-GB" w:eastAsia="it-IT"/>
                <w14:glow w14:rad="0">
                  <w14:srgbClr w14:val="FFFFFF"/>
                </w14:glow>
              </w:rPr>
              <w:t>_</w:t>
            </w:r>
            <w:proofErr w:type="spellStart"/>
            <w:r w:rsidRPr="00BB4683">
              <w:rPr>
                <w:b/>
                <w:bCs/>
                <w:lang w:eastAsia="it-IT"/>
                <w14:glow w14:rad="0">
                  <w14:srgbClr w14:val="FFFFFF"/>
                </w14:glow>
              </w:rPr>
              <w:t>gfv_cnt</w:t>
            </w:r>
            <w:proofErr w:type="spellEnd"/>
          </w:p>
        </w:tc>
        <w:tc>
          <w:tcPr>
            <w:tcW w:w="1170" w:type="dxa"/>
          </w:tcPr>
          <w:p w14:paraId="209C6793" w14:textId="77777777" w:rsidR="00BE6798" w:rsidRPr="00BB4683" w:rsidRDefault="00BE6798" w:rsidP="00164F1A">
            <w:pPr>
              <w:keepNext/>
              <w:keepLines/>
              <w:tabs>
                <w:tab w:val="left" w:pos="794"/>
                <w:tab w:val="left" w:pos="1191"/>
                <w:tab w:val="left" w:pos="1588"/>
                <w:tab w:val="left" w:pos="1985"/>
              </w:tabs>
              <w:spacing w:before="20" w:after="40"/>
              <w:jc w:val="center"/>
              <w:rPr>
                <w:bCs/>
                <w:lang w:val="en-GB" w:eastAsia="ja-JP"/>
                <w14:glow w14:rad="0">
                  <w14:srgbClr w14:val="FFFFFF"/>
                </w14:glow>
              </w:rPr>
            </w:pPr>
            <w:proofErr w:type="spellStart"/>
            <w:r w:rsidRPr="00BB4683">
              <w:rPr>
                <w:bCs/>
                <w:lang w:val="en-GB" w:eastAsia="ja-JP"/>
                <w14:glow w14:rad="0">
                  <w14:srgbClr w14:val="FFFFFF"/>
                </w14:glow>
              </w:rPr>
              <w:t>ue</w:t>
            </w:r>
            <w:proofErr w:type="spellEnd"/>
            <w:r w:rsidRPr="00BB4683">
              <w:rPr>
                <w:bCs/>
                <w:lang w:val="en-GB" w:eastAsia="ja-JP"/>
                <w14:glow w14:rad="0">
                  <w14:srgbClr w14:val="FFFFFF"/>
                </w14:glow>
              </w:rPr>
              <w:t>(v)</w:t>
            </w:r>
          </w:p>
        </w:tc>
      </w:tr>
      <w:tr w:rsidR="00BE6798" w:rsidRPr="00BB4683" w14:paraId="6A6DC6BA" w14:textId="77777777" w:rsidTr="00164F1A">
        <w:trPr>
          <w:trHeight w:val="204"/>
          <w:jc w:val="center"/>
        </w:trPr>
        <w:tc>
          <w:tcPr>
            <w:tcW w:w="8455" w:type="dxa"/>
          </w:tcPr>
          <w:p w14:paraId="0D39B824" w14:textId="77777777" w:rsidR="00BE6798" w:rsidRPr="00BB4683"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proofErr w:type="spellStart"/>
            <w:r w:rsidRPr="00BB4683">
              <w:rPr>
                <w:b/>
                <w:bCs/>
                <w:lang w:val="en-GB" w:eastAsia="it-IT"/>
                <w14:glow w14:rad="0">
                  <w14:srgbClr w14:val="FFFFFF"/>
                </w14:glow>
              </w:rPr>
              <w:t>gfve</w:t>
            </w:r>
            <w:proofErr w:type="spellEnd"/>
            <w:r w:rsidRPr="00BB4683">
              <w:rPr>
                <w:b/>
                <w:bCs/>
                <w:lang w:val="en-GB" w:eastAsia="it-IT"/>
                <w14:glow w14:rad="0">
                  <w14:srgbClr w14:val="FFFFFF"/>
                </w14:glow>
              </w:rPr>
              <w:t>_</w:t>
            </w:r>
            <w:proofErr w:type="spellStart"/>
            <w:r w:rsidRPr="00BB4683">
              <w:rPr>
                <w:b/>
                <w:bCs/>
                <w:lang w:eastAsia="it-IT"/>
                <w14:glow w14:rad="0">
                  <w14:srgbClr w14:val="FFFFFF"/>
                </w14:glow>
              </w:rPr>
              <w:t>nn_present_flag</w:t>
            </w:r>
            <w:proofErr w:type="spellEnd"/>
          </w:p>
        </w:tc>
        <w:tc>
          <w:tcPr>
            <w:tcW w:w="1170" w:type="dxa"/>
          </w:tcPr>
          <w:p w14:paraId="7A5A048E" w14:textId="77777777" w:rsidR="00BE6798" w:rsidRPr="00BB4683" w:rsidRDefault="00BE6798" w:rsidP="00164F1A">
            <w:pPr>
              <w:keepNext/>
              <w:keepLines/>
              <w:tabs>
                <w:tab w:val="left" w:pos="794"/>
                <w:tab w:val="left" w:pos="1191"/>
                <w:tab w:val="left" w:pos="1588"/>
                <w:tab w:val="left" w:pos="1985"/>
              </w:tabs>
              <w:spacing w:before="20" w:after="40"/>
              <w:jc w:val="center"/>
              <w:rPr>
                <w:bCs/>
                <w:lang w:val="en-GB" w:eastAsia="ja-JP"/>
                <w14:glow w14:rad="0">
                  <w14:srgbClr w14:val="FFFFFF"/>
                </w14:glow>
              </w:rPr>
            </w:pPr>
            <w:r w:rsidRPr="00BB4683">
              <w:rPr>
                <w:bCs/>
                <w:lang w:val="en-GB" w:eastAsia="ja-JP"/>
                <w14:glow w14:rad="0">
                  <w14:srgbClr w14:val="FFFFFF"/>
                </w14:glow>
              </w:rPr>
              <w:t>u(1)</w:t>
            </w:r>
          </w:p>
        </w:tc>
      </w:tr>
      <w:tr w:rsidR="00BE6798" w:rsidRPr="00BB4683" w14:paraId="3451DE0B" w14:textId="77777777" w:rsidTr="00164F1A">
        <w:trPr>
          <w:trHeight w:val="204"/>
          <w:jc w:val="center"/>
        </w:trPr>
        <w:tc>
          <w:tcPr>
            <w:tcW w:w="8455" w:type="dxa"/>
          </w:tcPr>
          <w:p w14:paraId="106DB340"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GB"/>
              </w:rPr>
            </w:pPr>
            <w:r w:rsidRPr="00BB4683">
              <w:rPr>
                <w:lang w:val="en-GB"/>
              </w:rPr>
              <w:tab/>
              <w:t xml:space="preserve">if( </w:t>
            </w:r>
            <w:proofErr w:type="spellStart"/>
            <w:r w:rsidRPr="00BB4683">
              <w:rPr>
                <w:lang w:val="en-GB"/>
              </w:rPr>
              <w:t>gfve_nn_present_flag</w:t>
            </w:r>
            <w:proofErr w:type="spellEnd"/>
            <w:r w:rsidRPr="00BB4683">
              <w:rPr>
                <w:lang w:val="en-GB"/>
              </w:rPr>
              <w:t xml:space="preserve"> ) {</w:t>
            </w:r>
          </w:p>
        </w:tc>
        <w:tc>
          <w:tcPr>
            <w:tcW w:w="1170" w:type="dxa"/>
          </w:tcPr>
          <w:p w14:paraId="5B826462" w14:textId="77777777" w:rsidR="00BE6798" w:rsidRPr="00BB4683" w:rsidRDefault="00BE6798" w:rsidP="00164F1A">
            <w:pPr>
              <w:tabs>
                <w:tab w:val="left" w:pos="794"/>
                <w:tab w:val="left" w:pos="1191"/>
                <w:tab w:val="left" w:pos="1588"/>
                <w:tab w:val="left" w:pos="1985"/>
              </w:tabs>
              <w:spacing w:before="20" w:after="40"/>
              <w:jc w:val="center"/>
              <w:rPr>
                <w:rFonts w:eastAsia="DengXian"/>
                <w:bCs/>
                <w:lang w:val="en-GB"/>
              </w:rPr>
            </w:pPr>
          </w:p>
        </w:tc>
      </w:tr>
      <w:tr w:rsidR="00BE6798" w:rsidRPr="00BB4683" w14:paraId="3B4C586E" w14:textId="77777777" w:rsidTr="00164F1A">
        <w:trPr>
          <w:trHeight w:val="204"/>
          <w:jc w:val="center"/>
        </w:trPr>
        <w:tc>
          <w:tcPr>
            <w:tcW w:w="8455" w:type="dxa"/>
          </w:tcPr>
          <w:p w14:paraId="43C008B0"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GB"/>
              </w:rPr>
            </w:pPr>
            <w:r w:rsidRPr="00BB4683">
              <w:rPr>
                <w:lang w:val="en-GB"/>
              </w:rPr>
              <w:lastRenderedPageBreak/>
              <w:tab/>
            </w:r>
            <w:r w:rsidRPr="00BB4683">
              <w:rPr>
                <w:lang w:val="en-GB"/>
              </w:rPr>
              <w:tab/>
            </w:r>
            <w:proofErr w:type="spellStart"/>
            <w:r w:rsidRPr="00BB4683">
              <w:rPr>
                <w:b/>
                <w:bCs/>
                <w:lang w:val="en-GB"/>
              </w:rPr>
              <w:t>gfve_nn_base_flag</w:t>
            </w:r>
            <w:proofErr w:type="spellEnd"/>
          </w:p>
        </w:tc>
        <w:tc>
          <w:tcPr>
            <w:tcW w:w="1170" w:type="dxa"/>
          </w:tcPr>
          <w:p w14:paraId="391A26B9" w14:textId="77777777" w:rsidR="00BE6798" w:rsidRPr="00BB4683" w:rsidRDefault="00BE6798" w:rsidP="00164F1A">
            <w:pPr>
              <w:tabs>
                <w:tab w:val="left" w:pos="794"/>
                <w:tab w:val="left" w:pos="1191"/>
                <w:tab w:val="left" w:pos="1588"/>
                <w:tab w:val="left" w:pos="1985"/>
              </w:tabs>
              <w:spacing w:before="20" w:after="40"/>
              <w:jc w:val="center"/>
              <w:rPr>
                <w:rFonts w:eastAsia="DengXian"/>
                <w:bCs/>
                <w:lang w:val="en-GB"/>
              </w:rPr>
            </w:pPr>
            <w:r w:rsidRPr="00BB4683">
              <w:rPr>
                <w:bCs/>
                <w:lang w:val="en-GB"/>
              </w:rPr>
              <w:t>u(1)</w:t>
            </w:r>
          </w:p>
        </w:tc>
      </w:tr>
      <w:tr w:rsidR="00BE6798" w:rsidRPr="00BB4683" w14:paraId="3C1879AB" w14:textId="77777777" w:rsidTr="00164F1A">
        <w:trPr>
          <w:trHeight w:val="204"/>
          <w:jc w:val="center"/>
        </w:trPr>
        <w:tc>
          <w:tcPr>
            <w:tcW w:w="8455" w:type="dxa"/>
          </w:tcPr>
          <w:p w14:paraId="7AE949E7"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lang w:val="en-GB"/>
              </w:rPr>
              <w:tab/>
            </w:r>
            <w:proofErr w:type="spellStart"/>
            <w:r w:rsidRPr="00BB4683">
              <w:rPr>
                <w:b/>
                <w:bCs/>
                <w:lang w:val="en-GB"/>
              </w:rPr>
              <w:t>gfve_nn_mode_idc</w:t>
            </w:r>
            <w:proofErr w:type="spellEnd"/>
          </w:p>
        </w:tc>
        <w:tc>
          <w:tcPr>
            <w:tcW w:w="1170" w:type="dxa"/>
          </w:tcPr>
          <w:p w14:paraId="62C509DE"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roofErr w:type="spellStart"/>
            <w:r w:rsidRPr="00BB4683">
              <w:rPr>
                <w:bCs/>
                <w:lang w:val="en-GB"/>
              </w:rPr>
              <w:t>ue</w:t>
            </w:r>
            <w:proofErr w:type="spellEnd"/>
            <w:r w:rsidRPr="00BB4683">
              <w:rPr>
                <w:bCs/>
                <w:lang w:val="en-GB"/>
              </w:rPr>
              <w:t>(v)</w:t>
            </w:r>
          </w:p>
        </w:tc>
      </w:tr>
      <w:tr w:rsidR="00BE6798" w:rsidRPr="00BB4683" w14:paraId="3CA49110" w14:textId="77777777" w:rsidTr="00164F1A">
        <w:trPr>
          <w:trHeight w:val="204"/>
          <w:jc w:val="center"/>
        </w:trPr>
        <w:tc>
          <w:tcPr>
            <w:tcW w:w="8455" w:type="dxa"/>
          </w:tcPr>
          <w:p w14:paraId="12005DCE"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lang w:val="en-GB"/>
              </w:rPr>
              <w:tab/>
            </w:r>
            <w:r w:rsidRPr="00BB4683">
              <w:rPr>
                <w:color w:val="000000" w:themeColor="text1"/>
                <w:lang w:val="en-GB"/>
              </w:rPr>
              <w:t xml:space="preserve">if( </w:t>
            </w:r>
            <w:proofErr w:type="spellStart"/>
            <w:r w:rsidRPr="00BB4683">
              <w:rPr>
                <w:color w:val="000000" w:themeColor="text1"/>
                <w:lang w:val="en-GB"/>
              </w:rPr>
              <w:t>gfve_nn_mode_idc</w:t>
            </w:r>
            <w:proofErr w:type="spellEnd"/>
            <w:r w:rsidRPr="00BB4683">
              <w:rPr>
                <w:color w:val="000000" w:themeColor="text1"/>
              </w:rPr>
              <w:t>  </w:t>
            </w:r>
            <w:r w:rsidRPr="00BB4683">
              <w:rPr>
                <w:color w:val="000000" w:themeColor="text1"/>
                <w:lang w:val="en-GB"/>
              </w:rPr>
              <w:t>= =</w:t>
            </w:r>
            <w:r w:rsidRPr="00BB4683">
              <w:rPr>
                <w:color w:val="000000" w:themeColor="text1"/>
              </w:rPr>
              <w:t>  </w:t>
            </w:r>
            <w:r w:rsidRPr="00BB4683">
              <w:rPr>
                <w:color w:val="000000" w:themeColor="text1"/>
                <w:lang w:val="en-GB"/>
              </w:rPr>
              <w:t>1 ) {</w:t>
            </w:r>
          </w:p>
        </w:tc>
        <w:tc>
          <w:tcPr>
            <w:tcW w:w="1170" w:type="dxa"/>
          </w:tcPr>
          <w:p w14:paraId="331B62A8"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76F97D2B" w14:textId="77777777" w:rsidTr="00164F1A">
        <w:trPr>
          <w:trHeight w:val="204"/>
          <w:jc w:val="center"/>
        </w:trPr>
        <w:tc>
          <w:tcPr>
            <w:tcW w:w="8455" w:type="dxa"/>
          </w:tcPr>
          <w:p w14:paraId="105DD7F9"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color w:val="000000" w:themeColor="text1"/>
                <w:lang w:val="en-GB"/>
              </w:rPr>
              <w:tab/>
            </w:r>
            <w:r w:rsidRPr="00BB4683">
              <w:rPr>
                <w:lang w:val="en-GB"/>
              </w:rPr>
              <w:tab/>
            </w:r>
            <w:r w:rsidRPr="00BB4683">
              <w:rPr>
                <w:color w:val="000000" w:themeColor="text1"/>
                <w:lang w:val="en-GB"/>
              </w:rPr>
              <w:t>while( !</w:t>
            </w:r>
            <w:proofErr w:type="spellStart"/>
            <w:r w:rsidRPr="00BB4683">
              <w:rPr>
                <w:color w:val="000000" w:themeColor="text1"/>
                <w:lang w:val="en-GB"/>
              </w:rPr>
              <w:t>byte_aligned</w:t>
            </w:r>
            <w:proofErr w:type="spellEnd"/>
            <w:r w:rsidRPr="00BB4683">
              <w:rPr>
                <w:color w:val="000000" w:themeColor="text1"/>
                <w:lang w:val="en-GB"/>
              </w:rPr>
              <w:t>( ) )</w:t>
            </w:r>
          </w:p>
        </w:tc>
        <w:tc>
          <w:tcPr>
            <w:tcW w:w="1170" w:type="dxa"/>
          </w:tcPr>
          <w:p w14:paraId="7B333808"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1EA5D732" w14:textId="77777777" w:rsidTr="00164F1A">
        <w:trPr>
          <w:trHeight w:val="204"/>
          <w:jc w:val="center"/>
        </w:trPr>
        <w:tc>
          <w:tcPr>
            <w:tcW w:w="8455" w:type="dxa"/>
          </w:tcPr>
          <w:p w14:paraId="5C43DAF9" w14:textId="77777777" w:rsidR="00BE6798" w:rsidRPr="00BB4683" w:rsidRDefault="00BE6798" w:rsidP="00164F1A">
            <w:pPr>
              <w:tabs>
                <w:tab w:val="left" w:pos="216"/>
                <w:tab w:val="left" w:pos="432"/>
                <w:tab w:val="left" w:pos="648"/>
                <w:tab w:val="left" w:pos="794"/>
                <w:tab w:val="left" w:pos="992"/>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r w:rsidRPr="00BB4683">
              <w:rPr>
                <w:b/>
                <w:bCs/>
                <w:lang w:val="en-GB" w:eastAsia="it-IT"/>
                <w14:glow w14:rad="0">
                  <w14:srgbClr w14:val="FFFFFF"/>
                </w14:glow>
              </w:rPr>
              <w:tab/>
            </w:r>
            <w:r w:rsidRPr="00BB4683">
              <w:rPr>
                <w:color w:val="000000" w:themeColor="text1"/>
                <w:lang w:val="en-GB"/>
              </w:rPr>
              <w:tab/>
            </w:r>
            <w:r w:rsidRPr="00BB4683">
              <w:rPr>
                <w:color w:val="000000" w:themeColor="text1"/>
                <w:lang w:val="en-GB"/>
              </w:rPr>
              <w:tab/>
            </w:r>
            <w:proofErr w:type="spellStart"/>
            <w:r w:rsidRPr="00BB4683">
              <w:rPr>
                <w:b/>
                <w:bCs/>
                <w:color w:val="000000" w:themeColor="text1"/>
                <w:lang w:val="en-GB"/>
              </w:rPr>
              <w:t>gfve_nn_reserved_zero_bit_a</w:t>
            </w:r>
            <w:proofErr w:type="spellEnd"/>
          </w:p>
        </w:tc>
        <w:tc>
          <w:tcPr>
            <w:tcW w:w="1170" w:type="dxa"/>
          </w:tcPr>
          <w:p w14:paraId="32346224"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r w:rsidRPr="00BB4683">
              <w:rPr>
                <w:bCs/>
                <w:color w:val="000000" w:themeColor="text1"/>
                <w:lang w:val="en-GB"/>
              </w:rPr>
              <w:t>u(1)</w:t>
            </w:r>
          </w:p>
        </w:tc>
      </w:tr>
      <w:tr w:rsidR="00BE6798" w:rsidRPr="00BB4683" w14:paraId="02B7DB88" w14:textId="77777777" w:rsidTr="00164F1A">
        <w:trPr>
          <w:trHeight w:val="204"/>
          <w:jc w:val="center"/>
        </w:trPr>
        <w:tc>
          <w:tcPr>
            <w:tcW w:w="8455" w:type="dxa"/>
          </w:tcPr>
          <w:p w14:paraId="5B3D6404"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color w:val="000000" w:themeColor="text1"/>
                <w:lang w:val="en-GB"/>
              </w:rPr>
              <w:tab/>
            </w:r>
            <w:r w:rsidRPr="00BB4683">
              <w:rPr>
                <w:lang w:val="en-GB"/>
              </w:rPr>
              <w:tab/>
            </w:r>
            <w:proofErr w:type="spellStart"/>
            <w:r w:rsidRPr="00BB4683">
              <w:rPr>
                <w:b/>
                <w:bCs/>
                <w:color w:val="000000" w:themeColor="text1"/>
                <w:lang w:val="en-GB"/>
              </w:rPr>
              <w:t>gfve_nn_tag_uri</w:t>
            </w:r>
            <w:proofErr w:type="spellEnd"/>
          </w:p>
        </w:tc>
        <w:tc>
          <w:tcPr>
            <w:tcW w:w="1170" w:type="dxa"/>
          </w:tcPr>
          <w:p w14:paraId="5D32D8E6"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roofErr w:type="spellStart"/>
            <w:r w:rsidRPr="00BB4683">
              <w:rPr>
                <w:bCs/>
                <w:color w:val="000000" w:themeColor="text1"/>
                <w:lang w:val="en-GB"/>
              </w:rPr>
              <w:t>st</w:t>
            </w:r>
            <w:proofErr w:type="spellEnd"/>
            <w:r w:rsidRPr="00BB4683">
              <w:rPr>
                <w:bCs/>
                <w:color w:val="000000" w:themeColor="text1"/>
                <w:lang w:val="en-GB"/>
              </w:rPr>
              <w:t>(v)</w:t>
            </w:r>
          </w:p>
        </w:tc>
      </w:tr>
      <w:tr w:rsidR="00BE6798" w:rsidRPr="00BB4683" w14:paraId="517DFAA5" w14:textId="77777777" w:rsidTr="00164F1A">
        <w:trPr>
          <w:trHeight w:val="204"/>
          <w:jc w:val="center"/>
        </w:trPr>
        <w:tc>
          <w:tcPr>
            <w:tcW w:w="8455" w:type="dxa"/>
          </w:tcPr>
          <w:p w14:paraId="626D9A11"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color w:val="000000" w:themeColor="text1"/>
                <w:lang w:val="en-GB"/>
              </w:rPr>
              <w:tab/>
            </w:r>
            <w:r w:rsidRPr="00BB4683">
              <w:rPr>
                <w:lang w:val="en-GB"/>
              </w:rPr>
              <w:tab/>
            </w:r>
            <w:proofErr w:type="spellStart"/>
            <w:r w:rsidRPr="00BB4683">
              <w:rPr>
                <w:b/>
                <w:bCs/>
                <w:color w:val="000000" w:themeColor="text1"/>
                <w:lang w:val="en-GB"/>
              </w:rPr>
              <w:t>gfve_nn_uri</w:t>
            </w:r>
            <w:proofErr w:type="spellEnd"/>
          </w:p>
        </w:tc>
        <w:tc>
          <w:tcPr>
            <w:tcW w:w="1170" w:type="dxa"/>
          </w:tcPr>
          <w:p w14:paraId="21BC57B8"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roofErr w:type="spellStart"/>
            <w:r w:rsidRPr="00BB4683">
              <w:rPr>
                <w:bCs/>
                <w:color w:val="000000" w:themeColor="text1"/>
                <w:lang w:val="en-GB"/>
              </w:rPr>
              <w:t>st</w:t>
            </w:r>
            <w:proofErr w:type="spellEnd"/>
            <w:r w:rsidRPr="00BB4683">
              <w:rPr>
                <w:bCs/>
                <w:color w:val="000000" w:themeColor="text1"/>
                <w:lang w:val="en-GB"/>
              </w:rPr>
              <w:t>(v)</w:t>
            </w:r>
          </w:p>
        </w:tc>
      </w:tr>
      <w:tr w:rsidR="00BE6798" w:rsidRPr="00BB4683" w14:paraId="2F0296BD" w14:textId="77777777" w:rsidTr="00164F1A">
        <w:trPr>
          <w:trHeight w:val="204"/>
          <w:jc w:val="center"/>
        </w:trPr>
        <w:tc>
          <w:tcPr>
            <w:tcW w:w="8455" w:type="dxa"/>
          </w:tcPr>
          <w:p w14:paraId="69056CBF"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color w:val="000000" w:themeColor="text1"/>
                <w:lang w:val="en-GB"/>
              </w:rPr>
              <w:tab/>
            </w:r>
            <w:r w:rsidRPr="00BB4683">
              <w:rPr>
                <w:lang w:val="en-GB"/>
              </w:rPr>
              <w:tab/>
            </w:r>
            <w:r w:rsidRPr="00BB4683">
              <w:rPr>
                <w:color w:val="000000" w:themeColor="text1"/>
                <w:lang w:val="en-GB"/>
              </w:rPr>
              <w:t>}</w:t>
            </w:r>
          </w:p>
        </w:tc>
        <w:tc>
          <w:tcPr>
            <w:tcW w:w="1170" w:type="dxa"/>
          </w:tcPr>
          <w:p w14:paraId="1029CF4E"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51305D76" w14:textId="77777777" w:rsidTr="00164F1A">
        <w:trPr>
          <w:trHeight w:val="204"/>
          <w:jc w:val="center"/>
        </w:trPr>
        <w:tc>
          <w:tcPr>
            <w:tcW w:w="8455" w:type="dxa"/>
          </w:tcPr>
          <w:p w14:paraId="115D9B5E"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rPr>
            </w:pPr>
            <w:r w:rsidRPr="00BB4683">
              <w:rPr>
                <w:color w:val="000000" w:themeColor="text1"/>
                <w:lang w:val="en-GB"/>
              </w:rPr>
              <w:tab/>
              <w:t>}</w:t>
            </w:r>
          </w:p>
        </w:tc>
        <w:tc>
          <w:tcPr>
            <w:tcW w:w="1170" w:type="dxa"/>
          </w:tcPr>
          <w:p w14:paraId="4F1E1C4C"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7C980266" w14:textId="77777777" w:rsidTr="00164F1A">
        <w:trPr>
          <w:trHeight w:val="204"/>
          <w:jc w:val="center"/>
        </w:trPr>
        <w:tc>
          <w:tcPr>
            <w:tcW w:w="8455" w:type="dxa"/>
          </w:tcPr>
          <w:p w14:paraId="477E4724"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proofErr w:type="spellStart"/>
            <w:r w:rsidRPr="00BB4683">
              <w:rPr>
                <w:b/>
                <w:bCs/>
                <w:lang w:val="en-GB" w:eastAsia="it-IT"/>
                <w14:glow w14:rad="0">
                  <w14:srgbClr w14:val="FFFFFF"/>
                </w14:glow>
              </w:rPr>
              <w:t>gfve_</w:t>
            </w:r>
            <w:r w:rsidRPr="00BB4683">
              <w:rPr>
                <w:b/>
                <w:color w:val="000000" w:themeColor="text1"/>
                <w:lang w:val="en-GB"/>
              </w:rPr>
              <w:t>matrix</w:t>
            </w:r>
            <w:r w:rsidRPr="00BB4683">
              <w:rPr>
                <w:b/>
                <w:bCs/>
                <w:color w:val="000000" w:themeColor="text1"/>
                <w:lang w:val="en-GB"/>
              </w:rPr>
              <w:t>_element_precision_factor</w:t>
            </w:r>
            <w:proofErr w:type="spellEnd"/>
          </w:p>
        </w:tc>
        <w:tc>
          <w:tcPr>
            <w:tcW w:w="1170" w:type="dxa"/>
          </w:tcPr>
          <w:p w14:paraId="527C10A9"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roofErr w:type="spellStart"/>
            <w:r w:rsidRPr="00BB4683">
              <w:rPr>
                <w:bCs/>
                <w:color w:val="000000" w:themeColor="text1"/>
                <w:lang w:val="en-GB"/>
              </w:rPr>
              <w:t>ue</w:t>
            </w:r>
            <w:proofErr w:type="spellEnd"/>
            <w:r w:rsidRPr="00BB4683">
              <w:rPr>
                <w:bCs/>
                <w:color w:val="000000" w:themeColor="text1"/>
                <w:lang w:val="en-GB"/>
              </w:rPr>
              <w:t>(v)</w:t>
            </w:r>
          </w:p>
        </w:tc>
      </w:tr>
      <w:tr w:rsidR="00BE6798" w:rsidRPr="00BB4683" w14:paraId="6F048BB5" w14:textId="77777777" w:rsidTr="00164F1A">
        <w:trPr>
          <w:trHeight w:val="204"/>
          <w:jc w:val="center"/>
        </w:trPr>
        <w:tc>
          <w:tcPr>
            <w:tcW w:w="8455" w:type="dxa"/>
          </w:tcPr>
          <w:p w14:paraId="6EA10F8B"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t>gfve_num_matrices_minus1</w:t>
            </w:r>
          </w:p>
        </w:tc>
        <w:tc>
          <w:tcPr>
            <w:tcW w:w="1170" w:type="dxa"/>
          </w:tcPr>
          <w:p w14:paraId="33DE3784"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roofErr w:type="spellStart"/>
            <w:r w:rsidRPr="00BB4683">
              <w:rPr>
                <w:bCs/>
                <w:color w:val="000000" w:themeColor="text1"/>
                <w:lang w:val="en-GB"/>
              </w:rPr>
              <w:t>ue</w:t>
            </w:r>
            <w:proofErr w:type="spellEnd"/>
            <w:r w:rsidRPr="00BB4683">
              <w:rPr>
                <w:bCs/>
                <w:color w:val="000000" w:themeColor="text1"/>
                <w:lang w:val="en-GB"/>
              </w:rPr>
              <w:t>(v)</w:t>
            </w:r>
          </w:p>
        </w:tc>
      </w:tr>
      <w:tr w:rsidR="00BE6798" w:rsidRPr="00BB4683" w14:paraId="6B223513" w14:textId="77777777" w:rsidTr="00164F1A">
        <w:trPr>
          <w:trHeight w:val="204"/>
          <w:jc w:val="center"/>
        </w:trPr>
        <w:tc>
          <w:tcPr>
            <w:tcW w:w="8455" w:type="dxa"/>
          </w:tcPr>
          <w:p w14:paraId="1C7086E8"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GB" w:eastAsia="it-IT"/>
                <w14:glow w14:rad="0">
                  <w14:srgbClr w14:val="FFFFFF"/>
                </w14:glow>
              </w:rPr>
            </w:pPr>
            <w:r w:rsidRPr="00BB4683">
              <w:rPr>
                <w:lang w:val="en-GB" w:eastAsia="it-IT"/>
                <w14:glow w14:rad="0">
                  <w14:srgbClr w14:val="FFFFFF"/>
                </w14:glow>
              </w:rPr>
              <w:tab/>
              <w:t>for(</w:t>
            </w:r>
            <w:proofErr w:type="spellStart"/>
            <w:r w:rsidRPr="00BB4683">
              <w:rPr>
                <w:lang w:val="en-GB" w:eastAsia="it-IT"/>
                <w14:glow w14:rad="0">
                  <w14:srgbClr w14:val="FFFFFF"/>
                </w14:glow>
              </w:rPr>
              <w:t>i</w:t>
            </w:r>
            <w:proofErr w:type="spellEnd"/>
            <w:r w:rsidRPr="00BB4683">
              <w:rPr>
                <w:lang w:val="en-GB" w:eastAsia="it-IT"/>
                <w14:glow w14:rad="0">
                  <w14:srgbClr w14:val="FFFFFF"/>
                </w14:glow>
              </w:rPr>
              <w:t xml:space="preserve">=0; </w:t>
            </w:r>
            <w:proofErr w:type="spellStart"/>
            <w:r w:rsidRPr="00BB4683">
              <w:rPr>
                <w:lang w:val="en-GB" w:eastAsia="it-IT"/>
                <w14:glow w14:rad="0">
                  <w14:srgbClr w14:val="FFFFFF"/>
                </w14:glow>
              </w:rPr>
              <w:t>i</w:t>
            </w:r>
            <w:proofErr w:type="spellEnd"/>
            <w:r w:rsidRPr="00BB4683">
              <w:rPr>
                <w:lang w:val="en-GB" w:eastAsia="it-IT"/>
                <w14:glow w14:rad="0">
                  <w14:srgbClr w14:val="FFFFFF"/>
                </w14:glow>
              </w:rPr>
              <w:t xml:space="preserve"> &lt;= gfve_num_matrices_minus1; </w:t>
            </w:r>
            <w:proofErr w:type="spellStart"/>
            <w:r w:rsidRPr="00BB4683">
              <w:rPr>
                <w:lang w:val="en-GB" w:eastAsia="it-IT"/>
                <w14:glow w14:rad="0">
                  <w14:srgbClr w14:val="FFFFFF"/>
                </w14:glow>
              </w:rPr>
              <w:t>i</w:t>
            </w:r>
            <w:proofErr w:type="spellEnd"/>
            <w:r w:rsidRPr="00BB4683">
              <w:rPr>
                <w:lang w:val="en-GB" w:eastAsia="it-IT"/>
                <w14:glow w14:rad="0">
                  <w14:srgbClr w14:val="FFFFFF"/>
                </w14:glow>
              </w:rPr>
              <w:t>++){</w:t>
            </w:r>
          </w:p>
        </w:tc>
        <w:tc>
          <w:tcPr>
            <w:tcW w:w="1170" w:type="dxa"/>
          </w:tcPr>
          <w:p w14:paraId="23F43857"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6AEBB376" w14:textId="77777777" w:rsidTr="00164F1A">
        <w:trPr>
          <w:trHeight w:val="204"/>
          <w:jc w:val="center"/>
        </w:trPr>
        <w:tc>
          <w:tcPr>
            <w:tcW w:w="8455" w:type="dxa"/>
          </w:tcPr>
          <w:p w14:paraId="1A5B0115"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r w:rsidRPr="00BB4683">
              <w:rPr>
                <w:b/>
                <w:bCs/>
                <w:lang w:val="en-GB" w:eastAsia="it-IT"/>
                <w14:glow w14:rad="0">
                  <w14:srgbClr w14:val="FFFFFF"/>
                </w14:glow>
              </w:rPr>
              <w:tab/>
              <w:t>gfve_matrix_height_minus1</w:t>
            </w:r>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w:t>
            </w:r>
          </w:p>
        </w:tc>
        <w:tc>
          <w:tcPr>
            <w:tcW w:w="1170" w:type="dxa"/>
          </w:tcPr>
          <w:p w14:paraId="30453AC0"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roofErr w:type="spellStart"/>
            <w:r w:rsidRPr="00BB4683">
              <w:rPr>
                <w:bCs/>
                <w:color w:val="000000" w:themeColor="text1"/>
                <w:lang w:val="en-GB"/>
              </w:rPr>
              <w:t>ue</w:t>
            </w:r>
            <w:proofErr w:type="spellEnd"/>
            <w:r w:rsidRPr="00BB4683">
              <w:rPr>
                <w:bCs/>
                <w:color w:val="000000" w:themeColor="text1"/>
                <w:lang w:val="en-GB"/>
              </w:rPr>
              <w:t>(v)</w:t>
            </w:r>
          </w:p>
        </w:tc>
      </w:tr>
      <w:tr w:rsidR="00BE6798" w:rsidRPr="00BB4683" w14:paraId="55716090" w14:textId="77777777" w:rsidTr="00164F1A">
        <w:trPr>
          <w:trHeight w:val="204"/>
          <w:jc w:val="center"/>
        </w:trPr>
        <w:tc>
          <w:tcPr>
            <w:tcW w:w="8455" w:type="dxa"/>
          </w:tcPr>
          <w:p w14:paraId="6F509C4B"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r w:rsidRPr="00BB4683">
              <w:rPr>
                <w:b/>
                <w:bCs/>
                <w:lang w:val="en-GB" w:eastAsia="it-IT"/>
                <w14:glow w14:rad="0">
                  <w14:srgbClr w14:val="FFFFFF"/>
                </w14:glow>
              </w:rPr>
              <w:tab/>
              <w:t>gfve_matrix_width_minus1</w:t>
            </w:r>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w:t>
            </w:r>
          </w:p>
        </w:tc>
        <w:tc>
          <w:tcPr>
            <w:tcW w:w="1170" w:type="dxa"/>
          </w:tcPr>
          <w:p w14:paraId="0288CEC7"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roofErr w:type="spellStart"/>
            <w:r w:rsidRPr="00BB4683">
              <w:rPr>
                <w:bCs/>
                <w:color w:val="000000" w:themeColor="text1"/>
                <w:lang w:val="en-GB"/>
              </w:rPr>
              <w:t>ue</w:t>
            </w:r>
            <w:proofErr w:type="spellEnd"/>
            <w:r w:rsidRPr="00BB4683">
              <w:rPr>
                <w:bCs/>
                <w:color w:val="000000" w:themeColor="text1"/>
                <w:lang w:val="en-GB"/>
              </w:rPr>
              <w:t>(v)</w:t>
            </w:r>
          </w:p>
        </w:tc>
      </w:tr>
      <w:tr w:rsidR="00BE6798" w:rsidRPr="00BB4683" w14:paraId="46FB73B9" w14:textId="77777777" w:rsidTr="00164F1A">
        <w:trPr>
          <w:trHeight w:val="204"/>
          <w:jc w:val="center"/>
        </w:trPr>
        <w:tc>
          <w:tcPr>
            <w:tcW w:w="8455" w:type="dxa"/>
          </w:tcPr>
          <w:p w14:paraId="79925DF6"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r w:rsidRPr="00BB4683">
              <w:rPr>
                <w:b/>
                <w:bCs/>
                <w:lang w:val="en-GB" w:eastAsia="it-IT"/>
                <w14:glow w14:rad="0">
                  <w14:srgbClr w14:val="FFFFFF"/>
                </w14:glow>
              </w:rPr>
              <w:tab/>
            </w:r>
            <w:r w:rsidRPr="00BB4683">
              <w:rPr>
                <w:color w:val="000000" w:themeColor="text1"/>
              </w:rPr>
              <w:t>for( j = 0; j &lt;=</w:t>
            </w:r>
            <w:r w:rsidRPr="00BB4683">
              <w:t xml:space="preserve"> </w:t>
            </w:r>
            <w:r w:rsidRPr="00BB4683">
              <w:rPr>
                <w:color w:val="000000" w:themeColor="text1"/>
                <w:szCs w:val="24"/>
              </w:rPr>
              <w:t>gfve_matrix_height_minus1</w:t>
            </w:r>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 xml:space="preserve">]; </w:t>
            </w:r>
            <w:proofErr w:type="spellStart"/>
            <w:r w:rsidRPr="00BB4683">
              <w:rPr>
                <w:color w:val="000000" w:themeColor="text1"/>
              </w:rPr>
              <w:t>j++</w:t>
            </w:r>
            <w:proofErr w:type="spellEnd"/>
            <w:r w:rsidRPr="00BB4683">
              <w:rPr>
                <w:color w:val="000000" w:themeColor="text1"/>
              </w:rPr>
              <w:t xml:space="preserve"> ) </w:t>
            </w:r>
          </w:p>
        </w:tc>
        <w:tc>
          <w:tcPr>
            <w:tcW w:w="1170" w:type="dxa"/>
          </w:tcPr>
          <w:p w14:paraId="7F2B9B8D"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6E26C88A" w14:textId="77777777" w:rsidTr="00164F1A">
        <w:trPr>
          <w:trHeight w:val="204"/>
          <w:jc w:val="center"/>
        </w:trPr>
        <w:tc>
          <w:tcPr>
            <w:tcW w:w="8455" w:type="dxa"/>
          </w:tcPr>
          <w:p w14:paraId="379351A8"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DengXian"/>
                <w:b/>
                <w:bCs/>
                <w:lang w:val="en-GB"/>
                <w14:glow w14:rad="0">
                  <w14:srgbClr w14:val="FFFFFF"/>
                </w14:glow>
              </w:rPr>
            </w:pPr>
            <w:r w:rsidRPr="00BB4683">
              <w:rPr>
                <w:b/>
                <w:bCs/>
                <w:lang w:val="en-GB" w:eastAsia="it-IT"/>
                <w14:glow w14:rad="0">
                  <w14:srgbClr w14:val="FFFFFF"/>
                </w14:glow>
              </w:rPr>
              <w:tab/>
            </w:r>
            <w:r w:rsidRPr="00BB4683">
              <w:rPr>
                <w:b/>
                <w:bCs/>
                <w:lang w:val="en-GB" w:eastAsia="it-IT"/>
                <w14:glow w14:rad="0">
                  <w14:srgbClr w14:val="FFFFFF"/>
                </w14:glow>
              </w:rPr>
              <w:tab/>
            </w:r>
            <w:r w:rsidRPr="00BB4683">
              <w:rPr>
                <w:b/>
                <w:bCs/>
                <w:lang w:val="en-GB" w:eastAsia="it-IT"/>
                <w14:glow w14:rad="0">
                  <w14:srgbClr w14:val="FFFFFF"/>
                </w14:glow>
              </w:rPr>
              <w:tab/>
            </w:r>
            <w:r w:rsidRPr="00BB4683">
              <w:rPr>
                <w:color w:val="000000" w:themeColor="text1"/>
              </w:rPr>
              <w:t>for( k = 0; k &lt;= gfve_matrix_width_minus1[</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 k++ ) {</w:t>
            </w:r>
          </w:p>
        </w:tc>
        <w:tc>
          <w:tcPr>
            <w:tcW w:w="1170" w:type="dxa"/>
          </w:tcPr>
          <w:p w14:paraId="29B05E84"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1A51DC98" w14:textId="77777777" w:rsidTr="00164F1A">
        <w:trPr>
          <w:trHeight w:val="204"/>
          <w:jc w:val="center"/>
        </w:trPr>
        <w:tc>
          <w:tcPr>
            <w:tcW w:w="8455" w:type="dxa"/>
          </w:tcPr>
          <w:p w14:paraId="60E8471F"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r w:rsidRPr="00BB4683">
              <w:rPr>
                <w:b/>
                <w:bCs/>
                <w:lang w:val="en-GB" w:eastAsia="it-IT"/>
                <w14:glow w14:rad="0">
                  <w14:srgbClr w14:val="FFFFFF"/>
                </w14:glow>
              </w:rPr>
              <w:tab/>
            </w:r>
            <w:r w:rsidRPr="00BB4683">
              <w:rPr>
                <w:b/>
                <w:bCs/>
                <w:lang w:val="en-GB" w:eastAsia="it-IT"/>
                <w14:glow w14:rad="0">
                  <w14:srgbClr w14:val="FFFFFF"/>
                </w14:glow>
              </w:rPr>
              <w:tab/>
            </w:r>
            <w:r w:rsidRPr="00BB4683">
              <w:rPr>
                <w:b/>
                <w:bCs/>
                <w:lang w:val="en-GB" w:eastAsia="it-IT"/>
                <w14:glow w14:rad="0">
                  <w14:srgbClr w14:val="FFFFFF"/>
                </w14:glow>
              </w:rPr>
              <w:tab/>
            </w:r>
            <w:proofErr w:type="spellStart"/>
            <w:r w:rsidRPr="00BB4683">
              <w:rPr>
                <w:b/>
                <w:bCs/>
                <w:lang w:val="en-GB" w:eastAsia="it-IT"/>
                <w14:glow w14:rad="0">
                  <w14:srgbClr w14:val="FFFFFF"/>
                </w14:glow>
              </w:rPr>
              <w:t>gfve_matrix_element</w:t>
            </w:r>
            <w:proofErr w:type="spellEnd"/>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j</w:t>
            </w:r>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k</w:t>
            </w:r>
            <w:r w:rsidRPr="00BB4683">
              <w:rPr>
                <w:color w:val="000000" w:themeColor="text1"/>
                <w:lang w:val="en-GB"/>
              </w:rPr>
              <w:t> </w:t>
            </w:r>
            <w:r w:rsidRPr="00BB4683">
              <w:rPr>
                <w:color w:val="000000" w:themeColor="text1"/>
              </w:rPr>
              <w:t>]</w:t>
            </w:r>
          </w:p>
        </w:tc>
        <w:tc>
          <w:tcPr>
            <w:tcW w:w="1170" w:type="dxa"/>
          </w:tcPr>
          <w:p w14:paraId="49FD6D2B"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roofErr w:type="spellStart"/>
            <w:r w:rsidRPr="00BB4683">
              <w:rPr>
                <w:bCs/>
                <w:color w:val="000000" w:themeColor="text1"/>
                <w:lang w:val="en-GB"/>
              </w:rPr>
              <w:t>ue</w:t>
            </w:r>
            <w:proofErr w:type="spellEnd"/>
            <w:r w:rsidRPr="00BB4683">
              <w:rPr>
                <w:bCs/>
                <w:color w:val="000000" w:themeColor="text1"/>
                <w:lang w:val="en-GB"/>
              </w:rPr>
              <w:t>(v)</w:t>
            </w:r>
          </w:p>
        </w:tc>
      </w:tr>
      <w:tr w:rsidR="00BE6798" w:rsidRPr="00BB4683" w14:paraId="4F37FC9D" w14:textId="77777777" w:rsidTr="00164F1A">
        <w:trPr>
          <w:trHeight w:val="204"/>
          <w:jc w:val="center"/>
        </w:trPr>
        <w:tc>
          <w:tcPr>
            <w:tcW w:w="8455" w:type="dxa"/>
          </w:tcPr>
          <w:p w14:paraId="5188821E"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r w:rsidRPr="00BB4683">
              <w:rPr>
                <w:b/>
                <w:bCs/>
                <w:lang w:val="en-GB" w:eastAsia="it-IT"/>
                <w14:glow w14:rad="0">
                  <w14:srgbClr w14:val="FFFFFF"/>
                </w14:glow>
              </w:rPr>
              <w:tab/>
            </w:r>
            <w:r w:rsidRPr="00BB4683">
              <w:rPr>
                <w:b/>
                <w:bCs/>
                <w:lang w:val="en-GB" w:eastAsia="it-IT"/>
                <w14:glow w14:rad="0">
                  <w14:srgbClr w14:val="FFFFFF"/>
                </w14:glow>
              </w:rPr>
              <w:tab/>
            </w:r>
            <w:r w:rsidRPr="00BB4683">
              <w:rPr>
                <w:b/>
                <w:bCs/>
                <w:lang w:val="en-GB" w:eastAsia="it-IT"/>
                <w14:glow w14:rad="0">
                  <w14:srgbClr w14:val="FFFFFF"/>
                </w14:glow>
              </w:rPr>
              <w:tab/>
            </w:r>
            <w:r w:rsidRPr="00BB4683">
              <w:rPr>
                <w:lang w:val="en-GB" w:eastAsia="it-IT"/>
                <w14:glow w14:rad="0">
                  <w14:srgbClr w14:val="FFFFFF"/>
                </w14:glow>
              </w:rPr>
              <w:t>if( !</w:t>
            </w:r>
            <w:proofErr w:type="spellStart"/>
            <w:r w:rsidRPr="00BB4683">
              <w:rPr>
                <w:lang w:val="en-GB" w:eastAsia="it-IT"/>
                <w14:glow w14:rad="0">
                  <w14:srgbClr w14:val="FFFFFF"/>
                </w14:glow>
              </w:rPr>
              <w:t>gfve_matrix_element</w:t>
            </w:r>
            <w:proofErr w:type="spellEnd"/>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j</w:t>
            </w:r>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k</w:t>
            </w:r>
            <w:r w:rsidRPr="00BB4683">
              <w:rPr>
                <w:color w:val="000000" w:themeColor="text1"/>
                <w:lang w:val="en-GB"/>
              </w:rPr>
              <w:t> </w:t>
            </w:r>
            <w:r w:rsidRPr="00BB4683">
              <w:rPr>
                <w:color w:val="000000" w:themeColor="text1"/>
              </w:rPr>
              <w:t>])</w:t>
            </w:r>
          </w:p>
        </w:tc>
        <w:tc>
          <w:tcPr>
            <w:tcW w:w="1170" w:type="dxa"/>
          </w:tcPr>
          <w:p w14:paraId="7CF49D00"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7383D170" w14:textId="77777777" w:rsidTr="00164F1A">
        <w:trPr>
          <w:trHeight w:val="204"/>
          <w:jc w:val="center"/>
        </w:trPr>
        <w:tc>
          <w:tcPr>
            <w:tcW w:w="8455" w:type="dxa"/>
          </w:tcPr>
          <w:p w14:paraId="31E2F75E" w14:textId="77777777" w:rsidR="00BE6798" w:rsidRPr="00BB4683" w:rsidRDefault="00BE6798" w:rsidP="00164F1A">
            <w:pPr>
              <w:tabs>
                <w:tab w:val="clear" w:pos="1080"/>
                <w:tab w:val="left" w:pos="216"/>
                <w:tab w:val="left" w:pos="432"/>
                <w:tab w:val="left" w:pos="648"/>
                <w:tab w:val="left" w:pos="864"/>
                <w:tab w:val="left" w:pos="1076"/>
                <w:tab w:val="left" w:pos="1364"/>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r w:rsidRPr="00BB4683">
              <w:rPr>
                <w:b/>
                <w:bCs/>
                <w:lang w:val="en-GB" w:eastAsia="it-IT"/>
                <w14:glow w14:rad="0">
                  <w14:srgbClr w14:val="FFFFFF"/>
                </w14:glow>
              </w:rPr>
              <w:tab/>
            </w:r>
            <w:r w:rsidRPr="00BB4683">
              <w:rPr>
                <w:b/>
                <w:bCs/>
                <w:lang w:val="en-GB" w:eastAsia="it-IT"/>
                <w14:glow w14:rad="0">
                  <w14:srgbClr w14:val="FFFFFF"/>
                </w14:glow>
              </w:rPr>
              <w:tab/>
            </w:r>
            <w:r w:rsidRPr="00BB4683">
              <w:rPr>
                <w:b/>
                <w:bCs/>
                <w:lang w:val="en-GB" w:eastAsia="it-IT"/>
                <w14:glow w14:rad="0">
                  <w14:srgbClr w14:val="FFFFFF"/>
                </w14:glow>
              </w:rPr>
              <w:tab/>
            </w:r>
            <w:r w:rsidRPr="00BB4683">
              <w:rPr>
                <w:b/>
                <w:bCs/>
                <w:lang w:val="en-GB" w:eastAsia="it-IT"/>
                <w14:glow w14:rad="0">
                  <w14:srgbClr w14:val="FFFFFF"/>
                </w14:glow>
              </w:rPr>
              <w:tab/>
            </w:r>
            <w:proofErr w:type="spellStart"/>
            <w:r w:rsidRPr="00BB4683">
              <w:rPr>
                <w:b/>
                <w:bCs/>
                <w:lang w:val="en-GB" w:eastAsia="it-IT"/>
                <w14:glow w14:rad="0">
                  <w14:srgbClr w14:val="FFFFFF"/>
                </w14:glow>
              </w:rPr>
              <w:t>gfve_matrix_element_sign_flag</w:t>
            </w:r>
            <w:proofErr w:type="spellEnd"/>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j</w:t>
            </w:r>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k</w:t>
            </w:r>
            <w:r w:rsidRPr="00BB4683">
              <w:rPr>
                <w:color w:val="000000" w:themeColor="text1"/>
                <w:lang w:val="en-GB"/>
              </w:rPr>
              <w:t> </w:t>
            </w:r>
            <w:r w:rsidRPr="00BB4683">
              <w:rPr>
                <w:color w:val="000000" w:themeColor="text1"/>
              </w:rPr>
              <w:t>]</w:t>
            </w:r>
          </w:p>
        </w:tc>
        <w:tc>
          <w:tcPr>
            <w:tcW w:w="1170" w:type="dxa"/>
          </w:tcPr>
          <w:p w14:paraId="6B388CF0"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r w:rsidRPr="00BB4683">
              <w:rPr>
                <w:bCs/>
                <w:color w:val="000000" w:themeColor="text1"/>
                <w:lang w:val="en-GB"/>
              </w:rPr>
              <w:t>u(1)</w:t>
            </w:r>
          </w:p>
        </w:tc>
      </w:tr>
      <w:tr w:rsidR="00BE6798" w:rsidRPr="00BB4683" w14:paraId="18DBA10C" w14:textId="77777777" w:rsidTr="00164F1A">
        <w:trPr>
          <w:trHeight w:val="204"/>
          <w:jc w:val="center"/>
        </w:trPr>
        <w:tc>
          <w:tcPr>
            <w:tcW w:w="8455" w:type="dxa"/>
          </w:tcPr>
          <w:p w14:paraId="2306B871" w14:textId="77777777" w:rsidR="00BE6798" w:rsidRPr="00BB4683" w:rsidRDefault="00BE6798" w:rsidP="00164F1A">
            <w:pPr>
              <w:tabs>
                <w:tab w:val="clear" w:pos="1080"/>
                <w:tab w:val="left" w:pos="216"/>
                <w:tab w:val="left" w:pos="432"/>
                <w:tab w:val="left" w:pos="648"/>
                <w:tab w:val="left" w:pos="864"/>
                <w:tab w:val="left" w:pos="1076"/>
                <w:tab w:val="left" w:pos="1364"/>
                <w:tab w:val="left" w:pos="1728"/>
                <w:tab w:val="left" w:pos="1944"/>
                <w:tab w:val="left" w:pos="1985"/>
              </w:tabs>
              <w:spacing w:before="20" w:after="40"/>
              <w:rPr>
                <w:lang w:val="en-GB" w:eastAsia="it-IT"/>
                <w14:glow w14:rad="0">
                  <w14:srgbClr w14:val="FFFFFF"/>
                </w14:glow>
              </w:rPr>
            </w:pPr>
            <w:r w:rsidRPr="00BB4683">
              <w:rPr>
                <w:b/>
                <w:bCs/>
                <w:lang w:val="en-GB" w:eastAsia="it-IT"/>
                <w14:glow w14:rad="0">
                  <w14:srgbClr w14:val="FFFFFF"/>
                </w14:glow>
              </w:rPr>
              <w:tab/>
            </w:r>
            <w:r w:rsidRPr="00BB4683">
              <w:rPr>
                <w:b/>
                <w:bCs/>
                <w:lang w:val="en-GB" w:eastAsia="it-IT"/>
                <w14:glow w14:rad="0">
                  <w14:srgbClr w14:val="FFFFFF"/>
                </w14:glow>
              </w:rPr>
              <w:tab/>
            </w:r>
            <w:r w:rsidRPr="00BB4683">
              <w:rPr>
                <w:lang w:val="en-GB" w:eastAsia="it-IT"/>
                <w14:glow w14:rad="0">
                  <w14:srgbClr w14:val="FFFFFF"/>
                </w14:glow>
              </w:rPr>
              <w:tab/>
              <w:t>}</w:t>
            </w:r>
          </w:p>
        </w:tc>
        <w:tc>
          <w:tcPr>
            <w:tcW w:w="1170" w:type="dxa"/>
          </w:tcPr>
          <w:p w14:paraId="53DE792D"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61538345" w14:textId="77777777" w:rsidTr="00164F1A">
        <w:trPr>
          <w:trHeight w:val="204"/>
          <w:jc w:val="center"/>
        </w:trPr>
        <w:tc>
          <w:tcPr>
            <w:tcW w:w="8455" w:type="dxa"/>
          </w:tcPr>
          <w:p w14:paraId="3CBDF9D7"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eastAsia="it-IT"/>
                <w14:glow w14:rad="0">
                  <w14:srgbClr w14:val="FFFFFF"/>
                </w14:glow>
              </w:rPr>
              <w:tab/>
              <w:t>}</w:t>
            </w:r>
          </w:p>
        </w:tc>
        <w:tc>
          <w:tcPr>
            <w:tcW w:w="1170" w:type="dxa"/>
          </w:tcPr>
          <w:p w14:paraId="5F267496"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7E65BADC" w14:textId="77777777" w:rsidTr="00164F1A">
        <w:trPr>
          <w:trHeight w:val="204"/>
          <w:jc w:val="center"/>
        </w:trPr>
        <w:tc>
          <w:tcPr>
            <w:tcW w:w="8455" w:type="dxa"/>
          </w:tcPr>
          <w:p w14:paraId="5BDFD3AB"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b/>
                <w:bCs/>
                <w:lang w:val="en-GB" w:eastAsia="it-IT"/>
                <w14:glow w14:rad="0">
                  <w14:srgbClr w14:val="FFFFFF"/>
                </w14:glow>
              </w:rPr>
              <w:tab/>
            </w:r>
            <w:r w:rsidRPr="00BB4683">
              <w:rPr>
                <w:lang w:val="en-GB" w:eastAsia="it-IT"/>
                <w14:glow w14:rad="0">
                  <w14:srgbClr w14:val="FFFFFF"/>
                </w14:glow>
              </w:rPr>
              <w:t xml:space="preserve">if( </w:t>
            </w:r>
            <w:proofErr w:type="spellStart"/>
            <w:r w:rsidRPr="00BB4683">
              <w:rPr>
                <w:lang w:val="en-GB"/>
              </w:rPr>
              <w:t>gfve_nn_present_flag</w:t>
            </w:r>
            <w:proofErr w:type="spellEnd"/>
            <w:r w:rsidRPr="00BB4683">
              <w:rPr>
                <w:lang w:val="en-GB" w:eastAsia="it-IT"/>
                <w14:glow w14:rad="0">
                  <w14:srgbClr w14:val="FFFFFF"/>
                </w14:glow>
              </w:rPr>
              <w:t xml:space="preserve"> ) </w:t>
            </w:r>
          </w:p>
        </w:tc>
        <w:tc>
          <w:tcPr>
            <w:tcW w:w="1170" w:type="dxa"/>
          </w:tcPr>
          <w:p w14:paraId="34C82CA6"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70C04EF7" w14:textId="77777777" w:rsidTr="00164F1A">
        <w:trPr>
          <w:trHeight w:val="204"/>
          <w:jc w:val="center"/>
        </w:trPr>
        <w:tc>
          <w:tcPr>
            <w:tcW w:w="8455" w:type="dxa"/>
          </w:tcPr>
          <w:p w14:paraId="1FBE92F8"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lang w:val="en-GB"/>
              </w:rPr>
              <w:tab/>
              <w:t xml:space="preserve">if( </w:t>
            </w:r>
            <w:proofErr w:type="spellStart"/>
            <w:r w:rsidRPr="00BB4683">
              <w:rPr>
                <w:lang w:val="en-GB"/>
              </w:rPr>
              <w:t>gfve_nn_mode_idc</w:t>
            </w:r>
            <w:proofErr w:type="spellEnd"/>
            <w:r w:rsidRPr="00BB4683">
              <w:rPr>
                <w:iCs/>
                <w:color w:val="000000" w:themeColor="text1"/>
              </w:rPr>
              <w:t>  </w:t>
            </w:r>
            <w:r w:rsidRPr="00BB4683">
              <w:rPr>
                <w:lang w:val="en-GB"/>
              </w:rPr>
              <w:t>= =</w:t>
            </w:r>
            <w:r w:rsidRPr="00BB4683">
              <w:rPr>
                <w:iCs/>
                <w:color w:val="000000" w:themeColor="text1"/>
              </w:rPr>
              <w:t>  </w:t>
            </w:r>
            <w:r w:rsidRPr="00BB4683">
              <w:rPr>
                <w:lang w:val="en-GB"/>
              </w:rPr>
              <w:t>0 ) {</w:t>
            </w:r>
          </w:p>
        </w:tc>
        <w:tc>
          <w:tcPr>
            <w:tcW w:w="1170" w:type="dxa"/>
          </w:tcPr>
          <w:p w14:paraId="6D18F01C"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15B7E2D5" w14:textId="77777777" w:rsidTr="00164F1A">
        <w:trPr>
          <w:trHeight w:val="204"/>
          <w:jc w:val="center"/>
        </w:trPr>
        <w:tc>
          <w:tcPr>
            <w:tcW w:w="8455" w:type="dxa"/>
          </w:tcPr>
          <w:p w14:paraId="1CA2500B"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lang w:val="en-GB"/>
              </w:rPr>
              <w:tab/>
            </w:r>
            <w:r w:rsidRPr="00BB4683">
              <w:rPr>
                <w:lang w:val="en-GB"/>
              </w:rPr>
              <w:tab/>
              <w:t>while( !</w:t>
            </w:r>
            <w:proofErr w:type="spellStart"/>
            <w:r w:rsidRPr="00BB4683">
              <w:rPr>
                <w:lang w:val="en-GB"/>
              </w:rPr>
              <w:t>byte_aligned</w:t>
            </w:r>
            <w:proofErr w:type="spellEnd"/>
            <w:r w:rsidRPr="00BB4683">
              <w:rPr>
                <w:lang w:val="en-GB"/>
              </w:rPr>
              <w:t>( ) )</w:t>
            </w:r>
          </w:p>
        </w:tc>
        <w:tc>
          <w:tcPr>
            <w:tcW w:w="1170" w:type="dxa"/>
          </w:tcPr>
          <w:p w14:paraId="19E588A5"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1B0D12FD" w14:textId="77777777" w:rsidTr="00164F1A">
        <w:trPr>
          <w:trHeight w:val="204"/>
          <w:jc w:val="center"/>
        </w:trPr>
        <w:tc>
          <w:tcPr>
            <w:tcW w:w="8455" w:type="dxa"/>
          </w:tcPr>
          <w:p w14:paraId="4A85C465"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lang w:val="en-GB"/>
              </w:rPr>
              <w:tab/>
            </w:r>
            <w:r w:rsidRPr="00BB4683">
              <w:rPr>
                <w:lang w:val="en-GB"/>
              </w:rPr>
              <w:tab/>
            </w:r>
            <w:r w:rsidRPr="00BB4683">
              <w:rPr>
                <w:lang w:val="en-GB"/>
              </w:rPr>
              <w:tab/>
            </w:r>
            <w:proofErr w:type="spellStart"/>
            <w:r w:rsidRPr="00BB4683">
              <w:rPr>
                <w:b/>
                <w:bCs/>
                <w:lang w:val="en-GB"/>
              </w:rPr>
              <w:t>gfve_nn_reserved_zero_bit_b</w:t>
            </w:r>
            <w:proofErr w:type="spellEnd"/>
          </w:p>
        </w:tc>
        <w:tc>
          <w:tcPr>
            <w:tcW w:w="1170" w:type="dxa"/>
          </w:tcPr>
          <w:p w14:paraId="08CC2751"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r w:rsidRPr="00BB4683">
              <w:rPr>
                <w:bCs/>
                <w:lang w:val="en-GB"/>
              </w:rPr>
              <w:t>u(1)</w:t>
            </w:r>
          </w:p>
        </w:tc>
      </w:tr>
      <w:tr w:rsidR="00BE6798" w:rsidRPr="00BB4683" w14:paraId="5C472B57" w14:textId="77777777" w:rsidTr="00164F1A">
        <w:trPr>
          <w:trHeight w:val="204"/>
          <w:jc w:val="center"/>
        </w:trPr>
        <w:tc>
          <w:tcPr>
            <w:tcW w:w="8455" w:type="dxa"/>
          </w:tcPr>
          <w:p w14:paraId="5F9E2F1A"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GB"/>
              </w:rPr>
            </w:pPr>
            <w:r w:rsidRPr="00BB4683">
              <w:rPr>
                <w:lang w:val="en-GB"/>
              </w:rPr>
              <w:tab/>
            </w:r>
            <w:r w:rsidRPr="00BB4683">
              <w:rPr>
                <w:lang w:val="en-GB"/>
              </w:rPr>
              <w:tab/>
            </w:r>
            <w:r w:rsidRPr="00BB4683">
              <w:rPr>
                <w:lang w:val="en-GB"/>
              </w:rPr>
              <w:tab/>
              <w:t xml:space="preserve">for( </w:t>
            </w:r>
            <w:proofErr w:type="spellStart"/>
            <w:r w:rsidRPr="00BB4683">
              <w:rPr>
                <w:lang w:val="en-GB"/>
              </w:rPr>
              <w:t>i</w:t>
            </w:r>
            <w:proofErr w:type="spellEnd"/>
            <w:r w:rsidRPr="00BB4683">
              <w:rPr>
                <w:lang w:val="en-GB"/>
              </w:rPr>
              <w:t xml:space="preserve"> = 0; </w:t>
            </w:r>
            <w:proofErr w:type="spellStart"/>
            <w:r w:rsidRPr="00BB4683">
              <w:rPr>
                <w:lang w:val="en-GB"/>
              </w:rPr>
              <w:t>more_data_in_payload</w:t>
            </w:r>
            <w:proofErr w:type="spellEnd"/>
            <w:r w:rsidRPr="00BB4683">
              <w:rPr>
                <w:lang w:val="en-GB"/>
              </w:rPr>
              <w:t xml:space="preserve">( ); </w:t>
            </w:r>
            <w:proofErr w:type="spellStart"/>
            <w:r w:rsidRPr="00BB4683">
              <w:rPr>
                <w:lang w:val="en-GB"/>
              </w:rPr>
              <w:t>i</w:t>
            </w:r>
            <w:proofErr w:type="spellEnd"/>
            <w:r w:rsidRPr="00BB4683">
              <w:rPr>
                <w:lang w:val="en-GB"/>
              </w:rPr>
              <w:t>++ )</w:t>
            </w:r>
          </w:p>
        </w:tc>
        <w:tc>
          <w:tcPr>
            <w:tcW w:w="1170" w:type="dxa"/>
          </w:tcPr>
          <w:p w14:paraId="5281E551" w14:textId="77777777" w:rsidR="00BE6798" w:rsidRPr="00BB4683" w:rsidRDefault="00BE6798" w:rsidP="00164F1A">
            <w:pPr>
              <w:tabs>
                <w:tab w:val="left" w:pos="794"/>
                <w:tab w:val="left" w:pos="1191"/>
                <w:tab w:val="left" w:pos="1588"/>
                <w:tab w:val="left" w:pos="1985"/>
              </w:tabs>
              <w:spacing w:before="20" w:after="40"/>
              <w:jc w:val="center"/>
              <w:rPr>
                <w:bCs/>
                <w:lang w:val="en-GB"/>
              </w:rPr>
            </w:pPr>
          </w:p>
        </w:tc>
      </w:tr>
      <w:tr w:rsidR="00BE6798" w:rsidRPr="00BB4683" w14:paraId="11220B06" w14:textId="77777777" w:rsidTr="00164F1A">
        <w:trPr>
          <w:trHeight w:val="204"/>
          <w:jc w:val="center"/>
        </w:trPr>
        <w:tc>
          <w:tcPr>
            <w:tcW w:w="8455" w:type="dxa"/>
          </w:tcPr>
          <w:p w14:paraId="31569D6B"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lang w:val="en-GB"/>
              </w:rPr>
              <w:tab/>
            </w:r>
            <w:r w:rsidRPr="00BB4683">
              <w:rPr>
                <w:lang w:val="en-GB"/>
              </w:rPr>
              <w:tab/>
            </w:r>
            <w:r w:rsidRPr="00BB4683">
              <w:rPr>
                <w:lang w:val="en-GB"/>
              </w:rPr>
              <w:tab/>
            </w:r>
            <w:proofErr w:type="spellStart"/>
            <w:r w:rsidRPr="00BB4683">
              <w:rPr>
                <w:b/>
                <w:bCs/>
                <w:lang w:val="en-GB"/>
              </w:rPr>
              <w:t>gfve_nn_payload_byte</w:t>
            </w:r>
            <w:proofErr w:type="spellEnd"/>
            <w:r w:rsidRPr="00BB4683">
              <w:rPr>
                <w:lang w:val="en-GB"/>
              </w:rPr>
              <w:t>[ </w:t>
            </w:r>
            <w:proofErr w:type="spellStart"/>
            <w:r w:rsidRPr="00BB4683">
              <w:rPr>
                <w:lang w:val="en-GB"/>
              </w:rPr>
              <w:t>i</w:t>
            </w:r>
            <w:proofErr w:type="spellEnd"/>
            <w:r w:rsidRPr="00BB4683">
              <w:rPr>
                <w:lang w:val="en-GB"/>
              </w:rPr>
              <w:t> ]</w:t>
            </w:r>
          </w:p>
        </w:tc>
        <w:tc>
          <w:tcPr>
            <w:tcW w:w="1170" w:type="dxa"/>
          </w:tcPr>
          <w:p w14:paraId="62E1F287"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r w:rsidRPr="00BB4683">
              <w:rPr>
                <w:bCs/>
                <w:lang w:val="en-GB"/>
              </w:rPr>
              <w:t>b(8)</w:t>
            </w:r>
          </w:p>
        </w:tc>
      </w:tr>
      <w:tr w:rsidR="00BE6798" w:rsidRPr="00BB4683" w14:paraId="7D8886DC" w14:textId="77777777" w:rsidTr="00164F1A">
        <w:trPr>
          <w:trHeight w:val="204"/>
          <w:jc w:val="center"/>
        </w:trPr>
        <w:tc>
          <w:tcPr>
            <w:tcW w:w="8455" w:type="dxa"/>
          </w:tcPr>
          <w:p w14:paraId="620DA0D2" w14:textId="77777777" w:rsidR="00BE6798" w:rsidRPr="00BB4683" w:rsidRDefault="00BE6798" w:rsidP="00164F1A">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GB" w:eastAsia="it-IT"/>
                <w14:glow w14:rad="0">
                  <w14:srgbClr w14:val="FFFFFF"/>
                </w14:glow>
              </w:rPr>
            </w:pPr>
            <w:r w:rsidRPr="00BB4683">
              <w:rPr>
                <w:lang w:val="en-GB"/>
              </w:rPr>
              <w:tab/>
            </w:r>
            <w:r w:rsidRPr="00BB4683">
              <w:rPr>
                <w:lang w:val="en-GB"/>
              </w:rPr>
              <w:tab/>
              <w:t>}</w:t>
            </w:r>
          </w:p>
        </w:tc>
        <w:tc>
          <w:tcPr>
            <w:tcW w:w="1170" w:type="dxa"/>
          </w:tcPr>
          <w:p w14:paraId="3FDF889B" w14:textId="77777777" w:rsidR="00BE6798" w:rsidRPr="00BB4683" w:rsidRDefault="00BE6798" w:rsidP="00164F1A">
            <w:pPr>
              <w:tabs>
                <w:tab w:val="left" w:pos="794"/>
                <w:tab w:val="left" w:pos="1191"/>
                <w:tab w:val="left" w:pos="1588"/>
                <w:tab w:val="left" w:pos="1985"/>
              </w:tabs>
              <w:spacing w:before="20" w:after="40"/>
              <w:jc w:val="center"/>
              <w:rPr>
                <w:bCs/>
                <w:color w:val="000000" w:themeColor="text1"/>
                <w:lang w:val="en-GB"/>
              </w:rPr>
            </w:pPr>
          </w:p>
        </w:tc>
      </w:tr>
      <w:tr w:rsidR="00BE6798" w:rsidRPr="00BB4683" w14:paraId="5DCB0548" w14:textId="77777777" w:rsidTr="00164F1A">
        <w:trPr>
          <w:trHeight w:val="204"/>
          <w:jc w:val="center"/>
        </w:trPr>
        <w:tc>
          <w:tcPr>
            <w:tcW w:w="8455" w:type="dxa"/>
          </w:tcPr>
          <w:p w14:paraId="79AA9CFB" w14:textId="77777777" w:rsidR="00BE6798" w:rsidRPr="00BB4683" w:rsidRDefault="00BE6798" w:rsidP="00164F1A">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GB"/>
              </w:rPr>
            </w:pPr>
            <w:r w:rsidRPr="00BB4683">
              <w:rPr>
                <w:color w:val="000000" w:themeColor="text1"/>
                <w:lang w:val="en-GB"/>
              </w:rPr>
              <w:t>}</w:t>
            </w:r>
          </w:p>
        </w:tc>
        <w:tc>
          <w:tcPr>
            <w:tcW w:w="1170" w:type="dxa"/>
          </w:tcPr>
          <w:p w14:paraId="21553B27" w14:textId="77777777" w:rsidR="00BE6798" w:rsidRPr="00BB4683" w:rsidRDefault="00BE6798" w:rsidP="00164F1A">
            <w:pPr>
              <w:keepNext/>
              <w:keepLines/>
              <w:tabs>
                <w:tab w:val="left" w:pos="794"/>
                <w:tab w:val="left" w:pos="1191"/>
                <w:tab w:val="left" w:pos="1588"/>
                <w:tab w:val="left" w:pos="1985"/>
              </w:tabs>
              <w:spacing w:before="20" w:after="40"/>
              <w:jc w:val="center"/>
              <w:rPr>
                <w:bCs/>
                <w:color w:val="000000" w:themeColor="text1"/>
                <w:lang w:val="en-GB"/>
              </w:rPr>
            </w:pPr>
          </w:p>
        </w:tc>
      </w:tr>
    </w:tbl>
    <w:p w14:paraId="159F425A" w14:textId="11219306" w:rsidR="00BE6798" w:rsidRDefault="00BE6798" w:rsidP="00BE6798">
      <w:pPr>
        <w:rPr>
          <w:lang w:val="en-GB"/>
        </w:rPr>
      </w:pPr>
    </w:p>
    <w:p w14:paraId="5012157C" w14:textId="29106B48" w:rsidR="00BE6798" w:rsidRDefault="00BE6798" w:rsidP="00BE6798">
      <w:pPr>
        <w:pStyle w:val="Annex3"/>
      </w:pPr>
      <w:r w:rsidRPr="00763A29">
        <w:rPr>
          <w:noProof/>
          <w:lang w:val="en-CA"/>
        </w:rPr>
        <w:t>8.3</w:t>
      </w:r>
      <w:r>
        <w:rPr>
          <w:noProof/>
          <w:lang w:val="en-CA"/>
        </w:rPr>
        <w:t>7</w:t>
      </w:r>
      <w:r w:rsidRPr="00763A29">
        <w:rPr>
          <w:noProof/>
          <w:lang w:val="en-CA"/>
        </w:rPr>
        <w:t>.</w:t>
      </w:r>
      <w:r>
        <w:rPr>
          <w:noProof/>
          <w:lang w:val="en-CA"/>
        </w:rPr>
        <w:t>2</w:t>
      </w:r>
      <w:r w:rsidRPr="00763A29">
        <w:rPr>
          <w:noProof/>
          <w:lang w:val="en-CA"/>
        </w:rPr>
        <w:t xml:space="preserve"> </w:t>
      </w:r>
      <w:r>
        <w:t>Generative face video</w:t>
      </w:r>
      <w:r w:rsidRPr="00763A29">
        <w:t xml:space="preserve"> </w:t>
      </w:r>
      <w:r>
        <w:t xml:space="preserve">enhancement </w:t>
      </w:r>
      <w:r w:rsidRPr="00763A29">
        <w:t>SEI message s</w:t>
      </w:r>
      <w:r>
        <w:t>emantics</w:t>
      </w:r>
    </w:p>
    <w:p w14:paraId="23B92C6F" w14:textId="77777777" w:rsidR="00BE6798" w:rsidRPr="00BB4683" w:rsidRDefault="00BE6798" w:rsidP="00BE6798">
      <w:pPr>
        <w:rPr>
          <w:lang w:val="en-CA"/>
        </w:rPr>
      </w:pPr>
      <w:r w:rsidRPr="00BB4683">
        <w:rPr>
          <w:lang w:val="en-CA"/>
        </w:rPr>
        <w:t xml:space="preserve">The generative face video enhancement (GFVE) SEI message indicates enhancement facial parameters and specifies a enhancement network, denoted as </w:t>
      </w:r>
      <w:proofErr w:type="spellStart"/>
      <w:proofErr w:type="gramStart"/>
      <w:r w:rsidRPr="00BB4683">
        <w:rPr>
          <w:lang w:val="en-CA"/>
        </w:rPr>
        <w:t>EnhancerNN</w:t>
      </w:r>
      <w:proofErr w:type="spellEnd"/>
      <w:r w:rsidRPr="00BB4683">
        <w:rPr>
          <w:lang w:val="en-CA"/>
        </w:rPr>
        <w:t>(</w:t>
      </w:r>
      <w:r w:rsidRPr="00BB4683">
        <w:rPr>
          <w:sz w:val="18"/>
          <w:lang w:val="en-GB"/>
        </w:rPr>
        <w:t> )</w:t>
      </w:r>
      <w:proofErr w:type="gramEnd"/>
      <w:r w:rsidRPr="00BB4683">
        <w:rPr>
          <w:lang w:val="en-CA"/>
        </w:rPr>
        <w:t>, that may be used to enhance the visual quality of the face pictures generated with GFV SEI message.</w:t>
      </w:r>
    </w:p>
    <w:p w14:paraId="11EA6C1A" w14:textId="77777777" w:rsidR="00BE6798" w:rsidRPr="00BB4683" w:rsidRDefault="00BE6798" w:rsidP="00BE6798">
      <w:pPr>
        <w:tabs>
          <w:tab w:val="left" w:pos="794"/>
          <w:tab w:val="left" w:pos="1191"/>
          <w:tab w:val="left" w:pos="1588"/>
          <w:tab w:val="left" w:pos="1985"/>
        </w:tabs>
        <w:spacing w:before="60" w:line="199" w:lineRule="exact"/>
        <w:ind w:left="360"/>
        <w:rPr>
          <w:sz w:val="18"/>
          <w:lang w:val="en-GB"/>
        </w:rPr>
      </w:pPr>
      <w:r w:rsidRPr="00BB4683">
        <w:rPr>
          <w:sz w:val="18"/>
          <w:lang w:val="en-GB"/>
        </w:rPr>
        <w:t xml:space="preserve">NOTE 1 – Enhancement facial parameters could be determined from source pictures prior to encoding. </w:t>
      </w:r>
    </w:p>
    <w:p w14:paraId="6941E9C0" w14:textId="77777777" w:rsidR="00BE6798" w:rsidRPr="00BB4683" w:rsidRDefault="00BE6798" w:rsidP="00BE6798">
      <w:pPr>
        <w:tabs>
          <w:tab w:val="left" w:pos="794"/>
          <w:tab w:val="left" w:pos="1191"/>
          <w:tab w:val="left" w:pos="1588"/>
          <w:tab w:val="left" w:pos="1985"/>
        </w:tabs>
        <w:spacing w:before="60" w:line="199" w:lineRule="exact"/>
        <w:ind w:left="360"/>
        <w:rPr>
          <w:sz w:val="18"/>
          <w:lang w:val="en-GB"/>
        </w:rPr>
      </w:pPr>
      <w:r w:rsidRPr="00BB4683">
        <w:rPr>
          <w:sz w:val="18"/>
          <w:lang w:val="en-GB"/>
        </w:rPr>
        <w:t xml:space="preserve">NOTE 2 – When the current picture is not a base picture, the GFV SEI message may be used to generate a face picture based the facial parameters conveyed by the GFV SEI message, and the GFVE SEI message may be further used to enhance the generated face picture to improve the visual quality. </w:t>
      </w:r>
    </w:p>
    <w:p w14:paraId="20B14F75" w14:textId="77777777" w:rsidR="00BE6798" w:rsidRPr="00BB4683" w:rsidRDefault="00BE6798" w:rsidP="00BE6798">
      <w:pPr>
        <w:tabs>
          <w:tab w:val="left" w:pos="794"/>
          <w:tab w:val="left" w:pos="1191"/>
          <w:tab w:val="left" w:pos="1588"/>
          <w:tab w:val="left" w:pos="1985"/>
        </w:tabs>
        <w:rPr>
          <w:lang w:val="en-GB"/>
        </w:rPr>
      </w:pPr>
      <w:r w:rsidRPr="00BB4683">
        <w:rPr>
          <w:lang w:val="en-GB"/>
        </w:rPr>
        <w:t>Use of this SEI message requires the definition of the following variables:</w:t>
      </w:r>
    </w:p>
    <w:p w14:paraId="4D41F3C6" w14:textId="7955B722" w:rsidR="00BE6798" w:rsidRPr="00BB4683" w:rsidRDefault="00BB17A4" w:rsidP="00BE6798">
      <w:pPr>
        <w:pStyle w:val="ListParagraph"/>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lang w:val="en-GB"/>
        </w:rPr>
      </w:pPr>
      <w:r>
        <w:rPr>
          <w:lang w:val="en-GB"/>
        </w:rPr>
        <w:t>Input</w:t>
      </w:r>
      <w:r w:rsidR="00BE6798" w:rsidRPr="00BB4683">
        <w:rPr>
          <w:lang w:val="en-GB"/>
        </w:rPr>
        <w:t xml:space="preserve"> </w:t>
      </w:r>
      <w:r>
        <w:rPr>
          <w:lang w:val="en-GB"/>
        </w:rPr>
        <w:t xml:space="preserve">and output </w:t>
      </w:r>
      <w:r w:rsidR="00BE6798" w:rsidRPr="00BB4683">
        <w:rPr>
          <w:lang w:val="en-GB"/>
        </w:rPr>
        <w:t xml:space="preserve">picture width and height in units of luma samples, denoted herein by </w:t>
      </w:r>
      <w:proofErr w:type="spellStart"/>
      <w:r w:rsidR="00BE6798" w:rsidRPr="00BB4683">
        <w:rPr>
          <w:lang w:val="en-GB"/>
        </w:rPr>
        <w:t>CroppedWidth</w:t>
      </w:r>
      <w:proofErr w:type="spellEnd"/>
      <w:r w:rsidR="00BE6798" w:rsidRPr="00BB4683">
        <w:rPr>
          <w:lang w:val="en-GB"/>
        </w:rPr>
        <w:t xml:space="preserve"> and </w:t>
      </w:r>
      <w:proofErr w:type="spellStart"/>
      <w:r w:rsidR="00BE6798" w:rsidRPr="00BB4683">
        <w:rPr>
          <w:lang w:val="en-GB"/>
        </w:rPr>
        <w:t>CroppedHeight</w:t>
      </w:r>
      <w:proofErr w:type="spellEnd"/>
      <w:r w:rsidR="00BE6798" w:rsidRPr="00BB4683">
        <w:rPr>
          <w:lang w:val="en-GB"/>
        </w:rPr>
        <w:t>, respectively.</w:t>
      </w:r>
    </w:p>
    <w:p w14:paraId="7631DC93" w14:textId="77777777" w:rsidR="00BE6798" w:rsidRPr="00BB4683" w:rsidRDefault="00BE6798" w:rsidP="00BE6798">
      <w:pPr>
        <w:pStyle w:val="ListParagraph"/>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lang w:val="en-GB"/>
        </w:rPr>
      </w:pPr>
      <w:r w:rsidRPr="00BB4683">
        <w:rPr>
          <w:lang w:val="en-GB"/>
        </w:rPr>
        <w:t xml:space="preserve">Luma sample array </w:t>
      </w:r>
      <w:proofErr w:type="spellStart"/>
      <w:r w:rsidRPr="00BB4683">
        <w:rPr>
          <w:lang w:val="en-GB"/>
        </w:rPr>
        <w:t>baseCroppedYPic</w:t>
      </w:r>
      <w:proofErr w:type="spellEnd"/>
      <w:r w:rsidRPr="00BB4683">
        <w:rPr>
          <w:lang w:val="en-GB"/>
        </w:rPr>
        <w:t xml:space="preserve"> and chroma sample arrays </w:t>
      </w:r>
      <w:proofErr w:type="spellStart"/>
      <w:r w:rsidRPr="00BB4683">
        <w:rPr>
          <w:lang w:val="en-GB"/>
        </w:rPr>
        <w:t>baseCroppedCbPic</w:t>
      </w:r>
      <w:proofErr w:type="spellEnd"/>
      <w:r w:rsidRPr="00BB4683">
        <w:rPr>
          <w:lang w:val="en-GB"/>
        </w:rPr>
        <w:t xml:space="preserve"> and </w:t>
      </w:r>
      <w:proofErr w:type="spellStart"/>
      <w:r w:rsidRPr="00BB4683">
        <w:rPr>
          <w:lang w:val="en-GB"/>
        </w:rPr>
        <w:t>baseCroppedCrPic</w:t>
      </w:r>
      <w:proofErr w:type="spellEnd"/>
      <w:r w:rsidRPr="00BB4683">
        <w:rPr>
          <w:lang w:val="en-GB"/>
        </w:rPr>
        <w:t xml:space="preserve"> for a decoded output picture, denoted as </w:t>
      </w:r>
      <w:proofErr w:type="spellStart"/>
      <w:r w:rsidRPr="00BB4683">
        <w:rPr>
          <w:lang w:val="en-GB"/>
        </w:rPr>
        <w:t>BasePicture</w:t>
      </w:r>
      <w:proofErr w:type="spellEnd"/>
      <w:r w:rsidRPr="00BB4683">
        <w:rPr>
          <w:lang w:val="en-GB"/>
        </w:rPr>
        <w:t>, corresponding to a base picture.</w:t>
      </w:r>
    </w:p>
    <w:p w14:paraId="71E7F7F3" w14:textId="77777777" w:rsidR="00BE6798" w:rsidRPr="00BB4683" w:rsidRDefault="00BE6798" w:rsidP="00BE6798">
      <w:pPr>
        <w:pStyle w:val="ListParagraph"/>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contextualSpacing w:val="0"/>
        <w:textAlignment w:val="auto"/>
        <w:rPr>
          <w:lang w:val="en-GB"/>
        </w:rPr>
      </w:pPr>
      <w:r w:rsidRPr="00BB4683">
        <w:rPr>
          <w:lang w:val="en-GB"/>
        </w:rPr>
        <w:t xml:space="preserve">Luma sample array </w:t>
      </w:r>
      <w:r w:rsidRPr="00BB4683">
        <w:rPr>
          <w:color w:val="000000" w:themeColor="text1"/>
          <w:szCs w:val="24"/>
          <w:lang w:val="en-CA"/>
        </w:rPr>
        <w:t>gen</w:t>
      </w:r>
      <w:proofErr w:type="spellStart"/>
      <w:r w:rsidRPr="00BB4683">
        <w:rPr>
          <w:lang w:val="en-GB"/>
        </w:rPr>
        <w:t>CroppedYPic</w:t>
      </w:r>
      <w:proofErr w:type="spellEnd"/>
      <w:r w:rsidRPr="00BB4683">
        <w:rPr>
          <w:lang w:val="en-GB"/>
        </w:rPr>
        <w:t xml:space="preserve"> and chroma sample arrays </w:t>
      </w:r>
      <w:r w:rsidRPr="00BB4683">
        <w:rPr>
          <w:color w:val="000000" w:themeColor="text1"/>
          <w:szCs w:val="24"/>
          <w:lang w:val="en-CA"/>
        </w:rPr>
        <w:t>gen</w:t>
      </w:r>
      <w:proofErr w:type="spellStart"/>
      <w:r w:rsidRPr="00BB4683">
        <w:rPr>
          <w:lang w:val="en-GB"/>
        </w:rPr>
        <w:t>CroppedCbPic</w:t>
      </w:r>
      <w:proofErr w:type="spellEnd"/>
      <w:r w:rsidRPr="00BB4683">
        <w:rPr>
          <w:lang w:val="en-GB"/>
        </w:rPr>
        <w:t xml:space="preserve"> and </w:t>
      </w:r>
      <w:r w:rsidRPr="00BB4683">
        <w:rPr>
          <w:color w:val="000000" w:themeColor="text1"/>
          <w:szCs w:val="24"/>
          <w:lang w:val="en-CA"/>
        </w:rPr>
        <w:t>gen</w:t>
      </w:r>
      <w:proofErr w:type="spellStart"/>
      <w:r w:rsidRPr="00BB4683">
        <w:rPr>
          <w:lang w:val="en-GB"/>
        </w:rPr>
        <w:t>CroppedCrPic</w:t>
      </w:r>
      <w:proofErr w:type="spellEnd"/>
      <w:r w:rsidRPr="00BB4683">
        <w:rPr>
          <w:lang w:val="en-GB"/>
        </w:rPr>
        <w:t xml:space="preserve"> for a generated picture with associated GFV SEI message, denoted as </w:t>
      </w:r>
      <w:proofErr w:type="spellStart"/>
      <w:r w:rsidRPr="00BB4683">
        <w:rPr>
          <w:lang w:val="en-GB"/>
        </w:rPr>
        <w:t>GenPicture</w:t>
      </w:r>
      <w:proofErr w:type="spellEnd"/>
      <w:r w:rsidRPr="00BB4683">
        <w:rPr>
          <w:lang w:val="en-GB"/>
        </w:rPr>
        <w:t>, corresponding to a driving picture.</w:t>
      </w:r>
    </w:p>
    <w:p w14:paraId="6B200B8D" w14:textId="7DB13BEB" w:rsidR="00BE6798" w:rsidRPr="00BB4683" w:rsidRDefault="00BE6798" w:rsidP="00BE6798">
      <w:pPr>
        <w:pStyle w:val="ListParagraph"/>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lang w:val="en-GB"/>
        </w:rPr>
      </w:pPr>
      <w:r w:rsidRPr="00BB4683">
        <w:rPr>
          <w:lang w:val="en-GB"/>
        </w:rPr>
        <w:t xml:space="preserve">Bit depth </w:t>
      </w:r>
      <w:proofErr w:type="spellStart"/>
      <w:r w:rsidRPr="00BB4683">
        <w:rPr>
          <w:lang w:val="en-GB"/>
        </w:rPr>
        <w:t>BitDepthY</w:t>
      </w:r>
      <w:proofErr w:type="spellEnd"/>
      <w:r w:rsidRPr="00BB4683">
        <w:rPr>
          <w:lang w:val="en-GB"/>
        </w:rPr>
        <w:t xml:space="preserve"> for the luma sample array of the input</w:t>
      </w:r>
      <w:r w:rsidR="00BB17A4">
        <w:rPr>
          <w:lang w:val="en-GB"/>
        </w:rPr>
        <w:t xml:space="preserve"> and output</w:t>
      </w:r>
      <w:r w:rsidRPr="00BB4683">
        <w:rPr>
          <w:lang w:val="en-GB"/>
        </w:rPr>
        <w:t xml:space="preserve"> pictures.</w:t>
      </w:r>
    </w:p>
    <w:p w14:paraId="47681E2D" w14:textId="23E0216A" w:rsidR="00BE6798" w:rsidRPr="00BB4683" w:rsidRDefault="00BE6798" w:rsidP="00BE6798">
      <w:pPr>
        <w:pStyle w:val="ListParagraph"/>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lang w:val="en-GB"/>
        </w:rPr>
      </w:pPr>
      <w:r w:rsidRPr="00BB4683">
        <w:rPr>
          <w:lang w:val="en-GB"/>
        </w:rPr>
        <w:lastRenderedPageBreak/>
        <w:t xml:space="preserve">Bit depth </w:t>
      </w:r>
      <w:proofErr w:type="spellStart"/>
      <w:r w:rsidRPr="00BB4683">
        <w:rPr>
          <w:lang w:val="en-GB"/>
        </w:rPr>
        <w:t>BitDepthC</w:t>
      </w:r>
      <w:proofErr w:type="spellEnd"/>
      <w:r w:rsidRPr="00BB4683">
        <w:rPr>
          <w:lang w:val="en-GB"/>
        </w:rPr>
        <w:t xml:space="preserve"> for the chroma sample arrays, if any, of the input </w:t>
      </w:r>
      <w:r w:rsidR="00BB17A4">
        <w:rPr>
          <w:lang w:val="en-GB"/>
        </w:rPr>
        <w:t xml:space="preserve">and output </w:t>
      </w:r>
      <w:r w:rsidRPr="00BB4683">
        <w:rPr>
          <w:lang w:val="en-GB"/>
        </w:rPr>
        <w:t>pictures.</w:t>
      </w:r>
    </w:p>
    <w:p w14:paraId="005A8B3A" w14:textId="77777777" w:rsidR="00BE6798" w:rsidRPr="00BB4683" w:rsidRDefault="00BE6798" w:rsidP="00BE6798">
      <w:pPr>
        <w:pStyle w:val="ListParagraph"/>
        <w:numPr>
          <w:ilvl w:val="0"/>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lang w:val="en-GB"/>
        </w:rPr>
      </w:pPr>
      <w:r w:rsidRPr="00BB4683">
        <w:rPr>
          <w:lang w:val="en-GB"/>
        </w:rPr>
        <w:t xml:space="preserve">A chroma format indicator, denoted herein by </w:t>
      </w:r>
      <w:proofErr w:type="spellStart"/>
      <w:r w:rsidRPr="00BB4683">
        <w:rPr>
          <w:lang w:val="en-GB"/>
        </w:rPr>
        <w:t>ChromaFormatIdc</w:t>
      </w:r>
      <w:proofErr w:type="spellEnd"/>
      <w:r w:rsidRPr="00BB4683">
        <w:rPr>
          <w:lang w:val="en-GB"/>
        </w:rPr>
        <w:t xml:space="preserve">, as described in subclause </w:t>
      </w:r>
      <w:r w:rsidRPr="00BB4683">
        <w:rPr>
          <w:lang w:val="en-GB"/>
        </w:rPr>
        <w:fldChar w:fldCharType="begin" w:fldLock="1"/>
      </w:r>
      <w:r w:rsidRPr="00BB4683">
        <w:rPr>
          <w:lang w:val="en-GB"/>
        </w:rPr>
        <w:instrText xml:space="preserve"> REF _Ref23160780 \r \h  \* MERGEFORMAT </w:instrText>
      </w:r>
      <w:r w:rsidRPr="00BB4683">
        <w:rPr>
          <w:lang w:val="en-GB"/>
        </w:rPr>
      </w:r>
      <w:r w:rsidRPr="00BB4683">
        <w:rPr>
          <w:lang w:val="en-GB"/>
        </w:rPr>
        <w:fldChar w:fldCharType="separate"/>
      </w:r>
      <w:r w:rsidRPr="00BB4683">
        <w:rPr>
          <w:cs/>
          <w:lang w:val="en-GB"/>
        </w:rPr>
        <w:t>‎</w:t>
      </w:r>
      <w:r w:rsidRPr="00BB4683">
        <w:rPr>
          <w:lang w:val="en-GB"/>
        </w:rPr>
        <w:fldChar w:fldCharType="end"/>
      </w:r>
      <w:r w:rsidRPr="00BB4683">
        <w:rPr>
          <w:lang w:val="en-GB"/>
        </w:rPr>
        <w:t>7.3.</w:t>
      </w:r>
    </w:p>
    <w:p w14:paraId="2C9BF29C" w14:textId="77777777" w:rsidR="00BE6798" w:rsidRPr="00BB4683" w:rsidRDefault="00BE6798" w:rsidP="00BE6798">
      <w:pPr>
        <w:rPr>
          <w:bCs/>
          <w:lang w:val="en-GB"/>
        </w:rPr>
      </w:pPr>
      <w:r w:rsidRPr="00BB4683">
        <w:rPr>
          <w:bCs/>
          <w:lang w:val="en-GB"/>
        </w:rPr>
        <w:t xml:space="preserve">The variables </w:t>
      </w:r>
      <w:proofErr w:type="spellStart"/>
      <w:r w:rsidRPr="00BB4683">
        <w:rPr>
          <w:bCs/>
          <w:lang w:val="en-GB"/>
        </w:rPr>
        <w:t>SubWidthC</w:t>
      </w:r>
      <w:proofErr w:type="spellEnd"/>
      <w:r w:rsidRPr="00BB4683">
        <w:rPr>
          <w:bCs/>
          <w:lang w:val="en-GB"/>
        </w:rPr>
        <w:t xml:space="preserve"> and </w:t>
      </w:r>
      <w:proofErr w:type="spellStart"/>
      <w:r w:rsidRPr="00BB4683">
        <w:rPr>
          <w:bCs/>
          <w:lang w:val="en-GB"/>
        </w:rPr>
        <w:t>SubHeightC</w:t>
      </w:r>
      <w:proofErr w:type="spellEnd"/>
      <w:r w:rsidRPr="00BB4683">
        <w:rPr>
          <w:bCs/>
          <w:lang w:val="en-GB"/>
        </w:rPr>
        <w:t xml:space="preserve"> are derived from </w:t>
      </w:r>
      <w:proofErr w:type="spellStart"/>
      <w:r w:rsidRPr="00BB4683">
        <w:rPr>
          <w:bCs/>
          <w:lang w:val="en-GB"/>
        </w:rPr>
        <w:t>ChromaFormatIdc</w:t>
      </w:r>
      <w:proofErr w:type="spellEnd"/>
      <w:r w:rsidRPr="00BB4683">
        <w:rPr>
          <w:bCs/>
          <w:lang w:val="en-GB"/>
        </w:rPr>
        <w:t xml:space="preserve"> as specified by Table 2.</w:t>
      </w:r>
    </w:p>
    <w:p w14:paraId="75B70989" w14:textId="77777777" w:rsidR="00BE6798" w:rsidRPr="00BB4683" w:rsidRDefault="00BE6798" w:rsidP="00BE6798">
      <w:pPr>
        <w:tabs>
          <w:tab w:val="left" w:pos="794"/>
          <w:tab w:val="left" w:pos="1191"/>
          <w:tab w:val="left" w:pos="1588"/>
          <w:tab w:val="left" w:pos="1985"/>
        </w:tabs>
        <w:spacing w:before="86"/>
        <w:rPr>
          <w:lang w:val="en-GB"/>
        </w:rPr>
      </w:pPr>
      <w:proofErr w:type="spellStart"/>
      <w:r w:rsidRPr="00BB4683">
        <w:rPr>
          <w:b/>
          <w:bCs/>
        </w:rPr>
        <w:t>gfve_id</w:t>
      </w:r>
      <w:proofErr w:type="spellEnd"/>
      <w:r w:rsidRPr="00BB4683">
        <w:rPr>
          <w:b/>
          <w:bCs/>
        </w:rPr>
        <w:t xml:space="preserve"> </w:t>
      </w:r>
      <w:r w:rsidRPr="00BB4683">
        <w:t xml:space="preserve">contains an identifying number that may be used to identify GFVE SEI message and specify a </w:t>
      </w:r>
      <w:r w:rsidRPr="00BB4683">
        <w:rPr>
          <w:lang w:val="en-GB"/>
        </w:rPr>
        <w:t>neural network that may be used as</w:t>
      </w:r>
      <w:r w:rsidRPr="00BB4683">
        <w:t xml:space="preserve"> </w:t>
      </w:r>
      <w:proofErr w:type="spellStart"/>
      <w:r w:rsidRPr="00BB4683">
        <w:t>EnhancerNN</w:t>
      </w:r>
      <w:proofErr w:type="spellEnd"/>
      <w:r w:rsidRPr="00BB4683">
        <w:t>(</w:t>
      </w:r>
      <w:r w:rsidRPr="00BB4683">
        <w:rPr>
          <w:bCs/>
          <w:sz w:val="18"/>
          <w:lang w:val="en-GB"/>
        </w:rPr>
        <w:t> </w:t>
      </w:r>
      <w:r w:rsidRPr="00BB4683">
        <w:t xml:space="preserve">). </w:t>
      </w:r>
      <w:r w:rsidRPr="00BB4683">
        <w:rPr>
          <w:lang w:val="en-GB"/>
        </w:rPr>
        <w:t xml:space="preserve">The value of </w:t>
      </w:r>
      <w:proofErr w:type="spellStart"/>
      <w:r w:rsidRPr="00BB4683">
        <w:rPr>
          <w:lang w:val="en-GB"/>
        </w:rPr>
        <w:t>gfve_id</w:t>
      </w:r>
      <w:proofErr w:type="spellEnd"/>
      <w:r w:rsidRPr="00BB4683">
        <w:rPr>
          <w:lang w:val="en-GB"/>
        </w:rPr>
        <w:t xml:space="preserve"> shall be in the range of 0 to 2</w:t>
      </w:r>
      <w:r w:rsidRPr="00BB4683">
        <w:rPr>
          <w:vertAlign w:val="superscript"/>
          <w:lang w:val="en-GB"/>
        </w:rPr>
        <w:t>32</w:t>
      </w:r>
      <w:r w:rsidRPr="00BB4683">
        <w:rPr>
          <w:lang w:val="en-GB"/>
        </w:rPr>
        <w:t xml:space="preserve">− 2, inclusive. Values of </w:t>
      </w:r>
      <w:proofErr w:type="spellStart"/>
      <w:r w:rsidRPr="00BB4683">
        <w:rPr>
          <w:lang w:val="en-GB"/>
        </w:rPr>
        <w:t>gfve_id</w:t>
      </w:r>
      <w:proofErr w:type="spellEnd"/>
      <w:r w:rsidRPr="00BB4683">
        <w:rPr>
          <w:lang w:val="en-GB"/>
        </w:rPr>
        <w:t xml:space="preserve"> from 256 to 511, inclusive, and from 2</w:t>
      </w:r>
      <w:r w:rsidRPr="00BB4683">
        <w:rPr>
          <w:vertAlign w:val="superscript"/>
          <w:lang w:val="en-GB"/>
        </w:rPr>
        <w:t>31</w:t>
      </w:r>
      <w:r w:rsidRPr="00BB4683">
        <w:rPr>
          <w:lang w:val="en-GB"/>
        </w:rPr>
        <w:t xml:space="preserve"> to 2</w:t>
      </w:r>
      <w:r w:rsidRPr="00BB4683">
        <w:rPr>
          <w:vertAlign w:val="superscript"/>
          <w:lang w:val="en-GB"/>
        </w:rPr>
        <w:t>32</w:t>
      </w:r>
      <w:r w:rsidRPr="00BB4683">
        <w:rPr>
          <w:lang w:val="en-GB"/>
        </w:rPr>
        <w:t xml:space="preserve">− 2, inclusive, are reserved for future use by ITU-T | ISO/IEC. Decoders conforming to this edition of this document encountering a GFVE SEI message with </w:t>
      </w:r>
      <w:proofErr w:type="spellStart"/>
      <w:r w:rsidRPr="00BB4683">
        <w:rPr>
          <w:lang w:val="en-GB"/>
        </w:rPr>
        <w:t>gfve_id</w:t>
      </w:r>
      <w:proofErr w:type="spellEnd"/>
      <w:r w:rsidRPr="00BB4683">
        <w:rPr>
          <w:lang w:val="en-GB"/>
        </w:rPr>
        <w:t xml:space="preserve"> in the range of 256 to 511, inclusive, or in the range of 2</w:t>
      </w:r>
      <w:r w:rsidRPr="00BB4683">
        <w:rPr>
          <w:vertAlign w:val="superscript"/>
          <w:lang w:val="en-GB"/>
        </w:rPr>
        <w:t>31</w:t>
      </w:r>
      <w:r w:rsidRPr="00BB4683">
        <w:rPr>
          <w:lang w:val="en-GB"/>
        </w:rPr>
        <w:t xml:space="preserve"> to 2</w:t>
      </w:r>
      <w:r w:rsidRPr="00BB4683">
        <w:rPr>
          <w:vertAlign w:val="superscript"/>
          <w:lang w:val="en-GB"/>
        </w:rPr>
        <w:t>32</w:t>
      </w:r>
      <w:r w:rsidRPr="00BB4683">
        <w:rPr>
          <w:lang w:val="en-GB"/>
        </w:rPr>
        <w:t>− 2, inclusive, shall ignore the SEI message.</w:t>
      </w:r>
    </w:p>
    <w:p w14:paraId="3474ED69" w14:textId="104FDC30" w:rsidR="00BE6798" w:rsidRPr="00BB4683" w:rsidRDefault="00BE6798" w:rsidP="00BE6798">
      <w:pPr>
        <w:rPr>
          <w:lang w:val="en-CA"/>
        </w:rPr>
      </w:pPr>
      <w:proofErr w:type="spellStart"/>
      <w:r w:rsidRPr="00BB4683">
        <w:rPr>
          <w:b/>
          <w:bCs/>
          <w:lang w:val="en-GB" w:eastAsia="it-IT"/>
          <w14:glow w14:rad="0">
            <w14:srgbClr w14:val="FFFFFF"/>
          </w14:glow>
        </w:rPr>
        <w:t>gfve</w:t>
      </w:r>
      <w:proofErr w:type="spellEnd"/>
      <w:r w:rsidRPr="00BB4683">
        <w:rPr>
          <w:b/>
          <w:bCs/>
          <w:lang w:val="en-GB" w:eastAsia="it-IT"/>
          <w14:glow w14:rad="0">
            <w14:srgbClr w14:val="FFFFFF"/>
          </w14:glow>
        </w:rPr>
        <w:t>_</w:t>
      </w:r>
      <w:proofErr w:type="spellStart"/>
      <w:r w:rsidRPr="00BB4683">
        <w:rPr>
          <w:b/>
          <w:bCs/>
          <w:lang w:eastAsia="it-IT"/>
          <w14:glow w14:rad="0">
            <w14:srgbClr w14:val="FFFFFF"/>
          </w14:glow>
        </w:rPr>
        <w:t>gfv_id</w:t>
      </w:r>
      <w:proofErr w:type="spellEnd"/>
      <w:r w:rsidRPr="00BB4683">
        <w:rPr>
          <w:b/>
          <w:bCs/>
          <w:lang w:val="en-CA"/>
        </w:rPr>
        <w:t xml:space="preserve"> </w:t>
      </w:r>
      <w:r w:rsidRPr="00BB4683">
        <w:rPr>
          <w:lang w:val="en-CA"/>
        </w:rPr>
        <w:t>and</w:t>
      </w:r>
      <w:r w:rsidRPr="00BB4683">
        <w:rPr>
          <w:b/>
          <w:bCs/>
          <w:lang w:val="en-CA"/>
        </w:rPr>
        <w:t xml:space="preserve"> </w:t>
      </w:r>
      <w:proofErr w:type="spellStart"/>
      <w:r w:rsidRPr="00BB4683">
        <w:rPr>
          <w:b/>
          <w:bCs/>
          <w:lang w:val="en-GB" w:eastAsia="it-IT"/>
          <w14:glow w14:rad="0">
            <w14:srgbClr w14:val="FFFFFF"/>
          </w14:glow>
        </w:rPr>
        <w:t>gfve</w:t>
      </w:r>
      <w:proofErr w:type="spellEnd"/>
      <w:r w:rsidRPr="00BB4683">
        <w:rPr>
          <w:b/>
          <w:bCs/>
          <w:lang w:val="en-GB" w:eastAsia="it-IT"/>
          <w14:glow w14:rad="0">
            <w14:srgbClr w14:val="FFFFFF"/>
          </w14:glow>
        </w:rPr>
        <w:t>_</w:t>
      </w:r>
      <w:proofErr w:type="spellStart"/>
      <w:r w:rsidRPr="00BB4683">
        <w:rPr>
          <w:b/>
          <w:bCs/>
          <w:lang w:eastAsia="it-IT"/>
          <w14:glow w14:rad="0">
            <w14:srgbClr w14:val="FFFFFF"/>
          </w14:glow>
        </w:rPr>
        <w:t>gfv_cnt</w:t>
      </w:r>
      <w:proofErr w:type="spellEnd"/>
      <w:r w:rsidRPr="00BB4683">
        <w:rPr>
          <w:b/>
          <w:bCs/>
          <w:lang w:val="en-CA"/>
        </w:rPr>
        <w:t xml:space="preserve"> </w:t>
      </w:r>
      <w:r w:rsidRPr="00BB4683">
        <w:rPr>
          <w:lang w:val="en-CA"/>
        </w:rPr>
        <w:t xml:space="preserve">specifies </w:t>
      </w:r>
      <w:proofErr w:type="spellStart"/>
      <w:r w:rsidRPr="00BB4683">
        <w:rPr>
          <w:lang w:val="en-CA"/>
        </w:rPr>
        <w:t>gfv_id</w:t>
      </w:r>
      <w:proofErr w:type="spellEnd"/>
      <w:r w:rsidRPr="00BB4683">
        <w:rPr>
          <w:lang w:val="en-CA"/>
        </w:rPr>
        <w:t xml:space="preserve"> and </w:t>
      </w:r>
      <w:proofErr w:type="spellStart"/>
      <w:r w:rsidRPr="00BB4683">
        <w:rPr>
          <w:lang w:val="en-CA"/>
        </w:rPr>
        <w:t>gfv_cnt</w:t>
      </w:r>
      <w:proofErr w:type="spellEnd"/>
      <w:r w:rsidRPr="00BB4683">
        <w:rPr>
          <w:lang w:val="en-CA"/>
        </w:rPr>
        <w:t xml:space="preserve"> of the </w:t>
      </w:r>
      <w:r w:rsidR="00863C9A">
        <w:rPr>
          <w:lang w:val="en-CA"/>
        </w:rPr>
        <w:t xml:space="preserve">associated </w:t>
      </w:r>
      <w:r w:rsidRPr="00BB4683">
        <w:rPr>
          <w:lang w:val="en-CA"/>
        </w:rPr>
        <w:t>GFV SEI message</w:t>
      </w:r>
      <w:r w:rsidR="00863C9A">
        <w:rPr>
          <w:lang w:val="en-CA"/>
        </w:rPr>
        <w:t>.</w:t>
      </w:r>
      <w:r w:rsidRPr="00BB4683">
        <w:rPr>
          <w:lang w:val="en-CA"/>
        </w:rPr>
        <w:t xml:space="preserve"> </w:t>
      </w:r>
      <w:r w:rsidR="00863C9A" w:rsidRPr="00BB4683">
        <w:rPr>
          <w:rFonts w:eastAsia="DengXian"/>
          <w:lang w:val="en-CA"/>
        </w:rPr>
        <w:t xml:space="preserve">The associated GFV SEI message is a GFV SEI message in </w:t>
      </w:r>
      <w:r w:rsidR="00863C9A">
        <w:rPr>
          <w:rFonts w:eastAsia="DengXian"/>
          <w:lang w:val="en-CA"/>
        </w:rPr>
        <w:t>the</w:t>
      </w:r>
      <w:r w:rsidR="00863C9A" w:rsidRPr="00BB4683">
        <w:rPr>
          <w:rFonts w:eastAsia="DengXian"/>
          <w:lang w:val="en-CA"/>
        </w:rPr>
        <w:t xml:space="preserve"> same picture unit with </w:t>
      </w:r>
      <w:r w:rsidR="00863C9A">
        <w:rPr>
          <w:rFonts w:eastAsia="DengXian"/>
          <w:lang w:val="en-CA"/>
        </w:rPr>
        <w:t xml:space="preserve">the GFVE SEI message having </w:t>
      </w:r>
      <w:proofErr w:type="spellStart"/>
      <w:r w:rsidR="00863C9A" w:rsidRPr="00BB4683">
        <w:rPr>
          <w:rFonts w:eastAsia="DengXian"/>
          <w:lang w:val="en-CA"/>
        </w:rPr>
        <w:t>gfv_id</w:t>
      </w:r>
      <w:proofErr w:type="spellEnd"/>
      <w:r w:rsidR="00863C9A" w:rsidRPr="00BB4683">
        <w:rPr>
          <w:rFonts w:eastAsia="DengXian"/>
          <w:lang w:val="en-CA"/>
        </w:rPr>
        <w:t xml:space="preserve"> equal to </w:t>
      </w:r>
      <w:proofErr w:type="spellStart"/>
      <w:r w:rsidR="00863C9A" w:rsidRPr="00BB4683">
        <w:rPr>
          <w:rFonts w:eastAsia="DengXian"/>
          <w:lang w:val="en-CA"/>
        </w:rPr>
        <w:t>gfve_gfv_id</w:t>
      </w:r>
      <w:proofErr w:type="spellEnd"/>
      <w:r w:rsidR="00863C9A" w:rsidRPr="00BB4683">
        <w:rPr>
          <w:rFonts w:eastAsia="DengXian"/>
          <w:lang w:val="en-CA"/>
        </w:rPr>
        <w:t xml:space="preserve">, </w:t>
      </w:r>
      <w:proofErr w:type="spellStart"/>
      <w:r w:rsidR="00863C9A" w:rsidRPr="00BB4683">
        <w:rPr>
          <w:rFonts w:eastAsia="DengXian"/>
          <w:lang w:val="en-CA"/>
        </w:rPr>
        <w:t>gfv_cnt</w:t>
      </w:r>
      <w:proofErr w:type="spellEnd"/>
      <w:r w:rsidR="00863C9A" w:rsidRPr="00BB4683">
        <w:rPr>
          <w:rFonts w:eastAsia="DengXian"/>
          <w:lang w:val="en-CA"/>
        </w:rPr>
        <w:t xml:space="preserve"> equal to </w:t>
      </w:r>
      <w:proofErr w:type="spellStart"/>
      <w:r w:rsidR="00863C9A" w:rsidRPr="00BB4683">
        <w:rPr>
          <w:rFonts w:eastAsia="DengXian"/>
          <w:lang w:val="en-CA"/>
        </w:rPr>
        <w:t>gfve_gfv_cnt</w:t>
      </w:r>
      <w:proofErr w:type="spellEnd"/>
      <w:r w:rsidR="00863C9A" w:rsidRPr="00BB4683">
        <w:rPr>
          <w:rFonts w:eastAsia="DengXian"/>
          <w:lang w:val="en-CA"/>
        </w:rPr>
        <w:t>.</w:t>
      </w:r>
      <w:r w:rsidR="00863C9A">
        <w:rPr>
          <w:rFonts w:eastAsia="DengXian"/>
          <w:lang w:val="en-CA"/>
        </w:rPr>
        <w:t xml:space="preserve"> The GFVE message is used to enhance the picture </w:t>
      </w:r>
      <w:r w:rsidR="002731DC">
        <w:rPr>
          <w:rFonts w:eastAsia="DengXian"/>
          <w:lang w:val="en-CA"/>
        </w:rPr>
        <w:t>generated</w:t>
      </w:r>
      <w:r w:rsidR="00863C9A">
        <w:rPr>
          <w:rFonts w:eastAsia="DengXian"/>
          <w:lang w:val="en-CA"/>
        </w:rPr>
        <w:t xml:space="preserve"> with the associated GFV SEI message. </w:t>
      </w:r>
    </w:p>
    <w:p w14:paraId="04C4ABEA" w14:textId="77777777" w:rsidR="00BE6798" w:rsidRPr="00BB4683" w:rsidRDefault="00BE6798" w:rsidP="00BE6798">
      <w:pPr>
        <w:rPr>
          <w:rFonts w:eastAsia="DengXian"/>
          <w:lang w:val="en-CA"/>
        </w:rPr>
      </w:pPr>
      <w:r w:rsidRPr="00BB4683">
        <w:rPr>
          <w:rFonts w:eastAsia="DengXian"/>
          <w:lang w:val="en-CA"/>
        </w:rPr>
        <w:t>For a GFVE SEI message, the following applies:</w:t>
      </w:r>
    </w:p>
    <w:p w14:paraId="0803F086" w14:textId="70C5CF00" w:rsidR="00BE6798" w:rsidRPr="00BB4683" w:rsidRDefault="00BE6798" w:rsidP="00BE6798">
      <w:pPr>
        <w:pStyle w:val="ListParagraph"/>
        <w:numPr>
          <w:ilvl w:val="0"/>
          <w:numId w:val="35"/>
        </w:numPr>
        <w:rPr>
          <w:rFonts w:eastAsia="DengXian"/>
          <w:lang w:val="en-CA"/>
        </w:rPr>
      </w:pPr>
      <w:r w:rsidRPr="00BB4683">
        <w:rPr>
          <w:rFonts w:eastAsia="DengXian"/>
          <w:lang w:val="en-CA"/>
        </w:rPr>
        <w:t>The GFVE SEI message shall be present in the same picture unit with the associated GFV SEI message. And the associated GFV SEI message shall be precede the GFVE SEI message in the decoding order. When the associated GFV SEI message is not present in the picture unit containing the GFVE SEI message, the GFVE SEI message shall be ignored.</w:t>
      </w:r>
    </w:p>
    <w:p w14:paraId="1A2F0738" w14:textId="77777777" w:rsidR="00BE6798" w:rsidRPr="00BB4683" w:rsidRDefault="00BE6798" w:rsidP="00BE6798">
      <w:pPr>
        <w:pStyle w:val="ListParagraph"/>
        <w:numPr>
          <w:ilvl w:val="0"/>
          <w:numId w:val="35"/>
        </w:numPr>
        <w:rPr>
          <w:rFonts w:eastAsia="DengXian"/>
          <w:lang w:val="en-CA"/>
        </w:rPr>
      </w:pPr>
      <w:r w:rsidRPr="00BB4683">
        <w:rPr>
          <w:lang w:val="en-CA"/>
        </w:rPr>
        <w:t xml:space="preserve">When a GFVE SEI message is the first GFVE SEI message with a particular value of </w:t>
      </w:r>
      <w:proofErr w:type="spellStart"/>
      <w:r w:rsidRPr="00BB4683">
        <w:rPr>
          <w:lang w:val="en-CA"/>
        </w:rPr>
        <w:t>gfve_id</w:t>
      </w:r>
      <w:proofErr w:type="spellEnd"/>
      <w:r w:rsidRPr="00BB4683">
        <w:rPr>
          <w:lang w:val="en-CA"/>
        </w:rPr>
        <w:t xml:space="preserve"> is present in an IRAP picture unit or in a picture unit that follows IRAP picture unit in output order and is not preceded in output order by any picture unit that follows the IRAP picture unit in output order and has a GFVE SEI message with that particular value of </w:t>
      </w:r>
      <w:proofErr w:type="spellStart"/>
      <w:r w:rsidRPr="00BB4683">
        <w:rPr>
          <w:lang w:val="en-CA"/>
        </w:rPr>
        <w:t>gfve_id</w:t>
      </w:r>
      <w:proofErr w:type="spellEnd"/>
      <w:r w:rsidRPr="00BB4683">
        <w:rPr>
          <w:lang w:val="en-CA"/>
        </w:rPr>
        <w:t xml:space="preserve">, </w:t>
      </w:r>
      <w:proofErr w:type="spellStart"/>
      <w:r w:rsidRPr="00BB4683">
        <w:rPr>
          <w:lang w:val="en-CA"/>
        </w:rPr>
        <w:t>gfve_nn_present_flag</w:t>
      </w:r>
      <w:proofErr w:type="spellEnd"/>
      <w:r w:rsidRPr="00BB4683">
        <w:rPr>
          <w:lang w:val="en-CA"/>
        </w:rPr>
        <w:t xml:space="preserve"> shall be present and equal to 1. </w:t>
      </w:r>
    </w:p>
    <w:p w14:paraId="1934AE36" w14:textId="74CF313A" w:rsidR="00BE6798" w:rsidRPr="00BB4683" w:rsidRDefault="00BE6798" w:rsidP="00BE6798">
      <w:pPr>
        <w:pStyle w:val="ListParagraph"/>
        <w:numPr>
          <w:ilvl w:val="0"/>
          <w:numId w:val="35"/>
        </w:numPr>
        <w:rPr>
          <w:rFonts w:eastAsia="DengXian"/>
          <w:lang w:val="en-CA"/>
        </w:rPr>
      </w:pPr>
      <w:r w:rsidRPr="00BB4683">
        <w:rPr>
          <w:rFonts w:eastAsia="DengXian"/>
          <w:lang w:val="en-CA"/>
        </w:rPr>
        <w:t xml:space="preserve">If a GFV SEI message </w:t>
      </w:r>
      <w:r w:rsidR="002731DC">
        <w:rPr>
          <w:rFonts w:eastAsia="DengXian"/>
          <w:lang w:val="en-CA"/>
        </w:rPr>
        <w:t>A</w:t>
      </w:r>
      <w:r w:rsidRPr="00BB4683">
        <w:rPr>
          <w:rFonts w:eastAsia="DengXian"/>
          <w:lang w:val="en-CA"/>
        </w:rPr>
        <w:t xml:space="preserve"> is associated with a GFVE SEI message </w:t>
      </w:r>
      <w:r w:rsidR="002731DC">
        <w:rPr>
          <w:rFonts w:eastAsia="DengXian"/>
          <w:lang w:val="en-CA"/>
        </w:rPr>
        <w:t>A</w:t>
      </w:r>
      <w:r w:rsidRPr="00BB4683">
        <w:rPr>
          <w:rFonts w:eastAsia="DengXian"/>
          <w:lang w:val="en-CA"/>
        </w:rPr>
        <w:t>, and a GFV SEI message B is associated with a GFVE SEI message B, and GFV SEI message A precede the GFV SEI message B in decoding order, the GFVE SEI</w:t>
      </w:r>
      <w:r w:rsidR="002731DC">
        <w:rPr>
          <w:rFonts w:eastAsia="DengXian"/>
          <w:lang w:val="en-CA"/>
        </w:rPr>
        <w:t xml:space="preserve"> </w:t>
      </w:r>
      <w:r w:rsidRPr="00BB4683">
        <w:rPr>
          <w:rFonts w:eastAsia="DengXian"/>
          <w:lang w:val="en-CA"/>
        </w:rPr>
        <w:t xml:space="preserve">A shall </w:t>
      </w:r>
      <w:r w:rsidR="002731DC">
        <w:rPr>
          <w:rFonts w:eastAsia="DengXian"/>
          <w:lang w:val="en-CA"/>
        </w:rPr>
        <w:t xml:space="preserve">also </w:t>
      </w:r>
      <w:r w:rsidRPr="00BB4683">
        <w:rPr>
          <w:rFonts w:eastAsia="DengXian"/>
          <w:lang w:val="en-CA"/>
        </w:rPr>
        <w:t xml:space="preserve">precede GFVE SEI message B in decoding order. </w:t>
      </w:r>
    </w:p>
    <w:p w14:paraId="150C104E" w14:textId="7F491D17" w:rsidR="00BE6798" w:rsidRPr="00BB4683" w:rsidRDefault="00BE6798" w:rsidP="00BE6798">
      <w:pPr>
        <w:pStyle w:val="ListParagraph"/>
        <w:numPr>
          <w:ilvl w:val="0"/>
          <w:numId w:val="35"/>
        </w:numPr>
        <w:rPr>
          <w:rFonts w:eastAsia="DengXian"/>
          <w:lang w:val="en-CA"/>
        </w:rPr>
      </w:pPr>
      <w:r w:rsidRPr="00BB4683">
        <w:rPr>
          <w:rFonts w:eastAsia="DengXian"/>
          <w:lang w:val="en-CA"/>
        </w:rPr>
        <w:t xml:space="preserve">If a GFVE SEI message A with </w:t>
      </w:r>
      <w:proofErr w:type="spellStart"/>
      <w:r w:rsidRPr="00BB4683">
        <w:rPr>
          <w:rFonts w:eastAsia="DengXian"/>
          <w:lang w:val="en-CA"/>
        </w:rPr>
        <w:t>gfve_gfv_id</w:t>
      </w:r>
      <w:proofErr w:type="spellEnd"/>
      <w:r w:rsidRPr="00BB4683">
        <w:rPr>
          <w:rFonts w:eastAsia="DengXian"/>
          <w:lang w:val="en-CA"/>
        </w:rPr>
        <w:t xml:space="preserve"> equal to </w:t>
      </w:r>
      <w:proofErr w:type="spellStart"/>
      <w:r w:rsidRPr="00BB4683">
        <w:rPr>
          <w:rFonts w:eastAsia="DengXian"/>
          <w:lang w:val="en-CA"/>
        </w:rPr>
        <w:t>gfveGfvIdA</w:t>
      </w:r>
      <w:proofErr w:type="spellEnd"/>
      <w:r w:rsidRPr="00BB4683">
        <w:rPr>
          <w:rFonts w:eastAsia="DengXian"/>
          <w:lang w:val="en-CA"/>
        </w:rPr>
        <w:t xml:space="preserve">, </w:t>
      </w:r>
      <w:proofErr w:type="spellStart"/>
      <w:r w:rsidRPr="00BB4683">
        <w:rPr>
          <w:rFonts w:eastAsia="DengXian"/>
          <w:lang w:val="en-CA"/>
        </w:rPr>
        <w:t>gfve_gfv_cnt</w:t>
      </w:r>
      <w:proofErr w:type="spellEnd"/>
      <w:r w:rsidRPr="00BB4683">
        <w:rPr>
          <w:rFonts w:eastAsia="DengXian"/>
          <w:lang w:val="en-CA"/>
        </w:rPr>
        <w:t xml:space="preserve"> value equal to </w:t>
      </w:r>
      <w:proofErr w:type="spellStart"/>
      <w:r w:rsidRPr="00BB4683">
        <w:rPr>
          <w:rFonts w:eastAsia="DengXian"/>
          <w:lang w:val="en-CA"/>
        </w:rPr>
        <w:t>gfveGfvCntA</w:t>
      </w:r>
      <w:proofErr w:type="spellEnd"/>
      <w:r w:rsidRPr="00BB4683">
        <w:rPr>
          <w:rFonts w:eastAsia="DengXian"/>
          <w:lang w:val="en-CA"/>
        </w:rPr>
        <w:t xml:space="preserve">, and a GFVE SEI message B with </w:t>
      </w:r>
      <w:proofErr w:type="spellStart"/>
      <w:r w:rsidRPr="00BB4683">
        <w:rPr>
          <w:rFonts w:eastAsia="DengXian"/>
          <w:lang w:val="en-CA"/>
        </w:rPr>
        <w:t>gfve_gfv_id</w:t>
      </w:r>
      <w:proofErr w:type="spellEnd"/>
      <w:r w:rsidRPr="00BB4683">
        <w:rPr>
          <w:rFonts w:eastAsia="DengXian"/>
          <w:lang w:val="en-CA"/>
        </w:rPr>
        <w:t xml:space="preserve"> equal to </w:t>
      </w:r>
      <w:proofErr w:type="spellStart"/>
      <w:r w:rsidRPr="00BB4683">
        <w:rPr>
          <w:rFonts w:eastAsia="DengXian"/>
          <w:lang w:val="en-CA"/>
        </w:rPr>
        <w:t>gfveGfvIdB</w:t>
      </w:r>
      <w:proofErr w:type="spellEnd"/>
      <w:r w:rsidRPr="00BB4683">
        <w:rPr>
          <w:rFonts w:eastAsia="DengXian"/>
          <w:lang w:val="en-CA"/>
        </w:rPr>
        <w:t xml:space="preserve">, </w:t>
      </w:r>
      <w:proofErr w:type="spellStart"/>
      <w:r w:rsidRPr="00BB4683">
        <w:rPr>
          <w:rFonts w:eastAsia="DengXian"/>
          <w:lang w:val="en-CA"/>
        </w:rPr>
        <w:t>gfve_gfv_cnt</w:t>
      </w:r>
      <w:proofErr w:type="spellEnd"/>
      <w:r w:rsidRPr="00BB4683">
        <w:rPr>
          <w:rFonts w:eastAsia="DengXian"/>
          <w:lang w:val="en-CA"/>
        </w:rPr>
        <w:t xml:space="preserve"> value equal to </w:t>
      </w:r>
      <w:proofErr w:type="spellStart"/>
      <w:r w:rsidRPr="00BB4683">
        <w:rPr>
          <w:rFonts w:eastAsia="DengXian"/>
          <w:lang w:val="en-CA"/>
        </w:rPr>
        <w:t>gfveGfvCntB</w:t>
      </w:r>
      <w:proofErr w:type="spellEnd"/>
      <w:r w:rsidRPr="00BB4683">
        <w:rPr>
          <w:rFonts w:eastAsia="DengXian"/>
          <w:lang w:val="en-CA"/>
        </w:rPr>
        <w:t xml:space="preserve">, are present in the same picture unit, and </w:t>
      </w:r>
      <w:proofErr w:type="spellStart"/>
      <w:r w:rsidRPr="00BB4683">
        <w:rPr>
          <w:rFonts w:eastAsia="DengXian"/>
          <w:lang w:val="en-CA"/>
        </w:rPr>
        <w:t>gfveGfvIdA</w:t>
      </w:r>
      <w:proofErr w:type="spellEnd"/>
      <w:r w:rsidRPr="00BB4683">
        <w:rPr>
          <w:rFonts w:eastAsia="DengXian"/>
          <w:lang w:val="en-CA"/>
        </w:rPr>
        <w:t xml:space="preserve"> is equal to </w:t>
      </w:r>
      <w:proofErr w:type="spellStart"/>
      <w:r w:rsidRPr="00BB4683">
        <w:rPr>
          <w:rFonts w:eastAsia="DengXian"/>
          <w:lang w:val="en-CA"/>
        </w:rPr>
        <w:t>gfveGfvIdB</w:t>
      </w:r>
      <w:proofErr w:type="spellEnd"/>
      <w:r w:rsidRPr="00BB4683">
        <w:rPr>
          <w:rFonts w:eastAsia="DengXian"/>
          <w:lang w:val="en-CA"/>
        </w:rPr>
        <w:t xml:space="preserve"> and </w:t>
      </w:r>
      <w:proofErr w:type="spellStart"/>
      <w:r w:rsidRPr="00BB4683">
        <w:rPr>
          <w:rFonts w:eastAsia="DengXian"/>
          <w:lang w:val="en-CA"/>
        </w:rPr>
        <w:t>gfveGfvCntA</w:t>
      </w:r>
      <w:proofErr w:type="spellEnd"/>
      <w:r w:rsidRPr="00BB4683">
        <w:rPr>
          <w:rFonts w:eastAsia="DengXian"/>
          <w:lang w:val="en-CA"/>
        </w:rPr>
        <w:t xml:space="preserve"> is less than </w:t>
      </w:r>
      <w:proofErr w:type="spellStart"/>
      <w:r w:rsidRPr="00BB4683">
        <w:rPr>
          <w:rFonts w:eastAsia="DengXian"/>
          <w:lang w:val="en-CA"/>
        </w:rPr>
        <w:t>gfveGfvCntB</w:t>
      </w:r>
      <w:proofErr w:type="spellEnd"/>
      <w:r w:rsidRPr="00BB4683">
        <w:rPr>
          <w:rFonts w:eastAsia="DengXian"/>
          <w:lang w:val="en-CA"/>
        </w:rPr>
        <w:t>, the GFVE SEI message A shall precede the GFVE SEI message B in decoding order.</w:t>
      </w:r>
    </w:p>
    <w:p w14:paraId="0ADA4D24" w14:textId="4B7BAEC3" w:rsidR="00BE6798" w:rsidRPr="00BB4683" w:rsidRDefault="00BE6798" w:rsidP="00BE6798">
      <w:pPr>
        <w:pStyle w:val="ListParagraph"/>
        <w:numPr>
          <w:ilvl w:val="0"/>
          <w:numId w:val="35"/>
        </w:numPr>
        <w:rPr>
          <w:rFonts w:eastAsia="DengXian"/>
          <w:lang w:val="en-CA"/>
        </w:rPr>
      </w:pPr>
      <w:r w:rsidRPr="00BB4683">
        <w:rPr>
          <w:rFonts w:eastAsia="DengXian"/>
          <w:lang w:val="en-CA"/>
        </w:rPr>
        <w:t xml:space="preserve">If a GFVE SEI message A with </w:t>
      </w:r>
      <w:proofErr w:type="spellStart"/>
      <w:r w:rsidRPr="00BB4683">
        <w:rPr>
          <w:rFonts w:eastAsia="DengXian"/>
          <w:lang w:val="en-CA"/>
        </w:rPr>
        <w:t>gfve_gfv_id</w:t>
      </w:r>
      <w:proofErr w:type="spellEnd"/>
      <w:r w:rsidRPr="00BB4683">
        <w:rPr>
          <w:rFonts w:eastAsia="DengXian"/>
          <w:lang w:val="en-CA"/>
        </w:rPr>
        <w:t xml:space="preserve"> equal to </w:t>
      </w:r>
      <w:proofErr w:type="spellStart"/>
      <w:r w:rsidRPr="00BB4683">
        <w:rPr>
          <w:rFonts w:eastAsia="DengXian"/>
          <w:lang w:val="en-CA"/>
        </w:rPr>
        <w:t>gfveGfvIdA</w:t>
      </w:r>
      <w:proofErr w:type="spellEnd"/>
      <w:r w:rsidRPr="00BB4683">
        <w:rPr>
          <w:rFonts w:eastAsia="DengXian"/>
          <w:lang w:val="en-CA"/>
        </w:rPr>
        <w:t xml:space="preserve">, </w:t>
      </w:r>
      <w:proofErr w:type="spellStart"/>
      <w:r w:rsidRPr="00BB4683">
        <w:rPr>
          <w:rFonts w:eastAsia="DengXian"/>
          <w:lang w:val="en-CA"/>
        </w:rPr>
        <w:t>gfve_gfv_cnt</w:t>
      </w:r>
      <w:proofErr w:type="spellEnd"/>
      <w:r w:rsidRPr="00BB4683">
        <w:rPr>
          <w:rFonts w:eastAsia="DengXian"/>
          <w:lang w:val="en-CA"/>
        </w:rPr>
        <w:t xml:space="preserve"> value equal to </w:t>
      </w:r>
      <w:proofErr w:type="spellStart"/>
      <w:r w:rsidRPr="00BB4683">
        <w:rPr>
          <w:rFonts w:eastAsia="DengXian"/>
          <w:lang w:val="en-CA"/>
        </w:rPr>
        <w:t>gfveGfvCntA</w:t>
      </w:r>
      <w:proofErr w:type="spellEnd"/>
      <w:r w:rsidRPr="00BB4683">
        <w:rPr>
          <w:rFonts w:eastAsia="DengXian"/>
          <w:lang w:val="en-CA"/>
        </w:rPr>
        <w:t xml:space="preserve">, and a GFV SEI message B with </w:t>
      </w:r>
      <w:proofErr w:type="spellStart"/>
      <w:r w:rsidRPr="00BB4683">
        <w:rPr>
          <w:rFonts w:eastAsia="DengXian"/>
          <w:lang w:val="en-CA"/>
        </w:rPr>
        <w:t>gfv_id</w:t>
      </w:r>
      <w:proofErr w:type="spellEnd"/>
      <w:r w:rsidRPr="00BB4683">
        <w:rPr>
          <w:rFonts w:eastAsia="DengXian"/>
          <w:lang w:val="en-CA"/>
        </w:rPr>
        <w:t xml:space="preserve"> equal to </w:t>
      </w:r>
      <w:proofErr w:type="spellStart"/>
      <w:r w:rsidRPr="00BB4683">
        <w:rPr>
          <w:rFonts w:eastAsia="DengXian"/>
          <w:lang w:val="en-CA"/>
        </w:rPr>
        <w:t>gfvIdB</w:t>
      </w:r>
      <w:proofErr w:type="spellEnd"/>
      <w:r w:rsidRPr="00BB4683">
        <w:rPr>
          <w:rFonts w:eastAsia="DengXian"/>
          <w:lang w:val="en-CA"/>
        </w:rPr>
        <w:t xml:space="preserve">, </w:t>
      </w:r>
      <w:proofErr w:type="spellStart"/>
      <w:r w:rsidRPr="00BB4683">
        <w:rPr>
          <w:rFonts w:eastAsia="DengXian"/>
          <w:lang w:val="en-CA"/>
        </w:rPr>
        <w:t>gfv_cnt</w:t>
      </w:r>
      <w:proofErr w:type="spellEnd"/>
      <w:r w:rsidRPr="00BB4683">
        <w:rPr>
          <w:rFonts w:eastAsia="DengXian"/>
          <w:lang w:val="en-CA"/>
        </w:rPr>
        <w:t xml:space="preserve"> value equal to </w:t>
      </w:r>
      <w:proofErr w:type="spellStart"/>
      <w:r w:rsidRPr="00BB4683">
        <w:rPr>
          <w:rFonts w:eastAsia="DengXian"/>
          <w:lang w:val="en-CA"/>
        </w:rPr>
        <w:t>gfvCntB</w:t>
      </w:r>
      <w:proofErr w:type="spellEnd"/>
      <w:r w:rsidRPr="00BB4683">
        <w:rPr>
          <w:rFonts w:eastAsia="DengXian"/>
          <w:lang w:val="en-CA"/>
        </w:rPr>
        <w:t xml:space="preserve">, are present in the same picture unit, if </w:t>
      </w:r>
      <w:proofErr w:type="spellStart"/>
      <w:r w:rsidRPr="00BB4683">
        <w:rPr>
          <w:rFonts w:eastAsia="DengXian"/>
          <w:lang w:val="en-CA"/>
        </w:rPr>
        <w:t>gfveGfvIdA</w:t>
      </w:r>
      <w:proofErr w:type="spellEnd"/>
      <w:r w:rsidRPr="00BB4683">
        <w:rPr>
          <w:rFonts w:eastAsia="DengXian"/>
          <w:lang w:val="en-CA"/>
        </w:rPr>
        <w:t xml:space="preserve"> is equal to </w:t>
      </w:r>
      <w:proofErr w:type="spellStart"/>
      <w:r w:rsidRPr="00BB4683">
        <w:rPr>
          <w:rFonts w:eastAsia="DengXian"/>
          <w:lang w:val="en-CA"/>
        </w:rPr>
        <w:t>gfvIdB</w:t>
      </w:r>
      <w:proofErr w:type="spellEnd"/>
      <w:r w:rsidRPr="00BB4683">
        <w:rPr>
          <w:rFonts w:eastAsia="DengXian"/>
          <w:lang w:val="en-CA"/>
        </w:rPr>
        <w:t xml:space="preserve">, </w:t>
      </w:r>
      <w:proofErr w:type="spellStart"/>
      <w:r w:rsidRPr="00BB4683">
        <w:rPr>
          <w:rFonts w:eastAsia="DengXian"/>
          <w:lang w:val="en-CA"/>
        </w:rPr>
        <w:t>gfveGfvCntA</w:t>
      </w:r>
      <w:proofErr w:type="spellEnd"/>
      <w:r w:rsidRPr="00BB4683">
        <w:rPr>
          <w:rFonts w:eastAsia="DengXian"/>
          <w:lang w:val="en-CA"/>
        </w:rPr>
        <w:t xml:space="preserve"> is less than </w:t>
      </w:r>
      <w:proofErr w:type="spellStart"/>
      <w:r w:rsidRPr="00BB4683">
        <w:rPr>
          <w:rFonts w:eastAsia="DengXian"/>
          <w:lang w:val="en-CA"/>
        </w:rPr>
        <w:t>gfvCntB</w:t>
      </w:r>
      <w:proofErr w:type="spellEnd"/>
      <w:r w:rsidRPr="00BB4683">
        <w:rPr>
          <w:rFonts w:eastAsia="DengXian"/>
          <w:lang w:val="en-CA"/>
        </w:rPr>
        <w:t>, the GFVE SEI message A shall precede the GFV SEI message B in decoding order.</w:t>
      </w:r>
    </w:p>
    <w:p w14:paraId="73CE1885" w14:textId="77777777" w:rsidR="00BE6798" w:rsidRPr="00BB4683" w:rsidRDefault="00BE6798" w:rsidP="00BE6798">
      <w:pPr>
        <w:pStyle w:val="ListParagraph"/>
        <w:numPr>
          <w:ilvl w:val="0"/>
          <w:numId w:val="35"/>
        </w:numPr>
        <w:rPr>
          <w:lang w:val="en-CA"/>
        </w:rPr>
      </w:pPr>
      <w:r w:rsidRPr="00BB4683">
        <w:rPr>
          <w:lang w:val="en-CA"/>
        </w:rPr>
        <w:t>When either of the following conditions is true, GFVE SEI messages shall have the same SEI payload content:</w:t>
      </w:r>
    </w:p>
    <w:p w14:paraId="448F9A3B" w14:textId="77777777" w:rsidR="00BE6798" w:rsidRPr="00BB4683" w:rsidRDefault="00BE6798" w:rsidP="00BE6798">
      <w:pPr>
        <w:pStyle w:val="ListParagraph"/>
        <w:numPr>
          <w:ilvl w:val="1"/>
          <w:numId w:val="35"/>
        </w:numPr>
        <w:rPr>
          <w:rFonts w:eastAsia="DengXian"/>
          <w:lang w:val="en-CA"/>
        </w:rPr>
      </w:pPr>
      <w:r w:rsidRPr="00BB4683">
        <w:rPr>
          <w:rFonts w:eastAsia="DengXian"/>
          <w:lang w:val="en-CA"/>
        </w:rPr>
        <w:t xml:space="preserve">The GFVE SEI messages are present in the same picture unit, have </w:t>
      </w:r>
      <w:proofErr w:type="spellStart"/>
      <w:r w:rsidRPr="00BB4683">
        <w:rPr>
          <w:rFonts w:eastAsia="DengXian"/>
          <w:lang w:val="en-CA"/>
        </w:rPr>
        <w:t>gfve_nn_base_flag</w:t>
      </w:r>
      <w:proofErr w:type="spellEnd"/>
      <w:r w:rsidRPr="00BB4683">
        <w:rPr>
          <w:rFonts w:eastAsia="DengXian"/>
          <w:lang w:val="en-CA"/>
        </w:rPr>
        <w:t xml:space="preserve"> present and equal to 1 and have the same value of </w:t>
      </w:r>
      <w:proofErr w:type="spellStart"/>
      <w:r w:rsidRPr="00BB4683">
        <w:rPr>
          <w:rFonts w:eastAsia="DengXian"/>
          <w:lang w:val="en-CA"/>
        </w:rPr>
        <w:t>gfve_id</w:t>
      </w:r>
      <w:proofErr w:type="spellEnd"/>
      <w:r w:rsidRPr="00BB4683">
        <w:rPr>
          <w:rFonts w:eastAsia="DengXian"/>
          <w:lang w:val="en-CA"/>
        </w:rPr>
        <w:t xml:space="preserve">, </w:t>
      </w:r>
      <w:proofErr w:type="spellStart"/>
      <w:r w:rsidRPr="00BB4683">
        <w:rPr>
          <w:rFonts w:eastAsia="DengXian"/>
          <w:lang w:val="en-CA"/>
        </w:rPr>
        <w:t>gfve_gfv_id</w:t>
      </w:r>
      <w:proofErr w:type="spellEnd"/>
      <w:r w:rsidRPr="00BB4683">
        <w:rPr>
          <w:rFonts w:eastAsia="DengXian"/>
          <w:lang w:val="en-CA"/>
        </w:rPr>
        <w:t xml:space="preserve">, </w:t>
      </w:r>
      <w:proofErr w:type="spellStart"/>
      <w:r w:rsidRPr="00BB4683">
        <w:rPr>
          <w:rFonts w:eastAsia="DengXian"/>
          <w:lang w:val="en-CA"/>
        </w:rPr>
        <w:t>gfve_gfv_cnt</w:t>
      </w:r>
      <w:proofErr w:type="spellEnd"/>
      <w:r w:rsidRPr="00BB4683">
        <w:rPr>
          <w:rFonts w:eastAsia="DengXian"/>
          <w:lang w:val="en-CA"/>
        </w:rPr>
        <w:t>.</w:t>
      </w:r>
    </w:p>
    <w:p w14:paraId="541CA346" w14:textId="77777777" w:rsidR="00BE6798" w:rsidRPr="00BB4683" w:rsidRDefault="00BE6798" w:rsidP="00BE6798">
      <w:pPr>
        <w:pStyle w:val="ListParagraph"/>
        <w:numPr>
          <w:ilvl w:val="1"/>
          <w:numId w:val="35"/>
        </w:numPr>
        <w:rPr>
          <w:rFonts w:eastAsia="DengXian"/>
          <w:lang w:val="en-CA"/>
        </w:rPr>
      </w:pPr>
      <w:r w:rsidRPr="00BB4683">
        <w:rPr>
          <w:rFonts w:eastAsia="DengXian"/>
          <w:lang w:val="en-CA"/>
        </w:rPr>
        <w:t xml:space="preserve">The GFVE SEI messages are present in the same picture unit, have </w:t>
      </w:r>
      <w:proofErr w:type="spellStart"/>
      <w:r w:rsidRPr="00BB4683">
        <w:rPr>
          <w:rFonts w:eastAsia="DengXian"/>
          <w:lang w:val="en-CA"/>
        </w:rPr>
        <w:t>gfve_nn_base_flag</w:t>
      </w:r>
      <w:proofErr w:type="spellEnd"/>
      <w:r w:rsidRPr="00BB4683">
        <w:rPr>
          <w:rFonts w:eastAsia="DengXian"/>
          <w:lang w:val="en-CA"/>
        </w:rPr>
        <w:t xml:space="preserve"> not present and have the same value of </w:t>
      </w:r>
      <w:proofErr w:type="spellStart"/>
      <w:r w:rsidRPr="00BB4683">
        <w:rPr>
          <w:rFonts w:eastAsia="DengXian"/>
          <w:lang w:val="en-CA"/>
        </w:rPr>
        <w:t>gfve_id</w:t>
      </w:r>
      <w:proofErr w:type="spellEnd"/>
      <w:r w:rsidRPr="00BB4683">
        <w:rPr>
          <w:rFonts w:eastAsia="DengXian"/>
          <w:lang w:val="en-CA"/>
        </w:rPr>
        <w:t xml:space="preserve">, </w:t>
      </w:r>
      <w:proofErr w:type="spellStart"/>
      <w:r w:rsidRPr="00BB4683">
        <w:rPr>
          <w:rFonts w:eastAsia="DengXian"/>
          <w:lang w:val="en-CA"/>
        </w:rPr>
        <w:t>gfve_gfv_id</w:t>
      </w:r>
      <w:proofErr w:type="spellEnd"/>
      <w:r w:rsidRPr="00BB4683">
        <w:rPr>
          <w:rFonts w:eastAsia="DengXian"/>
          <w:lang w:val="en-CA"/>
        </w:rPr>
        <w:t xml:space="preserve">, </w:t>
      </w:r>
      <w:proofErr w:type="spellStart"/>
      <w:r w:rsidRPr="00BB4683">
        <w:rPr>
          <w:rFonts w:eastAsia="DengXian"/>
          <w:lang w:val="en-CA"/>
        </w:rPr>
        <w:t>gfve_gfv_cnt</w:t>
      </w:r>
      <w:proofErr w:type="spellEnd"/>
      <w:r w:rsidRPr="00BB4683">
        <w:rPr>
          <w:rFonts w:eastAsia="DengXian"/>
          <w:lang w:val="en-CA"/>
        </w:rPr>
        <w:t>.</w:t>
      </w:r>
    </w:p>
    <w:p w14:paraId="69B08619" w14:textId="0ADF5FD7" w:rsidR="00BE6798" w:rsidRPr="00BB4683" w:rsidRDefault="00BE6798" w:rsidP="00BE6798">
      <w:pPr>
        <w:rPr>
          <w:lang w:val="en-GB"/>
        </w:rPr>
      </w:pPr>
      <w:proofErr w:type="spellStart"/>
      <w:r w:rsidRPr="00BB4683">
        <w:rPr>
          <w:rFonts w:eastAsia="DengXian"/>
          <w:b/>
          <w:bCs/>
          <w:lang w:val="en-GB"/>
        </w:rPr>
        <w:t>gfve_nn_present_flag</w:t>
      </w:r>
      <w:proofErr w:type="spellEnd"/>
      <w:r w:rsidRPr="00BB4683">
        <w:rPr>
          <w:rFonts w:eastAsia="DengXian"/>
          <w:lang w:val="en-GB"/>
        </w:rPr>
        <w:t xml:space="preserve"> equal to 1 indicates</w:t>
      </w:r>
      <w:r w:rsidRPr="00BB4683">
        <w:rPr>
          <w:rFonts w:eastAsia="DengXian"/>
          <w:b/>
          <w:bCs/>
          <w:lang w:val="en-GB"/>
        </w:rPr>
        <w:t xml:space="preserve"> </w:t>
      </w:r>
      <w:r w:rsidRPr="00BB4683">
        <w:rPr>
          <w:lang w:val="en-GB"/>
        </w:rPr>
        <w:t xml:space="preserve">a neural network that may be used as a </w:t>
      </w:r>
      <w:proofErr w:type="spellStart"/>
      <w:r w:rsidRPr="00BB4683">
        <w:rPr>
          <w:lang w:val="en-GB"/>
        </w:rPr>
        <w:t>EnhancerNN</w:t>
      </w:r>
      <w:proofErr w:type="spellEnd"/>
      <w:r w:rsidRPr="00BB4683">
        <w:rPr>
          <w:lang w:val="en-GB"/>
        </w:rPr>
        <w:t>(</w:t>
      </w:r>
      <w:r w:rsidRPr="00BB4683">
        <w:rPr>
          <w:bCs/>
          <w:sz w:val="18"/>
          <w:lang w:val="en-GB"/>
        </w:rPr>
        <w:t> </w:t>
      </w:r>
      <w:r w:rsidRPr="00BB4683">
        <w:rPr>
          <w:lang w:val="en-GB"/>
        </w:rPr>
        <w:t xml:space="preserve">) is contained or indicated by the SEI message. </w:t>
      </w:r>
      <w:proofErr w:type="spellStart"/>
      <w:r w:rsidRPr="00BB4683">
        <w:rPr>
          <w:rFonts w:eastAsia="DengXian"/>
          <w:lang w:val="en-GB"/>
        </w:rPr>
        <w:t>gfve_nn_present_flag</w:t>
      </w:r>
      <w:proofErr w:type="spellEnd"/>
      <w:r w:rsidRPr="00BB4683">
        <w:rPr>
          <w:rFonts w:eastAsia="DengXian"/>
          <w:lang w:val="en-GB"/>
        </w:rPr>
        <w:t xml:space="preserve"> equal to 0 indicates</w:t>
      </w:r>
      <w:r w:rsidRPr="00BB4683">
        <w:rPr>
          <w:rFonts w:eastAsia="DengXian"/>
          <w:b/>
          <w:bCs/>
          <w:lang w:val="en-GB"/>
        </w:rPr>
        <w:t xml:space="preserve"> </w:t>
      </w:r>
      <w:r w:rsidRPr="00BB4683">
        <w:rPr>
          <w:lang w:val="en-GB"/>
        </w:rPr>
        <w:t xml:space="preserve">a neural network that may be used as a </w:t>
      </w:r>
      <w:proofErr w:type="spellStart"/>
      <w:r w:rsidRPr="00BB4683">
        <w:rPr>
          <w:lang w:val="en-GB"/>
        </w:rPr>
        <w:t>EnhancerNN</w:t>
      </w:r>
      <w:proofErr w:type="spellEnd"/>
      <w:r w:rsidRPr="00BB4683">
        <w:rPr>
          <w:lang w:val="en-GB"/>
        </w:rPr>
        <w:t>(</w:t>
      </w:r>
      <w:r w:rsidRPr="00BB4683">
        <w:rPr>
          <w:bCs/>
          <w:sz w:val="18"/>
          <w:lang w:val="en-GB"/>
        </w:rPr>
        <w:t> </w:t>
      </w:r>
      <w:r w:rsidRPr="00BB4683">
        <w:rPr>
          <w:lang w:val="en-GB"/>
        </w:rPr>
        <w:t>) is not contained or indicated by the SEI message.</w:t>
      </w:r>
    </w:p>
    <w:p w14:paraId="34156CD6" w14:textId="72C0AF45" w:rsidR="00BE6798" w:rsidRPr="00BB4683" w:rsidRDefault="00BE6798" w:rsidP="00BE6798">
      <w:pPr>
        <w:rPr>
          <w:lang w:val="en-GB"/>
        </w:rPr>
      </w:pPr>
      <w:proofErr w:type="spellStart"/>
      <w:r w:rsidRPr="00BB4683">
        <w:rPr>
          <w:b/>
          <w:bCs/>
          <w:lang w:val="en-GB"/>
        </w:rPr>
        <w:t>gfve_nn_base_flag</w:t>
      </w:r>
      <w:proofErr w:type="spellEnd"/>
      <w:r w:rsidRPr="00BB4683">
        <w:rPr>
          <w:lang w:val="en-GB"/>
        </w:rPr>
        <w:t>,</w:t>
      </w:r>
      <w:r w:rsidRPr="00BB4683">
        <w:rPr>
          <w:b/>
          <w:bCs/>
          <w:lang w:val="en-GB"/>
        </w:rPr>
        <w:t xml:space="preserve"> </w:t>
      </w:r>
      <w:proofErr w:type="spellStart"/>
      <w:r w:rsidRPr="00BB4683">
        <w:rPr>
          <w:b/>
          <w:bCs/>
          <w:lang w:val="en-GB"/>
        </w:rPr>
        <w:t>gfve_nn_mode_idc</w:t>
      </w:r>
      <w:proofErr w:type="spellEnd"/>
      <w:r w:rsidRPr="00BB4683">
        <w:rPr>
          <w:lang w:val="en-GB"/>
        </w:rPr>
        <w:t>,</w:t>
      </w:r>
      <w:r w:rsidRPr="00BB4683">
        <w:rPr>
          <w:b/>
          <w:bCs/>
          <w:lang w:val="en-GB"/>
        </w:rPr>
        <w:t xml:space="preserve"> </w:t>
      </w:r>
      <w:proofErr w:type="spellStart"/>
      <w:r w:rsidRPr="00BB4683">
        <w:rPr>
          <w:b/>
          <w:bCs/>
          <w:lang w:val="en-GB"/>
        </w:rPr>
        <w:t>gfve_nn_reserved_zero_bit_a</w:t>
      </w:r>
      <w:proofErr w:type="spellEnd"/>
      <w:r w:rsidRPr="00BB4683">
        <w:rPr>
          <w:lang w:val="en-GB"/>
        </w:rPr>
        <w:t>,</w:t>
      </w:r>
      <w:r w:rsidRPr="00BB4683">
        <w:rPr>
          <w:b/>
          <w:bCs/>
          <w:lang w:val="en-GB"/>
        </w:rPr>
        <w:t xml:space="preserve"> </w:t>
      </w:r>
      <w:proofErr w:type="spellStart"/>
      <w:r w:rsidRPr="00BB4683">
        <w:rPr>
          <w:b/>
          <w:bCs/>
          <w:lang w:val="en-GB"/>
        </w:rPr>
        <w:t>gfve_nn_tag_uri</w:t>
      </w:r>
      <w:proofErr w:type="spellEnd"/>
      <w:r w:rsidRPr="00BB4683">
        <w:rPr>
          <w:lang w:val="en-GB"/>
        </w:rPr>
        <w:t>,</w:t>
      </w:r>
      <w:r w:rsidRPr="00BB4683">
        <w:rPr>
          <w:b/>
          <w:bCs/>
          <w:lang w:val="en-GB"/>
        </w:rPr>
        <w:t xml:space="preserve"> </w:t>
      </w:r>
      <w:proofErr w:type="spellStart"/>
      <w:r w:rsidRPr="00BB4683">
        <w:rPr>
          <w:b/>
          <w:bCs/>
          <w:lang w:val="en-GB"/>
        </w:rPr>
        <w:t>gfve_nn_uri</w:t>
      </w:r>
      <w:proofErr w:type="spellEnd"/>
      <w:r w:rsidRPr="00BB4683">
        <w:rPr>
          <w:lang w:val="en-GB"/>
        </w:rPr>
        <w:t xml:space="preserve">, </w:t>
      </w:r>
      <w:proofErr w:type="spellStart"/>
      <w:r w:rsidRPr="00BB4683">
        <w:rPr>
          <w:b/>
          <w:bCs/>
          <w:lang w:val="en-GB"/>
        </w:rPr>
        <w:t>gfve_nn_payload_byte</w:t>
      </w:r>
      <w:proofErr w:type="spellEnd"/>
      <w:r w:rsidRPr="00BB4683">
        <w:rPr>
          <w:lang w:val="en-GB"/>
        </w:rPr>
        <w:t>[</w:t>
      </w:r>
      <w:r w:rsidRPr="00BB4683">
        <w:rPr>
          <w:bCs/>
          <w:sz w:val="18"/>
          <w:lang w:val="en-GB"/>
        </w:rPr>
        <w:t> </w:t>
      </w:r>
      <w:proofErr w:type="spellStart"/>
      <w:r w:rsidRPr="00BB4683">
        <w:rPr>
          <w:lang w:val="en-GB"/>
        </w:rPr>
        <w:t>i</w:t>
      </w:r>
      <w:proofErr w:type="spellEnd"/>
      <w:r w:rsidRPr="00BB4683">
        <w:rPr>
          <w:bCs/>
          <w:sz w:val="18"/>
          <w:lang w:val="en-GB"/>
        </w:rPr>
        <w:t> </w:t>
      </w:r>
      <w:r w:rsidRPr="00BB4683">
        <w:rPr>
          <w:lang w:val="en-GB"/>
        </w:rPr>
        <w:t xml:space="preserve">] specify a neural network that may be used as a </w:t>
      </w:r>
      <w:proofErr w:type="spellStart"/>
      <w:r w:rsidR="00DB1530">
        <w:rPr>
          <w:lang w:val="en-GB"/>
        </w:rPr>
        <w:t>Enhancer</w:t>
      </w:r>
      <w:r w:rsidRPr="00BB4683">
        <w:rPr>
          <w:lang w:val="en-GB"/>
        </w:rPr>
        <w:t>NN</w:t>
      </w:r>
      <w:proofErr w:type="spellEnd"/>
      <w:r w:rsidRPr="00BB4683">
        <w:rPr>
          <w:lang w:val="en-GB"/>
        </w:rPr>
        <w:t>(</w:t>
      </w:r>
      <w:r w:rsidRPr="00BB4683">
        <w:rPr>
          <w:bCs/>
          <w:sz w:val="18"/>
          <w:lang w:val="en-GB"/>
        </w:rPr>
        <w:t> </w:t>
      </w:r>
      <w:r w:rsidRPr="00BB4683">
        <w:rPr>
          <w:lang w:val="en-GB"/>
        </w:rPr>
        <w:t xml:space="preserve">). </w:t>
      </w:r>
      <w:proofErr w:type="spellStart"/>
      <w:r w:rsidRPr="00BB4683">
        <w:rPr>
          <w:lang w:val="en-GB"/>
        </w:rPr>
        <w:t>gfv_nn_base_flag</w:t>
      </w:r>
      <w:proofErr w:type="spellEnd"/>
      <w:r w:rsidRPr="00BB4683">
        <w:rPr>
          <w:lang w:val="en-GB"/>
        </w:rPr>
        <w:t xml:space="preserve">, </w:t>
      </w:r>
      <w:proofErr w:type="spellStart"/>
      <w:r w:rsidRPr="00BB4683">
        <w:rPr>
          <w:lang w:val="en-GB"/>
        </w:rPr>
        <w:t>gfv_nn_mode_idc</w:t>
      </w:r>
      <w:proofErr w:type="spellEnd"/>
      <w:r w:rsidRPr="00BB4683">
        <w:rPr>
          <w:lang w:val="en-GB"/>
        </w:rPr>
        <w:t xml:space="preserve">, </w:t>
      </w:r>
      <w:proofErr w:type="spellStart"/>
      <w:r w:rsidRPr="00BB4683">
        <w:rPr>
          <w:lang w:val="en-GB"/>
        </w:rPr>
        <w:t>gfv_nn_reserved_zero_bit_a</w:t>
      </w:r>
      <w:proofErr w:type="spellEnd"/>
      <w:r w:rsidRPr="00BB4683">
        <w:rPr>
          <w:lang w:val="en-GB"/>
        </w:rPr>
        <w:t xml:space="preserve">, </w:t>
      </w:r>
      <w:proofErr w:type="spellStart"/>
      <w:r w:rsidRPr="00BB4683">
        <w:rPr>
          <w:lang w:val="en-GB"/>
        </w:rPr>
        <w:t>gfv_nn_tag_uri</w:t>
      </w:r>
      <w:proofErr w:type="spellEnd"/>
      <w:r w:rsidRPr="00BB4683">
        <w:rPr>
          <w:lang w:val="en-GB"/>
        </w:rPr>
        <w:t xml:space="preserve">, </w:t>
      </w:r>
      <w:proofErr w:type="spellStart"/>
      <w:r w:rsidRPr="00BB4683">
        <w:rPr>
          <w:lang w:val="en-GB"/>
        </w:rPr>
        <w:t>gfv_nn_uri</w:t>
      </w:r>
      <w:proofErr w:type="spellEnd"/>
      <w:r w:rsidRPr="00BB4683">
        <w:rPr>
          <w:lang w:val="en-GB"/>
        </w:rPr>
        <w:t xml:space="preserve">, </w:t>
      </w:r>
      <w:proofErr w:type="spellStart"/>
      <w:r w:rsidRPr="00BB4683">
        <w:rPr>
          <w:lang w:val="en-GB"/>
        </w:rPr>
        <w:t>gfv_nn_payload_byte</w:t>
      </w:r>
      <w:proofErr w:type="spellEnd"/>
      <w:r w:rsidRPr="00BB4683">
        <w:rPr>
          <w:lang w:val="en-GB"/>
        </w:rPr>
        <w:t>[</w:t>
      </w:r>
      <w:r w:rsidRPr="00BB4683">
        <w:rPr>
          <w:bCs/>
          <w:sz w:val="18"/>
          <w:lang w:val="en-GB"/>
        </w:rPr>
        <w:t> </w:t>
      </w:r>
      <w:proofErr w:type="spellStart"/>
      <w:r w:rsidRPr="00BB4683">
        <w:rPr>
          <w:lang w:val="en-GB"/>
        </w:rPr>
        <w:t>i</w:t>
      </w:r>
      <w:proofErr w:type="spellEnd"/>
      <w:r w:rsidRPr="00BB4683">
        <w:rPr>
          <w:bCs/>
          <w:sz w:val="18"/>
          <w:lang w:val="en-GB"/>
        </w:rPr>
        <w:t> </w:t>
      </w:r>
      <w:r w:rsidRPr="00BB4683">
        <w:rPr>
          <w:lang w:val="en-GB"/>
        </w:rPr>
        <w:t xml:space="preserve">] have the same syntax and semantics as </w:t>
      </w:r>
      <w:proofErr w:type="spellStart"/>
      <w:r w:rsidRPr="00BB4683">
        <w:rPr>
          <w:b/>
          <w:bCs/>
          <w:lang w:val="en-GB"/>
        </w:rPr>
        <w:t>nnpfc_base_flag</w:t>
      </w:r>
      <w:proofErr w:type="spellEnd"/>
      <w:r w:rsidRPr="00BB4683">
        <w:rPr>
          <w:lang w:val="en-GB"/>
        </w:rPr>
        <w:t>,</w:t>
      </w:r>
      <w:r w:rsidRPr="00BB4683">
        <w:rPr>
          <w:b/>
          <w:bCs/>
          <w:lang w:val="en-GB"/>
        </w:rPr>
        <w:t xml:space="preserve"> </w:t>
      </w:r>
      <w:proofErr w:type="spellStart"/>
      <w:r w:rsidRPr="00BB4683">
        <w:rPr>
          <w:b/>
          <w:bCs/>
          <w:lang w:val="en-GB"/>
        </w:rPr>
        <w:t>nnpfc_mode_idc</w:t>
      </w:r>
      <w:proofErr w:type="spellEnd"/>
      <w:r w:rsidRPr="00BB4683">
        <w:rPr>
          <w:lang w:val="en-GB"/>
        </w:rPr>
        <w:t>,</w:t>
      </w:r>
      <w:r w:rsidRPr="00BB4683">
        <w:rPr>
          <w:b/>
          <w:bCs/>
          <w:lang w:val="en-GB"/>
        </w:rPr>
        <w:t xml:space="preserve"> </w:t>
      </w:r>
      <w:proofErr w:type="spellStart"/>
      <w:r w:rsidRPr="00BB4683">
        <w:rPr>
          <w:b/>
          <w:bCs/>
          <w:lang w:val="en-GB"/>
        </w:rPr>
        <w:t>nnpfc_reserved_zero_bit_a</w:t>
      </w:r>
      <w:proofErr w:type="spellEnd"/>
      <w:r w:rsidRPr="00BB4683">
        <w:rPr>
          <w:lang w:val="en-GB"/>
        </w:rPr>
        <w:t>,</w:t>
      </w:r>
      <w:r w:rsidRPr="00BB4683">
        <w:rPr>
          <w:b/>
          <w:bCs/>
          <w:lang w:val="en-GB"/>
        </w:rPr>
        <w:t xml:space="preserve"> </w:t>
      </w:r>
      <w:proofErr w:type="spellStart"/>
      <w:r w:rsidRPr="00BB4683">
        <w:rPr>
          <w:b/>
          <w:bCs/>
          <w:lang w:val="en-GB"/>
        </w:rPr>
        <w:t>nnpfc_tag_uri</w:t>
      </w:r>
      <w:proofErr w:type="spellEnd"/>
      <w:r w:rsidRPr="00BB4683">
        <w:rPr>
          <w:lang w:val="en-GB"/>
        </w:rPr>
        <w:t>,</w:t>
      </w:r>
      <w:r w:rsidRPr="00BB4683">
        <w:rPr>
          <w:b/>
          <w:bCs/>
          <w:lang w:val="en-GB"/>
        </w:rPr>
        <w:t xml:space="preserve"> </w:t>
      </w:r>
      <w:proofErr w:type="spellStart"/>
      <w:r w:rsidRPr="00BB4683">
        <w:rPr>
          <w:b/>
          <w:bCs/>
          <w:lang w:val="en-GB"/>
        </w:rPr>
        <w:t>nnpfc_uri</w:t>
      </w:r>
      <w:proofErr w:type="spellEnd"/>
      <w:r w:rsidRPr="00BB4683">
        <w:rPr>
          <w:lang w:val="en-GB"/>
        </w:rPr>
        <w:t xml:space="preserve">, </w:t>
      </w:r>
      <w:proofErr w:type="spellStart"/>
      <w:r w:rsidRPr="00BB4683">
        <w:rPr>
          <w:b/>
          <w:bCs/>
          <w:lang w:val="en-GB"/>
        </w:rPr>
        <w:t>nnpfc_payload_byte</w:t>
      </w:r>
      <w:proofErr w:type="spellEnd"/>
      <w:r w:rsidRPr="00BB4683">
        <w:rPr>
          <w:lang w:val="en-GB"/>
        </w:rPr>
        <w:t>[</w:t>
      </w:r>
      <w:r w:rsidRPr="00BB4683">
        <w:rPr>
          <w:bCs/>
          <w:sz w:val="18"/>
          <w:lang w:val="en-GB"/>
        </w:rPr>
        <w:t> </w:t>
      </w:r>
      <w:proofErr w:type="spellStart"/>
      <w:r w:rsidRPr="00BB4683">
        <w:rPr>
          <w:lang w:val="en-GB"/>
        </w:rPr>
        <w:t>i</w:t>
      </w:r>
      <w:proofErr w:type="spellEnd"/>
      <w:r w:rsidRPr="00BB4683">
        <w:rPr>
          <w:bCs/>
          <w:sz w:val="18"/>
          <w:lang w:val="en-GB"/>
        </w:rPr>
        <w:t> </w:t>
      </w:r>
      <w:r w:rsidRPr="00BB4683">
        <w:rPr>
          <w:lang w:val="en-GB"/>
        </w:rPr>
        <w:t>], respectively.</w:t>
      </w:r>
    </w:p>
    <w:p w14:paraId="34FD1BF8" w14:textId="77777777" w:rsidR="00BE6798" w:rsidRPr="00BB4683" w:rsidRDefault="00BE6798" w:rsidP="00BE6798">
      <w:pPr>
        <w:rPr>
          <w:bCs/>
          <w:szCs w:val="24"/>
          <w:lang w:val="en-GB"/>
        </w:rPr>
      </w:pPr>
      <w:proofErr w:type="spellStart"/>
      <w:r w:rsidRPr="00BB4683">
        <w:rPr>
          <w:b/>
          <w:color w:val="000000" w:themeColor="text1"/>
          <w:szCs w:val="24"/>
        </w:rPr>
        <w:t>gfve</w:t>
      </w:r>
      <w:proofErr w:type="spellEnd"/>
      <w:r w:rsidRPr="00BB4683">
        <w:rPr>
          <w:b/>
          <w:color w:val="000000" w:themeColor="text1"/>
          <w:szCs w:val="24"/>
        </w:rPr>
        <w:t>_</w:t>
      </w:r>
      <w:proofErr w:type="spellStart"/>
      <w:r w:rsidRPr="00BB4683">
        <w:rPr>
          <w:b/>
          <w:bCs/>
          <w:color w:val="000000" w:themeColor="text1"/>
          <w:szCs w:val="24"/>
          <w:lang w:val="en-GB"/>
        </w:rPr>
        <w:t>matrix_element_precision_factor</w:t>
      </w:r>
      <w:proofErr w:type="spellEnd"/>
      <w:r w:rsidRPr="00BB4683">
        <w:rPr>
          <w:color w:val="000000" w:themeColor="text1"/>
          <w:szCs w:val="24"/>
          <w:lang w:val="en-GB"/>
        </w:rPr>
        <w:t xml:space="preserve"> </w:t>
      </w:r>
      <w:r w:rsidRPr="00BB4683">
        <w:rPr>
          <w:bCs/>
          <w:color w:val="000000" w:themeColor="text1"/>
          <w:szCs w:val="24"/>
          <w:lang w:val="en-GB"/>
        </w:rPr>
        <w:t>indicates quantization factor of matrix elements signalled in the SEI message.</w:t>
      </w:r>
    </w:p>
    <w:p w14:paraId="6D26C4D8" w14:textId="77777777" w:rsidR="00BE6798" w:rsidRPr="00BB4683" w:rsidRDefault="00BE6798" w:rsidP="00BE6798">
      <w:pPr>
        <w:rPr>
          <w:lang w:val="en-GB" w:eastAsia="it-IT"/>
          <w14:glow w14:rad="0">
            <w14:srgbClr w14:val="FFFFFF"/>
          </w14:glow>
        </w:rPr>
      </w:pPr>
      <w:r w:rsidRPr="00BB4683">
        <w:rPr>
          <w:b/>
          <w:bCs/>
          <w:lang w:val="en-GB" w:eastAsia="it-IT"/>
          <w14:glow w14:rad="0">
            <w14:srgbClr w14:val="FFFFFF"/>
          </w14:glow>
        </w:rPr>
        <w:t xml:space="preserve">gfve_num_matrices_minus1 </w:t>
      </w:r>
      <w:r w:rsidRPr="00BB4683">
        <w:rPr>
          <w:lang w:val="en-GB" w:eastAsia="it-IT"/>
          <w14:glow w14:rad="0">
            <w14:srgbClr w14:val="FFFFFF"/>
          </w14:glow>
        </w:rPr>
        <w:t xml:space="preserve">plus 1 specifies the number of matrices signalled in the SEI message. </w:t>
      </w:r>
      <w:r w:rsidRPr="00BB4683">
        <w:rPr>
          <w:szCs w:val="24"/>
          <w:lang w:val="en-GB"/>
        </w:rPr>
        <w:t xml:space="preserve">The value of </w:t>
      </w:r>
      <w:proofErr w:type="spellStart"/>
      <w:r w:rsidRPr="00BB4683">
        <w:rPr>
          <w:bCs/>
          <w:color w:val="000000" w:themeColor="text1"/>
          <w:szCs w:val="24"/>
          <w:lang w:val="en-GB"/>
        </w:rPr>
        <w:t>gfv</w:t>
      </w:r>
      <w:proofErr w:type="spellEnd"/>
      <w:r w:rsidRPr="00BB4683">
        <w:rPr>
          <w:bCs/>
          <w:color w:val="000000" w:themeColor="text1"/>
          <w:szCs w:val="24"/>
          <w:lang w:val="en-GB"/>
        </w:rPr>
        <w:t>_</w:t>
      </w:r>
      <w:r w:rsidRPr="00BB4683">
        <w:rPr>
          <w:color w:val="000000" w:themeColor="text1"/>
          <w:szCs w:val="24"/>
        </w:rPr>
        <w:t xml:space="preserve">num_matrices_minus1 </w:t>
      </w:r>
      <w:r w:rsidRPr="00BB4683">
        <w:rPr>
          <w:szCs w:val="24"/>
          <w:lang w:val="en-GB"/>
        </w:rPr>
        <w:t>shall be in the range of 0 to 2</w:t>
      </w:r>
      <w:r w:rsidRPr="00BB4683">
        <w:rPr>
          <w:szCs w:val="24"/>
          <w:vertAlign w:val="superscript"/>
          <w:lang w:val="en-GB"/>
        </w:rPr>
        <w:t>16</w:t>
      </w:r>
      <w:r w:rsidRPr="00BB4683">
        <w:rPr>
          <w:lang w:val="en-GB" w:eastAsia="it-IT"/>
          <w14:glow w14:rad="0">
            <w14:srgbClr w14:val="FFFFFF"/>
          </w14:glow>
        </w:rPr>
        <w:t> – </w:t>
      </w:r>
      <w:r w:rsidRPr="00BB4683">
        <w:rPr>
          <w:szCs w:val="24"/>
          <w:lang w:val="en-GB"/>
        </w:rPr>
        <w:t>1, inclusive.</w:t>
      </w:r>
    </w:p>
    <w:p w14:paraId="035A84D0" w14:textId="77777777" w:rsidR="00BE6798" w:rsidRPr="00BB4683" w:rsidRDefault="00BE6798" w:rsidP="00BE6798">
      <w:pPr>
        <w:rPr>
          <w:color w:val="000000" w:themeColor="text1"/>
        </w:rPr>
      </w:pPr>
      <w:r w:rsidRPr="00BB4683">
        <w:rPr>
          <w:b/>
          <w:bCs/>
          <w:lang w:val="en-GB" w:eastAsia="it-IT"/>
          <w14:glow w14:rad="0">
            <w14:srgbClr w14:val="FFFFFF"/>
          </w14:glow>
        </w:rPr>
        <w:t>gfve_matrix_height_minus1</w:t>
      </w:r>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 xml:space="preserve">] plus 1 indicates the height of the </w:t>
      </w:r>
      <w:proofErr w:type="spellStart"/>
      <w:r w:rsidRPr="00BB4683">
        <w:rPr>
          <w:color w:val="000000" w:themeColor="text1"/>
        </w:rPr>
        <w:t>i-th</w:t>
      </w:r>
      <w:proofErr w:type="spellEnd"/>
      <w:r w:rsidRPr="00BB4683">
        <w:rPr>
          <w:color w:val="000000" w:themeColor="text1"/>
        </w:rPr>
        <w:t xml:space="preserve"> matrix.</w:t>
      </w:r>
    </w:p>
    <w:p w14:paraId="42A5DA3B" w14:textId="77777777" w:rsidR="00BE6798" w:rsidRPr="00BB4683" w:rsidRDefault="00BE6798" w:rsidP="00BE6798">
      <w:pPr>
        <w:rPr>
          <w:color w:val="000000" w:themeColor="text1"/>
        </w:rPr>
      </w:pPr>
      <w:r w:rsidRPr="00BB4683">
        <w:rPr>
          <w:b/>
          <w:bCs/>
          <w:lang w:val="en-GB" w:eastAsia="it-IT"/>
          <w14:glow w14:rad="0">
            <w14:srgbClr w14:val="FFFFFF"/>
          </w14:glow>
        </w:rPr>
        <w:t>gfve_matrix_width_minus1</w:t>
      </w:r>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 xml:space="preserve">] plus 1 indicates the </w:t>
      </w:r>
      <w:proofErr w:type="spellStart"/>
      <w:r w:rsidRPr="00BB4683">
        <w:rPr>
          <w:color w:val="000000" w:themeColor="text1"/>
        </w:rPr>
        <w:t>with</w:t>
      </w:r>
      <w:proofErr w:type="spellEnd"/>
      <w:r w:rsidRPr="00BB4683">
        <w:rPr>
          <w:color w:val="000000" w:themeColor="text1"/>
        </w:rPr>
        <w:t xml:space="preserve"> of the </w:t>
      </w:r>
      <w:proofErr w:type="spellStart"/>
      <w:r w:rsidRPr="00BB4683">
        <w:rPr>
          <w:color w:val="000000" w:themeColor="text1"/>
        </w:rPr>
        <w:t>i-th</w:t>
      </w:r>
      <w:proofErr w:type="spellEnd"/>
      <w:r w:rsidRPr="00BB4683">
        <w:rPr>
          <w:color w:val="000000" w:themeColor="text1"/>
        </w:rPr>
        <w:t xml:space="preserve"> matrix.</w:t>
      </w:r>
    </w:p>
    <w:p w14:paraId="6FB1EBE3" w14:textId="40C792F3" w:rsidR="00BE6798" w:rsidRPr="00BB4683" w:rsidRDefault="00BE6798" w:rsidP="00BE6798">
      <w:pPr>
        <w:rPr>
          <w:color w:val="000000" w:themeColor="text1"/>
        </w:rPr>
      </w:pPr>
      <w:proofErr w:type="spellStart"/>
      <w:r w:rsidRPr="00BB4683">
        <w:rPr>
          <w:b/>
          <w:bCs/>
          <w:lang w:val="en-GB" w:eastAsia="it-IT"/>
          <w14:glow w14:rad="0">
            <w14:srgbClr w14:val="FFFFFF"/>
          </w14:glow>
        </w:rPr>
        <w:lastRenderedPageBreak/>
        <w:t>gfv_matrix_element</w:t>
      </w:r>
      <w:proofErr w:type="spellEnd"/>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j</w:t>
      </w:r>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k</w:t>
      </w:r>
      <w:r w:rsidRPr="00BB4683">
        <w:rPr>
          <w:color w:val="000000" w:themeColor="text1"/>
          <w:lang w:val="en-GB"/>
        </w:rPr>
        <w:t> </w:t>
      </w:r>
      <w:r w:rsidRPr="00BB4683">
        <w:rPr>
          <w:color w:val="000000" w:themeColor="text1"/>
        </w:rPr>
        <w:t xml:space="preserve">] </w:t>
      </w:r>
      <w:r w:rsidR="00CC1AEC">
        <w:rPr>
          <w:color w:val="000000" w:themeColor="text1"/>
        </w:rPr>
        <w:t>is used to derive the value</w:t>
      </w:r>
      <w:r w:rsidRPr="00BB4683">
        <w:rPr>
          <w:color w:val="000000" w:themeColor="text1"/>
        </w:rPr>
        <w:t xml:space="preserve"> of the element at position (k, j) of the </w:t>
      </w:r>
      <w:proofErr w:type="spellStart"/>
      <w:r w:rsidRPr="00BB4683">
        <w:rPr>
          <w:color w:val="000000" w:themeColor="text1"/>
        </w:rPr>
        <w:t>i-th</w:t>
      </w:r>
      <w:proofErr w:type="spellEnd"/>
      <w:r w:rsidRPr="00BB4683">
        <w:rPr>
          <w:color w:val="000000" w:themeColor="text1"/>
        </w:rPr>
        <w:t xml:space="preserve"> matrix.</w:t>
      </w:r>
    </w:p>
    <w:p w14:paraId="17B3573B" w14:textId="435D5B01" w:rsidR="00BE6798" w:rsidRPr="00BB4683" w:rsidRDefault="00BE6798" w:rsidP="00BE6798">
      <w:pPr>
        <w:rPr>
          <w:color w:val="000000" w:themeColor="text1"/>
        </w:rPr>
      </w:pPr>
      <w:proofErr w:type="spellStart"/>
      <w:r w:rsidRPr="00BB4683">
        <w:rPr>
          <w:b/>
          <w:bCs/>
          <w:lang w:val="en-GB" w:eastAsia="it-IT"/>
          <w14:glow w14:rad="0">
            <w14:srgbClr w14:val="FFFFFF"/>
          </w14:glow>
        </w:rPr>
        <w:t>gfve_matrix_element_sign_flag</w:t>
      </w:r>
      <w:proofErr w:type="spellEnd"/>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j</w:t>
      </w:r>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k</w:t>
      </w:r>
      <w:r w:rsidRPr="00BB4683">
        <w:rPr>
          <w:color w:val="000000" w:themeColor="text1"/>
          <w:lang w:val="en-GB"/>
        </w:rPr>
        <w:t> </w:t>
      </w:r>
      <w:r w:rsidRPr="00BB4683">
        <w:rPr>
          <w:color w:val="000000" w:themeColor="text1"/>
        </w:rPr>
        <w:t xml:space="preserve">] </w:t>
      </w:r>
      <w:r w:rsidRPr="00BB4683">
        <w:rPr>
          <w:color w:val="000000" w:themeColor="text1"/>
          <w:szCs w:val="24"/>
        </w:rPr>
        <w:t xml:space="preserve">indicates the </w:t>
      </w:r>
      <w:r w:rsidRPr="00BB4683">
        <w:rPr>
          <w:noProof/>
          <w:szCs w:val="24"/>
          <w:lang w:val="en-CA"/>
        </w:rPr>
        <w:t>sign of the matrix element at position (k, j) of the i-th matrix</w:t>
      </w:r>
      <w:r w:rsidRPr="00BB4683">
        <w:rPr>
          <w:color w:val="000000" w:themeColor="text1"/>
          <w:szCs w:val="24"/>
        </w:rPr>
        <w:t>.</w:t>
      </w:r>
    </w:p>
    <w:p w14:paraId="56263E56" w14:textId="77777777" w:rsidR="00BE6798" w:rsidRPr="00BB4683" w:rsidRDefault="00BE6798" w:rsidP="00BE6798">
      <w:pPr>
        <w:rPr>
          <w:color w:val="000000" w:themeColor="text1"/>
          <w:szCs w:val="24"/>
        </w:rPr>
      </w:pPr>
      <w:r w:rsidRPr="00BB4683">
        <w:rPr>
          <w:color w:val="000000" w:themeColor="text1"/>
          <w:szCs w:val="24"/>
        </w:rPr>
        <w:t xml:space="preserve">The variable </w:t>
      </w:r>
      <w:proofErr w:type="spellStart"/>
      <w:r w:rsidRPr="00BB4683">
        <w:rPr>
          <w:color w:val="000000" w:themeColor="text1"/>
          <w:szCs w:val="24"/>
        </w:rPr>
        <w:t>matrixElementVal</w:t>
      </w:r>
      <w:proofErr w:type="spellEnd"/>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j][</w:t>
      </w:r>
      <w:r w:rsidRPr="00BB4683">
        <w:rPr>
          <w:color w:val="000000" w:themeColor="text1"/>
          <w:lang w:val="en-GB"/>
        </w:rPr>
        <w:t> </w:t>
      </w:r>
      <w:r w:rsidRPr="00BB4683">
        <w:rPr>
          <w:color w:val="000000" w:themeColor="text1"/>
        </w:rPr>
        <w:t>k</w:t>
      </w:r>
      <w:r w:rsidRPr="00BB4683">
        <w:rPr>
          <w:color w:val="000000" w:themeColor="text1"/>
          <w:lang w:val="en-GB"/>
        </w:rPr>
        <w:t> </w:t>
      </w:r>
      <w:r w:rsidRPr="00BB4683">
        <w:rPr>
          <w:color w:val="000000" w:themeColor="text1"/>
        </w:rPr>
        <w:t>]</w:t>
      </w:r>
      <w:r w:rsidRPr="00BB4683">
        <w:rPr>
          <w:color w:val="000000" w:themeColor="text1"/>
          <w:szCs w:val="24"/>
        </w:rPr>
        <w:t xml:space="preserve"> representing the value of the matrix element </w:t>
      </w:r>
      <w:r w:rsidRPr="00BB4683">
        <w:rPr>
          <w:noProof/>
          <w:szCs w:val="24"/>
          <w:lang w:val="en-CA"/>
        </w:rPr>
        <w:t xml:space="preserve">at position (k, j) of the i-th matrix </w:t>
      </w:r>
      <w:r w:rsidRPr="00BB4683">
        <w:rPr>
          <w:color w:val="000000" w:themeColor="text1"/>
          <w:szCs w:val="24"/>
        </w:rPr>
        <w:t>is derived as follows:</w:t>
      </w:r>
    </w:p>
    <w:p w14:paraId="14324329" w14:textId="77777777" w:rsidR="00BE6798" w:rsidRPr="00BB4683" w:rsidRDefault="00BE6798" w:rsidP="00BE6798">
      <w:pPr>
        <w:ind w:left="360"/>
        <w:jc w:val="center"/>
      </w:pPr>
      <w:proofErr w:type="spellStart"/>
      <w:r w:rsidRPr="00BB4683">
        <w:rPr>
          <w:color w:val="000000" w:themeColor="text1"/>
          <w:szCs w:val="24"/>
        </w:rPr>
        <w:t>matrixElementVal</w:t>
      </w:r>
      <w:proofErr w:type="spellEnd"/>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rPr>
        <w:t>][</w:t>
      </w:r>
      <w:r w:rsidRPr="00BB4683">
        <w:rPr>
          <w:color w:val="000000" w:themeColor="text1"/>
          <w:lang w:val="en-GB"/>
        </w:rPr>
        <w:t> </w:t>
      </w:r>
      <w:r w:rsidRPr="00BB4683">
        <w:rPr>
          <w:color w:val="000000" w:themeColor="text1"/>
        </w:rPr>
        <w:t>j</w:t>
      </w:r>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k</w:t>
      </w:r>
      <w:r w:rsidRPr="00BB4683">
        <w:rPr>
          <w:color w:val="000000" w:themeColor="text1"/>
          <w:lang w:val="en-GB"/>
        </w:rPr>
        <w:t> </w:t>
      </w:r>
      <w:r w:rsidRPr="00BB4683">
        <w:rPr>
          <w:color w:val="000000" w:themeColor="text1"/>
        </w:rPr>
        <w:t xml:space="preserve">] = </w:t>
      </w:r>
      <m:oMath>
        <m:d>
          <m:dPr>
            <m:ctrlPr>
              <w:rPr>
                <w:rFonts w:ascii="Cambria Math" w:hAnsi="Cambria Math"/>
                <w:i/>
                <w:color w:val="000000" w:themeColor="text1"/>
              </w:rPr>
            </m:ctrlPr>
          </m:dPr>
          <m:e>
            <m:r>
              <w:rPr>
                <w:rFonts w:ascii="Cambria Math" w:hAnsi="Cambria Math"/>
                <w:color w:val="000000" w:themeColor="text1"/>
              </w:rPr>
              <m:t>1-2*</m:t>
            </m:r>
            <m:r>
              <m:rPr>
                <m:sty m:val="p"/>
              </m:rPr>
              <w:rPr>
                <w:rFonts w:ascii="Cambria Math" w:hAnsi="Cambria Math"/>
                <w:color w:val="000000" w:themeColor="text1"/>
                <w:szCs w:val="24"/>
                <w:lang w:val="en-GB"/>
              </w:rPr>
              <m:t>gfve_</m:t>
            </m:r>
            <m:r>
              <m:rPr>
                <m:sty m:val="p"/>
              </m:rPr>
              <w:rPr>
                <w:rFonts w:ascii="Cambria Math" w:hAnsi="Cambria Math"/>
                <w:color w:val="000000" w:themeColor="text1"/>
              </w:rPr>
              <m:t>matrix_element_sign_flag[</m:t>
            </m:r>
            <m:r>
              <m:rPr>
                <m:sty m:val="p"/>
              </m:rPr>
              <w:rPr>
                <w:rFonts w:ascii="Cambria Math" w:hAnsi="Cambria Math"/>
                <w:color w:val="000000" w:themeColor="text1"/>
                <w:lang w:val="en-GB"/>
              </w:rPr>
              <m:t> </m:t>
            </m:r>
            <m:r>
              <m:rPr>
                <m:sty m:val="p"/>
              </m:rPr>
              <w:rPr>
                <w:rFonts w:ascii="Cambria Math" w:hAnsi="Cambria Math"/>
                <w:color w:val="000000" w:themeColor="text1"/>
              </w:rPr>
              <m:t>i</m:t>
            </m:r>
            <m:r>
              <m:rPr>
                <m:sty m:val="p"/>
              </m:rPr>
              <w:rPr>
                <w:rFonts w:ascii="Cambria Math" w:hAnsi="Cambria Math"/>
                <w:color w:val="000000" w:themeColor="text1"/>
                <w:lang w:val="en-GB"/>
              </w:rPr>
              <m:t> </m:t>
            </m:r>
            <m:r>
              <m:rPr>
                <m:sty m:val="p"/>
              </m:rPr>
              <w:rPr>
                <w:rFonts w:ascii="Cambria Math" w:hAnsi="Cambria Math"/>
                <w:color w:val="000000" w:themeColor="text1"/>
              </w:rPr>
              <m:t>][</m:t>
            </m:r>
            <m:r>
              <m:rPr>
                <m:sty m:val="p"/>
              </m:rPr>
              <w:rPr>
                <w:rFonts w:ascii="Cambria Math" w:hAnsi="Cambria Math"/>
                <w:color w:val="000000" w:themeColor="text1"/>
                <w:lang w:val="en-GB"/>
              </w:rPr>
              <m:t> </m:t>
            </m:r>
            <m:r>
              <m:rPr>
                <m:sty m:val="p"/>
              </m:rPr>
              <w:rPr>
                <w:rFonts w:ascii="Cambria Math" w:hAnsi="Cambria Math"/>
                <w:color w:val="000000" w:themeColor="text1"/>
              </w:rPr>
              <m:t>j</m:t>
            </m:r>
            <m:r>
              <m:rPr>
                <m:sty m:val="p"/>
              </m:rPr>
              <w:rPr>
                <w:rFonts w:ascii="Cambria Math" w:hAnsi="Cambria Math"/>
                <w:color w:val="000000" w:themeColor="text1"/>
                <w:lang w:val="en-GB"/>
              </w:rPr>
              <m:t> </m:t>
            </m:r>
            <m:r>
              <m:rPr>
                <m:sty m:val="p"/>
              </m:rPr>
              <w:rPr>
                <w:rFonts w:ascii="Cambria Math" w:hAnsi="Cambria Math"/>
                <w:color w:val="000000" w:themeColor="text1"/>
              </w:rPr>
              <m:t>][</m:t>
            </m:r>
            <m:r>
              <m:rPr>
                <m:sty m:val="p"/>
              </m:rPr>
              <w:rPr>
                <w:rFonts w:ascii="Cambria Math" w:hAnsi="Cambria Math"/>
                <w:color w:val="000000" w:themeColor="text1"/>
                <w:lang w:val="en-GB"/>
              </w:rPr>
              <m:t> </m:t>
            </m:r>
            <m:r>
              <m:rPr>
                <m:sty m:val="p"/>
              </m:rPr>
              <w:rPr>
                <w:rFonts w:ascii="Cambria Math" w:hAnsi="Cambria Math"/>
                <w:color w:val="000000" w:themeColor="text1"/>
              </w:rPr>
              <m:t>k</m:t>
            </m:r>
            <m:r>
              <m:rPr>
                <m:sty m:val="p"/>
              </m:rPr>
              <w:rPr>
                <w:rFonts w:ascii="Cambria Math" w:hAnsi="Cambria Math"/>
                <w:color w:val="000000" w:themeColor="text1"/>
                <w:lang w:val="en-GB"/>
              </w:rPr>
              <m:t> </m:t>
            </m:r>
            <m:r>
              <m:rPr>
                <m:sty m:val="p"/>
              </m:rPr>
              <w:rPr>
                <w:rFonts w:ascii="Cambria Math" w:hAnsi="Cambria Math"/>
                <w:color w:val="000000" w:themeColor="text1"/>
              </w:rPr>
              <m:t>]</m:t>
            </m:r>
          </m:e>
        </m:d>
        <m:r>
          <w:rPr>
            <w:rFonts w:ascii="Cambria Math" w:hAnsi="Cambria Math"/>
            <w:color w:val="000000" w:themeColor="text1"/>
          </w:rPr>
          <m:t>*</m:t>
        </m:r>
        <m:f>
          <m:fPr>
            <m:ctrlPr>
              <w:rPr>
                <w:rFonts w:ascii="Cambria Math" w:hAnsi="Cambria Math"/>
                <w:noProof/>
              </w:rPr>
            </m:ctrlPr>
          </m:fPr>
          <m:num>
            <m:r>
              <m:rPr>
                <m:sty m:val="p"/>
              </m:rPr>
              <w:rPr>
                <w:rFonts w:ascii="Cambria Math" w:hAnsi="Cambria Math"/>
                <w:color w:val="000000" w:themeColor="text1"/>
                <w:szCs w:val="24"/>
                <w:lang w:val="en-GB"/>
              </w:rPr>
              <m:t>gfve_</m:t>
            </m:r>
            <m:r>
              <m:rPr>
                <m:sty m:val="p"/>
              </m:rPr>
              <w:rPr>
                <w:rFonts w:ascii="Cambria Math" w:hAnsi="Cambria Math"/>
                <w:color w:val="000000" w:themeColor="text1"/>
                <w:szCs w:val="24"/>
              </w:rPr>
              <m:t>matrix_element[</m:t>
            </m:r>
            <m:r>
              <m:rPr>
                <m:sty m:val="p"/>
              </m:rPr>
              <w:rPr>
                <w:rFonts w:ascii="Cambria Math" w:hAnsi="Cambria Math"/>
                <w:color w:val="000000" w:themeColor="text1"/>
                <w:lang w:val="en-GB"/>
              </w:rPr>
              <m:t> </m:t>
            </m:r>
            <m:r>
              <m:rPr>
                <m:sty m:val="p"/>
              </m:rPr>
              <w:rPr>
                <w:rFonts w:ascii="Cambria Math" w:hAnsi="Cambria Math"/>
                <w:color w:val="000000" w:themeColor="text1"/>
                <w:szCs w:val="24"/>
              </w:rPr>
              <m:t>i</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j</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r>
              <m:rPr>
                <m:sty m:val="p"/>
              </m:rPr>
              <w:rPr>
                <w:rFonts w:ascii="Cambria Math" w:hAnsi="Cambria Math"/>
                <w:color w:val="000000" w:themeColor="text1"/>
                <w:lang w:val="en-GB"/>
              </w:rPr>
              <m:t> </m:t>
            </m:r>
            <m:r>
              <m:rPr>
                <m:sty m:val="p"/>
              </m:rPr>
              <w:rPr>
                <w:rFonts w:ascii="Cambria Math" w:hAnsi="Cambria Math"/>
                <w:color w:val="000000" w:themeColor="text1"/>
                <w:szCs w:val="24"/>
              </w:rPr>
              <m:t>k</m:t>
            </m:r>
            <m:r>
              <m:rPr>
                <m:sty m:val="p"/>
              </m:rPr>
              <w:rPr>
                <w:rFonts w:ascii="Cambria Math" w:hAnsi="Cambria Math"/>
                <w:color w:val="000000" w:themeColor="text1"/>
                <w:lang w:val="en-GB"/>
              </w:rPr>
              <m:t> </m:t>
            </m:r>
            <m:r>
              <m:rPr>
                <m:sty m:val="p"/>
              </m:rPr>
              <w:rPr>
                <w:rFonts w:ascii="Cambria Math" w:hAnsi="Cambria Math"/>
                <w:color w:val="000000" w:themeColor="text1"/>
                <w:szCs w:val="24"/>
              </w:rPr>
              <m:t>]</m:t>
            </m:r>
          </m:num>
          <m:den>
            <m:r>
              <m:rPr>
                <m:sty m:val="p"/>
              </m:rPr>
              <w:rPr>
                <w:rFonts w:ascii="Cambria Math" w:hAnsi="Cambria Math"/>
                <w:noProof/>
              </w:rPr>
              <m:t>1&lt;&lt;</m:t>
            </m:r>
            <m:r>
              <m:rPr>
                <m:sty m:val="p"/>
              </m:rPr>
              <w:rPr>
                <w:rFonts w:ascii="Cambria Math" w:hAnsi="Cambria Math"/>
                <w:color w:val="000000" w:themeColor="text1"/>
              </w:rPr>
              <m:t xml:space="preserve"> </m:t>
            </m:r>
            <m:r>
              <m:rPr>
                <m:sty m:val="p"/>
              </m:rPr>
              <w:rPr>
                <w:rFonts w:ascii="Cambria Math" w:hAnsi="Cambria Math"/>
                <w:color w:val="000000" w:themeColor="text1"/>
                <w:szCs w:val="24"/>
                <w:lang w:val="en-GB"/>
              </w:rPr>
              <m:t>gfve_</m:t>
            </m:r>
            <m:r>
              <m:rPr>
                <m:sty m:val="p"/>
              </m:rPr>
              <w:rPr>
                <w:rFonts w:ascii="Cambria Math" w:hAnsi="Cambria Math"/>
                <w:color w:val="000000" w:themeColor="text1"/>
                <w:lang w:val="en-GB"/>
              </w:rPr>
              <m:t>matrix_element_precision_factor</m:t>
            </m:r>
          </m:den>
        </m:f>
      </m:oMath>
    </w:p>
    <w:p w14:paraId="67472E2B" w14:textId="77777777" w:rsidR="00BE6798" w:rsidRPr="00BB4683" w:rsidRDefault="00BE6798" w:rsidP="00BE6798">
      <w:pPr>
        <w:spacing w:beforeLines="50" w:before="120"/>
        <w:rPr>
          <w:lang w:val="en-GB"/>
        </w:rPr>
      </w:pPr>
      <w:r w:rsidRPr="00BB4683">
        <w:rPr>
          <w:lang w:val="en-GB"/>
        </w:rPr>
        <w:t>The following process is invoked for each GFVE SEI message to enhance the picture generated with the associated GFV SEI message:</w:t>
      </w:r>
    </w:p>
    <w:p w14:paraId="30C32341" w14:textId="77777777" w:rsidR="00BE6798" w:rsidRPr="00BB4683" w:rsidRDefault="00BE6798" w:rsidP="00BE6798">
      <w:pPr>
        <w:tabs>
          <w:tab w:val="left" w:pos="794"/>
          <w:tab w:val="left" w:pos="1191"/>
          <w:tab w:val="left" w:pos="1588"/>
          <w:tab w:val="left" w:pos="1985"/>
        </w:tabs>
        <w:spacing w:before="86"/>
        <w:ind w:left="360"/>
        <w:rPr>
          <w:lang w:val="en-GB"/>
        </w:rPr>
      </w:pPr>
      <w:proofErr w:type="spellStart"/>
      <w:r w:rsidRPr="00BB4683">
        <w:rPr>
          <w:lang w:val="en-GB"/>
        </w:rPr>
        <w:t>DeriveInputTensors</w:t>
      </w:r>
      <w:proofErr w:type="spellEnd"/>
      <w:r w:rsidRPr="00BB4683">
        <w:rPr>
          <w:lang w:val="en-GB"/>
        </w:rPr>
        <w:t xml:space="preserve">( ) </w:t>
      </w:r>
      <w:r w:rsidRPr="00BB4683">
        <w:rPr>
          <w:lang w:val="en-GB"/>
        </w:rPr>
        <w:br/>
      </w:r>
      <w:r w:rsidRPr="00BB4683">
        <w:t>if(</w:t>
      </w:r>
      <w:proofErr w:type="spellStart"/>
      <w:r w:rsidRPr="00BB4683">
        <w:t>ChromaFormatIdc</w:t>
      </w:r>
      <w:proofErr w:type="spellEnd"/>
      <w:r w:rsidRPr="00BB4683">
        <w:t xml:space="preserve"> == 0 ) </w:t>
      </w:r>
      <w:r w:rsidRPr="00BB4683">
        <w:rPr>
          <w:lang w:val="en-GB"/>
        </w:rPr>
        <w:br/>
      </w:r>
      <w:r w:rsidRPr="00BB4683">
        <w:t xml:space="preserve">  </w:t>
      </w:r>
      <w:proofErr w:type="spellStart"/>
      <w:r w:rsidRPr="00BB4683">
        <w:t>EnhancerNN</w:t>
      </w:r>
      <w:proofErr w:type="spellEnd"/>
      <w:r w:rsidRPr="00BB4683">
        <w:rPr>
          <w:lang w:val="en-GB"/>
        </w:rPr>
        <w:t xml:space="preserve">( </w:t>
      </w:r>
      <w:proofErr w:type="spellStart"/>
      <w:r w:rsidRPr="00BB4683">
        <w:rPr>
          <w:lang w:val="en-GB"/>
        </w:rPr>
        <w:t>inputBaseY</w:t>
      </w:r>
      <w:proofErr w:type="spellEnd"/>
      <w:r w:rsidRPr="00BB4683">
        <w:rPr>
          <w:lang w:val="en-GB"/>
        </w:rPr>
        <w:t xml:space="preserve">, </w:t>
      </w:r>
      <w:proofErr w:type="spellStart"/>
      <w:r w:rsidRPr="00BB4683">
        <w:rPr>
          <w:lang w:val="en-GB"/>
        </w:rPr>
        <w:t>inputGenY</w:t>
      </w:r>
      <w:proofErr w:type="spellEnd"/>
      <w:r w:rsidRPr="00BB4683">
        <w:rPr>
          <w:lang w:val="en-GB"/>
        </w:rPr>
        <w:t xml:space="preserve">, </w:t>
      </w:r>
      <w:proofErr w:type="spellStart"/>
      <w:r w:rsidRPr="00BB4683">
        <w:rPr>
          <w:lang w:val="en-GB"/>
        </w:rPr>
        <w:t>inputMatrix</w:t>
      </w:r>
      <w:proofErr w:type="spellEnd"/>
      <w:r w:rsidRPr="00BB4683">
        <w:rPr>
          <w:lang w:val="en-GB"/>
        </w:rPr>
        <w:t xml:space="preserve">) </w:t>
      </w:r>
      <w:r w:rsidRPr="00BB4683">
        <w:rPr>
          <w:lang w:val="en-GB"/>
        </w:rPr>
        <w:br/>
        <w:t xml:space="preserve">else </w:t>
      </w:r>
      <w:r w:rsidRPr="00BB4683">
        <w:rPr>
          <w:lang w:val="en-GB"/>
        </w:rPr>
        <w:br/>
      </w:r>
      <w:r w:rsidRPr="00BB4683">
        <w:t xml:space="preserve">  </w:t>
      </w:r>
      <w:proofErr w:type="spellStart"/>
      <w:r w:rsidRPr="00BB4683">
        <w:t>EnhancerNN</w:t>
      </w:r>
      <w:proofErr w:type="spellEnd"/>
      <w:r w:rsidRPr="00BB4683">
        <w:rPr>
          <w:lang w:val="en-GB"/>
        </w:rPr>
        <w:t xml:space="preserve">( </w:t>
      </w:r>
      <w:proofErr w:type="spellStart"/>
      <w:r w:rsidRPr="00BB4683">
        <w:rPr>
          <w:lang w:val="en-GB"/>
        </w:rPr>
        <w:t>inputBaseY</w:t>
      </w:r>
      <w:proofErr w:type="spellEnd"/>
      <w:r w:rsidRPr="00BB4683">
        <w:rPr>
          <w:lang w:val="en-GB"/>
        </w:rPr>
        <w:t xml:space="preserve">, </w:t>
      </w:r>
      <w:proofErr w:type="spellStart"/>
      <w:r w:rsidRPr="00BB4683">
        <w:rPr>
          <w:lang w:val="en-GB"/>
        </w:rPr>
        <w:t>inputBaseCb</w:t>
      </w:r>
      <w:proofErr w:type="spellEnd"/>
      <w:r w:rsidRPr="00BB4683">
        <w:rPr>
          <w:lang w:val="en-GB"/>
        </w:rPr>
        <w:t xml:space="preserve">, </w:t>
      </w:r>
      <w:proofErr w:type="spellStart"/>
      <w:r w:rsidRPr="00BB4683">
        <w:rPr>
          <w:lang w:val="en-GB"/>
        </w:rPr>
        <w:t>inputBaseCr</w:t>
      </w:r>
      <w:proofErr w:type="spellEnd"/>
      <w:r w:rsidRPr="00BB4683">
        <w:rPr>
          <w:lang w:val="en-GB"/>
        </w:rPr>
        <w:t xml:space="preserve">, </w:t>
      </w:r>
      <w:proofErr w:type="spellStart"/>
      <w:r w:rsidRPr="00BB4683">
        <w:rPr>
          <w:lang w:val="en-GB"/>
        </w:rPr>
        <w:t>inputGenY</w:t>
      </w:r>
      <w:proofErr w:type="spellEnd"/>
      <w:r w:rsidRPr="00BB4683">
        <w:rPr>
          <w:lang w:val="en-GB"/>
        </w:rPr>
        <w:t xml:space="preserve">, </w:t>
      </w:r>
      <w:proofErr w:type="spellStart"/>
      <w:r w:rsidRPr="00BB4683">
        <w:rPr>
          <w:lang w:val="en-GB"/>
        </w:rPr>
        <w:t>inputGenCb</w:t>
      </w:r>
      <w:proofErr w:type="spellEnd"/>
      <w:r w:rsidRPr="00BB4683">
        <w:rPr>
          <w:lang w:val="en-GB"/>
        </w:rPr>
        <w:t xml:space="preserve">, </w:t>
      </w:r>
      <w:proofErr w:type="spellStart"/>
      <w:r w:rsidRPr="00BB4683">
        <w:rPr>
          <w:lang w:val="en-GB"/>
        </w:rPr>
        <w:t>inputGenCr</w:t>
      </w:r>
      <w:proofErr w:type="spellEnd"/>
      <w:r w:rsidRPr="00BB4683">
        <w:rPr>
          <w:lang w:val="en-GB"/>
        </w:rPr>
        <w:t xml:space="preserve">, </w:t>
      </w:r>
      <w:proofErr w:type="spellStart"/>
      <w:r w:rsidRPr="00BB4683">
        <w:rPr>
          <w:lang w:val="en-GB"/>
        </w:rPr>
        <w:t>inputMatrix</w:t>
      </w:r>
      <w:proofErr w:type="spellEnd"/>
      <w:r w:rsidRPr="00BB4683">
        <w:rPr>
          <w:lang w:val="en-GB"/>
        </w:rPr>
        <w:t xml:space="preserve">) </w:t>
      </w:r>
      <w:r w:rsidRPr="00BB4683">
        <w:rPr>
          <w:lang w:val="en-GB"/>
        </w:rPr>
        <w:br/>
        <w:t>}</w:t>
      </w:r>
      <w:r w:rsidRPr="00BB4683">
        <w:rPr>
          <w:lang w:val="en-GB"/>
        </w:rPr>
        <w:br/>
      </w:r>
      <w:proofErr w:type="spellStart"/>
      <w:r w:rsidRPr="00BB4683">
        <w:rPr>
          <w:lang w:val="en-GB"/>
        </w:rPr>
        <w:t>StoreOutputTensors</w:t>
      </w:r>
      <w:proofErr w:type="spellEnd"/>
      <w:r w:rsidRPr="00BB4683">
        <w:rPr>
          <w:lang w:val="en-GB"/>
        </w:rPr>
        <w:t xml:space="preserve">( ) </w:t>
      </w:r>
    </w:p>
    <w:p w14:paraId="492C4336" w14:textId="77777777" w:rsidR="00BE6798" w:rsidRPr="00BB4683" w:rsidRDefault="00BE6798" w:rsidP="00BE6798">
      <w:pPr>
        <w:rPr>
          <w:lang w:val="en-CA"/>
        </w:rPr>
      </w:pPr>
      <w:r w:rsidRPr="00BB4683">
        <w:rPr>
          <w:lang w:val="en-CA"/>
        </w:rPr>
        <w:t xml:space="preserve">The process </w:t>
      </w:r>
      <w:proofErr w:type="spellStart"/>
      <w:r w:rsidRPr="00BB4683">
        <w:rPr>
          <w:lang w:val="en-CA"/>
        </w:rPr>
        <w:t>DeriveInputTensors</w:t>
      </w:r>
      <w:proofErr w:type="spellEnd"/>
      <w:r w:rsidRPr="00BB4683">
        <w:rPr>
          <w:lang w:val="en-CA"/>
        </w:rPr>
        <w:t xml:space="preserve">( ) for deriving the inputs of </w:t>
      </w:r>
      <w:proofErr w:type="spellStart"/>
      <w:r w:rsidRPr="00BB4683">
        <w:t>EnhancerNN</w:t>
      </w:r>
      <w:proofErr w:type="spellEnd"/>
      <w:r w:rsidRPr="00BB4683">
        <w:rPr>
          <w:lang w:val="en-GB"/>
        </w:rPr>
        <w:t xml:space="preserve"> ( )</w:t>
      </w:r>
      <w:r w:rsidRPr="00BB4683">
        <w:rPr>
          <w:lang w:val="en-CA"/>
        </w:rPr>
        <w:t xml:space="preserve"> is specified as follows:</w:t>
      </w:r>
    </w:p>
    <w:p w14:paraId="421B5D36" w14:textId="77777777" w:rsidR="00BE6798" w:rsidRPr="00BB4683" w:rsidRDefault="00BE6798" w:rsidP="00BE6798">
      <w:pPr>
        <w:spacing w:beforeLines="50" w:before="120"/>
        <w:ind w:leftChars="100" w:left="200"/>
        <w:rPr>
          <w:rFonts w:eastAsia="DengXian"/>
        </w:rPr>
      </w:pPr>
      <w:r w:rsidRPr="00BB4683">
        <w:rPr>
          <w:noProof/>
          <w:lang w:val="en-CA"/>
        </w:rPr>
        <w:t>T</w:t>
      </w:r>
      <w:r w:rsidRPr="00BB4683">
        <w:rPr>
          <w:noProof/>
          <w:lang w:val="en-GB"/>
        </w:rPr>
        <w:t xml:space="preserve">he </w:t>
      </w:r>
      <w:proofErr w:type="spellStart"/>
      <w:r w:rsidRPr="00BB4683">
        <w:rPr>
          <w:lang w:val="en-GB"/>
        </w:rPr>
        <w:t>BasePicture</w:t>
      </w:r>
      <w:proofErr w:type="spellEnd"/>
      <w:r w:rsidRPr="00BB4683">
        <w:rPr>
          <w:noProof/>
          <w:lang w:val="en-GB"/>
        </w:rPr>
        <w:t xml:space="preserve"> </w:t>
      </w:r>
      <w:r w:rsidRPr="00BB4683">
        <w:rPr>
          <w:lang w:val="en-GB"/>
        </w:rPr>
        <w:t xml:space="preserve">input tensor </w:t>
      </w:r>
      <w:proofErr w:type="spellStart"/>
      <w:r w:rsidRPr="00BB4683">
        <w:rPr>
          <w:lang w:val="en-GB"/>
        </w:rPr>
        <w:t>inputBaseY</w:t>
      </w:r>
      <w:proofErr w:type="spellEnd"/>
      <w:r w:rsidRPr="00BB4683">
        <w:rPr>
          <w:lang w:val="en-GB"/>
        </w:rPr>
        <w:t xml:space="preserve">, </w:t>
      </w:r>
      <w:proofErr w:type="spellStart"/>
      <w:r w:rsidRPr="00BB4683">
        <w:rPr>
          <w:lang w:val="en-GB"/>
        </w:rPr>
        <w:t>inputBaseCb</w:t>
      </w:r>
      <w:proofErr w:type="spellEnd"/>
      <w:r w:rsidRPr="00BB4683">
        <w:rPr>
          <w:lang w:val="en-GB"/>
        </w:rPr>
        <w:t xml:space="preserve"> and </w:t>
      </w:r>
      <w:proofErr w:type="spellStart"/>
      <w:r w:rsidRPr="00BB4683">
        <w:rPr>
          <w:lang w:val="en-GB"/>
        </w:rPr>
        <w:t>inputBaseCr</w:t>
      </w:r>
      <w:proofErr w:type="spellEnd"/>
      <w:r w:rsidRPr="00BB4683">
        <w:rPr>
          <w:lang w:val="en-GB"/>
        </w:rPr>
        <w:t xml:space="preserve"> are derived as follows:</w:t>
      </w:r>
    </w:p>
    <w:p w14:paraId="2ED3BE5B" w14:textId="77777777" w:rsidR="00BE6798" w:rsidRPr="00BB4683" w:rsidRDefault="00BE6798" w:rsidP="00BE6798">
      <w:pPr>
        <w:spacing w:beforeLines="50" w:before="120"/>
        <w:ind w:leftChars="142" w:left="284"/>
        <w:rPr>
          <w:color w:val="000000" w:themeColor="text1"/>
          <w:szCs w:val="24"/>
          <w:lang w:val="en-GB"/>
        </w:rPr>
      </w:pPr>
      <w:r w:rsidRPr="00BB4683">
        <w:rPr>
          <w:color w:val="000000" w:themeColor="text1"/>
          <w:szCs w:val="24"/>
          <w:lang w:val="en-CA"/>
        </w:rPr>
        <w:t>for( x = 0; x &lt;</w:t>
      </w:r>
      <w:r w:rsidRPr="00BB4683">
        <w:rPr>
          <w:lang w:val="en-GB"/>
        </w:rPr>
        <w:t xml:space="preserve"> </w:t>
      </w:r>
      <w:proofErr w:type="spellStart"/>
      <w:r w:rsidRPr="00BB4683">
        <w:rPr>
          <w:lang w:val="en-GB"/>
        </w:rPr>
        <w:t>CroppedWidth</w:t>
      </w:r>
      <w:proofErr w:type="spellEnd"/>
      <w:r w:rsidRPr="00BB4683">
        <w:rPr>
          <w:lang w:val="en-GB"/>
        </w:rPr>
        <w:t>; x++ ) {</w:t>
      </w:r>
      <w:r w:rsidRPr="00BB4683">
        <w:rPr>
          <w:lang w:val="en-GB"/>
        </w:rPr>
        <w:br/>
        <w:t xml:space="preserve">  for ( y = 0; y &lt; </w:t>
      </w:r>
      <w:proofErr w:type="spellStart"/>
      <w:r w:rsidRPr="00BB4683">
        <w:rPr>
          <w:lang w:val="en-GB"/>
        </w:rPr>
        <w:t>CroppedHeight</w:t>
      </w:r>
      <w:proofErr w:type="spellEnd"/>
      <w:r w:rsidRPr="00BB4683">
        <w:rPr>
          <w:lang w:val="en-GB"/>
        </w:rPr>
        <w:t>; y++ ) {</w:t>
      </w:r>
      <w:r w:rsidRPr="00BB4683">
        <w:rPr>
          <w:lang w:val="en-GB"/>
        </w:rPr>
        <w:br/>
        <w:t xml:space="preserve">    </w:t>
      </w:r>
      <w:proofErr w:type="spellStart"/>
      <w:r w:rsidRPr="00BB4683">
        <w:rPr>
          <w:color w:val="000000" w:themeColor="text1"/>
          <w:szCs w:val="24"/>
          <w:lang w:val="en-CA"/>
        </w:rPr>
        <w:t>inputBaseY</w:t>
      </w:r>
      <w:proofErr w:type="spellEnd"/>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x</w:t>
      </w:r>
      <w:r w:rsidRPr="00BB4683">
        <w:rPr>
          <w:color w:val="000000" w:themeColor="text1"/>
          <w:lang w:val="en-GB"/>
        </w:rPr>
        <w:t> </w:t>
      </w:r>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y</w:t>
      </w:r>
      <w:r w:rsidRPr="00BB4683">
        <w:rPr>
          <w:color w:val="000000" w:themeColor="text1"/>
          <w:lang w:val="en-GB"/>
        </w:rPr>
        <w:t> </w:t>
      </w:r>
      <w:r w:rsidRPr="00BB4683">
        <w:rPr>
          <w:color w:val="000000" w:themeColor="text1"/>
          <w:szCs w:val="24"/>
          <w:lang w:val="en-CA"/>
        </w:rPr>
        <w:t xml:space="preserve">] = </w:t>
      </w:r>
      <w:proofErr w:type="spellStart"/>
      <w:r w:rsidRPr="00BB4683">
        <w:rPr>
          <w:lang w:val="en-GB"/>
        </w:rPr>
        <w:t>InpY</w:t>
      </w:r>
      <w:proofErr w:type="spellEnd"/>
      <w:r w:rsidRPr="00BB4683">
        <w:rPr>
          <w:lang w:val="en-GB"/>
        </w:rPr>
        <w:t xml:space="preserve">( </w:t>
      </w:r>
      <w:r w:rsidRPr="00BB4683">
        <w:rPr>
          <w:color w:val="000000" w:themeColor="text1"/>
          <w:szCs w:val="24"/>
          <w:lang w:val="en-CA"/>
        </w:rPr>
        <w:t>base</w:t>
      </w:r>
      <w:proofErr w:type="spellStart"/>
      <w:r w:rsidRPr="00BB4683">
        <w:rPr>
          <w:lang w:val="en-GB"/>
        </w:rPr>
        <w:t>CroppedYPic</w:t>
      </w:r>
      <w:proofErr w:type="spellEnd"/>
      <w:r w:rsidRPr="00BB4683">
        <w:rPr>
          <w:lang w:val="en-GB"/>
        </w:rPr>
        <w:t>[</w:t>
      </w:r>
      <w:r w:rsidRPr="00BB4683">
        <w:rPr>
          <w:color w:val="000000" w:themeColor="text1"/>
          <w:lang w:val="en-GB"/>
        </w:rPr>
        <w:t> </w:t>
      </w:r>
      <w:r w:rsidRPr="00BB4683">
        <w:rPr>
          <w:lang w:val="en-GB"/>
        </w:rPr>
        <w:t>x</w:t>
      </w:r>
      <w:r w:rsidRPr="00BB4683">
        <w:rPr>
          <w:color w:val="000000" w:themeColor="text1"/>
          <w:lang w:val="en-GB"/>
        </w:rPr>
        <w:t> </w:t>
      </w:r>
      <w:r w:rsidRPr="00BB4683">
        <w:rPr>
          <w:lang w:val="en-GB"/>
        </w:rPr>
        <w:t>][</w:t>
      </w:r>
      <w:r w:rsidRPr="00BB4683">
        <w:rPr>
          <w:color w:val="000000" w:themeColor="text1"/>
          <w:lang w:val="en-GB"/>
        </w:rPr>
        <w:t> </w:t>
      </w:r>
      <w:r w:rsidRPr="00BB4683">
        <w:rPr>
          <w:lang w:val="en-GB"/>
        </w:rPr>
        <w:t>y</w:t>
      </w:r>
      <w:r w:rsidRPr="00BB4683">
        <w:rPr>
          <w:color w:val="000000" w:themeColor="text1"/>
          <w:lang w:val="en-GB"/>
        </w:rPr>
        <w:t> </w:t>
      </w:r>
      <w:r w:rsidRPr="00BB4683">
        <w:rPr>
          <w:lang w:val="en-GB"/>
        </w:rPr>
        <w:t xml:space="preserve">] ) </w:t>
      </w:r>
      <w:r w:rsidRPr="00BB4683">
        <w:rPr>
          <w:lang w:val="en-GB"/>
        </w:rPr>
        <w:br/>
        <w:t xml:space="preserve">  }</w:t>
      </w:r>
      <w:r w:rsidRPr="00BB4683">
        <w:rPr>
          <w:lang w:val="en-GB"/>
        </w:rPr>
        <w:br/>
        <w:t>}</w:t>
      </w:r>
      <w:r w:rsidRPr="00BB4683">
        <w:rPr>
          <w:lang w:val="en-GB"/>
        </w:rPr>
        <w:br/>
        <w:t>if</w:t>
      </w:r>
      <w:r w:rsidRPr="00BB4683">
        <w:rPr>
          <w:noProof/>
          <w:lang w:val="en-GB"/>
        </w:rPr>
        <w:t xml:space="preserve"> (ChromaFormatIdc !=0)</w:t>
      </w:r>
      <w:r w:rsidRPr="00BB4683">
        <w:rPr>
          <w:lang w:val="en-GB"/>
        </w:rPr>
        <w:t xml:space="preserve"> {</w:t>
      </w:r>
      <w:r w:rsidRPr="00BB4683">
        <w:rPr>
          <w:lang w:val="en-GB"/>
        </w:rPr>
        <w:br/>
        <w:t xml:space="preserve">  </w:t>
      </w:r>
      <w:r w:rsidRPr="00BB4683">
        <w:rPr>
          <w:color w:val="000000" w:themeColor="text1"/>
          <w:szCs w:val="24"/>
          <w:lang w:val="en-CA"/>
        </w:rPr>
        <w:t>for( x = 0; x &lt;</w:t>
      </w:r>
      <w:r w:rsidRPr="00BB4683">
        <w:rPr>
          <w:lang w:val="en-GB"/>
        </w:rPr>
        <w:t xml:space="preserve"> </w:t>
      </w:r>
      <w:proofErr w:type="spellStart"/>
      <w:r w:rsidRPr="00BB4683">
        <w:rPr>
          <w:lang w:val="en-GB"/>
        </w:rPr>
        <w:t>CroppedWidth</w:t>
      </w:r>
      <w:proofErr w:type="spellEnd"/>
      <w:r w:rsidRPr="00BB4683">
        <w:rPr>
          <w:lang w:val="en-GB"/>
        </w:rPr>
        <w:t>/</w:t>
      </w:r>
      <w:r w:rsidRPr="00BB4683">
        <w:rPr>
          <w:bCs/>
          <w:lang w:val="en-GB"/>
        </w:rPr>
        <w:t xml:space="preserve"> </w:t>
      </w:r>
      <w:proofErr w:type="spellStart"/>
      <w:r w:rsidRPr="00BB4683">
        <w:rPr>
          <w:bCs/>
          <w:lang w:val="en-GB"/>
        </w:rPr>
        <w:t>SubWidthC</w:t>
      </w:r>
      <w:proofErr w:type="spellEnd"/>
      <w:r w:rsidRPr="00BB4683">
        <w:rPr>
          <w:lang w:val="en-GB"/>
        </w:rPr>
        <w:t>; x++ ) {</w:t>
      </w:r>
      <w:r w:rsidRPr="00BB4683">
        <w:rPr>
          <w:lang w:val="en-GB"/>
        </w:rPr>
        <w:br/>
        <w:t xml:space="preserve">    for ( y = 0; y &lt; </w:t>
      </w:r>
      <w:proofErr w:type="spellStart"/>
      <w:r w:rsidRPr="00BB4683">
        <w:rPr>
          <w:lang w:val="en-GB"/>
        </w:rPr>
        <w:t>CroppedHeight</w:t>
      </w:r>
      <w:proofErr w:type="spellEnd"/>
      <w:r w:rsidRPr="00BB4683">
        <w:rPr>
          <w:lang w:val="en-GB"/>
        </w:rPr>
        <w:t>/</w:t>
      </w:r>
      <w:r w:rsidRPr="00BB4683">
        <w:rPr>
          <w:bCs/>
          <w:lang w:val="en-GB"/>
        </w:rPr>
        <w:t xml:space="preserve"> </w:t>
      </w:r>
      <w:proofErr w:type="spellStart"/>
      <w:r w:rsidRPr="00BB4683">
        <w:rPr>
          <w:bCs/>
          <w:lang w:val="en-GB"/>
        </w:rPr>
        <w:t>SubHeightC</w:t>
      </w:r>
      <w:proofErr w:type="spellEnd"/>
      <w:r w:rsidRPr="00BB4683">
        <w:rPr>
          <w:lang w:val="en-GB"/>
        </w:rPr>
        <w:t>; y++ ) {</w:t>
      </w:r>
      <w:r w:rsidRPr="00BB4683">
        <w:rPr>
          <w:lang w:val="en-GB"/>
        </w:rPr>
        <w:br/>
        <w:t xml:space="preserve">      </w:t>
      </w:r>
      <w:proofErr w:type="spellStart"/>
      <w:r w:rsidRPr="00BB4683">
        <w:rPr>
          <w:color w:val="000000" w:themeColor="text1"/>
          <w:szCs w:val="24"/>
          <w:lang w:val="en-CA"/>
        </w:rPr>
        <w:t>inputBaseCb</w:t>
      </w:r>
      <w:proofErr w:type="spellEnd"/>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x][</w:t>
      </w:r>
      <w:r w:rsidRPr="00BB4683">
        <w:rPr>
          <w:color w:val="000000" w:themeColor="text1"/>
          <w:lang w:val="en-GB"/>
        </w:rPr>
        <w:t> </w:t>
      </w:r>
      <w:r w:rsidRPr="00BB4683">
        <w:rPr>
          <w:color w:val="000000" w:themeColor="text1"/>
          <w:szCs w:val="24"/>
          <w:lang w:val="en-CA"/>
        </w:rPr>
        <w:t>y</w:t>
      </w:r>
      <w:r w:rsidRPr="00BB4683">
        <w:rPr>
          <w:color w:val="000000" w:themeColor="text1"/>
          <w:lang w:val="en-GB"/>
        </w:rPr>
        <w:t> </w:t>
      </w:r>
      <w:r w:rsidRPr="00BB4683">
        <w:rPr>
          <w:color w:val="000000" w:themeColor="text1"/>
          <w:szCs w:val="24"/>
          <w:lang w:val="en-CA"/>
        </w:rPr>
        <w:t xml:space="preserve">] = </w:t>
      </w:r>
      <w:proofErr w:type="spellStart"/>
      <w:r w:rsidRPr="00BB4683">
        <w:rPr>
          <w:lang w:val="en-GB"/>
        </w:rPr>
        <w:t>InpC</w:t>
      </w:r>
      <w:proofErr w:type="spellEnd"/>
      <w:r w:rsidRPr="00BB4683">
        <w:rPr>
          <w:lang w:val="en-GB"/>
        </w:rPr>
        <w:t xml:space="preserve">( </w:t>
      </w:r>
      <w:r w:rsidRPr="00BB4683">
        <w:rPr>
          <w:color w:val="000000" w:themeColor="text1"/>
          <w:szCs w:val="24"/>
          <w:lang w:val="en-CA"/>
        </w:rPr>
        <w:t>base</w:t>
      </w:r>
      <w:proofErr w:type="spellStart"/>
      <w:r w:rsidRPr="00BB4683">
        <w:rPr>
          <w:lang w:val="en-GB"/>
        </w:rPr>
        <w:t>CroppedCbPic</w:t>
      </w:r>
      <w:proofErr w:type="spellEnd"/>
      <w:r w:rsidRPr="00BB4683">
        <w:rPr>
          <w:lang w:val="en-GB"/>
        </w:rPr>
        <w:t>[</w:t>
      </w:r>
      <w:r w:rsidRPr="00BB4683">
        <w:rPr>
          <w:color w:val="000000" w:themeColor="text1"/>
          <w:lang w:val="en-GB"/>
        </w:rPr>
        <w:t> </w:t>
      </w:r>
      <w:r w:rsidRPr="00BB4683">
        <w:rPr>
          <w:lang w:val="en-GB"/>
        </w:rPr>
        <w:t>x][</w:t>
      </w:r>
      <w:r w:rsidRPr="00BB4683">
        <w:rPr>
          <w:color w:val="000000" w:themeColor="text1"/>
          <w:lang w:val="en-GB"/>
        </w:rPr>
        <w:t> </w:t>
      </w:r>
      <w:r w:rsidRPr="00BB4683">
        <w:rPr>
          <w:lang w:val="en-GB"/>
        </w:rPr>
        <w:t>y</w:t>
      </w:r>
      <w:r w:rsidRPr="00BB4683">
        <w:rPr>
          <w:color w:val="000000" w:themeColor="text1"/>
          <w:lang w:val="en-GB"/>
        </w:rPr>
        <w:t> </w:t>
      </w:r>
      <w:r w:rsidRPr="00BB4683">
        <w:rPr>
          <w:lang w:val="en-GB"/>
        </w:rPr>
        <w:t>] )</w:t>
      </w:r>
      <w:r w:rsidRPr="00BB4683">
        <w:rPr>
          <w:lang w:val="en-GB"/>
        </w:rPr>
        <w:br/>
        <w:t xml:space="preserve">      </w:t>
      </w:r>
      <w:proofErr w:type="spellStart"/>
      <w:r w:rsidRPr="00BB4683">
        <w:rPr>
          <w:color w:val="000000" w:themeColor="text1"/>
          <w:szCs w:val="24"/>
          <w:lang w:val="en-CA"/>
        </w:rPr>
        <w:t>inputBaseCr</w:t>
      </w:r>
      <w:proofErr w:type="spellEnd"/>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x][</w:t>
      </w:r>
      <w:r w:rsidRPr="00BB4683">
        <w:rPr>
          <w:color w:val="000000" w:themeColor="text1"/>
          <w:lang w:val="en-GB"/>
        </w:rPr>
        <w:t> </w:t>
      </w:r>
      <w:r w:rsidRPr="00BB4683">
        <w:rPr>
          <w:color w:val="000000" w:themeColor="text1"/>
          <w:szCs w:val="24"/>
          <w:lang w:val="en-CA"/>
        </w:rPr>
        <w:t>y</w:t>
      </w:r>
      <w:r w:rsidRPr="00BB4683">
        <w:rPr>
          <w:color w:val="000000" w:themeColor="text1"/>
          <w:lang w:val="en-GB"/>
        </w:rPr>
        <w:t> </w:t>
      </w:r>
      <w:r w:rsidRPr="00BB4683">
        <w:rPr>
          <w:color w:val="000000" w:themeColor="text1"/>
          <w:szCs w:val="24"/>
          <w:lang w:val="en-CA"/>
        </w:rPr>
        <w:t xml:space="preserve">] = </w:t>
      </w:r>
      <w:proofErr w:type="spellStart"/>
      <w:r w:rsidRPr="00BB4683">
        <w:rPr>
          <w:lang w:val="en-GB"/>
        </w:rPr>
        <w:t>InpC</w:t>
      </w:r>
      <w:proofErr w:type="spellEnd"/>
      <w:r w:rsidRPr="00BB4683">
        <w:rPr>
          <w:lang w:val="en-GB"/>
        </w:rPr>
        <w:t xml:space="preserve">( </w:t>
      </w:r>
      <w:r w:rsidRPr="00BB4683">
        <w:rPr>
          <w:color w:val="000000" w:themeColor="text1"/>
          <w:szCs w:val="24"/>
          <w:lang w:val="en-CA"/>
        </w:rPr>
        <w:t>base</w:t>
      </w:r>
      <w:proofErr w:type="spellStart"/>
      <w:r w:rsidRPr="00BB4683">
        <w:rPr>
          <w:lang w:val="en-GB"/>
        </w:rPr>
        <w:t>CroppedCrPic</w:t>
      </w:r>
      <w:proofErr w:type="spellEnd"/>
      <w:r w:rsidRPr="00BB4683">
        <w:rPr>
          <w:lang w:val="en-GB"/>
        </w:rPr>
        <w:t>[</w:t>
      </w:r>
      <w:r w:rsidRPr="00BB4683">
        <w:rPr>
          <w:color w:val="000000" w:themeColor="text1"/>
          <w:lang w:val="en-GB"/>
        </w:rPr>
        <w:t> </w:t>
      </w:r>
      <w:r w:rsidRPr="00BB4683">
        <w:rPr>
          <w:lang w:val="en-GB"/>
        </w:rPr>
        <w:t>x</w:t>
      </w:r>
      <w:r w:rsidRPr="00BB4683">
        <w:rPr>
          <w:color w:val="000000" w:themeColor="text1"/>
          <w:lang w:val="en-GB"/>
        </w:rPr>
        <w:t> </w:t>
      </w:r>
      <w:r w:rsidRPr="00BB4683">
        <w:rPr>
          <w:lang w:val="en-GB"/>
        </w:rPr>
        <w:t>][</w:t>
      </w:r>
      <w:r w:rsidRPr="00BB4683">
        <w:rPr>
          <w:color w:val="000000" w:themeColor="text1"/>
          <w:lang w:val="en-GB"/>
        </w:rPr>
        <w:t> </w:t>
      </w:r>
      <w:r w:rsidRPr="00BB4683">
        <w:rPr>
          <w:lang w:val="en-GB"/>
        </w:rPr>
        <w:t>y</w:t>
      </w:r>
      <w:r w:rsidRPr="00BB4683">
        <w:rPr>
          <w:color w:val="000000" w:themeColor="text1"/>
          <w:lang w:val="en-GB"/>
        </w:rPr>
        <w:t> </w:t>
      </w:r>
      <w:r w:rsidRPr="00BB4683">
        <w:rPr>
          <w:lang w:val="en-GB"/>
        </w:rPr>
        <w:t>] )</w:t>
      </w:r>
      <w:r w:rsidRPr="00BB4683">
        <w:rPr>
          <w:lang w:val="en-GB"/>
        </w:rPr>
        <w:br/>
        <w:t xml:space="preserve">    }</w:t>
      </w:r>
      <w:r w:rsidRPr="00BB4683">
        <w:rPr>
          <w:lang w:val="en-GB"/>
        </w:rPr>
        <w:br/>
        <w:t xml:space="preserve">  }</w:t>
      </w:r>
      <w:r w:rsidRPr="00BB4683">
        <w:rPr>
          <w:lang w:val="en-GB"/>
        </w:rPr>
        <w:br/>
      </w:r>
      <w:r w:rsidRPr="00BB4683">
        <w:rPr>
          <w:color w:val="000000" w:themeColor="text1"/>
          <w:szCs w:val="24"/>
          <w:lang w:val="en-GB"/>
        </w:rPr>
        <w:t>}</w:t>
      </w:r>
    </w:p>
    <w:p w14:paraId="0C3A6574" w14:textId="77777777" w:rsidR="00BE6798" w:rsidRPr="00BB4683" w:rsidRDefault="00BE6798" w:rsidP="00BE6798">
      <w:pPr>
        <w:spacing w:beforeLines="50" w:before="120"/>
        <w:ind w:leftChars="100" w:left="200"/>
        <w:rPr>
          <w:rFonts w:eastAsia="DengXian"/>
        </w:rPr>
      </w:pPr>
      <w:r w:rsidRPr="00BB4683">
        <w:rPr>
          <w:noProof/>
          <w:lang w:val="en-CA"/>
        </w:rPr>
        <w:t>T</w:t>
      </w:r>
      <w:r w:rsidRPr="00BB4683">
        <w:rPr>
          <w:noProof/>
          <w:lang w:val="en-GB"/>
        </w:rPr>
        <w:t xml:space="preserve">he </w:t>
      </w:r>
      <w:proofErr w:type="spellStart"/>
      <w:r w:rsidRPr="00BB4683">
        <w:rPr>
          <w:lang w:val="en-GB"/>
        </w:rPr>
        <w:t>GenPicture</w:t>
      </w:r>
      <w:proofErr w:type="spellEnd"/>
      <w:r w:rsidRPr="00BB4683">
        <w:rPr>
          <w:noProof/>
          <w:lang w:val="en-GB"/>
        </w:rPr>
        <w:t xml:space="preserve"> </w:t>
      </w:r>
      <w:r w:rsidRPr="00BB4683">
        <w:rPr>
          <w:lang w:val="en-GB"/>
        </w:rPr>
        <w:t xml:space="preserve">input tensor </w:t>
      </w:r>
      <w:proofErr w:type="spellStart"/>
      <w:r w:rsidRPr="00BB4683">
        <w:rPr>
          <w:lang w:val="en-GB"/>
        </w:rPr>
        <w:t>inputGenY</w:t>
      </w:r>
      <w:proofErr w:type="spellEnd"/>
      <w:r w:rsidRPr="00BB4683">
        <w:rPr>
          <w:lang w:val="en-GB"/>
        </w:rPr>
        <w:t xml:space="preserve">, </w:t>
      </w:r>
      <w:proofErr w:type="spellStart"/>
      <w:r w:rsidRPr="00BB4683">
        <w:rPr>
          <w:lang w:val="en-GB"/>
        </w:rPr>
        <w:t>inputGenCb</w:t>
      </w:r>
      <w:proofErr w:type="spellEnd"/>
      <w:r w:rsidRPr="00BB4683">
        <w:rPr>
          <w:lang w:val="en-GB"/>
        </w:rPr>
        <w:t xml:space="preserve"> and </w:t>
      </w:r>
      <w:proofErr w:type="spellStart"/>
      <w:r w:rsidRPr="00BB4683">
        <w:rPr>
          <w:lang w:val="en-GB"/>
        </w:rPr>
        <w:t>inputGenCr</w:t>
      </w:r>
      <w:proofErr w:type="spellEnd"/>
      <w:r w:rsidRPr="00BB4683">
        <w:rPr>
          <w:lang w:val="en-GB"/>
        </w:rPr>
        <w:t xml:space="preserve"> are derived as follows:</w:t>
      </w:r>
    </w:p>
    <w:p w14:paraId="3752D60D" w14:textId="77777777" w:rsidR="00BE6798" w:rsidRPr="00BB4683" w:rsidRDefault="00BE6798" w:rsidP="00BE6798">
      <w:pPr>
        <w:spacing w:beforeLines="50" w:before="120"/>
        <w:ind w:leftChars="142" w:left="284"/>
        <w:rPr>
          <w:color w:val="000000" w:themeColor="text1"/>
          <w:szCs w:val="24"/>
          <w:lang w:val="en-GB"/>
        </w:rPr>
      </w:pPr>
      <w:r w:rsidRPr="00BB4683">
        <w:rPr>
          <w:color w:val="000000" w:themeColor="text1"/>
          <w:szCs w:val="24"/>
          <w:lang w:val="en-CA"/>
        </w:rPr>
        <w:t>for( x = 0; x &lt;</w:t>
      </w:r>
      <w:r w:rsidRPr="00BB4683">
        <w:rPr>
          <w:lang w:val="en-GB"/>
        </w:rPr>
        <w:t xml:space="preserve"> </w:t>
      </w:r>
      <w:proofErr w:type="spellStart"/>
      <w:r w:rsidRPr="00BB4683">
        <w:rPr>
          <w:lang w:val="en-GB"/>
        </w:rPr>
        <w:t>CroppedWidth</w:t>
      </w:r>
      <w:proofErr w:type="spellEnd"/>
      <w:r w:rsidRPr="00BB4683">
        <w:rPr>
          <w:lang w:val="en-GB"/>
        </w:rPr>
        <w:t>; x++ ) {</w:t>
      </w:r>
      <w:r w:rsidRPr="00BB4683">
        <w:rPr>
          <w:lang w:val="en-GB"/>
        </w:rPr>
        <w:br/>
        <w:t xml:space="preserve">  for ( y = 0; y &lt; </w:t>
      </w:r>
      <w:proofErr w:type="spellStart"/>
      <w:r w:rsidRPr="00BB4683">
        <w:rPr>
          <w:lang w:val="en-GB"/>
        </w:rPr>
        <w:t>CroppedHeight</w:t>
      </w:r>
      <w:proofErr w:type="spellEnd"/>
      <w:r w:rsidRPr="00BB4683">
        <w:rPr>
          <w:lang w:val="en-GB"/>
        </w:rPr>
        <w:t>; y++ ) {</w:t>
      </w:r>
      <w:r w:rsidRPr="00BB4683">
        <w:rPr>
          <w:lang w:val="en-GB"/>
        </w:rPr>
        <w:br/>
        <w:t xml:space="preserve">    </w:t>
      </w:r>
      <w:proofErr w:type="spellStart"/>
      <w:r w:rsidRPr="00BB4683">
        <w:rPr>
          <w:color w:val="000000" w:themeColor="text1"/>
          <w:szCs w:val="24"/>
          <w:lang w:val="en-CA"/>
        </w:rPr>
        <w:t>inputGenY</w:t>
      </w:r>
      <w:proofErr w:type="spellEnd"/>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x</w:t>
      </w:r>
      <w:r w:rsidRPr="00BB4683">
        <w:rPr>
          <w:color w:val="000000" w:themeColor="text1"/>
          <w:lang w:val="en-GB"/>
        </w:rPr>
        <w:t> </w:t>
      </w:r>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y</w:t>
      </w:r>
      <w:r w:rsidRPr="00BB4683">
        <w:rPr>
          <w:color w:val="000000" w:themeColor="text1"/>
          <w:lang w:val="en-GB"/>
        </w:rPr>
        <w:t> </w:t>
      </w:r>
      <w:r w:rsidRPr="00BB4683">
        <w:rPr>
          <w:color w:val="000000" w:themeColor="text1"/>
          <w:szCs w:val="24"/>
          <w:lang w:val="en-CA"/>
        </w:rPr>
        <w:t xml:space="preserve">] = </w:t>
      </w:r>
      <w:proofErr w:type="spellStart"/>
      <w:r w:rsidRPr="00BB4683">
        <w:rPr>
          <w:lang w:val="en-GB"/>
        </w:rPr>
        <w:t>InpY</w:t>
      </w:r>
      <w:proofErr w:type="spellEnd"/>
      <w:r w:rsidRPr="00BB4683">
        <w:rPr>
          <w:lang w:val="en-GB"/>
        </w:rPr>
        <w:t xml:space="preserve">( </w:t>
      </w:r>
      <w:r w:rsidRPr="00BB4683">
        <w:rPr>
          <w:color w:val="000000" w:themeColor="text1"/>
          <w:szCs w:val="24"/>
          <w:lang w:val="en-CA"/>
        </w:rPr>
        <w:t>gen</w:t>
      </w:r>
      <w:proofErr w:type="spellStart"/>
      <w:r w:rsidRPr="00BB4683">
        <w:rPr>
          <w:lang w:val="en-GB"/>
        </w:rPr>
        <w:t>CroppedYPic</w:t>
      </w:r>
      <w:proofErr w:type="spellEnd"/>
      <w:r w:rsidRPr="00BB4683">
        <w:rPr>
          <w:lang w:val="en-GB"/>
        </w:rPr>
        <w:t>[</w:t>
      </w:r>
      <w:r w:rsidRPr="00BB4683">
        <w:rPr>
          <w:color w:val="000000" w:themeColor="text1"/>
          <w:lang w:val="en-GB"/>
        </w:rPr>
        <w:t> </w:t>
      </w:r>
      <w:r w:rsidRPr="00BB4683">
        <w:rPr>
          <w:lang w:val="en-GB"/>
        </w:rPr>
        <w:t>x</w:t>
      </w:r>
      <w:r w:rsidRPr="00BB4683">
        <w:rPr>
          <w:color w:val="000000" w:themeColor="text1"/>
          <w:lang w:val="en-GB"/>
        </w:rPr>
        <w:t> </w:t>
      </w:r>
      <w:r w:rsidRPr="00BB4683">
        <w:rPr>
          <w:lang w:val="en-GB"/>
        </w:rPr>
        <w:t>][</w:t>
      </w:r>
      <w:r w:rsidRPr="00BB4683">
        <w:rPr>
          <w:color w:val="000000" w:themeColor="text1"/>
          <w:lang w:val="en-GB"/>
        </w:rPr>
        <w:t> </w:t>
      </w:r>
      <w:r w:rsidRPr="00BB4683">
        <w:rPr>
          <w:lang w:val="en-GB"/>
        </w:rPr>
        <w:t>y</w:t>
      </w:r>
      <w:r w:rsidRPr="00BB4683">
        <w:rPr>
          <w:color w:val="000000" w:themeColor="text1"/>
          <w:lang w:val="en-GB"/>
        </w:rPr>
        <w:t> </w:t>
      </w:r>
      <w:r w:rsidRPr="00BB4683">
        <w:rPr>
          <w:lang w:val="en-GB"/>
        </w:rPr>
        <w:t xml:space="preserve">] ) </w:t>
      </w:r>
      <w:r w:rsidRPr="00BB4683">
        <w:rPr>
          <w:lang w:val="en-GB"/>
        </w:rPr>
        <w:br/>
        <w:t xml:space="preserve">  }</w:t>
      </w:r>
      <w:r w:rsidRPr="00BB4683">
        <w:rPr>
          <w:lang w:val="en-GB"/>
        </w:rPr>
        <w:br/>
        <w:t>}</w:t>
      </w:r>
      <w:r w:rsidRPr="00BB4683">
        <w:rPr>
          <w:lang w:val="en-GB"/>
        </w:rPr>
        <w:br/>
        <w:t>if</w:t>
      </w:r>
      <w:r w:rsidRPr="00BB4683">
        <w:rPr>
          <w:noProof/>
          <w:lang w:val="en-GB"/>
        </w:rPr>
        <w:t xml:space="preserve"> (ChromaFormatIdc !=0)</w:t>
      </w:r>
      <w:r w:rsidRPr="00BB4683">
        <w:rPr>
          <w:lang w:val="en-GB"/>
        </w:rPr>
        <w:t xml:space="preserve"> {</w:t>
      </w:r>
      <w:r w:rsidRPr="00BB4683">
        <w:rPr>
          <w:lang w:val="en-GB"/>
        </w:rPr>
        <w:br/>
        <w:t xml:space="preserve">  </w:t>
      </w:r>
      <w:r w:rsidRPr="00BB4683">
        <w:rPr>
          <w:color w:val="000000" w:themeColor="text1"/>
          <w:szCs w:val="24"/>
          <w:lang w:val="en-CA"/>
        </w:rPr>
        <w:t>for( x = 0; x &lt;</w:t>
      </w:r>
      <w:r w:rsidRPr="00BB4683">
        <w:rPr>
          <w:lang w:val="en-GB"/>
        </w:rPr>
        <w:t xml:space="preserve"> </w:t>
      </w:r>
      <w:proofErr w:type="spellStart"/>
      <w:r w:rsidRPr="00BB4683">
        <w:rPr>
          <w:lang w:val="en-GB"/>
        </w:rPr>
        <w:t>CroppedWidth</w:t>
      </w:r>
      <w:proofErr w:type="spellEnd"/>
      <w:r w:rsidRPr="00BB4683">
        <w:rPr>
          <w:lang w:val="en-GB"/>
        </w:rPr>
        <w:t>/</w:t>
      </w:r>
      <w:r w:rsidRPr="00BB4683">
        <w:rPr>
          <w:bCs/>
          <w:lang w:val="en-GB"/>
        </w:rPr>
        <w:t xml:space="preserve"> </w:t>
      </w:r>
      <w:proofErr w:type="spellStart"/>
      <w:r w:rsidRPr="00BB4683">
        <w:rPr>
          <w:bCs/>
          <w:lang w:val="en-GB"/>
        </w:rPr>
        <w:t>SubWidthC</w:t>
      </w:r>
      <w:proofErr w:type="spellEnd"/>
      <w:r w:rsidRPr="00BB4683">
        <w:rPr>
          <w:lang w:val="en-GB"/>
        </w:rPr>
        <w:t>; x++ ) {</w:t>
      </w:r>
      <w:r w:rsidRPr="00BB4683">
        <w:rPr>
          <w:lang w:val="en-GB"/>
        </w:rPr>
        <w:br/>
        <w:t xml:space="preserve">    for ( y = 0; y &lt; </w:t>
      </w:r>
      <w:proofErr w:type="spellStart"/>
      <w:r w:rsidRPr="00BB4683">
        <w:rPr>
          <w:lang w:val="en-GB"/>
        </w:rPr>
        <w:t>CroppedHeight</w:t>
      </w:r>
      <w:proofErr w:type="spellEnd"/>
      <w:r w:rsidRPr="00BB4683">
        <w:rPr>
          <w:lang w:val="en-GB"/>
        </w:rPr>
        <w:t>/</w:t>
      </w:r>
      <w:r w:rsidRPr="00BB4683">
        <w:rPr>
          <w:bCs/>
          <w:lang w:val="en-GB"/>
        </w:rPr>
        <w:t xml:space="preserve"> </w:t>
      </w:r>
      <w:proofErr w:type="spellStart"/>
      <w:r w:rsidRPr="00BB4683">
        <w:rPr>
          <w:bCs/>
          <w:lang w:val="en-GB"/>
        </w:rPr>
        <w:t>SubHeightC</w:t>
      </w:r>
      <w:proofErr w:type="spellEnd"/>
      <w:r w:rsidRPr="00BB4683">
        <w:rPr>
          <w:lang w:val="en-GB"/>
        </w:rPr>
        <w:t>; y++ ) {</w:t>
      </w:r>
      <w:r w:rsidRPr="00BB4683">
        <w:rPr>
          <w:lang w:val="en-GB"/>
        </w:rPr>
        <w:br/>
        <w:t xml:space="preserve">      </w:t>
      </w:r>
      <w:proofErr w:type="spellStart"/>
      <w:r w:rsidRPr="00BB4683">
        <w:rPr>
          <w:color w:val="000000" w:themeColor="text1"/>
          <w:szCs w:val="24"/>
          <w:lang w:val="en-CA"/>
        </w:rPr>
        <w:t>inputGenCb</w:t>
      </w:r>
      <w:proofErr w:type="spellEnd"/>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x][</w:t>
      </w:r>
      <w:r w:rsidRPr="00BB4683">
        <w:rPr>
          <w:color w:val="000000" w:themeColor="text1"/>
          <w:lang w:val="en-GB"/>
        </w:rPr>
        <w:t> </w:t>
      </w:r>
      <w:r w:rsidRPr="00BB4683">
        <w:rPr>
          <w:color w:val="000000" w:themeColor="text1"/>
          <w:szCs w:val="24"/>
          <w:lang w:val="en-CA"/>
        </w:rPr>
        <w:t>y</w:t>
      </w:r>
      <w:r w:rsidRPr="00BB4683">
        <w:rPr>
          <w:color w:val="000000" w:themeColor="text1"/>
          <w:lang w:val="en-GB"/>
        </w:rPr>
        <w:t> </w:t>
      </w:r>
      <w:r w:rsidRPr="00BB4683">
        <w:rPr>
          <w:color w:val="000000" w:themeColor="text1"/>
          <w:szCs w:val="24"/>
          <w:lang w:val="en-CA"/>
        </w:rPr>
        <w:t xml:space="preserve">] = </w:t>
      </w:r>
      <w:proofErr w:type="spellStart"/>
      <w:r w:rsidRPr="00BB4683">
        <w:rPr>
          <w:lang w:val="en-GB"/>
        </w:rPr>
        <w:t>InpC</w:t>
      </w:r>
      <w:proofErr w:type="spellEnd"/>
      <w:r w:rsidRPr="00BB4683">
        <w:rPr>
          <w:lang w:val="en-GB"/>
        </w:rPr>
        <w:t xml:space="preserve">( </w:t>
      </w:r>
      <w:r w:rsidRPr="00BB4683">
        <w:rPr>
          <w:color w:val="000000" w:themeColor="text1"/>
          <w:szCs w:val="24"/>
          <w:lang w:val="en-CA"/>
        </w:rPr>
        <w:t>gen</w:t>
      </w:r>
      <w:proofErr w:type="spellStart"/>
      <w:r w:rsidRPr="00BB4683">
        <w:rPr>
          <w:lang w:val="en-GB"/>
        </w:rPr>
        <w:t>CroppedCbPic</w:t>
      </w:r>
      <w:proofErr w:type="spellEnd"/>
      <w:r w:rsidRPr="00BB4683">
        <w:rPr>
          <w:lang w:val="en-GB"/>
        </w:rPr>
        <w:t>[</w:t>
      </w:r>
      <w:r w:rsidRPr="00BB4683">
        <w:rPr>
          <w:color w:val="000000" w:themeColor="text1"/>
          <w:lang w:val="en-GB"/>
        </w:rPr>
        <w:t> </w:t>
      </w:r>
      <w:r w:rsidRPr="00BB4683">
        <w:rPr>
          <w:lang w:val="en-GB"/>
        </w:rPr>
        <w:t>x][</w:t>
      </w:r>
      <w:r w:rsidRPr="00BB4683">
        <w:rPr>
          <w:color w:val="000000" w:themeColor="text1"/>
          <w:lang w:val="en-GB"/>
        </w:rPr>
        <w:t> </w:t>
      </w:r>
      <w:r w:rsidRPr="00BB4683">
        <w:rPr>
          <w:lang w:val="en-GB"/>
        </w:rPr>
        <w:t>y</w:t>
      </w:r>
      <w:r w:rsidRPr="00BB4683">
        <w:rPr>
          <w:color w:val="000000" w:themeColor="text1"/>
          <w:lang w:val="en-GB"/>
        </w:rPr>
        <w:t> </w:t>
      </w:r>
      <w:r w:rsidRPr="00BB4683">
        <w:rPr>
          <w:lang w:val="en-GB"/>
        </w:rPr>
        <w:t>] )</w:t>
      </w:r>
      <w:r w:rsidRPr="00BB4683">
        <w:rPr>
          <w:lang w:val="en-GB"/>
        </w:rPr>
        <w:br/>
        <w:t xml:space="preserve">      </w:t>
      </w:r>
      <w:proofErr w:type="spellStart"/>
      <w:r w:rsidRPr="00BB4683">
        <w:rPr>
          <w:color w:val="000000" w:themeColor="text1"/>
          <w:szCs w:val="24"/>
          <w:lang w:val="en-CA"/>
        </w:rPr>
        <w:t>inputGenCr</w:t>
      </w:r>
      <w:proofErr w:type="spellEnd"/>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x][</w:t>
      </w:r>
      <w:r w:rsidRPr="00BB4683">
        <w:rPr>
          <w:color w:val="000000" w:themeColor="text1"/>
          <w:lang w:val="en-GB"/>
        </w:rPr>
        <w:t> </w:t>
      </w:r>
      <w:r w:rsidRPr="00BB4683">
        <w:rPr>
          <w:color w:val="000000" w:themeColor="text1"/>
          <w:szCs w:val="24"/>
          <w:lang w:val="en-CA"/>
        </w:rPr>
        <w:t>y</w:t>
      </w:r>
      <w:r w:rsidRPr="00BB4683">
        <w:rPr>
          <w:color w:val="000000" w:themeColor="text1"/>
          <w:lang w:val="en-GB"/>
        </w:rPr>
        <w:t> </w:t>
      </w:r>
      <w:r w:rsidRPr="00BB4683">
        <w:rPr>
          <w:color w:val="000000" w:themeColor="text1"/>
          <w:szCs w:val="24"/>
          <w:lang w:val="en-CA"/>
        </w:rPr>
        <w:t xml:space="preserve">] = </w:t>
      </w:r>
      <w:proofErr w:type="spellStart"/>
      <w:r w:rsidRPr="00BB4683">
        <w:rPr>
          <w:lang w:val="en-GB"/>
        </w:rPr>
        <w:t>InpC</w:t>
      </w:r>
      <w:proofErr w:type="spellEnd"/>
      <w:r w:rsidRPr="00BB4683">
        <w:rPr>
          <w:lang w:val="en-GB"/>
        </w:rPr>
        <w:t xml:space="preserve">( </w:t>
      </w:r>
      <w:r w:rsidRPr="00BB4683">
        <w:rPr>
          <w:color w:val="000000" w:themeColor="text1"/>
          <w:szCs w:val="24"/>
          <w:lang w:val="en-CA"/>
        </w:rPr>
        <w:t>gen</w:t>
      </w:r>
      <w:proofErr w:type="spellStart"/>
      <w:r w:rsidRPr="00BB4683">
        <w:rPr>
          <w:lang w:val="en-GB"/>
        </w:rPr>
        <w:t>CroppedCrPic</w:t>
      </w:r>
      <w:proofErr w:type="spellEnd"/>
      <w:r w:rsidRPr="00BB4683">
        <w:rPr>
          <w:lang w:val="en-GB"/>
        </w:rPr>
        <w:t>[</w:t>
      </w:r>
      <w:r w:rsidRPr="00BB4683">
        <w:rPr>
          <w:color w:val="000000" w:themeColor="text1"/>
          <w:lang w:val="en-GB"/>
        </w:rPr>
        <w:t> </w:t>
      </w:r>
      <w:r w:rsidRPr="00BB4683">
        <w:rPr>
          <w:lang w:val="en-GB"/>
        </w:rPr>
        <w:t>x</w:t>
      </w:r>
      <w:r w:rsidRPr="00BB4683">
        <w:rPr>
          <w:color w:val="000000" w:themeColor="text1"/>
          <w:lang w:val="en-GB"/>
        </w:rPr>
        <w:t> </w:t>
      </w:r>
      <w:r w:rsidRPr="00BB4683">
        <w:rPr>
          <w:lang w:val="en-GB"/>
        </w:rPr>
        <w:t>][</w:t>
      </w:r>
      <w:r w:rsidRPr="00BB4683">
        <w:rPr>
          <w:color w:val="000000" w:themeColor="text1"/>
          <w:lang w:val="en-GB"/>
        </w:rPr>
        <w:t> </w:t>
      </w:r>
      <w:r w:rsidRPr="00BB4683">
        <w:rPr>
          <w:lang w:val="en-GB"/>
        </w:rPr>
        <w:t>y</w:t>
      </w:r>
      <w:r w:rsidRPr="00BB4683">
        <w:rPr>
          <w:color w:val="000000" w:themeColor="text1"/>
          <w:lang w:val="en-GB"/>
        </w:rPr>
        <w:t> </w:t>
      </w:r>
      <w:r w:rsidRPr="00BB4683">
        <w:rPr>
          <w:lang w:val="en-GB"/>
        </w:rPr>
        <w:t>] )</w:t>
      </w:r>
      <w:r w:rsidRPr="00BB4683">
        <w:rPr>
          <w:lang w:val="en-GB"/>
        </w:rPr>
        <w:br/>
        <w:t xml:space="preserve">    }</w:t>
      </w:r>
      <w:r w:rsidRPr="00BB4683">
        <w:rPr>
          <w:lang w:val="en-GB"/>
        </w:rPr>
        <w:br/>
        <w:t xml:space="preserve">  }</w:t>
      </w:r>
      <w:r w:rsidRPr="00BB4683">
        <w:rPr>
          <w:lang w:val="en-GB"/>
        </w:rPr>
        <w:br/>
      </w:r>
      <w:r w:rsidRPr="00BB4683">
        <w:rPr>
          <w:color w:val="000000" w:themeColor="text1"/>
          <w:szCs w:val="24"/>
          <w:lang w:val="en-GB"/>
        </w:rPr>
        <w:t>}</w:t>
      </w:r>
    </w:p>
    <w:p w14:paraId="7FEA926D" w14:textId="77777777" w:rsidR="00BE6798" w:rsidRPr="00BB4683" w:rsidRDefault="00BE6798" w:rsidP="00BE6798">
      <w:pPr>
        <w:spacing w:beforeLines="50" w:before="120"/>
        <w:ind w:leftChars="100" w:left="200"/>
        <w:rPr>
          <w:noProof/>
          <w:lang w:val="en-CA"/>
        </w:rPr>
      </w:pPr>
      <w:r w:rsidRPr="00BB4683">
        <w:rPr>
          <w:noProof/>
          <w:lang w:val="en-CA"/>
        </w:rPr>
        <w:t>The matrix input tensor inputMatrix is derived as follows:</w:t>
      </w:r>
    </w:p>
    <w:p w14:paraId="65005A67" w14:textId="77777777" w:rsidR="00BE6798" w:rsidRPr="00BB4683" w:rsidRDefault="00BE6798" w:rsidP="00BE6798">
      <w:pPr>
        <w:ind w:leftChars="142" w:left="284"/>
        <w:rPr>
          <w:color w:val="000000" w:themeColor="text1"/>
        </w:rPr>
      </w:pPr>
      <w:r w:rsidRPr="00BB4683">
        <w:rPr>
          <w:color w:val="000000" w:themeColor="text1"/>
        </w:rPr>
        <w:t xml:space="preserve">for ( </w:t>
      </w:r>
      <w:proofErr w:type="spellStart"/>
      <w:r w:rsidRPr="00BB4683">
        <w:rPr>
          <w:color w:val="000000" w:themeColor="text1"/>
        </w:rPr>
        <w:t>i</w:t>
      </w:r>
      <w:proofErr w:type="spellEnd"/>
      <w:r w:rsidRPr="00BB4683">
        <w:rPr>
          <w:color w:val="000000" w:themeColor="text1"/>
        </w:rPr>
        <w:t xml:space="preserve"> = 0; </w:t>
      </w:r>
      <w:proofErr w:type="spellStart"/>
      <w:r w:rsidRPr="00BB4683">
        <w:rPr>
          <w:color w:val="000000" w:themeColor="text1"/>
        </w:rPr>
        <w:t>i</w:t>
      </w:r>
      <w:proofErr w:type="spellEnd"/>
      <w:r w:rsidRPr="00BB4683">
        <w:rPr>
          <w:color w:val="000000" w:themeColor="text1"/>
        </w:rPr>
        <w:t xml:space="preserve"> &lt;= gfve_num_matrices_minus1; </w:t>
      </w:r>
      <w:proofErr w:type="spellStart"/>
      <w:r w:rsidRPr="00BB4683">
        <w:rPr>
          <w:color w:val="000000" w:themeColor="text1"/>
        </w:rPr>
        <w:t>i</w:t>
      </w:r>
      <w:proofErr w:type="spellEnd"/>
      <w:r w:rsidRPr="00BB4683">
        <w:rPr>
          <w:color w:val="000000" w:themeColor="text1"/>
        </w:rPr>
        <w:t>++ ) {</w:t>
      </w:r>
      <w:r w:rsidRPr="00BB4683">
        <w:rPr>
          <w:lang w:val="en-GB"/>
        </w:rPr>
        <w:br/>
      </w:r>
      <w:r w:rsidRPr="00BB4683">
        <w:rPr>
          <w:color w:val="000000" w:themeColor="text1"/>
        </w:rPr>
        <w:t xml:space="preserve">  for ( j = 0; j &lt;=</w:t>
      </w:r>
      <w:r w:rsidRPr="00BB4683">
        <w:t xml:space="preserve"> </w:t>
      </w:r>
      <w:r w:rsidRPr="00BB4683">
        <w:rPr>
          <w:color w:val="000000" w:themeColor="text1"/>
          <w:szCs w:val="24"/>
        </w:rPr>
        <w:t>gfve_matrix_height_minus1</w:t>
      </w:r>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 xml:space="preserve">]; </w:t>
      </w:r>
      <w:proofErr w:type="spellStart"/>
      <w:r w:rsidRPr="00BB4683">
        <w:rPr>
          <w:color w:val="000000" w:themeColor="text1"/>
        </w:rPr>
        <w:t>j++</w:t>
      </w:r>
      <w:proofErr w:type="spellEnd"/>
      <w:r w:rsidRPr="00BB4683">
        <w:rPr>
          <w:color w:val="000000" w:themeColor="text1"/>
        </w:rPr>
        <w:t>) {</w:t>
      </w:r>
      <w:r w:rsidRPr="00BB4683">
        <w:rPr>
          <w:lang w:val="en-GB"/>
        </w:rPr>
        <w:br/>
      </w:r>
      <w:r w:rsidRPr="00BB4683">
        <w:rPr>
          <w:color w:val="000000" w:themeColor="text1"/>
        </w:rPr>
        <w:t xml:space="preserve">    for( k = 0; k &lt;= gfve_matrix_width_minus1[</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 k++ ) {</w:t>
      </w:r>
      <w:r w:rsidRPr="00BB4683">
        <w:rPr>
          <w:lang w:val="en-GB"/>
        </w:rPr>
        <w:br/>
      </w:r>
      <w:r w:rsidRPr="00BB4683">
        <w:rPr>
          <w:color w:val="000000" w:themeColor="text1"/>
        </w:rPr>
        <w:t xml:space="preserve">      input</w:t>
      </w:r>
      <w:r w:rsidRPr="00BB4683">
        <w:rPr>
          <w:lang w:val="en-CA"/>
        </w:rPr>
        <w:t>Matrix[</w:t>
      </w:r>
      <w:r w:rsidRPr="00BB4683">
        <w:rPr>
          <w:color w:val="000000" w:themeColor="text1"/>
          <w:lang w:val="en-GB"/>
        </w:rPr>
        <w:t> </w:t>
      </w:r>
      <w:proofErr w:type="spellStart"/>
      <w:r w:rsidRPr="00BB4683">
        <w:rPr>
          <w:lang w:val="en-CA"/>
        </w:rPr>
        <w:t>i</w:t>
      </w:r>
      <w:proofErr w:type="spellEnd"/>
      <w:r w:rsidRPr="00BB4683">
        <w:rPr>
          <w:color w:val="000000" w:themeColor="text1"/>
          <w:lang w:val="en-GB"/>
        </w:rPr>
        <w:t> </w:t>
      </w:r>
      <w:r w:rsidRPr="00BB4683">
        <w:rPr>
          <w:lang w:val="en-CA"/>
        </w:rPr>
        <w:t>][</w:t>
      </w:r>
      <w:r w:rsidRPr="00BB4683">
        <w:rPr>
          <w:color w:val="000000" w:themeColor="text1"/>
          <w:lang w:val="en-GB"/>
        </w:rPr>
        <w:t> </w:t>
      </w:r>
      <w:r w:rsidRPr="00BB4683">
        <w:rPr>
          <w:lang w:val="en-CA"/>
        </w:rPr>
        <w:t>j</w:t>
      </w:r>
      <w:r w:rsidRPr="00BB4683">
        <w:rPr>
          <w:color w:val="000000" w:themeColor="text1"/>
          <w:lang w:val="en-GB"/>
        </w:rPr>
        <w:t> </w:t>
      </w:r>
      <w:r w:rsidRPr="00BB4683">
        <w:rPr>
          <w:lang w:val="en-CA"/>
        </w:rPr>
        <w:t>][</w:t>
      </w:r>
      <w:r w:rsidRPr="00BB4683">
        <w:rPr>
          <w:color w:val="000000" w:themeColor="text1"/>
          <w:lang w:val="en-GB"/>
        </w:rPr>
        <w:t> </w:t>
      </w:r>
      <w:r w:rsidRPr="00BB4683">
        <w:rPr>
          <w:lang w:val="en-CA"/>
        </w:rPr>
        <w:t>k</w:t>
      </w:r>
      <w:r w:rsidRPr="00BB4683">
        <w:rPr>
          <w:color w:val="000000" w:themeColor="text1"/>
          <w:lang w:val="en-GB"/>
        </w:rPr>
        <w:t> </w:t>
      </w:r>
      <w:r w:rsidRPr="00BB4683">
        <w:rPr>
          <w:lang w:val="en-CA"/>
        </w:rPr>
        <w:t xml:space="preserve">] = </w:t>
      </w:r>
      <w:proofErr w:type="spellStart"/>
      <w:r w:rsidRPr="00BB4683">
        <w:rPr>
          <w:color w:val="000000" w:themeColor="text1"/>
          <w:szCs w:val="24"/>
        </w:rPr>
        <w:t>matrixElementVal</w:t>
      </w:r>
      <w:proofErr w:type="spellEnd"/>
      <w:r w:rsidRPr="00BB4683">
        <w:rPr>
          <w:color w:val="000000" w:themeColor="text1"/>
        </w:rPr>
        <w:t>[</w:t>
      </w:r>
      <w:r w:rsidRPr="00BB4683">
        <w:rPr>
          <w:color w:val="000000" w:themeColor="text1"/>
          <w:lang w:val="en-GB"/>
        </w:rPr>
        <w:t> </w:t>
      </w:r>
      <w:proofErr w:type="spellStart"/>
      <w:r w:rsidRPr="00BB4683">
        <w:rPr>
          <w:color w:val="000000" w:themeColor="text1"/>
        </w:rPr>
        <w:t>i</w:t>
      </w:r>
      <w:proofErr w:type="spellEnd"/>
      <w:r w:rsidRPr="00BB4683">
        <w:rPr>
          <w:color w:val="000000" w:themeColor="text1"/>
          <w:lang w:val="en-GB"/>
        </w:rPr>
        <w:t> </w:t>
      </w:r>
      <w:r w:rsidRPr="00BB4683">
        <w:rPr>
          <w:color w:val="000000" w:themeColor="text1"/>
        </w:rPr>
        <w:t>][</w:t>
      </w:r>
      <w:r w:rsidRPr="00BB4683">
        <w:rPr>
          <w:color w:val="000000" w:themeColor="text1"/>
          <w:lang w:val="en-GB"/>
        </w:rPr>
        <w:t> </w:t>
      </w:r>
      <w:r w:rsidRPr="00BB4683">
        <w:rPr>
          <w:color w:val="000000" w:themeColor="text1"/>
        </w:rPr>
        <w:t>j][</w:t>
      </w:r>
      <w:r w:rsidRPr="00BB4683">
        <w:rPr>
          <w:color w:val="000000" w:themeColor="text1"/>
          <w:lang w:val="en-GB"/>
        </w:rPr>
        <w:t> </w:t>
      </w:r>
      <w:r w:rsidRPr="00BB4683">
        <w:rPr>
          <w:color w:val="000000" w:themeColor="text1"/>
        </w:rPr>
        <w:t>k</w:t>
      </w:r>
      <w:r w:rsidRPr="00BB4683">
        <w:rPr>
          <w:color w:val="000000" w:themeColor="text1"/>
          <w:lang w:val="en-GB"/>
        </w:rPr>
        <w:t> </w:t>
      </w:r>
      <w:r w:rsidRPr="00BB4683">
        <w:rPr>
          <w:color w:val="000000" w:themeColor="text1"/>
        </w:rPr>
        <w:t>]</w:t>
      </w:r>
      <w:r w:rsidRPr="00BB4683">
        <w:rPr>
          <w:lang w:val="en-GB"/>
        </w:rPr>
        <w:t xml:space="preserve"> </w:t>
      </w:r>
      <w:r w:rsidRPr="00BB4683">
        <w:rPr>
          <w:lang w:val="en-GB"/>
        </w:rPr>
        <w:br/>
      </w:r>
      <w:r w:rsidRPr="00BB4683">
        <w:rPr>
          <w:color w:val="000000" w:themeColor="text1"/>
        </w:rPr>
        <w:t xml:space="preserve">    }</w:t>
      </w:r>
      <w:r w:rsidRPr="00BB4683">
        <w:rPr>
          <w:lang w:val="en-GB"/>
        </w:rPr>
        <w:br/>
      </w:r>
      <w:r w:rsidRPr="00BB4683">
        <w:rPr>
          <w:color w:val="000000" w:themeColor="text1"/>
        </w:rPr>
        <w:lastRenderedPageBreak/>
        <w:t xml:space="preserve">  }</w:t>
      </w:r>
      <w:r w:rsidRPr="00BB4683">
        <w:rPr>
          <w:lang w:val="en-GB"/>
        </w:rPr>
        <w:br/>
      </w:r>
      <w:r w:rsidRPr="00BB4683">
        <w:rPr>
          <w:color w:val="000000" w:themeColor="text1"/>
        </w:rPr>
        <w:t>}</w:t>
      </w:r>
    </w:p>
    <w:p w14:paraId="59991688" w14:textId="77777777" w:rsidR="00BE6798" w:rsidRPr="00BB4683" w:rsidRDefault="00BE6798" w:rsidP="00BE6798">
      <w:pPr>
        <w:spacing w:beforeLines="50" w:before="120"/>
        <w:ind w:leftChars="100" w:left="200"/>
        <w:rPr>
          <w:noProof/>
          <w:lang w:val="en-CA"/>
        </w:rPr>
      </w:pPr>
      <w:r w:rsidRPr="00BB4683">
        <w:rPr>
          <w:noProof/>
          <w:lang w:val="en-CA"/>
        </w:rPr>
        <w:t>where the functions InpY( ) and InpC( ) are specified as follows:</w:t>
      </w:r>
    </w:p>
    <w:p w14:paraId="61023592" w14:textId="77777777" w:rsidR="00BE6798" w:rsidRPr="00BB4683" w:rsidRDefault="00BE6798" w:rsidP="00BE6798">
      <w:pPr>
        <w:ind w:left="360"/>
        <w:rPr>
          <w:noProof/>
          <w:lang w:val="en-GB"/>
        </w:rPr>
      </w:pPr>
      <w:r w:rsidRPr="00BB4683">
        <w:rPr>
          <w:noProof/>
          <w:lang w:val="en-GB"/>
        </w:rPr>
        <w:t>InpY( x ) = x ÷ ( ( 1  &lt;&lt;  BitDepth</w:t>
      </w:r>
      <w:r w:rsidRPr="00BB4683">
        <w:rPr>
          <w:noProof/>
          <w:vertAlign w:val="subscript"/>
          <w:lang w:val="en-GB"/>
        </w:rPr>
        <w:t>Y</w:t>
      </w:r>
      <w:r w:rsidRPr="00BB4683">
        <w:rPr>
          <w:noProof/>
          <w:lang w:val="en-GB"/>
        </w:rPr>
        <w:t> ) – 1 )</w:t>
      </w:r>
    </w:p>
    <w:p w14:paraId="2CCE1DE6" w14:textId="77777777" w:rsidR="00BE6798" w:rsidRPr="00BB4683" w:rsidRDefault="00BE6798" w:rsidP="00BE6798">
      <w:pPr>
        <w:ind w:left="360"/>
        <w:rPr>
          <w:noProof/>
          <w:lang w:val="en-GB"/>
        </w:rPr>
      </w:pPr>
      <w:r w:rsidRPr="00BB4683">
        <w:rPr>
          <w:noProof/>
          <w:lang w:val="en-GB"/>
        </w:rPr>
        <w:t>InpC( x ) = x ÷ ( ( 1  &lt;&lt;  BitDepth</w:t>
      </w:r>
      <w:r w:rsidRPr="00BB4683">
        <w:rPr>
          <w:noProof/>
          <w:vertAlign w:val="subscript"/>
          <w:lang w:val="en-GB"/>
        </w:rPr>
        <w:t>C</w:t>
      </w:r>
      <w:r w:rsidRPr="00BB4683">
        <w:rPr>
          <w:noProof/>
          <w:lang w:val="en-GB"/>
        </w:rPr>
        <w:t> ) – 1 )</w:t>
      </w:r>
    </w:p>
    <w:p w14:paraId="7A5DBDB1" w14:textId="1299B7FB" w:rsidR="00BE6798" w:rsidRPr="00BB4683" w:rsidRDefault="00BE6798" w:rsidP="00BE6798">
      <w:pPr>
        <w:spacing w:beforeLines="50" w:before="120"/>
        <w:rPr>
          <w:lang w:val="en-GB"/>
        </w:rPr>
      </w:pPr>
      <w:proofErr w:type="spellStart"/>
      <w:r w:rsidRPr="00BB4683">
        <w:t>EnhancerNN</w:t>
      </w:r>
      <w:proofErr w:type="spellEnd"/>
      <w:r w:rsidRPr="00BB4683" w:rsidDel="00153374">
        <w:rPr>
          <w:lang w:val="en-GB"/>
        </w:rPr>
        <w:t xml:space="preserve"> </w:t>
      </w:r>
      <w:proofErr w:type="gramStart"/>
      <w:r w:rsidRPr="00BB4683">
        <w:rPr>
          <w:lang w:val="en-GB"/>
        </w:rPr>
        <w:t>( )</w:t>
      </w:r>
      <w:proofErr w:type="gramEnd"/>
      <w:r w:rsidRPr="00BB4683">
        <w:rPr>
          <w:lang w:val="en-GB"/>
        </w:rPr>
        <w:t xml:space="preserve"> is a process to enhance the sample values of an generated picture that is generated with the associated GFV SEI message. Input values to </w:t>
      </w:r>
      <w:proofErr w:type="spellStart"/>
      <w:r w:rsidR="00FB45FA" w:rsidRPr="00BB4683">
        <w:t>EnhancerNN</w:t>
      </w:r>
      <w:proofErr w:type="spellEnd"/>
      <w:r w:rsidR="00FB45FA" w:rsidRPr="00BB4683">
        <w:rPr>
          <w:lang w:val="en-CA"/>
        </w:rPr>
        <w:t xml:space="preserve"> </w:t>
      </w:r>
      <w:r w:rsidRPr="00BB4683">
        <w:rPr>
          <w:lang w:val="en-CA"/>
        </w:rPr>
        <w:t xml:space="preserve">( ) and output values from </w:t>
      </w:r>
      <w:proofErr w:type="spellStart"/>
      <w:r w:rsidR="00FB45FA" w:rsidRPr="00BB4683">
        <w:t>EnhancerNN</w:t>
      </w:r>
      <w:proofErr w:type="spellEnd"/>
      <w:r w:rsidR="00FB45FA" w:rsidRPr="00BB4683">
        <w:rPr>
          <w:lang w:val="en-CA"/>
        </w:rPr>
        <w:t xml:space="preserve"> </w:t>
      </w:r>
      <w:r w:rsidRPr="00BB4683">
        <w:rPr>
          <w:lang w:val="en-CA"/>
        </w:rPr>
        <w:t>( ) are real numbers.</w:t>
      </w:r>
    </w:p>
    <w:p w14:paraId="794337E4" w14:textId="77777777" w:rsidR="00BE6798" w:rsidRPr="00BB4683" w:rsidRDefault="00BE6798" w:rsidP="00BE6798">
      <w:pPr>
        <w:ind w:leftChars="71" w:left="142"/>
      </w:pPr>
      <w:r w:rsidRPr="00BB4683">
        <w:t xml:space="preserve">Inputs to </w:t>
      </w:r>
      <w:proofErr w:type="spellStart"/>
      <w:r w:rsidRPr="00BB4683">
        <w:t>EnhancerNN</w:t>
      </w:r>
      <w:proofErr w:type="spellEnd"/>
      <w:r w:rsidRPr="00BB4683">
        <w:t xml:space="preserve"> () are:</w:t>
      </w:r>
    </w:p>
    <w:p w14:paraId="22C42B21" w14:textId="77777777" w:rsidR="00BE6798" w:rsidRPr="00BB4683" w:rsidRDefault="00BE6798" w:rsidP="00BE679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GB"/>
        </w:rPr>
      </w:pPr>
      <w:r w:rsidRPr="00BB4683">
        <w:rPr>
          <w:lang w:val="en-GB"/>
        </w:rPr>
        <w:t xml:space="preserve">When </w:t>
      </w:r>
      <w:proofErr w:type="spellStart"/>
      <w:r w:rsidRPr="00BB4683">
        <w:rPr>
          <w:lang w:val="en-GB"/>
        </w:rPr>
        <w:t>ChromaFormatIdc</w:t>
      </w:r>
      <w:proofErr w:type="spellEnd"/>
      <w:r w:rsidRPr="00BB4683">
        <w:rPr>
          <w:lang w:val="en-GB"/>
        </w:rPr>
        <w:t xml:space="preserve"> is equal to 0: </w:t>
      </w:r>
      <w:proofErr w:type="spellStart"/>
      <w:r w:rsidRPr="00BB4683">
        <w:rPr>
          <w:lang w:val="en-GB"/>
        </w:rPr>
        <w:t>inputBaseY</w:t>
      </w:r>
      <w:proofErr w:type="spellEnd"/>
      <w:r w:rsidRPr="00BB4683">
        <w:rPr>
          <w:lang w:val="en-GB"/>
        </w:rPr>
        <w:t xml:space="preserve">, </w:t>
      </w:r>
      <w:proofErr w:type="spellStart"/>
      <w:r w:rsidRPr="00BB4683">
        <w:rPr>
          <w:lang w:val="en-GB"/>
        </w:rPr>
        <w:t>inputGenY</w:t>
      </w:r>
      <w:proofErr w:type="spellEnd"/>
      <w:r w:rsidRPr="00BB4683">
        <w:rPr>
          <w:lang w:val="en-GB"/>
        </w:rPr>
        <w:t xml:space="preserve">, </w:t>
      </w:r>
      <w:proofErr w:type="spellStart"/>
      <w:proofErr w:type="gramStart"/>
      <w:r w:rsidRPr="00BB4683">
        <w:rPr>
          <w:lang w:val="en-GB"/>
        </w:rPr>
        <w:t>inputMatrix</w:t>
      </w:r>
      <w:proofErr w:type="spellEnd"/>
      <w:proofErr w:type="gramEnd"/>
    </w:p>
    <w:p w14:paraId="5AB749DC" w14:textId="77777777" w:rsidR="00BE6798" w:rsidRPr="00BB4683" w:rsidRDefault="00BE6798" w:rsidP="00BE679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pPr>
      <w:r w:rsidRPr="00BB4683">
        <w:rPr>
          <w:lang w:val="en-GB"/>
        </w:rPr>
        <w:t xml:space="preserve">When </w:t>
      </w:r>
      <w:proofErr w:type="spellStart"/>
      <w:r w:rsidRPr="00BB4683">
        <w:rPr>
          <w:lang w:val="en-GB"/>
        </w:rPr>
        <w:t>ChromaFormatIdc</w:t>
      </w:r>
      <w:proofErr w:type="spellEnd"/>
      <w:r w:rsidRPr="00BB4683">
        <w:rPr>
          <w:lang w:val="en-GB"/>
        </w:rPr>
        <w:t xml:space="preserve"> is not equal to 1: </w:t>
      </w:r>
      <w:proofErr w:type="spellStart"/>
      <w:r w:rsidRPr="00BB4683">
        <w:rPr>
          <w:lang w:val="en-GB"/>
        </w:rPr>
        <w:t>inputBaseY</w:t>
      </w:r>
      <w:proofErr w:type="spellEnd"/>
      <w:r w:rsidRPr="00BB4683">
        <w:rPr>
          <w:lang w:val="en-GB"/>
        </w:rPr>
        <w:t xml:space="preserve">, </w:t>
      </w:r>
      <w:proofErr w:type="spellStart"/>
      <w:r w:rsidRPr="00BB4683">
        <w:rPr>
          <w:lang w:val="en-GB"/>
        </w:rPr>
        <w:t>inputBaseCb</w:t>
      </w:r>
      <w:proofErr w:type="spellEnd"/>
      <w:r w:rsidRPr="00BB4683">
        <w:rPr>
          <w:lang w:val="en-GB"/>
        </w:rPr>
        <w:t xml:space="preserve">, </w:t>
      </w:r>
      <w:proofErr w:type="spellStart"/>
      <w:r w:rsidRPr="00BB4683">
        <w:rPr>
          <w:lang w:val="en-GB"/>
        </w:rPr>
        <w:t>inputBaseCr</w:t>
      </w:r>
      <w:proofErr w:type="spellEnd"/>
      <w:r w:rsidRPr="00BB4683">
        <w:rPr>
          <w:lang w:val="en-GB"/>
        </w:rPr>
        <w:t xml:space="preserve">, </w:t>
      </w:r>
      <w:proofErr w:type="spellStart"/>
      <w:r w:rsidRPr="00BB4683">
        <w:rPr>
          <w:lang w:val="en-GB"/>
        </w:rPr>
        <w:t>inputGenY</w:t>
      </w:r>
      <w:proofErr w:type="spellEnd"/>
      <w:r w:rsidRPr="00BB4683">
        <w:rPr>
          <w:lang w:val="en-GB"/>
        </w:rPr>
        <w:t xml:space="preserve">, </w:t>
      </w:r>
      <w:proofErr w:type="spellStart"/>
      <w:r w:rsidRPr="00BB4683">
        <w:rPr>
          <w:lang w:val="en-GB"/>
        </w:rPr>
        <w:t>inputGenCb</w:t>
      </w:r>
      <w:proofErr w:type="spellEnd"/>
      <w:r w:rsidRPr="00BB4683">
        <w:rPr>
          <w:lang w:val="en-GB"/>
        </w:rPr>
        <w:t xml:space="preserve">, </w:t>
      </w:r>
      <w:proofErr w:type="spellStart"/>
      <w:r w:rsidRPr="00BB4683">
        <w:rPr>
          <w:lang w:val="en-GB"/>
        </w:rPr>
        <w:t>inputGenCr</w:t>
      </w:r>
      <w:proofErr w:type="spellEnd"/>
      <w:r w:rsidRPr="00BB4683">
        <w:rPr>
          <w:lang w:val="en-GB"/>
        </w:rPr>
        <w:t xml:space="preserve">, </w:t>
      </w:r>
      <w:proofErr w:type="spellStart"/>
      <w:proofErr w:type="gramStart"/>
      <w:r w:rsidRPr="00BB4683">
        <w:rPr>
          <w:lang w:val="en-GB"/>
        </w:rPr>
        <w:t>inputMatrix</w:t>
      </w:r>
      <w:proofErr w:type="spellEnd"/>
      <w:proofErr w:type="gramEnd"/>
    </w:p>
    <w:p w14:paraId="44995197" w14:textId="77777777" w:rsidR="00BE6798" w:rsidRPr="00BB4683" w:rsidRDefault="00BE6798" w:rsidP="00BE6798">
      <w:pPr>
        <w:spacing w:beforeLines="50" w:before="120"/>
        <w:ind w:leftChars="71" w:left="142"/>
      </w:pPr>
      <w:r w:rsidRPr="00BB4683">
        <w:t xml:space="preserve">Outputs of </w:t>
      </w:r>
      <w:proofErr w:type="spellStart"/>
      <w:r w:rsidRPr="00BB4683">
        <w:t>EnhancerNN</w:t>
      </w:r>
      <w:proofErr w:type="spellEnd"/>
      <w:r w:rsidRPr="00BB4683">
        <w:t xml:space="preserve"> ( ) are:</w:t>
      </w:r>
    </w:p>
    <w:p w14:paraId="48DBF16F" w14:textId="77777777" w:rsidR="00BE6798" w:rsidRPr="00BB4683" w:rsidRDefault="00BE6798" w:rsidP="00BE679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GB"/>
        </w:rPr>
      </w:pPr>
      <w:r w:rsidRPr="00BB4683">
        <w:rPr>
          <w:lang w:val="en-GB"/>
        </w:rPr>
        <w:t xml:space="preserve">A luma sample array </w:t>
      </w:r>
      <w:proofErr w:type="spellStart"/>
      <w:r w:rsidRPr="00BB4683">
        <w:rPr>
          <w:lang w:val="en-GB"/>
        </w:rPr>
        <w:t>enhanceY</w:t>
      </w:r>
      <w:proofErr w:type="spellEnd"/>
    </w:p>
    <w:p w14:paraId="38CA1886" w14:textId="77777777" w:rsidR="00BE6798" w:rsidRPr="00BB4683" w:rsidRDefault="00BE6798" w:rsidP="00BE679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GB"/>
        </w:rPr>
      </w:pPr>
      <w:r w:rsidRPr="00BB4683">
        <w:rPr>
          <w:lang w:val="en-GB"/>
        </w:rPr>
        <w:t xml:space="preserve">When </w:t>
      </w:r>
      <w:proofErr w:type="spellStart"/>
      <w:r w:rsidRPr="00BB4683">
        <w:rPr>
          <w:lang w:val="en-GB"/>
        </w:rPr>
        <w:t>ChromaFormatIdc</w:t>
      </w:r>
      <w:proofErr w:type="spellEnd"/>
      <w:r w:rsidRPr="00BB4683">
        <w:rPr>
          <w:lang w:val="en-GB"/>
        </w:rPr>
        <w:t xml:space="preserve"> is not equal to 0, two chroma sample arrays </w:t>
      </w:r>
      <w:proofErr w:type="spellStart"/>
      <w:r w:rsidRPr="00BB4683">
        <w:rPr>
          <w:lang w:val="en-GB"/>
        </w:rPr>
        <w:t>enhanceCb</w:t>
      </w:r>
      <w:proofErr w:type="spellEnd"/>
      <w:r w:rsidRPr="00BB4683">
        <w:rPr>
          <w:lang w:val="en-GB"/>
        </w:rPr>
        <w:t xml:space="preserve"> and </w:t>
      </w:r>
      <w:proofErr w:type="spellStart"/>
      <w:r w:rsidRPr="00BB4683">
        <w:rPr>
          <w:lang w:val="en-GB"/>
        </w:rPr>
        <w:t>enhanceCr</w:t>
      </w:r>
      <w:proofErr w:type="spellEnd"/>
      <w:r w:rsidRPr="00BB4683">
        <w:rPr>
          <w:lang w:val="en-GB"/>
        </w:rPr>
        <w:t>.</w:t>
      </w:r>
    </w:p>
    <w:p w14:paraId="3C1BA76B" w14:textId="77777777" w:rsidR="00BE6798" w:rsidRPr="00BB4683" w:rsidRDefault="00BE6798" w:rsidP="00BE6798">
      <w:pPr>
        <w:rPr>
          <w:lang w:val="en-CA"/>
        </w:rPr>
      </w:pPr>
      <w:r w:rsidRPr="00BB4683">
        <w:rPr>
          <w:lang w:val="en-CA"/>
        </w:rPr>
        <w:t xml:space="preserve">The process </w:t>
      </w:r>
      <w:proofErr w:type="spellStart"/>
      <w:r w:rsidRPr="00BB4683">
        <w:rPr>
          <w:lang w:val="en-CA"/>
        </w:rPr>
        <w:t>StoreOutputTensors</w:t>
      </w:r>
      <w:proofErr w:type="spellEnd"/>
      <w:r w:rsidRPr="00BB4683">
        <w:rPr>
          <w:lang w:val="en-CA"/>
        </w:rPr>
        <w:t>( ) for deriving the output is specified as follows:</w:t>
      </w:r>
    </w:p>
    <w:p w14:paraId="0BF28C71" w14:textId="7B9D8B5F" w:rsidR="00BE6798" w:rsidRPr="00BB4683" w:rsidRDefault="00FC3573" w:rsidP="00BE6798">
      <w:pPr>
        <w:spacing w:beforeLines="50" w:before="120"/>
        <w:ind w:leftChars="100" w:left="200"/>
        <w:rPr>
          <w:color w:val="000000" w:themeColor="text1"/>
          <w:szCs w:val="24"/>
          <w:lang w:val="en-CA"/>
        </w:rPr>
      </w:pPr>
      <w:r>
        <w:rPr>
          <w:color w:val="000000" w:themeColor="text1"/>
          <w:szCs w:val="24"/>
          <w:lang w:val="en-CA"/>
        </w:rPr>
        <w:t>T</w:t>
      </w:r>
      <w:r w:rsidR="00BE6798" w:rsidRPr="00BB4683">
        <w:rPr>
          <w:color w:val="000000" w:themeColor="text1"/>
          <w:szCs w:val="24"/>
          <w:lang w:val="en-CA"/>
        </w:rPr>
        <w:t xml:space="preserve">he output sample array </w:t>
      </w:r>
      <w:proofErr w:type="spellStart"/>
      <w:r w:rsidR="00BE6798" w:rsidRPr="00BB4683">
        <w:t>outYPic</w:t>
      </w:r>
      <w:proofErr w:type="spellEnd"/>
      <w:r w:rsidR="00BE6798" w:rsidRPr="00BB4683">
        <w:t>[</w:t>
      </w:r>
      <w:r w:rsidR="00BE6798" w:rsidRPr="00BB4683">
        <w:rPr>
          <w:noProof/>
          <w:lang w:val="en-GB"/>
        </w:rPr>
        <w:t> </w:t>
      </w:r>
      <w:r w:rsidR="00BE6798" w:rsidRPr="00BB4683">
        <w:t>x</w:t>
      </w:r>
      <w:r w:rsidR="00BE6798" w:rsidRPr="00BB4683">
        <w:rPr>
          <w:noProof/>
          <w:lang w:val="en-GB"/>
        </w:rPr>
        <w:t> </w:t>
      </w:r>
      <w:r w:rsidR="00BE6798" w:rsidRPr="00BB4683">
        <w:t>][</w:t>
      </w:r>
      <w:r w:rsidR="00BE6798" w:rsidRPr="00BB4683">
        <w:rPr>
          <w:noProof/>
          <w:lang w:val="en-GB"/>
        </w:rPr>
        <w:t> </w:t>
      </w:r>
      <w:r w:rsidR="00BE6798" w:rsidRPr="00BB4683">
        <w:t>y</w:t>
      </w:r>
      <w:r w:rsidR="00BE6798" w:rsidRPr="00BB4683">
        <w:rPr>
          <w:noProof/>
          <w:lang w:val="en-GB"/>
        </w:rPr>
        <w:t> </w:t>
      </w:r>
      <w:r w:rsidR="00BE6798" w:rsidRPr="00BB4683">
        <w:t xml:space="preserve">], </w:t>
      </w:r>
      <w:proofErr w:type="spellStart"/>
      <w:r w:rsidR="00BE6798" w:rsidRPr="00BB4683">
        <w:rPr>
          <w:lang w:val="en-GB"/>
        </w:rPr>
        <w:t>outCbPic</w:t>
      </w:r>
      <w:proofErr w:type="spellEnd"/>
      <w:r w:rsidR="00BE6798" w:rsidRPr="00BB4683">
        <w:rPr>
          <w:lang w:val="en-GB"/>
        </w:rPr>
        <w:t>[</w:t>
      </w:r>
      <w:r w:rsidR="00BE6798" w:rsidRPr="00BB4683">
        <w:rPr>
          <w:noProof/>
          <w:lang w:val="en-GB"/>
        </w:rPr>
        <w:t> </w:t>
      </w:r>
      <w:r w:rsidR="00BE6798" w:rsidRPr="00BB4683">
        <w:rPr>
          <w:lang w:val="en-GB"/>
        </w:rPr>
        <w:t>x</w:t>
      </w:r>
      <w:r w:rsidR="00BE6798" w:rsidRPr="00BB4683">
        <w:rPr>
          <w:noProof/>
          <w:lang w:val="en-GB"/>
        </w:rPr>
        <w:t> </w:t>
      </w:r>
      <w:r w:rsidR="00BE6798" w:rsidRPr="00BB4683">
        <w:rPr>
          <w:lang w:val="en-GB"/>
        </w:rPr>
        <w:t>][</w:t>
      </w:r>
      <w:r w:rsidR="00BE6798" w:rsidRPr="00BB4683">
        <w:rPr>
          <w:noProof/>
          <w:lang w:val="en-GB"/>
        </w:rPr>
        <w:t> </w:t>
      </w:r>
      <w:r w:rsidR="00BE6798" w:rsidRPr="00BB4683">
        <w:rPr>
          <w:lang w:val="en-GB"/>
        </w:rPr>
        <w:t>y</w:t>
      </w:r>
      <w:r w:rsidR="00BE6798" w:rsidRPr="00BB4683">
        <w:rPr>
          <w:noProof/>
          <w:lang w:val="en-GB"/>
        </w:rPr>
        <w:t> </w:t>
      </w:r>
      <w:r w:rsidR="00BE6798" w:rsidRPr="00BB4683">
        <w:rPr>
          <w:lang w:val="en-GB"/>
        </w:rPr>
        <w:t xml:space="preserve">], and </w:t>
      </w:r>
      <w:proofErr w:type="spellStart"/>
      <w:r w:rsidR="00BE6798" w:rsidRPr="00BB4683">
        <w:rPr>
          <w:lang w:val="en-GB"/>
        </w:rPr>
        <w:t>outCrPic</w:t>
      </w:r>
      <w:proofErr w:type="spellEnd"/>
      <w:r w:rsidR="00BE6798" w:rsidRPr="00BB4683">
        <w:rPr>
          <w:lang w:val="en-GB"/>
        </w:rPr>
        <w:t>[</w:t>
      </w:r>
      <w:r w:rsidR="00BE6798" w:rsidRPr="00BB4683">
        <w:rPr>
          <w:noProof/>
          <w:lang w:val="en-GB"/>
        </w:rPr>
        <w:t> </w:t>
      </w:r>
      <w:r w:rsidR="00BE6798" w:rsidRPr="00BB4683">
        <w:rPr>
          <w:lang w:val="en-GB"/>
        </w:rPr>
        <w:t>x</w:t>
      </w:r>
      <w:r w:rsidR="00BE6798" w:rsidRPr="00BB4683">
        <w:rPr>
          <w:noProof/>
          <w:lang w:val="en-GB"/>
        </w:rPr>
        <w:t> </w:t>
      </w:r>
      <w:r w:rsidR="00BE6798" w:rsidRPr="00BB4683">
        <w:rPr>
          <w:lang w:val="en-GB"/>
        </w:rPr>
        <w:t>][</w:t>
      </w:r>
      <w:r w:rsidR="00BE6798" w:rsidRPr="00BB4683">
        <w:rPr>
          <w:noProof/>
          <w:lang w:val="en-GB"/>
        </w:rPr>
        <w:t> </w:t>
      </w:r>
      <w:r w:rsidR="00BE6798" w:rsidRPr="00BB4683">
        <w:rPr>
          <w:lang w:val="en-GB"/>
        </w:rPr>
        <w:t>y</w:t>
      </w:r>
      <w:r w:rsidR="00BE6798" w:rsidRPr="00BB4683">
        <w:rPr>
          <w:noProof/>
          <w:lang w:val="en-GB"/>
        </w:rPr>
        <w:t> </w:t>
      </w:r>
      <w:r w:rsidR="00BE6798" w:rsidRPr="00BB4683">
        <w:rPr>
          <w:lang w:val="en-GB"/>
        </w:rPr>
        <w:t>] are derived as follows:</w:t>
      </w:r>
    </w:p>
    <w:p w14:paraId="730272FC" w14:textId="77777777" w:rsidR="00BE6798" w:rsidRPr="00BB4683" w:rsidRDefault="00BE6798" w:rsidP="00BE6798">
      <w:pPr>
        <w:spacing w:beforeLines="50" w:before="120"/>
        <w:ind w:leftChars="142" w:left="284"/>
        <w:rPr>
          <w:lang w:val="en-GB"/>
        </w:rPr>
      </w:pPr>
      <w:r w:rsidRPr="00BB4683">
        <w:rPr>
          <w:color w:val="000000" w:themeColor="text1"/>
          <w:szCs w:val="24"/>
          <w:lang w:val="en-CA"/>
        </w:rPr>
        <w:t>for(x=0; x&lt;</w:t>
      </w:r>
      <w:r w:rsidRPr="00BB4683">
        <w:rPr>
          <w:lang w:val="en-GB"/>
        </w:rPr>
        <w:t xml:space="preserve"> </w:t>
      </w:r>
      <w:proofErr w:type="spellStart"/>
      <w:r w:rsidRPr="00BB4683">
        <w:rPr>
          <w:lang w:val="en-GB"/>
        </w:rPr>
        <w:t>CroppedWidth</w:t>
      </w:r>
      <w:proofErr w:type="spellEnd"/>
      <w:r w:rsidRPr="00BB4683">
        <w:rPr>
          <w:lang w:val="en-GB"/>
        </w:rPr>
        <w:t>; x++){</w:t>
      </w:r>
      <w:r w:rsidRPr="00BB4683">
        <w:rPr>
          <w:lang w:val="en-GB"/>
        </w:rPr>
        <w:br/>
        <w:t xml:space="preserve">  for(y=0; y&lt; </w:t>
      </w:r>
      <w:proofErr w:type="spellStart"/>
      <w:r w:rsidRPr="00BB4683">
        <w:rPr>
          <w:lang w:val="en-GB"/>
        </w:rPr>
        <w:t>CroppedHeight</w:t>
      </w:r>
      <w:proofErr w:type="spellEnd"/>
      <w:r w:rsidRPr="00BB4683">
        <w:rPr>
          <w:lang w:val="en-GB"/>
        </w:rPr>
        <w:t>; y++){</w:t>
      </w:r>
      <w:r w:rsidRPr="00BB4683">
        <w:rPr>
          <w:lang w:val="en-GB"/>
        </w:rPr>
        <w:br/>
        <w:t xml:space="preserve">    </w:t>
      </w:r>
      <w:proofErr w:type="spellStart"/>
      <w:r w:rsidRPr="00BB4683">
        <w:rPr>
          <w:lang w:val="en-CA"/>
        </w:rPr>
        <w:t>outputYPic</w:t>
      </w:r>
      <w:proofErr w:type="spellEnd"/>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x</w:t>
      </w:r>
      <w:r w:rsidRPr="00BB4683">
        <w:rPr>
          <w:color w:val="000000" w:themeColor="text1"/>
          <w:lang w:val="en-GB"/>
        </w:rPr>
        <w:t> </w:t>
      </w:r>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y</w:t>
      </w:r>
      <w:r w:rsidRPr="00BB4683">
        <w:rPr>
          <w:color w:val="000000" w:themeColor="text1"/>
          <w:lang w:val="en-GB"/>
        </w:rPr>
        <w:t> </w:t>
      </w:r>
      <w:r w:rsidRPr="00BB4683">
        <w:rPr>
          <w:color w:val="000000" w:themeColor="text1"/>
          <w:szCs w:val="24"/>
          <w:lang w:val="en-CA"/>
        </w:rPr>
        <w:t xml:space="preserve">] = </w:t>
      </w:r>
      <w:proofErr w:type="spellStart"/>
      <w:r w:rsidRPr="00BB4683">
        <w:rPr>
          <w:color w:val="000000" w:themeColor="text1"/>
          <w:szCs w:val="24"/>
          <w:lang w:val="en-CA"/>
        </w:rPr>
        <w:t>OutY</w:t>
      </w:r>
      <w:proofErr w:type="spellEnd"/>
      <w:r w:rsidRPr="00BB4683">
        <w:rPr>
          <w:color w:val="000000" w:themeColor="text1"/>
          <w:szCs w:val="24"/>
          <w:lang w:val="en-CA"/>
        </w:rPr>
        <w:t>(</w:t>
      </w:r>
      <w:proofErr w:type="spellStart"/>
      <w:r w:rsidRPr="00BB4683">
        <w:rPr>
          <w:color w:val="000000" w:themeColor="text1"/>
          <w:szCs w:val="24"/>
          <w:lang w:val="en-CA"/>
        </w:rPr>
        <w:t>enhanceY</w:t>
      </w:r>
      <w:proofErr w:type="spellEnd"/>
      <w:r w:rsidRPr="00BB4683">
        <w:rPr>
          <w:lang w:val="en-GB"/>
        </w:rPr>
        <w:t>[</w:t>
      </w:r>
      <w:r w:rsidRPr="00BB4683">
        <w:rPr>
          <w:color w:val="000000" w:themeColor="text1"/>
          <w:lang w:val="en-GB"/>
        </w:rPr>
        <w:t> </w:t>
      </w:r>
      <w:r w:rsidRPr="00BB4683">
        <w:rPr>
          <w:lang w:val="en-GB"/>
        </w:rPr>
        <w:t>x</w:t>
      </w:r>
      <w:r w:rsidRPr="00BB4683">
        <w:rPr>
          <w:color w:val="000000" w:themeColor="text1"/>
          <w:lang w:val="en-GB"/>
        </w:rPr>
        <w:t> </w:t>
      </w:r>
      <w:r w:rsidRPr="00BB4683">
        <w:rPr>
          <w:lang w:val="en-GB"/>
        </w:rPr>
        <w:t>][</w:t>
      </w:r>
      <w:r w:rsidRPr="00BB4683">
        <w:rPr>
          <w:color w:val="000000" w:themeColor="text1"/>
          <w:lang w:val="en-GB"/>
        </w:rPr>
        <w:t> </w:t>
      </w:r>
      <w:r w:rsidRPr="00BB4683">
        <w:rPr>
          <w:lang w:val="en-GB"/>
        </w:rPr>
        <w:t>y</w:t>
      </w:r>
      <w:r w:rsidRPr="00BB4683">
        <w:rPr>
          <w:color w:val="000000" w:themeColor="text1"/>
          <w:lang w:val="en-GB"/>
        </w:rPr>
        <w:t> </w:t>
      </w:r>
      <w:r w:rsidRPr="00BB4683">
        <w:rPr>
          <w:lang w:val="en-GB"/>
        </w:rPr>
        <w:t>]</w:t>
      </w:r>
      <w:r w:rsidRPr="00BB4683">
        <w:rPr>
          <w:color w:val="000000" w:themeColor="text1"/>
          <w:szCs w:val="24"/>
          <w:lang w:val="en-CA"/>
        </w:rPr>
        <w:t>)</w:t>
      </w:r>
      <w:r w:rsidRPr="00BB4683">
        <w:rPr>
          <w:lang w:val="en-GB"/>
        </w:rPr>
        <w:t xml:space="preserve"> </w:t>
      </w:r>
      <w:r w:rsidRPr="00BB4683">
        <w:rPr>
          <w:lang w:val="en-GB"/>
        </w:rPr>
        <w:br/>
        <w:t xml:space="preserve">  }</w:t>
      </w:r>
      <w:r w:rsidRPr="00BB4683">
        <w:rPr>
          <w:lang w:val="en-GB"/>
        </w:rPr>
        <w:br/>
        <w:t>}</w:t>
      </w:r>
    </w:p>
    <w:p w14:paraId="400226A2" w14:textId="77777777" w:rsidR="00BE6798" w:rsidRPr="00BB4683" w:rsidRDefault="00BE6798" w:rsidP="00BE6798">
      <w:pPr>
        <w:spacing w:beforeLines="50" w:before="120"/>
        <w:ind w:leftChars="100" w:left="200"/>
        <w:rPr>
          <w:lang w:val="en-GB"/>
        </w:rPr>
      </w:pPr>
      <w:r w:rsidRPr="00BB4683">
        <w:rPr>
          <w:lang w:val="en-GB"/>
        </w:rPr>
        <w:t>if(</w:t>
      </w:r>
      <w:proofErr w:type="spellStart"/>
      <w:r w:rsidRPr="00BB4683">
        <w:rPr>
          <w:lang w:val="en-GB"/>
        </w:rPr>
        <w:t>ChromaFormatIdc</w:t>
      </w:r>
      <w:proofErr w:type="spellEnd"/>
      <w:r w:rsidRPr="00BB4683">
        <w:rPr>
          <w:lang w:val="en-GB"/>
        </w:rPr>
        <w:t xml:space="preserve"> != 0) {</w:t>
      </w:r>
      <w:r w:rsidRPr="00BB4683">
        <w:rPr>
          <w:lang w:val="en-GB"/>
        </w:rPr>
        <w:br/>
        <w:t xml:space="preserve">  </w:t>
      </w:r>
      <w:r w:rsidRPr="00BB4683">
        <w:rPr>
          <w:color w:val="000000" w:themeColor="text1"/>
          <w:szCs w:val="24"/>
          <w:lang w:val="en-CA"/>
        </w:rPr>
        <w:t>for(x=0; x&lt;</w:t>
      </w:r>
      <w:r w:rsidRPr="00BB4683">
        <w:rPr>
          <w:lang w:val="en-GB"/>
        </w:rPr>
        <w:t xml:space="preserve"> </w:t>
      </w:r>
      <w:proofErr w:type="spellStart"/>
      <w:r w:rsidRPr="00BB4683">
        <w:rPr>
          <w:lang w:val="en-GB"/>
        </w:rPr>
        <w:t>CroppedWidth</w:t>
      </w:r>
      <w:proofErr w:type="spellEnd"/>
      <w:r w:rsidRPr="00BB4683">
        <w:rPr>
          <w:lang w:val="en-GB"/>
        </w:rPr>
        <w:t>/</w:t>
      </w:r>
      <w:r w:rsidRPr="00BB4683">
        <w:rPr>
          <w:bCs/>
          <w:lang w:val="en-GB"/>
        </w:rPr>
        <w:t xml:space="preserve"> </w:t>
      </w:r>
      <w:proofErr w:type="spellStart"/>
      <w:r w:rsidRPr="00BB4683">
        <w:rPr>
          <w:bCs/>
          <w:lang w:val="en-GB"/>
        </w:rPr>
        <w:t>SubWidthC</w:t>
      </w:r>
      <w:proofErr w:type="spellEnd"/>
      <w:r w:rsidRPr="00BB4683">
        <w:rPr>
          <w:lang w:val="en-GB"/>
        </w:rPr>
        <w:t>; x++){</w:t>
      </w:r>
      <w:r w:rsidRPr="00BB4683">
        <w:rPr>
          <w:lang w:val="en-GB"/>
        </w:rPr>
        <w:br/>
        <w:t xml:space="preserve">    for(y=0; y&lt; </w:t>
      </w:r>
      <w:proofErr w:type="spellStart"/>
      <w:r w:rsidRPr="00BB4683">
        <w:rPr>
          <w:lang w:val="en-GB"/>
        </w:rPr>
        <w:t>CroppedHeight</w:t>
      </w:r>
      <w:proofErr w:type="spellEnd"/>
      <w:r w:rsidRPr="00BB4683">
        <w:rPr>
          <w:lang w:val="en-GB"/>
        </w:rPr>
        <w:t>/</w:t>
      </w:r>
      <w:r w:rsidRPr="00BB4683">
        <w:rPr>
          <w:bCs/>
          <w:lang w:val="en-GB"/>
        </w:rPr>
        <w:t xml:space="preserve"> </w:t>
      </w:r>
      <w:proofErr w:type="spellStart"/>
      <w:r w:rsidRPr="00BB4683">
        <w:rPr>
          <w:bCs/>
          <w:lang w:val="en-GB"/>
        </w:rPr>
        <w:t>SubHeightC</w:t>
      </w:r>
      <w:proofErr w:type="spellEnd"/>
      <w:r w:rsidRPr="00BB4683">
        <w:rPr>
          <w:lang w:val="en-GB"/>
        </w:rPr>
        <w:t>; y++){</w:t>
      </w:r>
      <w:r w:rsidRPr="00BB4683">
        <w:rPr>
          <w:lang w:val="en-GB"/>
        </w:rPr>
        <w:br/>
        <w:t xml:space="preserve">      </w:t>
      </w:r>
      <w:proofErr w:type="spellStart"/>
      <w:r w:rsidRPr="00BB4683">
        <w:rPr>
          <w:lang w:val="en-CA"/>
        </w:rPr>
        <w:t>outputCbPic</w:t>
      </w:r>
      <w:proofErr w:type="spellEnd"/>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x</w:t>
      </w:r>
      <w:r w:rsidRPr="00BB4683">
        <w:rPr>
          <w:color w:val="000000" w:themeColor="text1"/>
          <w:lang w:val="en-GB"/>
        </w:rPr>
        <w:t> </w:t>
      </w:r>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y</w:t>
      </w:r>
      <w:r w:rsidRPr="00BB4683">
        <w:rPr>
          <w:color w:val="000000" w:themeColor="text1"/>
          <w:lang w:val="en-GB"/>
        </w:rPr>
        <w:t> </w:t>
      </w:r>
      <w:r w:rsidRPr="00BB4683">
        <w:rPr>
          <w:color w:val="000000" w:themeColor="text1"/>
          <w:szCs w:val="24"/>
          <w:lang w:val="en-CA"/>
        </w:rPr>
        <w:t xml:space="preserve">] = </w:t>
      </w:r>
      <w:proofErr w:type="spellStart"/>
      <w:r w:rsidRPr="00BB4683">
        <w:rPr>
          <w:color w:val="000000" w:themeColor="text1"/>
          <w:szCs w:val="24"/>
          <w:lang w:val="en-CA"/>
        </w:rPr>
        <w:t>OutC</w:t>
      </w:r>
      <w:proofErr w:type="spellEnd"/>
      <w:r w:rsidRPr="00BB4683">
        <w:rPr>
          <w:color w:val="000000" w:themeColor="text1"/>
          <w:szCs w:val="24"/>
          <w:lang w:val="en-CA"/>
        </w:rPr>
        <w:t>(</w:t>
      </w:r>
      <w:proofErr w:type="spellStart"/>
      <w:r w:rsidRPr="00BB4683">
        <w:rPr>
          <w:color w:val="000000" w:themeColor="text1"/>
          <w:szCs w:val="24"/>
          <w:lang w:val="en-CA"/>
        </w:rPr>
        <w:t>enhanceCb</w:t>
      </w:r>
      <w:proofErr w:type="spellEnd"/>
      <w:r w:rsidRPr="00BB4683">
        <w:rPr>
          <w:lang w:val="en-GB"/>
        </w:rPr>
        <w:t>[</w:t>
      </w:r>
      <w:r w:rsidRPr="00BB4683">
        <w:rPr>
          <w:color w:val="000000" w:themeColor="text1"/>
          <w:lang w:val="en-GB"/>
        </w:rPr>
        <w:t> </w:t>
      </w:r>
      <w:r w:rsidRPr="00BB4683">
        <w:rPr>
          <w:lang w:val="en-GB"/>
        </w:rPr>
        <w:t>x</w:t>
      </w:r>
      <w:r w:rsidRPr="00BB4683">
        <w:rPr>
          <w:color w:val="000000" w:themeColor="text1"/>
          <w:lang w:val="en-GB"/>
        </w:rPr>
        <w:t> </w:t>
      </w:r>
      <w:r w:rsidRPr="00BB4683">
        <w:rPr>
          <w:lang w:val="en-GB"/>
        </w:rPr>
        <w:t>][</w:t>
      </w:r>
      <w:r w:rsidRPr="00BB4683">
        <w:rPr>
          <w:color w:val="000000" w:themeColor="text1"/>
          <w:lang w:val="en-GB"/>
        </w:rPr>
        <w:t> </w:t>
      </w:r>
      <w:r w:rsidRPr="00BB4683">
        <w:rPr>
          <w:lang w:val="en-GB"/>
        </w:rPr>
        <w:t>y</w:t>
      </w:r>
      <w:r w:rsidRPr="00BB4683">
        <w:rPr>
          <w:color w:val="000000" w:themeColor="text1"/>
          <w:lang w:val="en-GB"/>
        </w:rPr>
        <w:t> </w:t>
      </w:r>
      <w:r w:rsidRPr="00BB4683">
        <w:rPr>
          <w:lang w:val="en-GB"/>
        </w:rPr>
        <w:t>]</w:t>
      </w:r>
      <w:r w:rsidRPr="00BB4683">
        <w:rPr>
          <w:color w:val="000000" w:themeColor="text1"/>
          <w:szCs w:val="24"/>
          <w:lang w:val="en-CA"/>
        </w:rPr>
        <w:t>)</w:t>
      </w:r>
      <w:r w:rsidRPr="00BB4683">
        <w:rPr>
          <w:lang w:val="en-GB"/>
        </w:rPr>
        <w:t xml:space="preserve"> </w:t>
      </w:r>
      <w:r w:rsidRPr="00BB4683">
        <w:rPr>
          <w:lang w:val="en-GB"/>
        </w:rPr>
        <w:br/>
        <w:t xml:space="preserve">      </w:t>
      </w:r>
      <w:proofErr w:type="spellStart"/>
      <w:r w:rsidRPr="00BB4683">
        <w:rPr>
          <w:lang w:val="en-CA"/>
        </w:rPr>
        <w:t>outputCrPic</w:t>
      </w:r>
      <w:proofErr w:type="spellEnd"/>
      <w:r w:rsidRPr="00BB4683">
        <w:rPr>
          <w:color w:val="000000" w:themeColor="text1"/>
          <w:szCs w:val="24"/>
          <w:lang w:val="en-CA"/>
        </w:rPr>
        <w:t>[</w:t>
      </w:r>
      <w:r w:rsidRPr="00BB4683">
        <w:rPr>
          <w:color w:val="000000" w:themeColor="text1"/>
          <w:lang w:val="en-GB"/>
        </w:rPr>
        <w:t> </w:t>
      </w:r>
      <w:r w:rsidRPr="00BB4683">
        <w:rPr>
          <w:color w:val="000000" w:themeColor="text1"/>
          <w:szCs w:val="24"/>
          <w:lang w:val="en-CA"/>
        </w:rPr>
        <w:t>x][</w:t>
      </w:r>
      <w:r w:rsidRPr="00BB4683">
        <w:rPr>
          <w:color w:val="000000" w:themeColor="text1"/>
          <w:lang w:val="en-GB"/>
        </w:rPr>
        <w:t> </w:t>
      </w:r>
      <w:r w:rsidRPr="00BB4683">
        <w:rPr>
          <w:color w:val="000000" w:themeColor="text1"/>
          <w:szCs w:val="24"/>
          <w:lang w:val="en-CA"/>
        </w:rPr>
        <w:t>y</w:t>
      </w:r>
      <w:r w:rsidRPr="00BB4683">
        <w:rPr>
          <w:color w:val="000000" w:themeColor="text1"/>
          <w:lang w:val="en-GB"/>
        </w:rPr>
        <w:t> </w:t>
      </w:r>
      <w:r w:rsidRPr="00BB4683">
        <w:rPr>
          <w:color w:val="000000" w:themeColor="text1"/>
          <w:szCs w:val="24"/>
          <w:lang w:val="en-CA"/>
        </w:rPr>
        <w:t xml:space="preserve">] = </w:t>
      </w:r>
      <w:proofErr w:type="spellStart"/>
      <w:r w:rsidRPr="00BB4683">
        <w:rPr>
          <w:color w:val="000000" w:themeColor="text1"/>
          <w:szCs w:val="24"/>
          <w:lang w:val="en-CA"/>
        </w:rPr>
        <w:t>OutC</w:t>
      </w:r>
      <w:proofErr w:type="spellEnd"/>
      <w:r w:rsidRPr="00BB4683">
        <w:rPr>
          <w:color w:val="000000" w:themeColor="text1"/>
          <w:szCs w:val="24"/>
          <w:lang w:val="en-CA"/>
        </w:rPr>
        <w:t>(</w:t>
      </w:r>
      <w:proofErr w:type="spellStart"/>
      <w:r w:rsidRPr="00BB4683">
        <w:rPr>
          <w:color w:val="000000" w:themeColor="text1"/>
          <w:szCs w:val="24"/>
          <w:lang w:val="en-CA"/>
        </w:rPr>
        <w:t>enhanceCr</w:t>
      </w:r>
      <w:proofErr w:type="spellEnd"/>
      <w:r w:rsidRPr="00BB4683">
        <w:rPr>
          <w:lang w:val="en-GB"/>
        </w:rPr>
        <w:t>[</w:t>
      </w:r>
      <w:r w:rsidRPr="00BB4683">
        <w:rPr>
          <w:color w:val="000000" w:themeColor="text1"/>
          <w:lang w:val="en-GB"/>
        </w:rPr>
        <w:t> </w:t>
      </w:r>
      <w:r w:rsidRPr="00BB4683">
        <w:rPr>
          <w:lang w:val="en-GB"/>
        </w:rPr>
        <w:t>x</w:t>
      </w:r>
      <w:r w:rsidRPr="00BB4683">
        <w:rPr>
          <w:color w:val="000000" w:themeColor="text1"/>
          <w:lang w:val="en-GB"/>
        </w:rPr>
        <w:t> </w:t>
      </w:r>
      <w:r w:rsidRPr="00BB4683">
        <w:rPr>
          <w:lang w:val="en-GB"/>
        </w:rPr>
        <w:t>][</w:t>
      </w:r>
      <w:r w:rsidRPr="00BB4683">
        <w:rPr>
          <w:color w:val="000000" w:themeColor="text1"/>
          <w:lang w:val="en-GB"/>
        </w:rPr>
        <w:t> </w:t>
      </w:r>
      <w:r w:rsidRPr="00BB4683">
        <w:rPr>
          <w:lang w:val="en-GB"/>
        </w:rPr>
        <w:t>y</w:t>
      </w:r>
      <w:r w:rsidRPr="00BB4683">
        <w:rPr>
          <w:color w:val="000000" w:themeColor="text1"/>
          <w:lang w:val="en-GB"/>
        </w:rPr>
        <w:t> </w:t>
      </w:r>
      <w:r w:rsidRPr="00BB4683">
        <w:rPr>
          <w:lang w:val="en-GB"/>
        </w:rPr>
        <w:t>]</w:t>
      </w:r>
      <w:r w:rsidRPr="00BB4683">
        <w:rPr>
          <w:color w:val="000000" w:themeColor="text1"/>
          <w:szCs w:val="24"/>
          <w:lang w:val="en-CA"/>
        </w:rPr>
        <w:t>)</w:t>
      </w:r>
      <w:r w:rsidRPr="00BB4683">
        <w:rPr>
          <w:lang w:val="en-GB"/>
        </w:rPr>
        <w:t xml:space="preserve"> </w:t>
      </w:r>
      <w:r w:rsidRPr="00BB4683">
        <w:rPr>
          <w:lang w:val="en-GB"/>
        </w:rPr>
        <w:br/>
        <w:t xml:space="preserve">    }</w:t>
      </w:r>
      <w:r w:rsidRPr="00BB4683">
        <w:rPr>
          <w:lang w:val="en-GB"/>
        </w:rPr>
        <w:br/>
        <w:t xml:space="preserve">  }</w:t>
      </w:r>
      <w:r w:rsidRPr="00BB4683">
        <w:rPr>
          <w:lang w:val="en-GB"/>
        </w:rPr>
        <w:br/>
        <w:t>}</w:t>
      </w:r>
    </w:p>
    <w:p w14:paraId="2D90DCB6" w14:textId="77777777" w:rsidR="00BE6798" w:rsidRPr="00BB4683" w:rsidRDefault="00BE6798" w:rsidP="00BE6798">
      <w:pPr>
        <w:spacing w:beforeLines="50" w:before="120"/>
        <w:ind w:leftChars="100" w:left="200"/>
        <w:rPr>
          <w:color w:val="000000" w:themeColor="text1"/>
          <w:szCs w:val="24"/>
          <w:lang w:val="en-CA"/>
        </w:rPr>
      </w:pPr>
      <w:r w:rsidRPr="00BB4683">
        <w:rPr>
          <w:color w:val="000000" w:themeColor="text1"/>
          <w:szCs w:val="24"/>
          <w:lang w:val="en-CA"/>
        </w:rPr>
        <w:t xml:space="preserve">where the functions </w:t>
      </w:r>
      <w:proofErr w:type="spellStart"/>
      <w:r w:rsidRPr="00BB4683">
        <w:rPr>
          <w:color w:val="000000" w:themeColor="text1"/>
          <w:szCs w:val="24"/>
          <w:lang w:val="en-CA"/>
        </w:rPr>
        <w:t>OutY</w:t>
      </w:r>
      <w:proofErr w:type="spellEnd"/>
      <w:r w:rsidRPr="00BB4683">
        <w:rPr>
          <w:color w:val="000000" w:themeColor="text1"/>
          <w:szCs w:val="24"/>
          <w:lang w:val="en-CA"/>
        </w:rPr>
        <w:t xml:space="preserve">( ) and </w:t>
      </w:r>
      <w:proofErr w:type="spellStart"/>
      <w:r w:rsidRPr="00BB4683">
        <w:rPr>
          <w:color w:val="000000" w:themeColor="text1"/>
          <w:szCs w:val="24"/>
          <w:lang w:val="en-CA"/>
        </w:rPr>
        <w:t>OutC</w:t>
      </w:r>
      <w:proofErr w:type="spellEnd"/>
      <w:r w:rsidRPr="00BB4683">
        <w:rPr>
          <w:color w:val="000000" w:themeColor="text1"/>
          <w:szCs w:val="24"/>
          <w:lang w:val="en-CA"/>
        </w:rPr>
        <w:t>( ) are specified as follows:</w:t>
      </w:r>
    </w:p>
    <w:p w14:paraId="296FED03" w14:textId="77777777" w:rsidR="00BE6798" w:rsidRPr="00BB4683" w:rsidRDefault="00BE6798" w:rsidP="00BE6798">
      <w:pPr>
        <w:rPr>
          <w:lang w:val="en-GB"/>
        </w:rPr>
      </w:pPr>
      <w:r w:rsidRPr="00BB4683">
        <w:rPr>
          <w:noProof/>
          <w:lang w:val="en-GB"/>
        </w:rPr>
        <w:t>OutY( x ) = Clip3( 0, ( 1  &lt;&lt;  BitDepth</w:t>
      </w:r>
      <w:r w:rsidRPr="00BB4683">
        <w:rPr>
          <w:noProof/>
          <w:vertAlign w:val="subscript"/>
          <w:lang w:val="en-GB"/>
        </w:rPr>
        <w:t>Y</w:t>
      </w:r>
      <w:r w:rsidRPr="00BB4683">
        <w:rPr>
          <w:noProof/>
          <w:lang w:val="en-GB"/>
        </w:rPr>
        <w:t> ) – 1 , x * ( ( 1  &lt;&lt;  BitDepth</w:t>
      </w:r>
      <w:r w:rsidRPr="00BB4683">
        <w:rPr>
          <w:noProof/>
          <w:vertAlign w:val="subscript"/>
          <w:lang w:val="en-GB"/>
        </w:rPr>
        <w:t>Y</w:t>
      </w:r>
      <w:r w:rsidRPr="00BB4683">
        <w:rPr>
          <w:noProof/>
          <w:lang w:val="en-GB"/>
        </w:rPr>
        <w:t> ) – 1 )</w:t>
      </w:r>
      <w:r w:rsidRPr="00BB4683">
        <w:rPr>
          <w:lang w:val="en-GB"/>
        </w:rPr>
        <w:t xml:space="preserve"> </w:t>
      </w:r>
      <w:r w:rsidRPr="00BB4683">
        <w:rPr>
          <w:lang w:val="en-GB"/>
        </w:rPr>
        <w:br/>
      </w:r>
      <w:r w:rsidRPr="00BB4683">
        <w:rPr>
          <w:noProof/>
          <w:lang w:val="en-GB"/>
        </w:rPr>
        <w:t>OutC( x ) = Clip3( 0, ( 1  &lt;&lt;  BitDepth</w:t>
      </w:r>
      <w:r w:rsidRPr="00BB4683">
        <w:rPr>
          <w:noProof/>
          <w:vertAlign w:val="subscript"/>
          <w:lang w:val="en-GB"/>
        </w:rPr>
        <w:t>C</w:t>
      </w:r>
      <w:r w:rsidRPr="00BB4683">
        <w:rPr>
          <w:noProof/>
          <w:lang w:val="en-GB"/>
        </w:rPr>
        <w:t> ) – 1 , x * ( ( 1  &lt;&lt;  BitDepth</w:t>
      </w:r>
      <w:r w:rsidRPr="00BB4683">
        <w:rPr>
          <w:noProof/>
          <w:vertAlign w:val="subscript"/>
          <w:lang w:val="en-GB"/>
        </w:rPr>
        <w:t>C</w:t>
      </w:r>
      <w:r w:rsidRPr="00BB4683">
        <w:rPr>
          <w:noProof/>
          <w:lang w:val="en-GB"/>
        </w:rPr>
        <w:t> ) – 1 )</w:t>
      </w:r>
      <w:r w:rsidRPr="00B727F5">
        <w:rPr>
          <w:lang w:val="en-GB"/>
        </w:rPr>
        <w:t xml:space="preserve"> </w:t>
      </w:r>
      <w:r w:rsidRPr="00B727F5">
        <w:rPr>
          <w:lang w:val="en-GB"/>
        </w:rPr>
        <w:br/>
      </w:r>
    </w:p>
    <w:p w14:paraId="75F06698" w14:textId="77777777" w:rsidR="00BE6798" w:rsidRPr="00B047EE" w:rsidRDefault="00BE6798" w:rsidP="00B047EE">
      <w:pPr>
        <w:rPr>
          <w:lang w:val="en-GB"/>
        </w:rPr>
      </w:pPr>
    </w:p>
    <w:p w14:paraId="3BAE9CF3" w14:textId="0DC27621" w:rsidR="00BB6414" w:rsidRPr="00763A29" w:rsidRDefault="00BB6414" w:rsidP="00B047EE">
      <w:pPr>
        <w:pStyle w:val="Annex3"/>
      </w:pPr>
      <w:r w:rsidRPr="00763A29">
        <w:rPr>
          <w:noProof/>
          <w:lang w:val="en-CA"/>
        </w:rPr>
        <w:t>8.</w:t>
      </w:r>
      <w:r w:rsidR="00740F7B">
        <w:rPr>
          <w:noProof/>
          <w:lang w:val="en-CA"/>
        </w:rPr>
        <w:t>38</w:t>
      </w:r>
      <w:r w:rsidR="00A64923" w:rsidRPr="00763A29">
        <w:rPr>
          <w:noProof/>
          <w:lang w:val="en-CA"/>
        </w:rPr>
        <w:t xml:space="preserve"> </w:t>
      </w:r>
      <w:r w:rsidR="00E3557C">
        <w:t>F</w:t>
      </w:r>
      <w:r w:rsidR="00E3557C" w:rsidRPr="00E3557C">
        <w:t xml:space="preserve">ilm grain regions characteristics </w:t>
      </w:r>
      <w:r w:rsidRPr="00763A29">
        <w:t>SEI message</w:t>
      </w:r>
    </w:p>
    <w:p w14:paraId="34C7DBA9" w14:textId="2171B8A7" w:rsidR="00BB6414" w:rsidRPr="00763A29" w:rsidRDefault="00BB6414" w:rsidP="00BB6414">
      <w:pPr>
        <w:pStyle w:val="Annex3"/>
      </w:pPr>
      <w:r w:rsidRPr="00763A29">
        <w:rPr>
          <w:noProof/>
          <w:lang w:val="en-CA"/>
        </w:rPr>
        <w:t>8.</w:t>
      </w:r>
      <w:r w:rsidR="00740F7B">
        <w:rPr>
          <w:noProof/>
          <w:lang w:val="en-CA"/>
        </w:rPr>
        <w:t>38</w:t>
      </w:r>
      <w:r w:rsidRPr="00763A29">
        <w:rPr>
          <w:noProof/>
          <w:lang w:val="en-CA"/>
        </w:rPr>
        <w:t xml:space="preserve">.1 </w:t>
      </w:r>
      <w:r w:rsidR="00E3557C" w:rsidRPr="00E3557C">
        <w:t>Film grain regions characteristics</w:t>
      </w:r>
      <w:r w:rsidRPr="00763A29">
        <w:t xml:space="preserve"> SEI message syntax</w:t>
      </w:r>
    </w:p>
    <w:p w14:paraId="2365CBF4" w14:textId="77777777" w:rsidR="007F644B" w:rsidRPr="007F644B" w:rsidRDefault="007F644B" w:rsidP="007F644B">
      <w:pPr>
        <w:keepNext/>
        <w:keepLines/>
        <w:rPr>
          <w:rFonts w:eastAsia="Times New Roman"/>
          <w:sz w:val="22"/>
        </w:rPr>
      </w:pPr>
    </w:p>
    <w:tbl>
      <w:tblPr>
        <w:tblW w:w="0" w:type="auto"/>
        <w:jc w:val="center"/>
        <w:tblBorders>
          <w:top w:val="single" w:sz="6"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920"/>
        <w:gridCol w:w="1291"/>
      </w:tblGrid>
      <w:tr w:rsidR="007F644B" w:rsidRPr="007F644B" w14:paraId="40795D3F" w14:textId="77777777" w:rsidTr="00281655">
        <w:trPr>
          <w:jc w:val="center"/>
        </w:trPr>
        <w:tc>
          <w:tcPr>
            <w:tcW w:w="7920" w:type="dxa"/>
            <w:tcBorders>
              <w:top w:val="single" w:sz="6" w:space="0" w:color="auto"/>
            </w:tcBorders>
          </w:tcPr>
          <w:p w14:paraId="134E0E35" w14:textId="77777777" w:rsidR="007F644B" w:rsidRPr="007D7DB3" w:rsidRDefault="007F644B" w:rsidP="007F644B">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Times New Roman"/>
              </w:rPr>
            </w:pPr>
            <w:proofErr w:type="spellStart"/>
            <w:r w:rsidRPr="007D7DB3">
              <w:rPr>
                <w:rFonts w:eastAsia="Times New Roman"/>
              </w:rPr>
              <w:t>film_grain_regions_characteristics</w:t>
            </w:r>
            <w:proofErr w:type="spellEnd"/>
            <w:r w:rsidRPr="007D7DB3">
              <w:rPr>
                <w:rFonts w:eastAsia="Times New Roman"/>
              </w:rPr>
              <w:t xml:space="preserve">( </w:t>
            </w:r>
            <w:proofErr w:type="spellStart"/>
            <w:r w:rsidRPr="007D7DB3">
              <w:rPr>
                <w:rFonts w:eastAsia="Times New Roman"/>
              </w:rPr>
              <w:t>payloadSize</w:t>
            </w:r>
            <w:proofErr w:type="spellEnd"/>
            <w:r w:rsidRPr="007D7DB3">
              <w:rPr>
                <w:rFonts w:eastAsia="Times New Roman"/>
              </w:rPr>
              <w:t xml:space="preserve"> ) {</w:t>
            </w:r>
          </w:p>
        </w:tc>
        <w:tc>
          <w:tcPr>
            <w:tcW w:w="1291" w:type="dxa"/>
            <w:tcBorders>
              <w:top w:val="single" w:sz="6" w:space="0" w:color="auto"/>
            </w:tcBorders>
          </w:tcPr>
          <w:p w14:paraId="3483D46E" w14:textId="77777777" w:rsidR="007F644B" w:rsidRPr="007D7DB3" w:rsidRDefault="007F644B" w:rsidP="007F644B">
            <w:pPr>
              <w:keepNext/>
              <w:keepLines/>
              <w:spacing w:before="20" w:after="40"/>
              <w:jc w:val="center"/>
              <w:rPr>
                <w:rFonts w:eastAsia="Times New Roman"/>
                <w:b/>
                <w:bCs/>
              </w:rPr>
            </w:pPr>
            <w:r w:rsidRPr="007D7DB3">
              <w:rPr>
                <w:rFonts w:eastAsia="Times New Roman"/>
                <w:b/>
                <w:bCs/>
              </w:rPr>
              <w:t>Descriptor</w:t>
            </w:r>
          </w:p>
        </w:tc>
      </w:tr>
      <w:tr w:rsidR="007F644B" w:rsidRPr="007F644B" w14:paraId="1E618DEF" w14:textId="77777777" w:rsidTr="00281655">
        <w:trPr>
          <w:jc w:val="center"/>
        </w:trPr>
        <w:tc>
          <w:tcPr>
            <w:tcW w:w="7920" w:type="dxa"/>
            <w:shd w:val="clear" w:color="auto" w:fill="auto"/>
          </w:tcPr>
          <w:p w14:paraId="0AFB1933"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proofErr w:type="spellStart"/>
            <w:r w:rsidRPr="00F2523B">
              <w:rPr>
                <w:rFonts w:eastAsia="Times New Roman"/>
                <w:b/>
                <w:bCs/>
              </w:rPr>
              <w:t>fgr_cancel_flag</w:t>
            </w:r>
            <w:proofErr w:type="spellEnd"/>
          </w:p>
        </w:tc>
        <w:tc>
          <w:tcPr>
            <w:tcW w:w="1291" w:type="dxa"/>
            <w:shd w:val="clear" w:color="auto" w:fill="auto"/>
          </w:tcPr>
          <w:p w14:paraId="5E026ECD"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31DEE45F" w14:textId="77777777" w:rsidTr="00281655">
        <w:trPr>
          <w:jc w:val="center"/>
        </w:trPr>
        <w:tc>
          <w:tcPr>
            <w:tcW w:w="7920" w:type="dxa"/>
            <w:shd w:val="clear" w:color="auto" w:fill="auto"/>
          </w:tcPr>
          <w:p w14:paraId="1F8ECD0A"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t>if( !</w:t>
            </w:r>
            <w:proofErr w:type="spellStart"/>
            <w:r w:rsidRPr="00F2523B">
              <w:rPr>
                <w:rFonts w:eastAsia="Times New Roman"/>
              </w:rPr>
              <w:t>fgr_cancel_flag</w:t>
            </w:r>
            <w:proofErr w:type="spellEnd"/>
            <w:r w:rsidRPr="00F2523B">
              <w:rPr>
                <w:rFonts w:eastAsia="Times New Roman"/>
              </w:rPr>
              <w:t xml:space="preserve"> ) {</w:t>
            </w:r>
          </w:p>
        </w:tc>
        <w:tc>
          <w:tcPr>
            <w:tcW w:w="1291" w:type="dxa"/>
            <w:shd w:val="clear" w:color="auto" w:fill="auto"/>
          </w:tcPr>
          <w:p w14:paraId="445CA97C" w14:textId="77777777" w:rsidR="007F644B" w:rsidRPr="007D7DB3" w:rsidRDefault="007F644B" w:rsidP="007F644B">
            <w:pPr>
              <w:spacing w:before="20" w:after="40"/>
              <w:jc w:val="center"/>
              <w:rPr>
                <w:rFonts w:eastAsia="Times New Roman"/>
              </w:rPr>
            </w:pPr>
          </w:p>
        </w:tc>
      </w:tr>
      <w:tr w:rsidR="007F644B" w:rsidRPr="007F644B" w14:paraId="02BEA3A5" w14:textId="77777777" w:rsidTr="00281655">
        <w:trPr>
          <w:jc w:val="center"/>
        </w:trPr>
        <w:tc>
          <w:tcPr>
            <w:tcW w:w="7920" w:type="dxa"/>
            <w:shd w:val="clear" w:color="auto" w:fill="auto"/>
          </w:tcPr>
          <w:p w14:paraId="4EEBE0AF"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rPr>
              <w:tab/>
            </w:r>
            <w:proofErr w:type="spellStart"/>
            <w:r w:rsidRPr="00F2523B">
              <w:rPr>
                <w:rFonts w:eastAsia="Times New Roman"/>
                <w:b/>
                <w:bCs/>
              </w:rPr>
              <w:t>fgr_model_id</w:t>
            </w:r>
            <w:proofErr w:type="spellEnd"/>
          </w:p>
        </w:tc>
        <w:tc>
          <w:tcPr>
            <w:tcW w:w="1291" w:type="dxa"/>
            <w:shd w:val="clear" w:color="auto" w:fill="auto"/>
          </w:tcPr>
          <w:p w14:paraId="4A17810D" w14:textId="77777777" w:rsidR="007F644B" w:rsidRPr="00F2523B" w:rsidRDefault="007F644B" w:rsidP="007F644B">
            <w:pPr>
              <w:spacing w:before="20" w:after="40"/>
              <w:jc w:val="center"/>
              <w:rPr>
                <w:rFonts w:eastAsia="Times New Roman"/>
              </w:rPr>
            </w:pPr>
            <w:r w:rsidRPr="00F2523B">
              <w:rPr>
                <w:rFonts w:eastAsia="Times New Roman"/>
              </w:rPr>
              <w:t>u(2)</w:t>
            </w:r>
          </w:p>
        </w:tc>
      </w:tr>
      <w:tr w:rsidR="007F644B" w:rsidRPr="007F644B" w14:paraId="55826265" w14:textId="77777777" w:rsidTr="00281655">
        <w:trPr>
          <w:jc w:val="center"/>
        </w:trPr>
        <w:tc>
          <w:tcPr>
            <w:tcW w:w="7920" w:type="dxa"/>
            <w:shd w:val="clear" w:color="auto" w:fill="auto"/>
          </w:tcPr>
          <w:p w14:paraId="6698B533"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rPr>
              <w:tab/>
            </w:r>
            <w:proofErr w:type="spellStart"/>
            <w:r w:rsidRPr="00F2523B">
              <w:rPr>
                <w:rFonts w:eastAsia="Times New Roman"/>
                <w:b/>
                <w:bCs/>
              </w:rPr>
              <w:t>fgr_separate_colour_description_present_flag</w:t>
            </w:r>
            <w:proofErr w:type="spellEnd"/>
          </w:p>
        </w:tc>
        <w:tc>
          <w:tcPr>
            <w:tcW w:w="1291" w:type="dxa"/>
            <w:shd w:val="clear" w:color="auto" w:fill="auto"/>
          </w:tcPr>
          <w:p w14:paraId="0B6C5194"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2B23795B" w14:textId="77777777" w:rsidTr="00281655">
        <w:trPr>
          <w:jc w:val="center"/>
        </w:trPr>
        <w:tc>
          <w:tcPr>
            <w:tcW w:w="7920" w:type="dxa"/>
            <w:shd w:val="clear" w:color="auto" w:fill="auto"/>
          </w:tcPr>
          <w:p w14:paraId="0605AF69"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t xml:space="preserve">if( </w:t>
            </w:r>
            <w:proofErr w:type="spellStart"/>
            <w:r w:rsidRPr="00F2523B">
              <w:rPr>
                <w:rFonts w:eastAsia="Times New Roman"/>
              </w:rPr>
              <w:t>fgr_separate_colour_description_present_flag</w:t>
            </w:r>
            <w:proofErr w:type="spellEnd"/>
            <w:r w:rsidRPr="00F2523B">
              <w:rPr>
                <w:rFonts w:eastAsia="Times New Roman"/>
              </w:rPr>
              <w:t xml:space="preserve"> ) {</w:t>
            </w:r>
          </w:p>
        </w:tc>
        <w:tc>
          <w:tcPr>
            <w:tcW w:w="1291" w:type="dxa"/>
            <w:shd w:val="clear" w:color="auto" w:fill="auto"/>
          </w:tcPr>
          <w:p w14:paraId="23270625" w14:textId="77777777" w:rsidR="007F644B" w:rsidRPr="00F2523B" w:rsidRDefault="007F644B" w:rsidP="007F644B">
            <w:pPr>
              <w:spacing w:before="20" w:after="40"/>
              <w:jc w:val="center"/>
              <w:rPr>
                <w:rFonts w:eastAsia="Times New Roman"/>
              </w:rPr>
            </w:pPr>
          </w:p>
        </w:tc>
      </w:tr>
      <w:tr w:rsidR="007F644B" w:rsidRPr="007F644B" w14:paraId="4822F5D9" w14:textId="77777777" w:rsidTr="00281655">
        <w:trPr>
          <w:jc w:val="center"/>
        </w:trPr>
        <w:tc>
          <w:tcPr>
            <w:tcW w:w="7920" w:type="dxa"/>
            <w:shd w:val="clear" w:color="auto" w:fill="auto"/>
          </w:tcPr>
          <w:p w14:paraId="0AF36F94"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lang w:val="fr-FR"/>
              </w:rPr>
            </w:pPr>
            <w:r w:rsidRPr="00F2523B">
              <w:rPr>
                <w:rFonts w:eastAsia="Times New Roman"/>
                <w:b/>
                <w:bCs/>
                <w:lang w:val="fr-FR"/>
              </w:rPr>
              <w:tab/>
            </w:r>
            <w:r w:rsidRPr="00F2523B">
              <w:rPr>
                <w:rFonts w:eastAsia="Times New Roman"/>
                <w:b/>
                <w:bCs/>
                <w:lang w:val="fr-FR"/>
              </w:rPr>
              <w:tab/>
            </w:r>
            <w:r w:rsidRPr="00F2523B">
              <w:rPr>
                <w:rFonts w:eastAsia="Times New Roman"/>
                <w:b/>
                <w:bCs/>
                <w:lang w:val="fr-FR"/>
              </w:rPr>
              <w:tab/>
              <w:t>fgr_bit_depth_luma_minus8</w:t>
            </w:r>
          </w:p>
        </w:tc>
        <w:tc>
          <w:tcPr>
            <w:tcW w:w="1291" w:type="dxa"/>
            <w:shd w:val="clear" w:color="auto" w:fill="auto"/>
          </w:tcPr>
          <w:p w14:paraId="380C3A3D" w14:textId="77777777" w:rsidR="007F644B" w:rsidRPr="00F2523B" w:rsidRDefault="007F644B" w:rsidP="007F644B">
            <w:pPr>
              <w:spacing w:before="20" w:after="40"/>
              <w:jc w:val="center"/>
              <w:rPr>
                <w:rFonts w:eastAsia="Times New Roman"/>
              </w:rPr>
            </w:pPr>
            <w:r w:rsidRPr="00F2523B">
              <w:rPr>
                <w:rFonts w:eastAsia="Times New Roman"/>
              </w:rPr>
              <w:t>u(3)</w:t>
            </w:r>
          </w:p>
        </w:tc>
      </w:tr>
      <w:tr w:rsidR="007F644B" w:rsidRPr="007F644B" w14:paraId="545334D6" w14:textId="77777777" w:rsidTr="00281655">
        <w:trPr>
          <w:jc w:val="center"/>
        </w:trPr>
        <w:tc>
          <w:tcPr>
            <w:tcW w:w="7920" w:type="dxa"/>
            <w:shd w:val="clear" w:color="auto" w:fill="auto"/>
          </w:tcPr>
          <w:p w14:paraId="003E6ED0"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lastRenderedPageBreak/>
              <w:tab/>
            </w:r>
            <w:r w:rsidRPr="00F2523B">
              <w:rPr>
                <w:rFonts w:eastAsia="Times New Roman"/>
                <w:b/>
                <w:bCs/>
              </w:rPr>
              <w:tab/>
            </w:r>
            <w:r w:rsidRPr="00F2523B">
              <w:rPr>
                <w:rFonts w:eastAsia="Times New Roman"/>
                <w:b/>
                <w:bCs/>
              </w:rPr>
              <w:tab/>
              <w:t>fgr_bit_depth_chroma_minus8</w:t>
            </w:r>
          </w:p>
        </w:tc>
        <w:tc>
          <w:tcPr>
            <w:tcW w:w="1291" w:type="dxa"/>
            <w:shd w:val="clear" w:color="auto" w:fill="auto"/>
          </w:tcPr>
          <w:p w14:paraId="762DC108" w14:textId="77777777" w:rsidR="007F644B" w:rsidRPr="00F2523B" w:rsidRDefault="007F644B" w:rsidP="007F644B">
            <w:pPr>
              <w:spacing w:before="20" w:after="40"/>
              <w:jc w:val="center"/>
              <w:rPr>
                <w:rFonts w:eastAsia="Times New Roman"/>
              </w:rPr>
            </w:pPr>
            <w:r w:rsidRPr="00F2523B">
              <w:rPr>
                <w:rFonts w:eastAsia="Times New Roman"/>
              </w:rPr>
              <w:t>u(3)</w:t>
            </w:r>
          </w:p>
        </w:tc>
      </w:tr>
      <w:tr w:rsidR="007F644B" w:rsidRPr="007F644B" w14:paraId="5C0B773D" w14:textId="77777777" w:rsidTr="00281655">
        <w:trPr>
          <w:jc w:val="center"/>
        </w:trPr>
        <w:tc>
          <w:tcPr>
            <w:tcW w:w="7920" w:type="dxa"/>
            <w:shd w:val="clear" w:color="auto" w:fill="auto"/>
          </w:tcPr>
          <w:p w14:paraId="171ED162"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fgr_full_range_flag</w:t>
            </w:r>
            <w:proofErr w:type="spellEnd"/>
          </w:p>
        </w:tc>
        <w:tc>
          <w:tcPr>
            <w:tcW w:w="1291" w:type="dxa"/>
            <w:shd w:val="clear" w:color="auto" w:fill="auto"/>
          </w:tcPr>
          <w:p w14:paraId="145355B3"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1B2FD3B4" w14:textId="77777777" w:rsidTr="00281655">
        <w:trPr>
          <w:jc w:val="center"/>
        </w:trPr>
        <w:tc>
          <w:tcPr>
            <w:tcW w:w="7920" w:type="dxa"/>
            <w:shd w:val="clear" w:color="auto" w:fill="auto"/>
          </w:tcPr>
          <w:p w14:paraId="3EEA3661"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fgr_colour_primaries</w:t>
            </w:r>
            <w:proofErr w:type="spellEnd"/>
          </w:p>
        </w:tc>
        <w:tc>
          <w:tcPr>
            <w:tcW w:w="1291" w:type="dxa"/>
            <w:shd w:val="clear" w:color="auto" w:fill="auto"/>
          </w:tcPr>
          <w:p w14:paraId="3A34EB3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GB"/>
              </w:rPr>
            </w:pPr>
            <w:r w:rsidRPr="00F2523B">
              <w:rPr>
                <w:rFonts w:eastAsia="Malgun Gothic"/>
                <w:lang w:val="en-GB"/>
              </w:rPr>
              <w:t>u(8)</w:t>
            </w:r>
          </w:p>
        </w:tc>
      </w:tr>
      <w:tr w:rsidR="007F644B" w:rsidRPr="007F644B" w14:paraId="76139447" w14:textId="77777777" w:rsidTr="00281655">
        <w:trPr>
          <w:jc w:val="center"/>
        </w:trPr>
        <w:tc>
          <w:tcPr>
            <w:tcW w:w="7920" w:type="dxa"/>
            <w:shd w:val="clear" w:color="auto" w:fill="auto"/>
          </w:tcPr>
          <w:p w14:paraId="14D96182"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fgr_transfer_characteristics</w:t>
            </w:r>
            <w:proofErr w:type="spellEnd"/>
          </w:p>
        </w:tc>
        <w:tc>
          <w:tcPr>
            <w:tcW w:w="1291" w:type="dxa"/>
            <w:shd w:val="clear" w:color="auto" w:fill="auto"/>
          </w:tcPr>
          <w:p w14:paraId="727E65C8"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GB"/>
              </w:rPr>
            </w:pPr>
            <w:r w:rsidRPr="00F2523B">
              <w:rPr>
                <w:rFonts w:eastAsia="Malgun Gothic"/>
                <w:lang w:val="en-GB"/>
              </w:rPr>
              <w:t>u(8)</w:t>
            </w:r>
          </w:p>
        </w:tc>
      </w:tr>
      <w:tr w:rsidR="007F644B" w:rsidRPr="007F644B" w14:paraId="0A067C44" w14:textId="77777777" w:rsidTr="00281655">
        <w:trPr>
          <w:jc w:val="center"/>
        </w:trPr>
        <w:tc>
          <w:tcPr>
            <w:tcW w:w="7920" w:type="dxa"/>
            <w:shd w:val="clear" w:color="auto" w:fill="auto"/>
          </w:tcPr>
          <w:p w14:paraId="682C53EA"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fgr_matrix_coeffs</w:t>
            </w:r>
            <w:proofErr w:type="spellEnd"/>
          </w:p>
        </w:tc>
        <w:tc>
          <w:tcPr>
            <w:tcW w:w="1291" w:type="dxa"/>
            <w:shd w:val="clear" w:color="auto" w:fill="auto"/>
          </w:tcPr>
          <w:p w14:paraId="079C160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GB"/>
              </w:rPr>
            </w:pPr>
            <w:r w:rsidRPr="00F2523B">
              <w:rPr>
                <w:rFonts w:eastAsia="Malgun Gothic"/>
                <w:lang w:val="en-GB"/>
              </w:rPr>
              <w:t>u(8)</w:t>
            </w:r>
          </w:p>
        </w:tc>
      </w:tr>
      <w:tr w:rsidR="007F644B" w:rsidRPr="007F644B" w14:paraId="14BC4C86" w14:textId="77777777" w:rsidTr="00281655">
        <w:trPr>
          <w:jc w:val="center"/>
        </w:trPr>
        <w:tc>
          <w:tcPr>
            <w:tcW w:w="7920" w:type="dxa"/>
            <w:shd w:val="clear" w:color="auto" w:fill="auto"/>
          </w:tcPr>
          <w:p w14:paraId="35D9EF21"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b/>
                <w:bCs/>
              </w:rPr>
              <w:tab/>
            </w:r>
            <w:r w:rsidRPr="00F2523B">
              <w:rPr>
                <w:rFonts w:eastAsia="Times New Roman"/>
                <w:b/>
                <w:bCs/>
              </w:rPr>
              <w:tab/>
            </w:r>
            <w:r w:rsidRPr="00F2523B">
              <w:rPr>
                <w:rFonts w:eastAsia="Times New Roman"/>
              </w:rPr>
              <w:t>}</w:t>
            </w:r>
          </w:p>
        </w:tc>
        <w:tc>
          <w:tcPr>
            <w:tcW w:w="1291" w:type="dxa"/>
            <w:shd w:val="clear" w:color="auto" w:fill="auto"/>
          </w:tcPr>
          <w:p w14:paraId="04B7A833" w14:textId="77777777" w:rsidR="007F644B" w:rsidRPr="00F2523B" w:rsidRDefault="007F644B" w:rsidP="007F644B">
            <w:pPr>
              <w:spacing w:before="20" w:after="40"/>
              <w:jc w:val="center"/>
              <w:rPr>
                <w:rFonts w:eastAsia="Times New Roman"/>
              </w:rPr>
            </w:pPr>
          </w:p>
        </w:tc>
      </w:tr>
      <w:tr w:rsidR="007F644B" w:rsidRPr="007F644B" w14:paraId="3C2D6EE7" w14:textId="77777777" w:rsidTr="00281655">
        <w:trPr>
          <w:jc w:val="center"/>
        </w:trPr>
        <w:tc>
          <w:tcPr>
            <w:tcW w:w="7920" w:type="dxa"/>
            <w:shd w:val="clear" w:color="auto" w:fill="auto"/>
          </w:tcPr>
          <w:p w14:paraId="16D079AA"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rPr>
              <w:tab/>
            </w:r>
            <w:proofErr w:type="spellStart"/>
            <w:r w:rsidRPr="00F2523B">
              <w:rPr>
                <w:rFonts w:eastAsia="Times New Roman"/>
                <w:b/>
                <w:bCs/>
              </w:rPr>
              <w:t>fgr_blending_mode_id</w:t>
            </w:r>
            <w:proofErr w:type="spellEnd"/>
          </w:p>
        </w:tc>
        <w:tc>
          <w:tcPr>
            <w:tcW w:w="1291" w:type="dxa"/>
            <w:shd w:val="clear" w:color="auto" w:fill="auto"/>
          </w:tcPr>
          <w:p w14:paraId="56D81F16" w14:textId="77777777" w:rsidR="007F644B" w:rsidRPr="00F2523B" w:rsidRDefault="007F644B" w:rsidP="007F644B">
            <w:pPr>
              <w:spacing w:before="20" w:after="40"/>
              <w:jc w:val="center"/>
              <w:rPr>
                <w:rFonts w:eastAsia="Times New Roman"/>
              </w:rPr>
            </w:pPr>
            <w:r w:rsidRPr="00F2523B">
              <w:rPr>
                <w:rFonts w:eastAsia="Times New Roman"/>
              </w:rPr>
              <w:t>u(2)</w:t>
            </w:r>
          </w:p>
        </w:tc>
      </w:tr>
      <w:tr w:rsidR="007F644B" w:rsidRPr="007F644B" w14:paraId="6BAB102F" w14:textId="77777777" w:rsidTr="00281655">
        <w:trPr>
          <w:jc w:val="center"/>
        </w:trPr>
        <w:tc>
          <w:tcPr>
            <w:tcW w:w="7920" w:type="dxa"/>
            <w:shd w:val="clear" w:color="auto" w:fill="auto"/>
          </w:tcPr>
          <w:p w14:paraId="36045A94"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b/>
              </w:rPr>
              <w:tab/>
            </w:r>
            <w:r w:rsidRPr="00F2523B">
              <w:rPr>
                <w:rFonts w:eastAsia="Times New Roman"/>
                <w:b/>
                <w:bCs/>
              </w:rPr>
              <w:t>fgr_</w:t>
            </w:r>
            <w:r w:rsidRPr="00F2523B">
              <w:rPr>
                <w:rFonts w:eastAsia="Times New Roman"/>
                <w:b/>
              </w:rPr>
              <w:t>l</w:t>
            </w:r>
            <w:r w:rsidRPr="00F2523B">
              <w:rPr>
                <w:rFonts w:eastAsia="Times New Roman"/>
                <w:b/>
                <w:bCs/>
              </w:rPr>
              <w:t>og2_scale_factor</w:t>
            </w:r>
          </w:p>
        </w:tc>
        <w:tc>
          <w:tcPr>
            <w:tcW w:w="1291" w:type="dxa"/>
            <w:shd w:val="clear" w:color="auto" w:fill="auto"/>
          </w:tcPr>
          <w:p w14:paraId="60139E41" w14:textId="77777777" w:rsidR="007F644B" w:rsidRPr="00F2523B" w:rsidRDefault="007F644B" w:rsidP="007F644B">
            <w:pPr>
              <w:spacing w:before="20" w:after="40"/>
              <w:jc w:val="center"/>
              <w:rPr>
                <w:rFonts w:eastAsia="Times New Roman"/>
              </w:rPr>
            </w:pPr>
            <w:r w:rsidRPr="00F2523B">
              <w:rPr>
                <w:rFonts w:eastAsia="Times New Roman"/>
              </w:rPr>
              <w:t>u(4)</w:t>
            </w:r>
          </w:p>
        </w:tc>
      </w:tr>
      <w:tr w:rsidR="007F644B" w:rsidRPr="007F644B" w14:paraId="15A9218F" w14:textId="77777777" w:rsidTr="00281655">
        <w:trPr>
          <w:jc w:val="center"/>
        </w:trPr>
        <w:tc>
          <w:tcPr>
            <w:tcW w:w="7920" w:type="dxa"/>
            <w:shd w:val="clear" w:color="auto" w:fill="auto"/>
          </w:tcPr>
          <w:p w14:paraId="1C98BC7C"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rPr>
              <w:tab/>
            </w:r>
            <w:r w:rsidRPr="00F2523B">
              <w:rPr>
                <w:rFonts w:eastAsia="Times New Roman"/>
              </w:rPr>
              <w:tab/>
              <w:t xml:space="preserve">for( c = 0; c &lt; 3; </w:t>
            </w:r>
            <w:proofErr w:type="spellStart"/>
            <w:r w:rsidRPr="00F2523B">
              <w:rPr>
                <w:rFonts w:eastAsia="Times New Roman"/>
              </w:rPr>
              <w:t>c++</w:t>
            </w:r>
            <w:proofErr w:type="spellEnd"/>
            <w:r w:rsidRPr="00F2523B">
              <w:rPr>
                <w:rFonts w:eastAsia="Times New Roman"/>
              </w:rPr>
              <w:t xml:space="preserve"> )</w:t>
            </w:r>
          </w:p>
        </w:tc>
        <w:tc>
          <w:tcPr>
            <w:tcW w:w="1291" w:type="dxa"/>
            <w:shd w:val="clear" w:color="auto" w:fill="auto"/>
          </w:tcPr>
          <w:p w14:paraId="2A83999F" w14:textId="77777777" w:rsidR="007F644B" w:rsidRPr="00F2523B" w:rsidRDefault="007F644B" w:rsidP="007F644B">
            <w:pPr>
              <w:spacing w:before="20" w:after="40"/>
              <w:jc w:val="center"/>
              <w:rPr>
                <w:rFonts w:eastAsia="Times New Roman"/>
              </w:rPr>
            </w:pPr>
          </w:p>
        </w:tc>
      </w:tr>
      <w:tr w:rsidR="007F644B" w:rsidRPr="007F644B" w14:paraId="6CFBAF2F" w14:textId="77777777" w:rsidTr="00281655">
        <w:trPr>
          <w:jc w:val="center"/>
        </w:trPr>
        <w:tc>
          <w:tcPr>
            <w:tcW w:w="7920" w:type="dxa"/>
            <w:shd w:val="clear" w:color="auto" w:fill="auto"/>
          </w:tcPr>
          <w:p w14:paraId="147938A7"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fgr_comp_model_present_flag</w:t>
            </w:r>
            <w:proofErr w:type="spellEnd"/>
            <w:r w:rsidRPr="00F2523B">
              <w:rPr>
                <w:rFonts w:eastAsia="Times New Roman"/>
              </w:rPr>
              <w:t>[ c ]</w:t>
            </w:r>
          </w:p>
        </w:tc>
        <w:tc>
          <w:tcPr>
            <w:tcW w:w="1291" w:type="dxa"/>
            <w:shd w:val="clear" w:color="auto" w:fill="auto"/>
          </w:tcPr>
          <w:p w14:paraId="097F2002"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1AC064EA" w14:textId="77777777" w:rsidTr="00281655">
        <w:trPr>
          <w:jc w:val="center"/>
        </w:trPr>
        <w:tc>
          <w:tcPr>
            <w:tcW w:w="7920" w:type="dxa"/>
            <w:shd w:val="clear" w:color="auto" w:fill="auto"/>
          </w:tcPr>
          <w:p w14:paraId="0E7CA2B3"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t xml:space="preserve">for( c = 0; c &lt; 3; </w:t>
            </w:r>
            <w:proofErr w:type="spellStart"/>
            <w:r w:rsidRPr="00F2523B">
              <w:rPr>
                <w:rFonts w:eastAsia="Times New Roman"/>
              </w:rPr>
              <w:t>c++</w:t>
            </w:r>
            <w:proofErr w:type="spellEnd"/>
            <w:r w:rsidRPr="00F2523B">
              <w:rPr>
                <w:rFonts w:eastAsia="Times New Roman"/>
              </w:rPr>
              <w:t xml:space="preserve"> )</w:t>
            </w:r>
          </w:p>
        </w:tc>
        <w:tc>
          <w:tcPr>
            <w:tcW w:w="1291" w:type="dxa"/>
            <w:shd w:val="clear" w:color="auto" w:fill="auto"/>
          </w:tcPr>
          <w:p w14:paraId="5E7A73FC" w14:textId="77777777" w:rsidR="007F644B" w:rsidRPr="00F2523B" w:rsidRDefault="007F644B" w:rsidP="007F644B">
            <w:pPr>
              <w:spacing w:before="20" w:after="40"/>
              <w:jc w:val="center"/>
              <w:rPr>
                <w:rFonts w:eastAsia="Times New Roman"/>
              </w:rPr>
            </w:pPr>
          </w:p>
        </w:tc>
      </w:tr>
      <w:tr w:rsidR="007F644B" w:rsidRPr="007F644B" w14:paraId="230BBAF5" w14:textId="77777777" w:rsidTr="00281655">
        <w:trPr>
          <w:jc w:val="center"/>
        </w:trPr>
        <w:tc>
          <w:tcPr>
            <w:tcW w:w="7920" w:type="dxa"/>
            <w:shd w:val="clear" w:color="auto" w:fill="auto"/>
          </w:tcPr>
          <w:p w14:paraId="61EC1ABB"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t xml:space="preserve">if( </w:t>
            </w:r>
            <w:proofErr w:type="spellStart"/>
            <w:r w:rsidRPr="00F2523B">
              <w:rPr>
                <w:rFonts w:eastAsia="Times New Roman"/>
              </w:rPr>
              <w:t>fgr_comp_model_present_flag</w:t>
            </w:r>
            <w:proofErr w:type="spellEnd"/>
            <w:r w:rsidRPr="00F2523B">
              <w:rPr>
                <w:rFonts w:eastAsia="Times New Roman"/>
              </w:rPr>
              <w:t>[ c ] ) {</w:t>
            </w:r>
          </w:p>
        </w:tc>
        <w:tc>
          <w:tcPr>
            <w:tcW w:w="1291" w:type="dxa"/>
            <w:shd w:val="clear" w:color="auto" w:fill="auto"/>
          </w:tcPr>
          <w:p w14:paraId="39CA5AD7" w14:textId="77777777" w:rsidR="007F644B" w:rsidRPr="00F2523B" w:rsidRDefault="007F644B" w:rsidP="007F644B">
            <w:pPr>
              <w:spacing w:before="20" w:after="40"/>
              <w:jc w:val="center"/>
              <w:rPr>
                <w:rFonts w:eastAsia="Times New Roman"/>
              </w:rPr>
            </w:pPr>
          </w:p>
        </w:tc>
      </w:tr>
      <w:tr w:rsidR="007F644B" w:rsidRPr="007F644B" w14:paraId="032D8700" w14:textId="77777777" w:rsidTr="00281655">
        <w:trPr>
          <w:jc w:val="center"/>
        </w:trPr>
        <w:tc>
          <w:tcPr>
            <w:tcW w:w="7920" w:type="dxa"/>
            <w:shd w:val="clear" w:color="auto" w:fill="auto"/>
          </w:tcPr>
          <w:p w14:paraId="140FFC1C" w14:textId="77777777" w:rsidR="007F644B" w:rsidRPr="00F2523B" w:rsidRDefault="007F644B" w:rsidP="007F644B">
            <w:pPr>
              <w:tabs>
                <w:tab w:val="clear" w:pos="360"/>
                <w:tab w:val="left" w:pos="216"/>
                <w:tab w:val="left" w:pos="432"/>
                <w:tab w:val="left" w:pos="880"/>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t>fgr_num_intensity_intervals_minus1</w:t>
            </w:r>
            <w:r w:rsidRPr="00F2523B">
              <w:rPr>
                <w:rFonts w:eastAsia="Times New Roman"/>
              </w:rPr>
              <w:t>[ c ]</w:t>
            </w:r>
          </w:p>
        </w:tc>
        <w:tc>
          <w:tcPr>
            <w:tcW w:w="1291" w:type="dxa"/>
            <w:shd w:val="clear" w:color="auto" w:fill="auto"/>
          </w:tcPr>
          <w:p w14:paraId="44476D01" w14:textId="77777777" w:rsidR="007F644B" w:rsidRPr="00F2523B" w:rsidRDefault="007F644B" w:rsidP="007F644B">
            <w:pPr>
              <w:spacing w:before="20" w:after="40"/>
              <w:jc w:val="center"/>
              <w:rPr>
                <w:rFonts w:eastAsia="Times New Roman"/>
              </w:rPr>
            </w:pPr>
            <w:r w:rsidRPr="00F2523B">
              <w:rPr>
                <w:rFonts w:eastAsia="Times New Roman"/>
              </w:rPr>
              <w:t>u(8)</w:t>
            </w:r>
          </w:p>
        </w:tc>
      </w:tr>
      <w:tr w:rsidR="007F644B" w:rsidRPr="007F644B" w14:paraId="1A2DCF57" w14:textId="77777777" w:rsidTr="00281655">
        <w:trPr>
          <w:jc w:val="center"/>
        </w:trPr>
        <w:tc>
          <w:tcPr>
            <w:tcW w:w="7920" w:type="dxa"/>
            <w:shd w:val="clear" w:color="auto" w:fill="auto"/>
          </w:tcPr>
          <w:p w14:paraId="04A0B0FE"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t>fgr_num_model_values_minus1</w:t>
            </w:r>
            <w:r w:rsidRPr="00F2523B">
              <w:rPr>
                <w:rFonts w:eastAsia="Times New Roman"/>
              </w:rPr>
              <w:t>[ c ]</w:t>
            </w:r>
          </w:p>
        </w:tc>
        <w:tc>
          <w:tcPr>
            <w:tcW w:w="1291" w:type="dxa"/>
            <w:shd w:val="clear" w:color="auto" w:fill="auto"/>
          </w:tcPr>
          <w:p w14:paraId="23B2B746" w14:textId="77777777" w:rsidR="007F644B" w:rsidRPr="00F2523B" w:rsidRDefault="007F644B" w:rsidP="007F644B">
            <w:pPr>
              <w:spacing w:before="20" w:after="40"/>
              <w:jc w:val="center"/>
              <w:rPr>
                <w:rFonts w:eastAsia="Times New Roman"/>
              </w:rPr>
            </w:pPr>
            <w:r w:rsidRPr="00F2523B">
              <w:rPr>
                <w:rFonts w:eastAsia="Times New Roman"/>
              </w:rPr>
              <w:t>u(3)</w:t>
            </w:r>
          </w:p>
        </w:tc>
      </w:tr>
      <w:tr w:rsidR="007F644B" w:rsidRPr="007F644B" w14:paraId="6CF64A49" w14:textId="77777777" w:rsidTr="00281655">
        <w:trPr>
          <w:jc w:val="center"/>
        </w:trPr>
        <w:tc>
          <w:tcPr>
            <w:tcW w:w="7920" w:type="dxa"/>
            <w:shd w:val="clear" w:color="auto" w:fill="auto"/>
          </w:tcPr>
          <w:p w14:paraId="6A77FBCE"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r>
            <w:r w:rsidRPr="00F2523B">
              <w:rPr>
                <w:rFonts w:eastAsia="Times New Roman"/>
              </w:rPr>
              <w:tab/>
              <w:t xml:space="preserve">for( </w:t>
            </w:r>
            <w:proofErr w:type="spellStart"/>
            <w:r w:rsidRPr="00F2523B">
              <w:rPr>
                <w:rFonts w:eastAsia="Times New Roman"/>
              </w:rPr>
              <w:t>i</w:t>
            </w:r>
            <w:proofErr w:type="spellEnd"/>
            <w:r w:rsidRPr="00F2523B">
              <w:rPr>
                <w:rFonts w:eastAsia="Times New Roman"/>
              </w:rPr>
              <w:t xml:space="preserve"> = 0; </w:t>
            </w:r>
            <w:proofErr w:type="spellStart"/>
            <w:r w:rsidRPr="00F2523B">
              <w:rPr>
                <w:rFonts w:eastAsia="Times New Roman"/>
              </w:rPr>
              <w:t>i</w:t>
            </w:r>
            <w:proofErr w:type="spellEnd"/>
            <w:r w:rsidRPr="00F2523B">
              <w:rPr>
                <w:rFonts w:eastAsia="Times New Roman"/>
              </w:rPr>
              <w:t xml:space="preserve">  &lt;=  fgr_num_intensity_intervals_minus1[ c ]; </w:t>
            </w:r>
            <w:proofErr w:type="spellStart"/>
            <w:r w:rsidRPr="00F2523B">
              <w:rPr>
                <w:rFonts w:eastAsia="Times New Roman"/>
              </w:rPr>
              <w:t>i</w:t>
            </w:r>
            <w:proofErr w:type="spellEnd"/>
            <w:r w:rsidRPr="00F2523B">
              <w:rPr>
                <w:rFonts w:eastAsia="Times New Roman"/>
              </w:rPr>
              <w:t>++ ) {</w:t>
            </w:r>
          </w:p>
        </w:tc>
        <w:tc>
          <w:tcPr>
            <w:tcW w:w="1291" w:type="dxa"/>
            <w:shd w:val="clear" w:color="auto" w:fill="auto"/>
          </w:tcPr>
          <w:p w14:paraId="18040310" w14:textId="77777777" w:rsidR="007F644B" w:rsidRPr="00F2523B" w:rsidRDefault="007F644B" w:rsidP="007F644B">
            <w:pPr>
              <w:spacing w:before="20" w:after="40"/>
              <w:jc w:val="center"/>
              <w:rPr>
                <w:rFonts w:eastAsia="Times New Roman"/>
              </w:rPr>
            </w:pPr>
          </w:p>
        </w:tc>
      </w:tr>
      <w:tr w:rsidR="007F644B" w:rsidRPr="007F644B" w14:paraId="0A279348" w14:textId="77777777" w:rsidTr="00281655">
        <w:trPr>
          <w:jc w:val="center"/>
        </w:trPr>
        <w:tc>
          <w:tcPr>
            <w:tcW w:w="7920" w:type="dxa"/>
            <w:shd w:val="clear" w:color="auto" w:fill="auto"/>
          </w:tcPr>
          <w:p w14:paraId="3F8CCBAE"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fgr_intensity_interval_lower_bound</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w:t>
            </w:r>
          </w:p>
        </w:tc>
        <w:tc>
          <w:tcPr>
            <w:tcW w:w="1291" w:type="dxa"/>
            <w:shd w:val="clear" w:color="auto" w:fill="auto"/>
          </w:tcPr>
          <w:p w14:paraId="176EA11D" w14:textId="77777777" w:rsidR="007F644B" w:rsidRPr="00F2523B" w:rsidRDefault="007F644B" w:rsidP="007F644B">
            <w:pPr>
              <w:spacing w:before="20" w:after="40"/>
              <w:jc w:val="center"/>
              <w:rPr>
                <w:rFonts w:eastAsia="Times New Roman"/>
              </w:rPr>
            </w:pPr>
            <w:r w:rsidRPr="00F2523B">
              <w:rPr>
                <w:rFonts w:eastAsia="Times New Roman"/>
              </w:rPr>
              <w:t>u(8)</w:t>
            </w:r>
          </w:p>
        </w:tc>
      </w:tr>
      <w:tr w:rsidR="007F644B" w:rsidRPr="007F644B" w14:paraId="414D2C70" w14:textId="77777777" w:rsidTr="00281655">
        <w:trPr>
          <w:jc w:val="center"/>
        </w:trPr>
        <w:tc>
          <w:tcPr>
            <w:tcW w:w="7920" w:type="dxa"/>
            <w:shd w:val="clear" w:color="auto" w:fill="auto"/>
          </w:tcPr>
          <w:p w14:paraId="2B49D80C"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fgr_intensity_interval_upper_bound</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w:t>
            </w:r>
          </w:p>
        </w:tc>
        <w:tc>
          <w:tcPr>
            <w:tcW w:w="1291" w:type="dxa"/>
            <w:shd w:val="clear" w:color="auto" w:fill="auto"/>
          </w:tcPr>
          <w:p w14:paraId="4AF20240" w14:textId="77777777" w:rsidR="007F644B" w:rsidRPr="00F2523B" w:rsidRDefault="007F644B" w:rsidP="007F644B">
            <w:pPr>
              <w:spacing w:before="20" w:after="40"/>
              <w:jc w:val="center"/>
              <w:rPr>
                <w:rFonts w:eastAsia="Times New Roman"/>
              </w:rPr>
            </w:pPr>
            <w:r w:rsidRPr="00F2523B">
              <w:rPr>
                <w:rFonts w:eastAsia="Times New Roman"/>
              </w:rPr>
              <w:t>u(8)</w:t>
            </w:r>
          </w:p>
        </w:tc>
      </w:tr>
      <w:tr w:rsidR="007F644B" w:rsidRPr="007F644B" w14:paraId="39ABAEB3" w14:textId="77777777" w:rsidTr="00281655">
        <w:trPr>
          <w:jc w:val="center"/>
        </w:trPr>
        <w:tc>
          <w:tcPr>
            <w:tcW w:w="7920" w:type="dxa"/>
            <w:shd w:val="clear" w:color="auto" w:fill="auto"/>
          </w:tcPr>
          <w:p w14:paraId="48AEA0B3"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r>
            <w:r w:rsidRPr="00F2523B">
              <w:rPr>
                <w:rFonts w:eastAsia="Times New Roman"/>
              </w:rPr>
              <w:tab/>
            </w:r>
            <w:r w:rsidRPr="00F2523B">
              <w:rPr>
                <w:rFonts w:eastAsia="Times New Roman"/>
              </w:rPr>
              <w:tab/>
              <w:t xml:space="preserve">for( j = 0; j  &lt;=  fgr_num_model_values_minus1[ c ]; </w:t>
            </w:r>
            <w:proofErr w:type="spellStart"/>
            <w:r w:rsidRPr="00F2523B">
              <w:rPr>
                <w:rFonts w:eastAsia="Times New Roman"/>
              </w:rPr>
              <w:t>j++</w:t>
            </w:r>
            <w:proofErr w:type="spellEnd"/>
            <w:r w:rsidRPr="00F2523B">
              <w:rPr>
                <w:rFonts w:eastAsia="Times New Roman"/>
              </w:rPr>
              <w:t xml:space="preserve"> )</w:t>
            </w:r>
          </w:p>
        </w:tc>
        <w:tc>
          <w:tcPr>
            <w:tcW w:w="1291" w:type="dxa"/>
            <w:shd w:val="clear" w:color="auto" w:fill="auto"/>
          </w:tcPr>
          <w:p w14:paraId="6E57CEF6" w14:textId="77777777" w:rsidR="007F644B" w:rsidRPr="00F2523B" w:rsidRDefault="007F644B" w:rsidP="007F644B">
            <w:pPr>
              <w:spacing w:before="20" w:after="40"/>
              <w:jc w:val="center"/>
              <w:rPr>
                <w:rFonts w:eastAsia="Times New Roman"/>
              </w:rPr>
            </w:pPr>
          </w:p>
        </w:tc>
      </w:tr>
      <w:tr w:rsidR="007F644B" w:rsidRPr="007F644B" w14:paraId="7A54440D" w14:textId="77777777" w:rsidTr="00281655">
        <w:trPr>
          <w:jc w:val="center"/>
        </w:trPr>
        <w:tc>
          <w:tcPr>
            <w:tcW w:w="7920" w:type="dxa"/>
            <w:shd w:val="clear" w:color="auto" w:fill="auto"/>
          </w:tcPr>
          <w:p w14:paraId="0A59E245"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r>
            <w:proofErr w:type="spellStart"/>
            <w:r w:rsidRPr="00F2523B">
              <w:rPr>
                <w:rFonts w:eastAsia="Times New Roman"/>
                <w:b/>
                <w:bCs/>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j ]</w:t>
            </w:r>
          </w:p>
        </w:tc>
        <w:tc>
          <w:tcPr>
            <w:tcW w:w="1291" w:type="dxa"/>
            <w:shd w:val="clear" w:color="auto" w:fill="auto"/>
          </w:tcPr>
          <w:p w14:paraId="354A315B" w14:textId="77777777" w:rsidR="007F644B" w:rsidRPr="00F2523B" w:rsidRDefault="007F644B" w:rsidP="007F644B">
            <w:pPr>
              <w:spacing w:before="20" w:after="40"/>
              <w:jc w:val="center"/>
              <w:rPr>
                <w:rFonts w:eastAsia="Times New Roman"/>
              </w:rPr>
            </w:pPr>
            <w:r w:rsidRPr="00F2523B">
              <w:rPr>
                <w:rFonts w:eastAsia="Times New Roman"/>
              </w:rPr>
              <w:t>se(v)</w:t>
            </w:r>
          </w:p>
        </w:tc>
      </w:tr>
      <w:tr w:rsidR="007F644B" w:rsidRPr="007F644B" w14:paraId="42DFED47" w14:textId="77777777" w:rsidTr="00281655">
        <w:trPr>
          <w:jc w:val="center"/>
        </w:trPr>
        <w:tc>
          <w:tcPr>
            <w:tcW w:w="7920" w:type="dxa"/>
            <w:shd w:val="clear" w:color="auto" w:fill="auto"/>
          </w:tcPr>
          <w:p w14:paraId="0DC39851"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r>
            <w:r w:rsidRPr="00F2523B">
              <w:rPr>
                <w:rFonts w:eastAsia="Times New Roman"/>
                <w:b/>
                <w:bCs/>
              </w:rPr>
              <w:tab/>
              <w:t>}</w:t>
            </w:r>
          </w:p>
        </w:tc>
        <w:tc>
          <w:tcPr>
            <w:tcW w:w="1291" w:type="dxa"/>
            <w:shd w:val="clear" w:color="auto" w:fill="auto"/>
          </w:tcPr>
          <w:p w14:paraId="23B71CFD" w14:textId="77777777" w:rsidR="007F644B" w:rsidRPr="007D7DB3" w:rsidRDefault="007F644B" w:rsidP="007F644B">
            <w:pPr>
              <w:spacing w:before="20" w:after="40"/>
              <w:jc w:val="center"/>
              <w:rPr>
                <w:rFonts w:eastAsia="Times New Roman"/>
              </w:rPr>
            </w:pPr>
          </w:p>
        </w:tc>
      </w:tr>
      <w:tr w:rsidR="007F644B" w:rsidRPr="007F644B" w14:paraId="464493A9" w14:textId="77777777" w:rsidTr="00281655">
        <w:trPr>
          <w:jc w:val="center"/>
        </w:trPr>
        <w:tc>
          <w:tcPr>
            <w:tcW w:w="7920" w:type="dxa"/>
            <w:shd w:val="clear" w:color="auto" w:fill="auto"/>
          </w:tcPr>
          <w:p w14:paraId="239E8EB1" w14:textId="77777777" w:rsidR="007F644B" w:rsidRPr="00F2523B" w:rsidRDefault="007F644B" w:rsidP="007F644B">
            <w:pPr>
              <w:tabs>
                <w:tab w:val="clear" w:pos="360"/>
                <w:tab w:val="left" w:pos="216"/>
                <w:tab w:val="left" w:pos="432"/>
                <w:tab w:val="left" w:pos="648"/>
                <w:tab w:val="left" w:pos="864"/>
                <w:tab w:val="left" w:pos="1296"/>
                <w:tab w:val="left" w:pos="1512"/>
                <w:tab w:val="left" w:pos="1728"/>
                <w:tab w:val="left" w:pos="1944"/>
              </w:tabs>
              <w:spacing w:before="20" w:after="40"/>
              <w:jc w:val="left"/>
              <w:rPr>
                <w:rFonts w:eastAsia="Times New Roman"/>
                <w:b/>
                <w:bCs/>
              </w:rPr>
            </w:pPr>
            <w:r w:rsidRPr="00F2523B">
              <w:rPr>
                <w:rFonts w:eastAsia="Times New Roman"/>
                <w:b/>
                <w:bCs/>
              </w:rPr>
              <w:tab/>
            </w:r>
            <w:r w:rsidRPr="00F2523B">
              <w:rPr>
                <w:rFonts w:eastAsia="Times New Roman"/>
                <w:b/>
                <w:bCs/>
              </w:rPr>
              <w:tab/>
            </w:r>
            <w:r w:rsidRPr="00F2523B">
              <w:rPr>
                <w:rFonts w:eastAsia="Times New Roman"/>
                <w:b/>
                <w:bCs/>
              </w:rPr>
              <w:tab/>
              <w:t>}</w:t>
            </w:r>
          </w:p>
        </w:tc>
        <w:tc>
          <w:tcPr>
            <w:tcW w:w="1291" w:type="dxa"/>
            <w:shd w:val="clear" w:color="auto" w:fill="auto"/>
          </w:tcPr>
          <w:p w14:paraId="14D4E43C" w14:textId="77777777" w:rsidR="007F644B" w:rsidRPr="007D7DB3" w:rsidRDefault="007F644B" w:rsidP="007F644B">
            <w:pPr>
              <w:spacing w:before="20" w:after="40"/>
              <w:jc w:val="center"/>
              <w:rPr>
                <w:rFonts w:eastAsia="Times New Roman"/>
              </w:rPr>
            </w:pPr>
          </w:p>
        </w:tc>
      </w:tr>
      <w:tr w:rsidR="007F644B" w:rsidRPr="007F644B" w14:paraId="5790ACE6" w14:textId="77777777" w:rsidTr="00281655">
        <w:trPr>
          <w:jc w:val="center"/>
        </w:trPr>
        <w:tc>
          <w:tcPr>
            <w:tcW w:w="7920" w:type="dxa"/>
          </w:tcPr>
          <w:p w14:paraId="4FE18745"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7D7DB3">
              <w:rPr>
                <w:rFonts w:eastAsia="Times New Roman"/>
              </w:rPr>
              <w:tab/>
            </w:r>
            <w:r w:rsidRPr="007D7DB3">
              <w:rPr>
                <w:rFonts w:eastAsia="Times New Roman"/>
              </w:rPr>
              <w:tab/>
            </w:r>
            <w:proofErr w:type="spellStart"/>
            <w:r w:rsidRPr="007D7DB3">
              <w:rPr>
                <w:rFonts w:eastAsia="Times New Roman"/>
                <w:b/>
                <w:bCs/>
              </w:rPr>
              <w:t>fgr_region_information_present_flag</w:t>
            </w:r>
            <w:proofErr w:type="spellEnd"/>
          </w:p>
        </w:tc>
        <w:tc>
          <w:tcPr>
            <w:tcW w:w="1291" w:type="dxa"/>
          </w:tcPr>
          <w:p w14:paraId="1A0F49D8" w14:textId="77777777" w:rsidR="007F644B" w:rsidRPr="007D7DB3" w:rsidRDefault="007F644B" w:rsidP="007F644B">
            <w:pPr>
              <w:spacing w:before="20" w:after="40"/>
              <w:jc w:val="center"/>
              <w:rPr>
                <w:rFonts w:eastAsia="Times New Roman"/>
              </w:rPr>
            </w:pPr>
            <w:r w:rsidRPr="007D7DB3">
              <w:rPr>
                <w:rFonts w:eastAsia="Times New Roman"/>
              </w:rPr>
              <w:t>u(1)</w:t>
            </w:r>
          </w:p>
        </w:tc>
      </w:tr>
      <w:tr w:rsidR="007F644B" w:rsidRPr="007F644B" w14:paraId="09BB09BE" w14:textId="77777777" w:rsidTr="00281655">
        <w:trPr>
          <w:jc w:val="center"/>
        </w:trPr>
        <w:tc>
          <w:tcPr>
            <w:tcW w:w="7920" w:type="dxa"/>
          </w:tcPr>
          <w:p w14:paraId="6445CDB1"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rPr>
              <w:tab/>
            </w:r>
            <w:r w:rsidRPr="007D7DB3">
              <w:rPr>
                <w:rFonts w:eastAsia="Times New Roman"/>
              </w:rPr>
              <w:tab/>
              <w:t xml:space="preserve">if( </w:t>
            </w:r>
            <w:proofErr w:type="spellStart"/>
            <w:r w:rsidRPr="007D7DB3">
              <w:rPr>
                <w:rFonts w:eastAsia="Times New Roman"/>
              </w:rPr>
              <w:t>fgr_region_information_present_flag</w:t>
            </w:r>
            <w:proofErr w:type="spellEnd"/>
            <w:r w:rsidRPr="007D7DB3">
              <w:rPr>
                <w:rFonts w:eastAsia="Times New Roman"/>
              </w:rPr>
              <w:t xml:space="preserve"> ) {</w:t>
            </w:r>
          </w:p>
        </w:tc>
        <w:tc>
          <w:tcPr>
            <w:tcW w:w="1291" w:type="dxa"/>
          </w:tcPr>
          <w:p w14:paraId="64F0ECD8" w14:textId="77777777" w:rsidR="007F644B" w:rsidRPr="007D7DB3" w:rsidRDefault="007F644B" w:rsidP="007F644B">
            <w:pPr>
              <w:spacing w:before="20" w:after="40"/>
              <w:jc w:val="center"/>
              <w:rPr>
                <w:rFonts w:eastAsia="Times New Roman"/>
              </w:rPr>
            </w:pPr>
          </w:p>
        </w:tc>
      </w:tr>
      <w:tr w:rsidR="007F644B" w:rsidRPr="007F644B" w14:paraId="56105322" w14:textId="77777777" w:rsidTr="00281655">
        <w:trPr>
          <w:jc w:val="center"/>
        </w:trPr>
        <w:tc>
          <w:tcPr>
            <w:tcW w:w="7920" w:type="dxa"/>
          </w:tcPr>
          <w:p w14:paraId="67716762"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rPr>
            </w:pPr>
            <w:r w:rsidRPr="007D7DB3">
              <w:rPr>
                <w:rFonts w:eastAsia="Times New Roman"/>
              </w:rPr>
              <w:tab/>
            </w:r>
            <w:r w:rsidRPr="007D7DB3">
              <w:rPr>
                <w:rFonts w:eastAsia="Times New Roman"/>
              </w:rPr>
              <w:tab/>
            </w:r>
            <w:r w:rsidRPr="007D7DB3">
              <w:rPr>
                <w:rFonts w:eastAsia="Times New Roman"/>
              </w:rPr>
              <w:tab/>
            </w:r>
            <w:proofErr w:type="spellStart"/>
            <w:r w:rsidRPr="00F2523B">
              <w:rPr>
                <w:rFonts w:eastAsia="Times New Roman"/>
                <w:b/>
              </w:rPr>
              <w:t>fgr_region_based_adaptation_flag</w:t>
            </w:r>
            <w:proofErr w:type="spellEnd"/>
          </w:p>
        </w:tc>
        <w:tc>
          <w:tcPr>
            <w:tcW w:w="1291" w:type="dxa"/>
          </w:tcPr>
          <w:p w14:paraId="0497FEA3" w14:textId="77777777" w:rsidR="007F644B" w:rsidRPr="00F2523B" w:rsidRDefault="007F644B" w:rsidP="007F644B">
            <w:pPr>
              <w:spacing w:before="20" w:after="40"/>
              <w:jc w:val="center"/>
              <w:rPr>
                <w:rFonts w:eastAsia="Times New Roman"/>
              </w:rPr>
            </w:pPr>
            <w:r w:rsidRPr="00F2523B">
              <w:rPr>
                <w:rFonts w:eastAsia="Times New Roman"/>
              </w:rPr>
              <w:t>u(1)</w:t>
            </w:r>
          </w:p>
        </w:tc>
      </w:tr>
      <w:tr w:rsidR="007F644B" w:rsidRPr="007F644B" w14:paraId="67CEC022" w14:textId="77777777" w:rsidTr="00281655">
        <w:trPr>
          <w:jc w:val="center"/>
        </w:trPr>
        <w:tc>
          <w:tcPr>
            <w:tcW w:w="7920" w:type="dxa"/>
          </w:tcPr>
          <w:p w14:paraId="4B5227BA"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t xml:space="preserve">if( </w:t>
            </w:r>
            <w:proofErr w:type="spellStart"/>
            <w:r w:rsidRPr="00F2523B">
              <w:rPr>
                <w:rFonts w:eastAsia="Times New Roman"/>
              </w:rPr>
              <w:t>fgr_region_based_adaptation_flag</w:t>
            </w:r>
            <w:proofErr w:type="spellEnd"/>
            <w:r w:rsidRPr="00F2523B">
              <w:rPr>
                <w:rFonts w:eastAsia="Times New Roman"/>
              </w:rPr>
              <w:t xml:space="preserve"> ) {</w:t>
            </w:r>
          </w:p>
        </w:tc>
        <w:tc>
          <w:tcPr>
            <w:tcW w:w="1291" w:type="dxa"/>
          </w:tcPr>
          <w:p w14:paraId="29CAE563" w14:textId="77777777" w:rsidR="007F644B" w:rsidRPr="007D7DB3" w:rsidRDefault="007F644B" w:rsidP="007F644B">
            <w:pPr>
              <w:spacing w:before="20" w:after="40"/>
              <w:jc w:val="center"/>
              <w:rPr>
                <w:rFonts w:eastAsia="Times New Roman"/>
              </w:rPr>
            </w:pPr>
          </w:p>
        </w:tc>
      </w:tr>
      <w:tr w:rsidR="007F644B" w:rsidRPr="007F644B" w14:paraId="50A9F738" w14:textId="77777777" w:rsidTr="00281655">
        <w:trPr>
          <w:jc w:val="center"/>
        </w:trPr>
        <w:tc>
          <w:tcPr>
            <w:tcW w:w="7920" w:type="dxa"/>
          </w:tcPr>
          <w:p w14:paraId="01ADC8E6"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rPr>
            </w:pPr>
            <w:r w:rsidRPr="007D7DB3">
              <w:rPr>
                <w:rFonts w:eastAsia="Times New Roman"/>
              </w:rPr>
              <w:tab/>
            </w:r>
            <w:r w:rsidRPr="007D7DB3">
              <w:rPr>
                <w:rFonts w:eastAsia="Times New Roman"/>
              </w:rPr>
              <w:tab/>
            </w:r>
            <w:r w:rsidRPr="007D7DB3">
              <w:rPr>
                <w:rFonts w:eastAsia="Times New Roman"/>
              </w:rPr>
              <w:tab/>
            </w:r>
            <w:r w:rsidRPr="007D7DB3">
              <w:rPr>
                <w:rFonts w:eastAsia="Times New Roman"/>
              </w:rPr>
              <w:tab/>
            </w:r>
            <w:r w:rsidRPr="007D7DB3">
              <w:rPr>
                <w:rFonts w:eastAsia="Times New Roman"/>
                <w:b/>
              </w:rPr>
              <w:t>fgr_active_regions_number_minus1</w:t>
            </w:r>
          </w:p>
        </w:tc>
        <w:tc>
          <w:tcPr>
            <w:tcW w:w="1291" w:type="dxa"/>
          </w:tcPr>
          <w:p w14:paraId="0300CC4A" w14:textId="77777777" w:rsidR="007F644B" w:rsidRPr="007D7DB3" w:rsidRDefault="007F644B" w:rsidP="007F644B">
            <w:pPr>
              <w:spacing w:before="20" w:after="40"/>
              <w:jc w:val="center"/>
              <w:rPr>
                <w:rFonts w:eastAsia="Times New Roman"/>
              </w:rPr>
            </w:pPr>
            <w:r w:rsidRPr="007D7DB3">
              <w:rPr>
                <w:rFonts w:eastAsia="Times New Roman"/>
              </w:rPr>
              <w:t>u(8)</w:t>
            </w:r>
          </w:p>
        </w:tc>
      </w:tr>
      <w:tr w:rsidR="007F644B" w:rsidRPr="007F644B" w14:paraId="70E924DB" w14:textId="77777777" w:rsidTr="00281655">
        <w:trPr>
          <w:jc w:val="center"/>
        </w:trPr>
        <w:tc>
          <w:tcPr>
            <w:tcW w:w="7920" w:type="dxa"/>
          </w:tcPr>
          <w:p w14:paraId="237E02FF"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rPr>
              <w:tab/>
            </w:r>
            <w:r w:rsidRPr="007D7DB3">
              <w:rPr>
                <w:rFonts w:eastAsia="Times New Roman"/>
              </w:rPr>
              <w:tab/>
            </w:r>
            <w:r w:rsidRPr="007D7DB3">
              <w:rPr>
                <w:rFonts w:eastAsia="Times New Roman"/>
              </w:rPr>
              <w:tab/>
            </w:r>
            <w:r w:rsidRPr="007D7DB3">
              <w:rPr>
                <w:rFonts w:eastAsia="Times New Roman"/>
              </w:rPr>
              <w:tab/>
              <w:t xml:space="preserve">for( </w:t>
            </w:r>
            <w:proofErr w:type="spellStart"/>
            <w:r w:rsidRPr="007D7DB3">
              <w:rPr>
                <w:rFonts w:eastAsia="Times New Roman"/>
              </w:rPr>
              <w:t>i</w:t>
            </w:r>
            <w:proofErr w:type="spellEnd"/>
            <w:r w:rsidRPr="007D7DB3">
              <w:rPr>
                <w:rFonts w:eastAsia="Times New Roman"/>
              </w:rPr>
              <w:t xml:space="preserve"> = 0; </w:t>
            </w:r>
            <w:proofErr w:type="spellStart"/>
            <w:r w:rsidRPr="007D7DB3">
              <w:rPr>
                <w:rFonts w:eastAsia="Times New Roman"/>
              </w:rPr>
              <w:t>i</w:t>
            </w:r>
            <w:proofErr w:type="spellEnd"/>
            <w:r w:rsidRPr="007D7DB3">
              <w:rPr>
                <w:rFonts w:eastAsia="Times New Roman"/>
              </w:rPr>
              <w:t xml:space="preserve"> &lt;= </w:t>
            </w:r>
            <w:r w:rsidRPr="007D7DB3">
              <w:rPr>
                <w:rFonts w:eastAsia="Times New Roman"/>
                <w:b/>
              </w:rPr>
              <w:t>fgr_active_regions_number_minus1</w:t>
            </w:r>
            <w:r w:rsidRPr="007D7DB3">
              <w:rPr>
                <w:rFonts w:eastAsia="Times New Roman"/>
              </w:rPr>
              <w:t xml:space="preserve">; </w:t>
            </w:r>
            <w:proofErr w:type="spellStart"/>
            <w:r w:rsidRPr="007D7DB3">
              <w:rPr>
                <w:rFonts w:eastAsia="Times New Roman"/>
              </w:rPr>
              <w:t>i</w:t>
            </w:r>
            <w:proofErr w:type="spellEnd"/>
            <w:r w:rsidRPr="007D7DB3">
              <w:rPr>
                <w:rFonts w:eastAsia="Times New Roman"/>
              </w:rPr>
              <w:t>++ ) {</w:t>
            </w:r>
          </w:p>
        </w:tc>
        <w:tc>
          <w:tcPr>
            <w:tcW w:w="1291" w:type="dxa"/>
          </w:tcPr>
          <w:p w14:paraId="3445B2CD" w14:textId="77777777" w:rsidR="007F644B" w:rsidRPr="007D7DB3" w:rsidRDefault="007F644B" w:rsidP="007F644B">
            <w:pPr>
              <w:spacing w:before="20" w:after="40"/>
              <w:jc w:val="center"/>
              <w:rPr>
                <w:rFonts w:eastAsia="Times New Roman"/>
              </w:rPr>
            </w:pPr>
          </w:p>
        </w:tc>
      </w:tr>
      <w:tr w:rsidR="007F644B" w:rsidRPr="007F644B" w14:paraId="2F7EB992"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3B37E337"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rPr>
              <w:t>fgr_</w:t>
            </w:r>
            <w:r w:rsidRPr="007D7DB3">
              <w:rPr>
                <w:rFonts w:eastAsia="Times New Roman"/>
                <w:b/>
                <w:bCs/>
              </w:rPr>
              <w:t>region_top</w:t>
            </w:r>
            <w:proofErr w:type="spellEnd"/>
            <w:r w:rsidRPr="007D7DB3">
              <w:rPr>
                <w:rFonts w:eastAsia="Times New Roman"/>
                <w:b/>
                <w:bCs/>
              </w:rPr>
              <w:t>[</w:t>
            </w:r>
            <w:r w:rsidRPr="007D7DB3">
              <w:rPr>
                <w:rFonts w:eastAsia="Times New Roman"/>
                <w:bCs/>
              </w:rPr>
              <w:t> </w:t>
            </w:r>
            <w:proofErr w:type="spellStart"/>
            <w:r w:rsidRPr="007D7DB3">
              <w:rPr>
                <w:rFonts w:eastAsia="Times New Roman"/>
                <w:bCs/>
              </w:rPr>
              <w:t>i</w:t>
            </w:r>
            <w:proofErr w:type="spellEnd"/>
            <w:r w:rsidRPr="007D7DB3">
              <w:rPr>
                <w:rFonts w:eastAsia="Times New Roman"/>
                <w:bCs/>
              </w:rPr>
              <w:t> ]</w:t>
            </w:r>
          </w:p>
        </w:tc>
        <w:tc>
          <w:tcPr>
            <w:tcW w:w="1291" w:type="dxa"/>
          </w:tcPr>
          <w:p w14:paraId="6A147FFB"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lang w:val="en-GB"/>
              </w:rPr>
              <w:t>u(16)</w:t>
            </w:r>
          </w:p>
        </w:tc>
      </w:tr>
      <w:tr w:rsidR="007F644B" w:rsidRPr="007F644B" w14:paraId="536CD315"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BA1D368"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7D7DB3">
              <w:rPr>
                <w:rFonts w:eastAsia="Times New Roman"/>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rPr>
              <w:t>fgr_region_left</w:t>
            </w:r>
            <w:proofErr w:type="spellEnd"/>
            <w:r w:rsidRPr="007D7DB3">
              <w:rPr>
                <w:rFonts w:eastAsia="Times New Roman"/>
                <w:bCs/>
              </w:rPr>
              <w:t>[ </w:t>
            </w:r>
            <w:proofErr w:type="spellStart"/>
            <w:r w:rsidRPr="007D7DB3">
              <w:rPr>
                <w:rFonts w:eastAsia="Times New Roman"/>
                <w:bCs/>
              </w:rPr>
              <w:t>i</w:t>
            </w:r>
            <w:proofErr w:type="spellEnd"/>
            <w:r w:rsidRPr="007D7DB3">
              <w:rPr>
                <w:rFonts w:eastAsia="Times New Roman"/>
                <w:bCs/>
              </w:rPr>
              <w:t> ]</w:t>
            </w:r>
          </w:p>
        </w:tc>
        <w:tc>
          <w:tcPr>
            <w:tcW w:w="1291" w:type="dxa"/>
          </w:tcPr>
          <w:p w14:paraId="7A380D8D"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lang w:val="en-GB"/>
              </w:rPr>
              <w:t>u(16)</w:t>
            </w:r>
          </w:p>
        </w:tc>
      </w:tr>
      <w:tr w:rsidR="007F644B" w:rsidRPr="007F644B" w14:paraId="50D95DBF"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10EAA606"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7D7DB3">
              <w:rPr>
                <w:rFonts w:eastAsia="Times New Roman"/>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rPr>
              <w:t>fgr_region_</w:t>
            </w:r>
            <w:r w:rsidRPr="007D7DB3">
              <w:rPr>
                <w:rFonts w:eastAsia="Times New Roman"/>
                <w:b/>
                <w:bCs/>
              </w:rPr>
              <w:t>width</w:t>
            </w:r>
            <w:proofErr w:type="spellEnd"/>
            <w:r w:rsidRPr="007D7DB3">
              <w:rPr>
                <w:rFonts w:eastAsia="Times New Roman"/>
                <w:bCs/>
              </w:rPr>
              <w:t>[ </w:t>
            </w:r>
            <w:proofErr w:type="spellStart"/>
            <w:r w:rsidRPr="007D7DB3">
              <w:rPr>
                <w:rFonts w:eastAsia="Times New Roman"/>
                <w:bCs/>
              </w:rPr>
              <w:t>i</w:t>
            </w:r>
            <w:proofErr w:type="spellEnd"/>
            <w:r w:rsidRPr="007D7DB3">
              <w:rPr>
                <w:rFonts w:eastAsia="Times New Roman"/>
                <w:bCs/>
              </w:rPr>
              <w:t> ]</w:t>
            </w:r>
          </w:p>
        </w:tc>
        <w:tc>
          <w:tcPr>
            <w:tcW w:w="1291" w:type="dxa"/>
          </w:tcPr>
          <w:p w14:paraId="14EFDC0B"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lang w:val="en-GB"/>
              </w:rPr>
              <w:t>u(16)</w:t>
            </w:r>
          </w:p>
        </w:tc>
      </w:tr>
      <w:tr w:rsidR="007F644B" w:rsidRPr="007F644B" w14:paraId="4402A0A9"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3DEE5ABA"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bCs/>
              </w:rPr>
            </w:pPr>
            <w:r w:rsidRPr="007D7DB3">
              <w:rPr>
                <w:rFonts w:eastAsia="Times New Roman"/>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rPr>
              <w:t>fgr_region_</w:t>
            </w:r>
            <w:r w:rsidRPr="007D7DB3">
              <w:rPr>
                <w:rFonts w:eastAsia="Times New Roman"/>
                <w:b/>
                <w:bCs/>
              </w:rPr>
              <w:t>height</w:t>
            </w:r>
            <w:proofErr w:type="spellEnd"/>
            <w:r w:rsidRPr="007D7DB3">
              <w:rPr>
                <w:rFonts w:eastAsia="Times New Roman"/>
                <w:bCs/>
              </w:rPr>
              <w:t>[ </w:t>
            </w:r>
            <w:proofErr w:type="spellStart"/>
            <w:r w:rsidRPr="007D7DB3">
              <w:rPr>
                <w:rFonts w:eastAsia="Times New Roman"/>
                <w:bCs/>
              </w:rPr>
              <w:t>i</w:t>
            </w:r>
            <w:proofErr w:type="spellEnd"/>
            <w:r w:rsidRPr="007D7DB3">
              <w:rPr>
                <w:rFonts w:eastAsia="Times New Roman"/>
                <w:bCs/>
              </w:rPr>
              <w:t> ]</w:t>
            </w:r>
          </w:p>
        </w:tc>
        <w:tc>
          <w:tcPr>
            <w:tcW w:w="1291" w:type="dxa"/>
          </w:tcPr>
          <w:p w14:paraId="7C1B7273"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lang w:val="en-GB"/>
              </w:rPr>
              <w:t>u(16)</w:t>
            </w:r>
          </w:p>
        </w:tc>
      </w:tr>
      <w:tr w:rsidR="007F644B" w:rsidRPr="007F644B" w14:paraId="639D531B" w14:textId="77777777" w:rsidTr="00281655">
        <w:trPr>
          <w:jc w:val="center"/>
        </w:trPr>
        <w:tc>
          <w:tcPr>
            <w:tcW w:w="7920" w:type="dxa"/>
          </w:tcPr>
          <w:p w14:paraId="33DA490A" w14:textId="77777777" w:rsidR="007F644B" w:rsidRPr="007D7DB3" w:rsidRDefault="007F644B" w:rsidP="007F644B">
            <w:pPr>
              <w:tabs>
                <w:tab w:val="left" w:pos="216"/>
                <w:tab w:val="left" w:pos="432"/>
                <w:tab w:val="left" w:pos="648"/>
                <w:tab w:val="left" w:pos="864"/>
                <w:tab w:val="left" w:pos="1296"/>
                <w:tab w:val="left" w:pos="1512"/>
                <w:tab w:val="left" w:pos="1728"/>
                <w:tab w:val="left" w:pos="1944"/>
              </w:tabs>
              <w:spacing w:before="20" w:after="40"/>
              <w:ind w:left="720"/>
              <w:jc w:val="left"/>
              <w:rPr>
                <w:rFonts w:eastAsia="Times New Roman"/>
                <w:b/>
              </w:rPr>
            </w:pPr>
            <w:r w:rsidRPr="007D7DB3">
              <w:rPr>
                <w:rFonts w:eastAsia="Times New Roman"/>
              </w:rPr>
              <w:tab/>
            </w:r>
            <w:r w:rsidRPr="007D7DB3">
              <w:rPr>
                <w:rFonts w:eastAsia="Times New Roman"/>
              </w:rPr>
              <w:tab/>
            </w:r>
            <w:proofErr w:type="spellStart"/>
            <w:r w:rsidRPr="007D7DB3">
              <w:rPr>
                <w:rFonts w:eastAsia="Times New Roman"/>
                <w:b/>
              </w:rPr>
              <w:t>fgr_film_grain_enabled_flag</w:t>
            </w:r>
            <w:proofErr w:type="spellEnd"/>
            <w:r w:rsidRPr="007D7DB3">
              <w:rPr>
                <w:rFonts w:eastAsia="Times New Roman"/>
                <w:bCs/>
              </w:rPr>
              <w:t>[ i ]</w:t>
            </w:r>
          </w:p>
        </w:tc>
        <w:tc>
          <w:tcPr>
            <w:tcW w:w="1291" w:type="dxa"/>
          </w:tcPr>
          <w:p w14:paraId="5830CFB6" w14:textId="77777777" w:rsidR="007F644B" w:rsidRPr="007D7DB3" w:rsidRDefault="007F644B" w:rsidP="007F644B">
            <w:pPr>
              <w:spacing w:before="20" w:after="40"/>
              <w:jc w:val="center"/>
              <w:rPr>
                <w:rFonts w:eastAsia="Times New Roman"/>
              </w:rPr>
            </w:pPr>
            <w:r w:rsidRPr="007D7DB3">
              <w:rPr>
                <w:rFonts w:eastAsia="Times New Roman"/>
              </w:rPr>
              <w:t>u(1)</w:t>
            </w:r>
          </w:p>
        </w:tc>
      </w:tr>
      <w:tr w:rsidR="007F644B" w:rsidRPr="007F644B" w14:paraId="1396E2CB"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58A126B"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216"/>
              <w:jc w:val="left"/>
              <w:rPr>
                <w:rFonts w:eastAsia="Times New Roman"/>
              </w:rPr>
            </w:pPr>
            <w:r w:rsidRPr="007D7DB3">
              <w:rPr>
                <w:rFonts w:eastAsia="Times New Roman"/>
              </w:rPr>
              <w:tab/>
            </w:r>
            <w:r w:rsidRPr="007D7DB3">
              <w:rPr>
                <w:rFonts w:eastAsia="Times New Roman"/>
              </w:rPr>
              <w:tab/>
            </w:r>
            <w:r w:rsidRPr="007D7DB3">
              <w:rPr>
                <w:rFonts w:eastAsia="Times New Roman"/>
              </w:rPr>
              <w:tab/>
            </w:r>
            <w:r w:rsidRPr="007D7DB3">
              <w:rPr>
                <w:rFonts w:eastAsia="Times New Roman"/>
              </w:rPr>
              <w:tab/>
              <w:t xml:space="preserve">if  ( </w:t>
            </w:r>
            <w:proofErr w:type="spellStart"/>
            <w:r w:rsidRPr="007D7DB3">
              <w:rPr>
                <w:rFonts w:eastAsia="Times New Roman"/>
              </w:rPr>
              <w:t>fgr_film_grain_enabled_flag</w:t>
            </w:r>
            <w:proofErr w:type="spellEnd"/>
            <w:r w:rsidRPr="007D7DB3">
              <w:rPr>
                <w:rFonts w:eastAsia="Times New Roman"/>
              </w:rPr>
              <w:t xml:space="preserve">[ </w:t>
            </w:r>
            <w:proofErr w:type="spellStart"/>
            <w:r w:rsidRPr="007D7DB3">
              <w:rPr>
                <w:rFonts w:eastAsia="Times New Roman"/>
              </w:rPr>
              <w:t>i</w:t>
            </w:r>
            <w:proofErr w:type="spellEnd"/>
            <w:r w:rsidRPr="007D7DB3">
              <w:rPr>
                <w:rFonts w:eastAsia="Times New Roman"/>
              </w:rPr>
              <w:t xml:space="preserve"> ] ) {</w:t>
            </w:r>
          </w:p>
        </w:tc>
        <w:tc>
          <w:tcPr>
            <w:tcW w:w="1291" w:type="dxa"/>
          </w:tcPr>
          <w:p w14:paraId="3CF16405"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0509B27C"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1E874A75"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noProof/>
              </w:rPr>
              <w:t>for( c = 0; c &lt; 3; c++ )</w:t>
            </w:r>
          </w:p>
        </w:tc>
        <w:tc>
          <w:tcPr>
            <w:tcW w:w="1291" w:type="dxa"/>
          </w:tcPr>
          <w:p w14:paraId="474033A2"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582FE741"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6010F059"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noProof/>
              </w:rPr>
              <w:t>if ( fgr_comp_model_present_flag[ c ] ) {</w:t>
            </w:r>
          </w:p>
        </w:tc>
        <w:tc>
          <w:tcPr>
            <w:tcW w:w="1291" w:type="dxa"/>
          </w:tcPr>
          <w:p w14:paraId="04E1741B"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68A54EC5"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40C79256"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bCs/>
              </w:rPr>
              <w:t>fg</w:t>
            </w:r>
            <w:r w:rsidRPr="007D7DB3">
              <w:rPr>
                <w:rFonts w:eastAsia="Times New Roman"/>
                <w:b/>
                <w:bCs/>
                <w:noProof/>
              </w:rPr>
              <w:t>r_region_interval_min</w:t>
            </w:r>
            <w:proofErr w:type="spellEnd"/>
            <w:r w:rsidRPr="007D7DB3">
              <w:rPr>
                <w:rFonts w:eastAsia="Times New Roman"/>
                <w:noProof/>
              </w:rPr>
              <w:t>[ i ][ c ]</w:t>
            </w:r>
          </w:p>
        </w:tc>
        <w:tc>
          <w:tcPr>
            <w:tcW w:w="1291" w:type="dxa"/>
          </w:tcPr>
          <w:p w14:paraId="4345D265"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b/>
                <w:bCs/>
                <w:lang w:val="en-GB"/>
              </w:rPr>
              <w:t>u(8)</w:t>
            </w:r>
          </w:p>
        </w:tc>
      </w:tr>
      <w:tr w:rsidR="007F644B" w:rsidRPr="007F644B" w14:paraId="6D64528F"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8CBD2DB"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b/>
                <w:bCs/>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proofErr w:type="spellStart"/>
            <w:r w:rsidRPr="007D7DB3">
              <w:rPr>
                <w:rFonts w:eastAsia="Times New Roman"/>
                <w:b/>
                <w:bCs/>
              </w:rPr>
              <w:t>fgr</w:t>
            </w:r>
            <w:r w:rsidRPr="007D7DB3">
              <w:rPr>
                <w:rFonts w:eastAsia="Times New Roman"/>
                <w:b/>
                <w:bCs/>
                <w:noProof/>
              </w:rPr>
              <w:t>_region_interval_max</w:t>
            </w:r>
            <w:proofErr w:type="spellEnd"/>
            <w:r w:rsidRPr="007D7DB3">
              <w:rPr>
                <w:rFonts w:eastAsia="Times New Roman"/>
                <w:noProof/>
              </w:rPr>
              <w:t>[ i ][ c ]</w:t>
            </w:r>
          </w:p>
        </w:tc>
        <w:tc>
          <w:tcPr>
            <w:tcW w:w="1291" w:type="dxa"/>
          </w:tcPr>
          <w:p w14:paraId="2E64D5A1"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r w:rsidRPr="007D7DB3">
              <w:rPr>
                <w:rFonts w:eastAsia="Malgun Gothic"/>
                <w:b/>
                <w:bCs/>
                <w:lang w:val="en-GB"/>
              </w:rPr>
              <w:t>u(8)</w:t>
            </w:r>
          </w:p>
        </w:tc>
      </w:tr>
      <w:tr w:rsidR="007F644B" w:rsidRPr="007F644B" w14:paraId="14DADC64"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3CC02652"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ind w:left="432"/>
              <w:jc w:val="left"/>
              <w:rPr>
                <w:rFonts w:eastAsia="Times New Roman"/>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rPr>
              <w:t>}</w:t>
            </w:r>
          </w:p>
        </w:tc>
        <w:tc>
          <w:tcPr>
            <w:tcW w:w="1291" w:type="dxa"/>
          </w:tcPr>
          <w:p w14:paraId="328AE0B2"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0D9D38C0"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2B45A5FF"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rPr>
              <w:t>}</w:t>
            </w:r>
          </w:p>
        </w:tc>
        <w:tc>
          <w:tcPr>
            <w:tcW w:w="1291" w:type="dxa"/>
          </w:tcPr>
          <w:p w14:paraId="29FDEDEC"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359005FE" w14:textId="77777777" w:rsidTr="00281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7920" w:type="dxa"/>
          </w:tcPr>
          <w:p w14:paraId="6396D233"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b/>
                <w:bCs/>
              </w:rPr>
              <w:tab/>
            </w:r>
            <w:r w:rsidRPr="007D7DB3">
              <w:rPr>
                <w:rFonts w:eastAsia="Times New Roman"/>
              </w:rPr>
              <w:t>}</w:t>
            </w:r>
          </w:p>
        </w:tc>
        <w:tc>
          <w:tcPr>
            <w:tcW w:w="1291" w:type="dxa"/>
          </w:tcPr>
          <w:p w14:paraId="2C0ACE10" w14:textId="77777777" w:rsidR="007F644B" w:rsidRPr="007D7DB3"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lang w:val="en-GB"/>
              </w:rPr>
            </w:pPr>
          </w:p>
        </w:tc>
      </w:tr>
      <w:tr w:rsidR="007F644B" w:rsidRPr="007F644B" w14:paraId="6E3FA57B" w14:textId="77777777" w:rsidTr="00281655">
        <w:trPr>
          <w:jc w:val="center"/>
        </w:trPr>
        <w:tc>
          <w:tcPr>
            <w:tcW w:w="7920" w:type="dxa"/>
          </w:tcPr>
          <w:p w14:paraId="7142B45E"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lang w:val="fr-FR"/>
              </w:rPr>
            </w:pPr>
            <w:r w:rsidRPr="007D7DB3">
              <w:rPr>
                <w:rFonts w:eastAsia="Times New Roman"/>
                <w:b/>
                <w:bCs/>
              </w:rPr>
              <w:tab/>
            </w:r>
            <w:r w:rsidRPr="007D7DB3">
              <w:rPr>
                <w:rFonts w:eastAsia="Times New Roman"/>
                <w:b/>
                <w:bCs/>
              </w:rPr>
              <w:tab/>
            </w:r>
            <w:r w:rsidRPr="007D7DB3">
              <w:rPr>
                <w:rFonts w:eastAsia="Times New Roman"/>
                <w:b/>
                <w:bCs/>
              </w:rPr>
              <w:tab/>
            </w:r>
            <w:r w:rsidRPr="00F2523B">
              <w:rPr>
                <w:rFonts w:eastAsia="Times New Roman"/>
              </w:rPr>
              <w:t>}</w:t>
            </w:r>
          </w:p>
        </w:tc>
        <w:tc>
          <w:tcPr>
            <w:tcW w:w="1291" w:type="dxa"/>
          </w:tcPr>
          <w:p w14:paraId="270E64D9" w14:textId="77777777" w:rsidR="007F644B" w:rsidRPr="00F2523B" w:rsidRDefault="007F644B" w:rsidP="007F644B">
            <w:pPr>
              <w:spacing w:before="20" w:after="40"/>
              <w:jc w:val="center"/>
              <w:rPr>
                <w:rFonts w:eastAsia="Times New Roman"/>
              </w:rPr>
            </w:pPr>
          </w:p>
        </w:tc>
      </w:tr>
      <w:tr w:rsidR="007F644B" w:rsidRPr="007F644B" w14:paraId="5054B503" w14:textId="77777777" w:rsidTr="00281655">
        <w:trPr>
          <w:jc w:val="center"/>
        </w:trPr>
        <w:tc>
          <w:tcPr>
            <w:tcW w:w="7920" w:type="dxa"/>
          </w:tcPr>
          <w:p w14:paraId="1ABC58EC"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F2523B">
              <w:rPr>
                <w:rFonts w:eastAsia="Times New Roman"/>
              </w:rPr>
              <w:tab/>
            </w:r>
            <w:r w:rsidRPr="00F2523B">
              <w:rPr>
                <w:rFonts w:eastAsia="Times New Roman"/>
              </w:rPr>
              <w:tab/>
            </w:r>
            <w:r w:rsidRPr="00F2523B">
              <w:rPr>
                <w:rFonts w:eastAsia="Times New Roman"/>
              </w:rPr>
              <w:tab/>
              <w:t>else</w:t>
            </w:r>
          </w:p>
        </w:tc>
        <w:tc>
          <w:tcPr>
            <w:tcW w:w="1291" w:type="dxa"/>
          </w:tcPr>
          <w:p w14:paraId="46AC0550" w14:textId="77777777" w:rsidR="007F644B" w:rsidRPr="00F2523B" w:rsidRDefault="007F644B" w:rsidP="007F644B">
            <w:pPr>
              <w:spacing w:before="20" w:after="40"/>
              <w:jc w:val="center"/>
              <w:rPr>
                <w:rFonts w:eastAsia="Times New Roman"/>
              </w:rPr>
            </w:pPr>
          </w:p>
        </w:tc>
      </w:tr>
      <w:tr w:rsidR="007F644B" w:rsidRPr="007F644B" w14:paraId="0390CE9A" w14:textId="77777777" w:rsidTr="00281655">
        <w:trPr>
          <w:jc w:val="center"/>
        </w:trPr>
        <w:tc>
          <w:tcPr>
            <w:tcW w:w="7920" w:type="dxa"/>
          </w:tcPr>
          <w:p w14:paraId="5CB123F5" w14:textId="77777777" w:rsidR="007F644B" w:rsidRPr="00F2523B"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b/>
                <w:lang w:val="fr-FR"/>
              </w:rPr>
            </w:pPr>
            <w:r w:rsidRPr="00F2523B">
              <w:rPr>
                <w:rFonts w:eastAsia="Times New Roman"/>
                <w:lang w:val="fr-FR"/>
              </w:rPr>
              <w:tab/>
            </w:r>
            <w:r w:rsidRPr="00F2523B">
              <w:rPr>
                <w:rFonts w:eastAsia="Times New Roman"/>
                <w:lang w:val="fr-FR"/>
              </w:rPr>
              <w:tab/>
            </w:r>
            <w:r w:rsidRPr="00F2523B">
              <w:rPr>
                <w:rFonts w:eastAsia="Times New Roman"/>
                <w:lang w:val="fr-FR"/>
              </w:rPr>
              <w:tab/>
            </w:r>
            <w:r w:rsidRPr="00F2523B">
              <w:rPr>
                <w:rFonts w:eastAsia="Times New Roman"/>
                <w:lang w:val="fr-FR"/>
              </w:rPr>
              <w:tab/>
            </w:r>
            <w:proofErr w:type="spellStart"/>
            <w:r w:rsidRPr="00F2523B">
              <w:rPr>
                <w:rFonts w:eastAsia="Times New Roman"/>
                <w:b/>
                <w:lang w:val="fr-FR"/>
              </w:rPr>
              <w:t>fgr_alpha_channel_adaptation_flag</w:t>
            </w:r>
            <w:proofErr w:type="spellEnd"/>
          </w:p>
        </w:tc>
        <w:tc>
          <w:tcPr>
            <w:tcW w:w="1291" w:type="dxa"/>
          </w:tcPr>
          <w:p w14:paraId="12BD4F1D" w14:textId="77777777" w:rsidR="007F644B" w:rsidRPr="007D7DB3" w:rsidRDefault="007F644B" w:rsidP="007F644B">
            <w:pPr>
              <w:spacing w:before="20" w:after="40"/>
              <w:jc w:val="center"/>
              <w:rPr>
                <w:rFonts w:eastAsia="Times New Roman"/>
              </w:rPr>
            </w:pPr>
            <w:r w:rsidRPr="00F2523B">
              <w:rPr>
                <w:rFonts w:eastAsia="Times New Roman"/>
              </w:rPr>
              <w:t>u(1)</w:t>
            </w:r>
          </w:p>
        </w:tc>
      </w:tr>
      <w:tr w:rsidR="007F644B" w:rsidRPr="007F644B" w14:paraId="3EB578D6" w14:textId="77777777" w:rsidTr="00281655">
        <w:trPr>
          <w:jc w:val="center"/>
        </w:trPr>
        <w:tc>
          <w:tcPr>
            <w:tcW w:w="7920" w:type="dxa"/>
          </w:tcPr>
          <w:p w14:paraId="65528CDC"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color w:val="000000" w:themeColor="text1"/>
              </w:rPr>
            </w:pPr>
            <w:r w:rsidRPr="007D7DB3">
              <w:rPr>
                <w:rFonts w:eastAsia="Times New Roman"/>
                <w:b/>
                <w:bCs/>
                <w:color w:val="000000" w:themeColor="text1"/>
              </w:rPr>
              <w:tab/>
            </w:r>
            <w:r w:rsidRPr="007D7DB3">
              <w:rPr>
                <w:rFonts w:eastAsia="Times New Roman"/>
              </w:rPr>
              <w:tab/>
            </w:r>
            <w:r w:rsidRPr="007D7DB3">
              <w:rPr>
                <w:rFonts w:eastAsia="Times New Roman"/>
                <w:color w:val="000000" w:themeColor="text1"/>
              </w:rPr>
              <w:t>}</w:t>
            </w:r>
          </w:p>
        </w:tc>
        <w:tc>
          <w:tcPr>
            <w:tcW w:w="1291" w:type="dxa"/>
          </w:tcPr>
          <w:p w14:paraId="2AF2C67D" w14:textId="77777777" w:rsidR="007F644B" w:rsidRPr="007D7DB3" w:rsidRDefault="007F644B" w:rsidP="007F644B">
            <w:pPr>
              <w:spacing w:before="20" w:after="40"/>
              <w:jc w:val="center"/>
              <w:rPr>
                <w:rFonts w:eastAsia="Times New Roman"/>
                <w:color w:val="000000" w:themeColor="text1"/>
              </w:rPr>
            </w:pPr>
          </w:p>
        </w:tc>
      </w:tr>
      <w:tr w:rsidR="007F644B" w:rsidRPr="007F644B" w14:paraId="41933FAA" w14:textId="77777777" w:rsidTr="00281655">
        <w:trPr>
          <w:jc w:val="center"/>
        </w:trPr>
        <w:tc>
          <w:tcPr>
            <w:tcW w:w="7920" w:type="dxa"/>
          </w:tcPr>
          <w:p w14:paraId="52E971E6" w14:textId="77777777" w:rsidR="007F644B" w:rsidRPr="007D7DB3" w:rsidRDefault="007F644B" w:rsidP="007F644B">
            <w:pPr>
              <w:tabs>
                <w:tab w:val="left" w:pos="216"/>
                <w:tab w:val="left" w:pos="432"/>
                <w:tab w:val="left" w:pos="648"/>
                <w:tab w:val="left" w:pos="864"/>
                <w:tab w:val="left" w:pos="1296"/>
                <w:tab w:val="left" w:pos="1512"/>
                <w:tab w:val="left" w:pos="1728"/>
                <w:tab w:val="left" w:pos="1944"/>
              </w:tabs>
              <w:spacing w:before="20" w:after="40"/>
              <w:jc w:val="left"/>
              <w:rPr>
                <w:rFonts w:eastAsia="Times New Roman"/>
                <w:b/>
              </w:rPr>
            </w:pPr>
            <w:r w:rsidRPr="007D7DB3">
              <w:rPr>
                <w:rFonts w:eastAsia="Times New Roman"/>
              </w:rPr>
              <w:tab/>
            </w:r>
            <w:r w:rsidRPr="007D7DB3">
              <w:rPr>
                <w:rFonts w:eastAsia="Times New Roman"/>
              </w:rPr>
              <w:tab/>
            </w:r>
            <w:proofErr w:type="spellStart"/>
            <w:r w:rsidRPr="007D7DB3">
              <w:rPr>
                <w:rFonts w:eastAsia="Times New Roman"/>
                <w:b/>
              </w:rPr>
              <w:t>fgr</w:t>
            </w:r>
            <w:proofErr w:type="spellEnd"/>
            <w:r w:rsidRPr="007D7DB3" w:rsidDel="00843F64">
              <w:rPr>
                <w:rFonts w:eastAsia="Times New Roman"/>
                <w:b/>
              </w:rPr>
              <w:t xml:space="preserve"> </w:t>
            </w:r>
            <w:r w:rsidRPr="007D7DB3">
              <w:rPr>
                <w:rFonts w:eastAsia="Times New Roman"/>
                <w:b/>
              </w:rPr>
              <w:t>_</w:t>
            </w:r>
            <w:proofErr w:type="spellStart"/>
            <w:r w:rsidRPr="007D7DB3">
              <w:rPr>
                <w:rFonts w:eastAsia="Times New Roman"/>
                <w:b/>
              </w:rPr>
              <w:t>persistence_flag</w:t>
            </w:r>
            <w:proofErr w:type="spellEnd"/>
          </w:p>
        </w:tc>
        <w:tc>
          <w:tcPr>
            <w:tcW w:w="1291" w:type="dxa"/>
          </w:tcPr>
          <w:p w14:paraId="60C35B52" w14:textId="77777777" w:rsidR="007F644B" w:rsidRPr="007D7DB3" w:rsidRDefault="007F644B" w:rsidP="007F644B">
            <w:pPr>
              <w:spacing w:before="20" w:after="40"/>
              <w:jc w:val="center"/>
              <w:rPr>
                <w:rFonts w:eastAsia="Times New Roman"/>
              </w:rPr>
            </w:pPr>
            <w:r w:rsidRPr="007D7DB3">
              <w:rPr>
                <w:rFonts w:eastAsia="Times New Roman"/>
              </w:rPr>
              <w:t>u(1)</w:t>
            </w:r>
          </w:p>
        </w:tc>
      </w:tr>
      <w:tr w:rsidR="007F644B" w:rsidRPr="007F644B" w14:paraId="222C8407" w14:textId="77777777" w:rsidTr="00281655">
        <w:trPr>
          <w:jc w:val="center"/>
        </w:trPr>
        <w:tc>
          <w:tcPr>
            <w:tcW w:w="7920" w:type="dxa"/>
          </w:tcPr>
          <w:p w14:paraId="48FE45A8" w14:textId="77777777" w:rsidR="007F644B" w:rsidRPr="007D7DB3" w:rsidRDefault="007F644B" w:rsidP="007F644B">
            <w:pPr>
              <w:tabs>
                <w:tab w:val="clear" w:pos="360"/>
                <w:tab w:val="left" w:pos="216"/>
                <w:tab w:val="left" w:pos="432"/>
                <w:tab w:val="left" w:pos="864"/>
                <w:tab w:val="left" w:pos="1296"/>
                <w:tab w:val="left" w:pos="1512"/>
                <w:tab w:val="left" w:pos="1728"/>
                <w:tab w:val="left" w:pos="1944"/>
              </w:tabs>
              <w:spacing w:before="20" w:after="40"/>
              <w:jc w:val="left"/>
              <w:rPr>
                <w:rFonts w:eastAsia="Times New Roman"/>
              </w:rPr>
            </w:pPr>
            <w:r w:rsidRPr="007D7DB3">
              <w:rPr>
                <w:rFonts w:eastAsia="Times New Roman"/>
              </w:rPr>
              <w:lastRenderedPageBreak/>
              <w:tab/>
              <w:t>}</w:t>
            </w:r>
          </w:p>
        </w:tc>
        <w:tc>
          <w:tcPr>
            <w:tcW w:w="1291" w:type="dxa"/>
          </w:tcPr>
          <w:p w14:paraId="5DC32342" w14:textId="77777777" w:rsidR="007F644B" w:rsidRPr="007D7DB3" w:rsidRDefault="007F644B" w:rsidP="007F644B">
            <w:pPr>
              <w:spacing w:before="20" w:after="40"/>
              <w:jc w:val="center"/>
              <w:rPr>
                <w:rFonts w:eastAsia="Times New Roman"/>
              </w:rPr>
            </w:pPr>
          </w:p>
        </w:tc>
      </w:tr>
      <w:tr w:rsidR="007F644B" w:rsidRPr="007F644B" w14:paraId="6E1564D7" w14:textId="77777777" w:rsidTr="00281655">
        <w:trPr>
          <w:jc w:val="center"/>
        </w:trPr>
        <w:tc>
          <w:tcPr>
            <w:tcW w:w="7920" w:type="dxa"/>
          </w:tcPr>
          <w:p w14:paraId="20D1CD59" w14:textId="77777777" w:rsidR="007F644B" w:rsidRPr="007D7DB3" w:rsidRDefault="007F644B" w:rsidP="007F644B">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Times New Roman"/>
              </w:rPr>
            </w:pPr>
            <w:r w:rsidRPr="007D7DB3">
              <w:rPr>
                <w:rFonts w:eastAsia="Times New Roman"/>
              </w:rPr>
              <w:t>}</w:t>
            </w:r>
          </w:p>
        </w:tc>
        <w:tc>
          <w:tcPr>
            <w:tcW w:w="1291" w:type="dxa"/>
          </w:tcPr>
          <w:p w14:paraId="2BBF89C7" w14:textId="77777777" w:rsidR="007F644B" w:rsidRPr="007D7DB3" w:rsidRDefault="007F644B" w:rsidP="007F644B">
            <w:pPr>
              <w:keepNext/>
              <w:keepLines/>
              <w:spacing w:before="20" w:after="40"/>
              <w:jc w:val="center"/>
              <w:rPr>
                <w:rFonts w:eastAsia="Times New Roman"/>
              </w:rPr>
            </w:pPr>
          </w:p>
        </w:tc>
      </w:tr>
    </w:tbl>
    <w:p w14:paraId="7242C3E0" w14:textId="77777777" w:rsidR="00BB6414" w:rsidRDefault="00BB6414" w:rsidP="00BB6414">
      <w:pPr>
        <w:rPr>
          <w:noProof/>
          <w:lang w:val="en-CA"/>
        </w:rPr>
      </w:pPr>
    </w:p>
    <w:p w14:paraId="06614E48" w14:textId="229869BA" w:rsidR="00BB6414" w:rsidRPr="00763A29" w:rsidRDefault="00BB6414" w:rsidP="00BB6414">
      <w:pPr>
        <w:pStyle w:val="Annex3"/>
      </w:pPr>
      <w:r w:rsidRPr="00763A29">
        <w:rPr>
          <w:noProof/>
          <w:lang w:val="en-CA"/>
        </w:rPr>
        <w:t>8.</w:t>
      </w:r>
      <w:r w:rsidR="00740F7B">
        <w:rPr>
          <w:noProof/>
          <w:lang w:val="en-CA"/>
        </w:rPr>
        <w:t>38</w:t>
      </w:r>
      <w:r w:rsidRPr="00763A29">
        <w:rPr>
          <w:noProof/>
          <w:lang w:val="en-CA"/>
        </w:rPr>
        <w:t>.</w:t>
      </w:r>
      <w:r w:rsidR="00C26DB5">
        <w:rPr>
          <w:noProof/>
          <w:lang w:val="en-CA"/>
        </w:rPr>
        <w:t>2</w:t>
      </w:r>
      <w:r w:rsidRPr="00763A29">
        <w:rPr>
          <w:noProof/>
          <w:lang w:val="en-CA"/>
        </w:rPr>
        <w:t xml:space="preserve"> </w:t>
      </w:r>
      <w:r w:rsidR="00E3557C" w:rsidRPr="00E3557C">
        <w:t>Film grain regions characteristics</w:t>
      </w:r>
      <w:r w:rsidRPr="00763A29">
        <w:t xml:space="preserve"> SEI message s</w:t>
      </w:r>
      <w:r w:rsidR="00E3557C">
        <w:t>emantics</w:t>
      </w:r>
    </w:p>
    <w:p w14:paraId="2A4109CF" w14:textId="77777777" w:rsidR="007F644B" w:rsidRPr="007F644B" w:rsidRDefault="007F644B" w:rsidP="007F644B">
      <w:pPr>
        <w:rPr>
          <w:rFonts w:eastAsia="Times New Roman"/>
          <w:szCs w:val="18"/>
        </w:rPr>
      </w:pPr>
      <w:r w:rsidRPr="007F644B">
        <w:rPr>
          <w:rFonts w:eastAsia="Times New Roman"/>
          <w:szCs w:val="18"/>
        </w:rPr>
        <w:t>This SEI message provides the decoder with a parameterized model for a film grain synthesis process.</w:t>
      </w:r>
      <w:r w:rsidRPr="007F644B">
        <w:rPr>
          <w:rFonts w:eastAsia="Times New Roman"/>
          <w:szCs w:val="18"/>
          <w:lang w:val="en-CA"/>
        </w:rPr>
        <w:t xml:space="preserve"> The film grain synthesis process should be applied to the decoded pictures prior to their display.</w:t>
      </w:r>
    </w:p>
    <w:p w14:paraId="1C221475" w14:textId="77777777" w:rsidR="007F644B" w:rsidRPr="007F644B" w:rsidRDefault="007F644B" w:rsidP="007F644B">
      <w:pPr>
        <w:rPr>
          <w:rFonts w:eastAsia="Times New Roman"/>
          <w:szCs w:val="18"/>
        </w:rPr>
      </w:pPr>
      <w:r w:rsidRPr="007F644B">
        <w:rPr>
          <w:rFonts w:eastAsia="Times New Roman"/>
          <w:szCs w:val="18"/>
        </w:rPr>
        <w:t>Compared to the FGC SEI message defined in 8.5, this SEI message also provides the decoder with parameters defining how to apply locally the film grain synthesis.</w:t>
      </w:r>
    </w:p>
    <w:p w14:paraId="62778034" w14:textId="77777777" w:rsidR="007F644B" w:rsidRPr="007F644B" w:rsidRDefault="007F644B" w:rsidP="007F644B">
      <w:pPr>
        <w:rPr>
          <w:rFonts w:eastAsia="Times New Roman"/>
          <w:szCs w:val="18"/>
        </w:rPr>
      </w:pPr>
      <w:r w:rsidRPr="007F644B">
        <w:rPr>
          <w:rFonts w:eastAsia="Times New Roman"/>
          <w:szCs w:val="18"/>
        </w:rPr>
        <w:t>Use of this SEI message requires the definition of the following variables:</w:t>
      </w:r>
    </w:p>
    <w:p w14:paraId="1D7E317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F644B">
        <w:rPr>
          <w:lang w:val="en-GB"/>
        </w:rPr>
        <w:t>–</w:t>
      </w:r>
      <w:r w:rsidRPr="007F644B">
        <w:rPr>
          <w:lang w:val="en-GB"/>
        </w:rPr>
        <w:tab/>
        <w:t xml:space="preserve">A picture width and picture height in units of luma samples, denoted herein by </w:t>
      </w:r>
      <w:proofErr w:type="spellStart"/>
      <w:r w:rsidRPr="007F644B">
        <w:rPr>
          <w:lang w:val="en-GB"/>
        </w:rPr>
        <w:t>PicWidthInLumaSamples</w:t>
      </w:r>
      <w:proofErr w:type="spellEnd"/>
      <w:r w:rsidRPr="007F644B">
        <w:rPr>
          <w:lang w:val="en-GB"/>
        </w:rPr>
        <w:t xml:space="preserve"> and </w:t>
      </w:r>
      <w:proofErr w:type="spellStart"/>
      <w:r w:rsidRPr="007F644B">
        <w:rPr>
          <w:lang w:val="en-GB"/>
        </w:rPr>
        <w:t>PicHeightInLumaSamples</w:t>
      </w:r>
      <w:proofErr w:type="spellEnd"/>
      <w:r w:rsidRPr="007F644B">
        <w:rPr>
          <w:lang w:val="en-GB"/>
        </w:rPr>
        <w:t>, respectively.</w:t>
      </w:r>
    </w:p>
    <w:p w14:paraId="0D3C95A0"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F644B">
        <w:rPr>
          <w:lang w:val="en-GB"/>
        </w:rPr>
        <w:t>–</w:t>
      </w:r>
      <w:r w:rsidRPr="007F644B">
        <w:rPr>
          <w:lang w:val="en-GB"/>
        </w:rPr>
        <w:tab/>
        <w:t xml:space="preserve">When the syntax element </w:t>
      </w:r>
      <w:proofErr w:type="spellStart"/>
      <w:r w:rsidRPr="007F644B">
        <w:rPr>
          <w:lang w:val="en-GB"/>
        </w:rPr>
        <w:t>rdf_separate_colour_description_present_flag</w:t>
      </w:r>
      <w:proofErr w:type="spellEnd"/>
      <w:r w:rsidRPr="007F644B">
        <w:rPr>
          <w:lang w:val="en-GB"/>
        </w:rPr>
        <w:t xml:space="preserve"> of the film grain regions characteristics SEI message is equal to 0, the following additional variables:</w:t>
      </w:r>
    </w:p>
    <w:p w14:paraId="6844C41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7F644B">
        <w:rPr>
          <w:lang w:val="en-GB"/>
        </w:rPr>
        <w:t>–</w:t>
      </w:r>
      <w:r w:rsidRPr="007F644B">
        <w:rPr>
          <w:lang w:val="en-GB"/>
        </w:rPr>
        <w:tab/>
        <w:t xml:space="preserve">A chroma format indicator, denoted herein by </w:t>
      </w:r>
      <w:proofErr w:type="spellStart"/>
      <w:r w:rsidRPr="007F644B">
        <w:rPr>
          <w:lang w:val="en-GB"/>
        </w:rPr>
        <w:t>ChromaFormatIdc</w:t>
      </w:r>
      <w:proofErr w:type="spellEnd"/>
      <w:r w:rsidRPr="007F644B">
        <w:rPr>
          <w:lang w:val="en-GB"/>
        </w:rPr>
        <w:t>, as described in clause </w:t>
      </w:r>
      <w:r w:rsidRPr="007F644B">
        <w:rPr>
          <w:lang w:val="en-GB"/>
        </w:rPr>
        <w:fldChar w:fldCharType="begin" w:fldLock="1"/>
      </w:r>
      <w:r w:rsidRPr="007F644B">
        <w:rPr>
          <w:lang w:val="en-GB"/>
        </w:rPr>
        <w:instrText xml:space="preserve"> REF _Ref23160780 \r \h </w:instrText>
      </w:r>
      <w:r w:rsidRPr="007F644B">
        <w:rPr>
          <w:lang w:val="en-GB"/>
        </w:rPr>
      </w:r>
      <w:r w:rsidRPr="007F644B">
        <w:rPr>
          <w:lang w:val="en-GB"/>
        </w:rPr>
        <w:fldChar w:fldCharType="separate"/>
      </w:r>
      <w:r w:rsidRPr="007F644B">
        <w:rPr>
          <w:lang w:val="en-GB"/>
        </w:rPr>
        <w:t>7.3</w:t>
      </w:r>
      <w:r w:rsidRPr="007F644B">
        <w:rPr>
          <w:lang w:val="en-GB"/>
        </w:rPr>
        <w:fldChar w:fldCharType="end"/>
      </w:r>
      <w:r w:rsidRPr="007F644B">
        <w:rPr>
          <w:lang w:val="en-GB"/>
        </w:rPr>
        <w:t>.</w:t>
      </w:r>
    </w:p>
    <w:p w14:paraId="31244DB9"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7F644B">
        <w:rPr>
          <w:lang w:val="en-GB"/>
        </w:rPr>
        <w:t>–</w:t>
      </w:r>
      <w:r w:rsidRPr="007F644B">
        <w:rPr>
          <w:lang w:val="en-GB"/>
        </w:rPr>
        <w:tab/>
        <w:t xml:space="preserve">A bit depth for the samples of the luma component, denoted herein by </w:t>
      </w:r>
      <w:proofErr w:type="spellStart"/>
      <w:r w:rsidRPr="007F644B">
        <w:rPr>
          <w:lang w:val="en-GB"/>
        </w:rPr>
        <w:t>BitDepth</w:t>
      </w:r>
      <w:r w:rsidRPr="007F644B">
        <w:rPr>
          <w:vertAlign w:val="subscript"/>
          <w:lang w:val="en-GB"/>
        </w:rPr>
        <w:t>Y</w:t>
      </w:r>
      <w:proofErr w:type="spellEnd"/>
      <w:r w:rsidRPr="007F644B">
        <w:rPr>
          <w:lang w:val="en-GB"/>
        </w:rPr>
        <w:t xml:space="preserve">, and when </w:t>
      </w:r>
      <w:proofErr w:type="spellStart"/>
      <w:r w:rsidRPr="007F644B">
        <w:rPr>
          <w:lang w:val="en-GB"/>
        </w:rPr>
        <w:t>ChromaFormatIdc</w:t>
      </w:r>
      <w:proofErr w:type="spellEnd"/>
      <w:r w:rsidRPr="007F644B">
        <w:rPr>
          <w:lang w:val="en-GB"/>
        </w:rPr>
        <w:t xml:space="preserve"> is not equal to 0, a bit depth for the samples of the two associated chroma components, denoted herein by </w:t>
      </w:r>
      <w:proofErr w:type="spellStart"/>
      <w:r w:rsidRPr="007F644B">
        <w:rPr>
          <w:lang w:val="en-GB"/>
        </w:rPr>
        <w:t>BitDepth</w:t>
      </w:r>
      <w:r w:rsidRPr="007F644B">
        <w:rPr>
          <w:vertAlign w:val="subscript"/>
          <w:lang w:val="en-GB"/>
        </w:rPr>
        <w:t>C</w:t>
      </w:r>
      <w:proofErr w:type="spellEnd"/>
      <w:r w:rsidRPr="007F644B">
        <w:rPr>
          <w:lang w:val="en-GB"/>
        </w:rPr>
        <w:t>.</w:t>
      </w:r>
    </w:p>
    <w:p w14:paraId="58C68D18" w14:textId="77777777" w:rsidR="007F644B" w:rsidRPr="007F644B" w:rsidRDefault="007F644B" w:rsidP="007F644B">
      <w:pPr>
        <w:rPr>
          <w:rFonts w:eastAsia="Times New Roman"/>
          <w:szCs w:val="18"/>
        </w:rPr>
      </w:pPr>
      <w:r w:rsidRPr="007F644B">
        <w:rPr>
          <w:rFonts w:eastAsia="Times New Roman"/>
          <w:szCs w:val="18"/>
        </w:rPr>
        <w:t>The film grain models specified in the film grain regions characteristics SEI message are expressed for application to decoded pictures that have 4:4:4 colour format with luma and chroma bit depths corresponding to the luma and chroma bit depths of the film grain model and use the same colour representation domain as the identified film grain model. When the colour format of the decoded video is not 4:4:4 or the decoded video uses a different luma or chroma bit depth from that of the film grain model or uses a different colour representation domain from that of the identified film grain model, an unspecified conversion process is expected to be applied to convert the decoded pictures to the form that is expressed for application of the film grain model.</w:t>
      </w:r>
    </w:p>
    <w:p w14:paraId="541FB838"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GB"/>
        </w:rPr>
      </w:pPr>
      <w:r w:rsidRPr="007F644B">
        <w:rPr>
          <w:sz w:val="18"/>
          <w:lang w:val="en-GB"/>
        </w:rPr>
        <w:t>NOTE </w:t>
      </w:r>
      <w:r w:rsidRPr="007F644B">
        <w:rPr>
          <w:sz w:val="18"/>
          <w:lang w:val="en-GB"/>
        </w:rPr>
        <w:fldChar w:fldCharType="begin" w:fldLock="1"/>
      </w:r>
      <w:r w:rsidRPr="007F644B">
        <w:rPr>
          <w:sz w:val="18"/>
          <w:lang w:val="en-GB"/>
        </w:rPr>
        <w:instrText xml:space="preserve"> SEQ NoteCounter \* MERGEFORMAT </w:instrText>
      </w:r>
      <w:r w:rsidRPr="007F644B">
        <w:rPr>
          <w:sz w:val="18"/>
          <w:lang w:val="en-GB"/>
        </w:rPr>
        <w:fldChar w:fldCharType="separate"/>
      </w:r>
      <w:r w:rsidRPr="007F644B">
        <w:rPr>
          <w:noProof/>
          <w:sz w:val="18"/>
          <w:lang w:val="en-GB"/>
        </w:rPr>
        <w:t>4</w:t>
      </w:r>
      <w:r w:rsidRPr="007F644B">
        <w:rPr>
          <w:noProof/>
          <w:sz w:val="18"/>
          <w:lang w:val="en-GB"/>
        </w:rPr>
        <w:fldChar w:fldCharType="end"/>
      </w:r>
      <w:r w:rsidRPr="007F644B">
        <w:rPr>
          <w:sz w:val="18"/>
          <w:lang w:val="en-GB"/>
        </w:rPr>
        <w:t> – Because the use of a specific method is not required for performing the film grain generation function used by the display process, a decoder could, if desired, down-convert the model information for chroma in order to simulate film grain for other chroma formats (4:2:0 or 4:2:2) rather than up-converting the decoded video (using a method not specified in this Specification) before performing film grain generation.</w:t>
      </w:r>
    </w:p>
    <w:p w14:paraId="0DC414CF" w14:textId="77777777" w:rsidR="007F644B" w:rsidRPr="00F2523B" w:rsidRDefault="007F644B" w:rsidP="007F644B">
      <w:pPr>
        <w:rPr>
          <w:rFonts w:eastAsia="Times New Roman"/>
          <w:b/>
          <w:szCs w:val="18"/>
        </w:rPr>
      </w:pPr>
      <w:proofErr w:type="spellStart"/>
      <w:r w:rsidRPr="00F2523B">
        <w:rPr>
          <w:rFonts w:eastAsia="Times New Roman"/>
          <w:b/>
          <w:szCs w:val="18"/>
        </w:rPr>
        <w:t>fgr_cancel_flag</w:t>
      </w:r>
      <w:proofErr w:type="spellEnd"/>
      <w:r w:rsidRPr="00F2523B">
        <w:rPr>
          <w:rFonts w:eastAsia="Times New Roman"/>
          <w:b/>
          <w:szCs w:val="18"/>
        </w:rPr>
        <w:t xml:space="preserve"> </w:t>
      </w:r>
      <w:r w:rsidRPr="00F2523B">
        <w:rPr>
          <w:rFonts w:eastAsia="Times New Roman"/>
          <w:bCs/>
          <w:szCs w:val="18"/>
        </w:rPr>
        <w:t xml:space="preserve">equal to 1 indicates that the SEI message cancels the persistence of any previous film grain regions characteristics SEI message in output order that applies to the current layer. </w:t>
      </w:r>
      <w:proofErr w:type="spellStart"/>
      <w:r w:rsidRPr="00F2523B">
        <w:rPr>
          <w:rFonts w:eastAsia="Times New Roman"/>
          <w:bCs/>
          <w:szCs w:val="18"/>
        </w:rPr>
        <w:t>fgr_cancel_flag</w:t>
      </w:r>
      <w:proofErr w:type="spellEnd"/>
      <w:r w:rsidRPr="00F2523B">
        <w:rPr>
          <w:rFonts w:eastAsia="Times New Roman"/>
          <w:bCs/>
          <w:szCs w:val="18"/>
        </w:rPr>
        <w:t xml:space="preserve"> equal to 0 indicates that film grain regions characteristics follows.</w:t>
      </w:r>
    </w:p>
    <w:p w14:paraId="365EF795" w14:textId="77777777" w:rsidR="007F644B" w:rsidRPr="00F2523B" w:rsidRDefault="007F644B" w:rsidP="007F644B">
      <w:pPr>
        <w:rPr>
          <w:rFonts w:eastAsia="Times New Roman"/>
          <w:szCs w:val="18"/>
        </w:rPr>
      </w:pPr>
      <w:proofErr w:type="spellStart"/>
      <w:r w:rsidRPr="00F2523B">
        <w:rPr>
          <w:rFonts w:eastAsia="Times New Roman"/>
          <w:b/>
          <w:szCs w:val="18"/>
        </w:rPr>
        <w:t>fgr_model_id</w:t>
      </w:r>
      <w:proofErr w:type="spellEnd"/>
      <w:r w:rsidRPr="00F2523B">
        <w:rPr>
          <w:rFonts w:eastAsia="Times New Roman"/>
          <w:bCs/>
          <w:szCs w:val="18"/>
        </w:rPr>
        <w:t xml:space="preserve"> </w:t>
      </w:r>
      <w:r w:rsidRPr="00F2523B">
        <w:rPr>
          <w:rFonts w:eastAsia="Times New Roman"/>
          <w:szCs w:val="18"/>
        </w:rPr>
        <w:t xml:space="preserve">identifies the film grain simulation model as specified in </w:t>
      </w:r>
      <w:r w:rsidRPr="00F2523B">
        <w:rPr>
          <w:rFonts w:eastAsia="Times New Roman"/>
          <w:szCs w:val="18"/>
        </w:rPr>
        <w:fldChar w:fldCharType="begin" w:fldLock="1"/>
      </w:r>
      <w:r w:rsidRPr="00F2523B">
        <w:rPr>
          <w:rFonts w:eastAsia="Times New Roman"/>
          <w:szCs w:val="18"/>
        </w:rPr>
        <w:instrText xml:space="preserve"> REF _Ref21912787 \h  \* MERGEFORMAT </w:instrText>
      </w:r>
      <w:r w:rsidRPr="00F2523B">
        <w:rPr>
          <w:rFonts w:eastAsia="Times New Roman"/>
          <w:szCs w:val="18"/>
        </w:rPr>
      </w:r>
      <w:r w:rsidRPr="00F2523B">
        <w:rPr>
          <w:rFonts w:eastAsia="Times New Roman"/>
          <w:szCs w:val="18"/>
        </w:rPr>
        <w:fldChar w:fldCharType="separate"/>
      </w:r>
      <w:r w:rsidRPr="00F2523B">
        <w:rPr>
          <w:rFonts w:eastAsia="Times New Roman"/>
          <w:szCs w:val="18"/>
        </w:rPr>
        <w:t>Table </w:t>
      </w:r>
      <w:r w:rsidRPr="00F2523B">
        <w:rPr>
          <w:rFonts w:eastAsia="Times New Roman"/>
          <w:noProof/>
          <w:szCs w:val="18"/>
        </w:rPr>
        <w:t>5</w:t>
      </w:r>
      <w:r w:rsidRPr="00F2523B">
        <w:rPr>
          <w:rFonts w:eastAsia="Times New Roman"/>
          <w:szCs w:val="18"/>
        </w:rPr>
        <w:fldChar w:fldCharType="end"/>
      </w:r>
      <w:r w:rsidRPr="00F2523B">
        <w:rPr>
          <w:rFonts w:eastAsia="Times New Roman"/>
          <w:szCs w:val="18"/>
        </w:rPr>
        <w:t xml:space="preserve">. The value of </w:t>
      </w:r>
      <w:proofErr w:type="spellStart"/>
      <w:r w:rsidRPr="00F2523B">
        <w:rPr>
          <w:rFonts w:eastAsia="Times New Roman"/>
          <w:szCs w:val="18"/>
        </w:rPr>
        <w:t>fgr_model_id</w:t>
      </w:r>
      <w:proofErr w:type="spellEnd"/>
      <w:r w:rsidRPr="00F2523B">
        <w:rPr>
          <w:rFonts w:eastAsia="Times New Roman"/>
          <w:szCs w:val="18"/>
        </w:rPr>
        <w:t xml:space="preserve"> shall be in the range of 0 to 1, inclusive. The values of 2 and 3 for </w:t>
      </w:r>
      <w:proofErr w:type="spellStart"/>
      <w:r w:rsidRPr="00F2523B">
        <w:rPr>
          <w:rFonts w:eastAsia="Times New Roman"/>
          <w:szCs w:val="18"/>
        </w:rPr>
        <w:t>fgr_model_id</w:t>
      </w:r>
      <w:proofErr w:type="spellEnd"/>
      <w:r w:rsidRPr="00F2523B">
        <w:rPr>
          <w:rFonts w:eastAsia="Times New Roman"/>
          <w:szCs w:val="18"/>
        </w:rPr>
        <w:t xml:space="preserve"> </w:t>
      </w:r>
      <w:proofErr w:type="gramStart"/>
      <w:r w:rsidRPr="00F2523B">
        <w:rPr>
          <w:rFonts w:eastAsia="Times New Roman"/>
          <w:szCs w:val="18"/>
        </w:rPr>
        <w:t>are</w:t>
      </w:r>
      <w:proofErr w:type="gramEnd"/>
      <w:r w:rsidRPr="00F2523B">
        <w:rPr>
          <w:rFonts w:eastAsia="Times New Roman"/>
          <w:szCs w:val="18"/>
        </w:rPr>
        <w:t xml:space="preserve"> reserved for future use by ITU</w:t>
      </w:r>
      <w:r w:rsidRPr="00F2523B">
        <w:rPr>
          <w:rFonts w:eastAsia="Times New Roman"/>
          <w:szCs w:val="18"/>
        </w:rPr>
        <w:noBreakHyphen/>
        <w:t xml:space="preserve">T | ISO/IEC and shall not be present in bitstreams conforming to this version of this Specification. Decoders shall ignore film grain regions characteristics SEI messages with </w:t>
      </w:r>
      <w:proofErr w:type="spellStart"/>
      <w:r w:rsidRPr="00F2523B">
        <w:rPr>
          <w:rFonts w:eastAsia="Times New Roman"/>
          <w:szCs w:val="18"/>
        </w:rPr>
        <w:t>fgr_model_id</w:t>
      </w:r>
      <w:proofErr w:type="spellEnd"/>
      <w:r w:rsidRPr="00F2523B">
        <w:rPr>
          <w:rFonts w:eastAsia="Times New Roman"/>
          <w:szCs w:val="18"/>
        </w:rPr>
        <w:t xml:space="preserve"> equal to 2 or 3.</w:t>
      </w:r>
    </w:p>
    <w:p w14:paraId="744CDED0"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bookmarkStart w:id="49" w:name="_Ref21912787"/>
      <w:bookmarkStart w:id="50" w:name="_Ref81401429"/>
      <w:bookmarkStart w:id="51" w:name="_Toc37056126"/>
      <w:bookmarkStart w:id="52" w:name="_Ref81401413"/>
      <w:bookmarkStart w:id="53" w:name="_Toc246350773"/>
      <w:bookmarkStart w:id="54" w:name="_Toc259024422"/>
      <w:bookmarkStart w:id="55" w:name="_Toc415476515"/>
      <w:bookmarkStart w:id="56" w:name="_Toc501130643"/>
      <w:bookmarkStart w:id="57" w:name="_Toc503770651"/>
      <w:bookmarkStart w:id="58" w:name="_Toc143862520"/>
      <w:r w:rsidRPr="00F2523B">
        <w:rPr>
          <w:b/>
          <w:lang w:val="en-GB"/>
        </w:rPr>
        <w:t>Table </w:t>
      </w:r>
      <w:r w:rsidRPr="00F2523B">
        <w:rPr>
          <w:b/>
          <w:lang w:val="en-GB"/>
        </w:rPr>
        <w:fldChar w:fldCharType="begin" w:fldLock="1"/>
      </w:r>
      <w:r w:rsidRPr="00F2523B">
        <w:rPr>
          <w:b/>
          <w:lang w:val="en-GB"/>
        </w:rPr>
        <w:instrText xml:space="preserve"> SEQ Table \* ARABIC </w:instrText>
      </w:r>
      <w:r w:rsidRPr="00F2523B">
        <w:rPr>
          <w:b/>
          <w:lang w:val="en-GB"/>
        </w:rPr>
        <w:fldChar w:fldCharType="separate"/>
      </w:r>
      <w:r w:rsidRPr="00F2523B">
        <w:rPr>
          <w:b/>
          <w:noProof/>
          <w:lang w:val="en-GB"/>
        </w:rPr>
        <w:t>5</w:t>
      </w:r>
      <w:r w:rsidRPr="00F2523B">
        <w:rPr>
          <w:b/>
          <w:lang w:val="en-GB"/>
        </w:rPr>
        <w:fldChar w:fldCharType="end"/>
      </w:r>
      <w:bookmarkEnd w:id="49"/>
      <w:bookmarkEnd w:id="50"/>
      <w:r w:rsidRPr="00F2523B">
        <w:rPr>
          <w:b/>
          <w:lang w:val="en-GB"/>
        </w:rPr>
        <w:t xml:space="preserve"> – </w:t>
      </w:r>
      <w:proofErr w:type="spellStart"/>
      <w:r w:rsidRPr="00F2523B">
        <w:rPr>
          <w:b/>
          <w:lang w:val="en-GB"/>
        </w:rPr>
        <w:t>fgr_model_id</w:t>
      </w:r>
      <w:proofErr w:type="spellEnd"/>
      <w:r w:rsidRPr="00F2523B">
        <w:rPr>
          <w:b/>
          <w:lang w:val="en-GB"/>
        </w:rPr>
        <w:t xml:space="preserve"> values</w:t>
      </w:r>
      <w:bookmarkEnd w:id="51"/>
      <w:bookmarkEnd w:id="52"/>
      <w:bookmarkEnd w:id="53"/>
      <w:bookmarkEnd w:id="54"/>
      <w:bookmarkEnd w:id="55"/>
      <w:bookmarkEnd w:id="56"/>
      <w:bookmarkEnd w:id="57"/>
      <w:bookmarkEnd w:id="58"/>
    </w:p>
    <w:p w14:paraId="440CC540"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sz w:val="8"/>
          <w:lang w:val="en-GB"/>
        </w:rPr>
      </w:pPr>
    </w:p>
    <w:tbl>
      <w:tblPr>
        <w:tblW w:w="0" w:type="auto"/>
        <w:jc w:val="center"/>
        <w:tblLayout w:type="fixed"/>
        <w:tblLook w:val="0000" w:firstRow="0" w:lastRow="0" w:firstColumn="0" w:lastColumn="0" w:noHBand="0" w:noVBand="0"/>
      </w:tblPr>
      <w:tblGrid>
        <w:gridCol w:w="1384"/>
        <w:gridCol w:w="2485"/>
      </w:tblGrid>
      <w:tr w:rsidR="007F644B" w:rsidRPr="007D7DB3" w14:paraId="1C122292" w14:textId="77777777" w:rsidTr="00281655">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38F81379" w14:textId="77777777" w:rsidR="007F644B" w:rsidRPr="00F2523B" w:rsidRDefault="007F644B" w:rsidP="007F644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GB"/>
              </w:rPr>
            </w:pPr>
            <w:r w:rsidRPr="00F2523B">
              <w:rPr>
                <w:b/>
                <w:sz w:val="18"/>
                <w:lang w:val="en-GB"/>
              </w:rPr>
              <w:t>Value</w:t>
            </w:r>
          </w:p>
        </w:tc>
        <w:tc>
          <w:tcPr>
            <w:tcW w:w="2485" w:type="dxa"/>
            <w:tcBorders>
              <w:top w:val="single" w:sz="6" w:space="0" w:color="auto"/>
              <w:left w:val="single" w:sz="6" w:space="0" w:color="auto"/>
              <w:bottom w:val="single" w:sz="2" w:space="0" w:color="auto"/>
              <w:right w:val="single" w:sz="6" w:space="0" w:color="auto"/>
            </w:tcBorders>
            <w:vAlign w:val="center"/>
          </w:tcPr>
          <w:p w14:paraId="200FE007" w14:textId="77777777" w:rsidR="007F644B" w:rsidRPr="00F2523B" w:rsidRDefault="007F644B" w:rsidP="007F644B">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sz w:val="18"/>
                <w:lang w:val="en-GB"/>
              </w:rPr>
            </w:pPr>
            <w:r w:rsidRPr="00F2523B">
              <w:rPr>
                <w:b/>
                <w:bCs/>
                <w:sz w:val="18"/>
                <w:lang w:val="en-GB"/>
              </w:rPr>
              <w:t>Description</w:t>
            </w:r>
          </w:p>
        </w:tc>
      </w:tr>
      <w:tr w:rsidR="007F644B" w:rsidRPr="007D7DB3" w14:paraId="1BCD6AAB" w14:textId="77777777" w:rsidTr="00281655">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7EC4ED16"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GB"/>
              </w:rPr>
            </w:pPr>
            <w:r w:rsidRPr="00F2523B">
              <w:rPr>
                <w:sz w:val="18"/>
                <w:lang w:val="en-GB"/>
              </w:rPr>
              <w:t>0</w:t>
            </w:r>
          </w:p>
        </w:tc>
        <w:tc>
          <w:tcPr>
            <w:tcW w:w="2485" w:type="dxa"/>
            <w:tcBorders>
              <w:top w:val="single" w:sz="6" w:space="0" w:color="auto"/>
              <w:left w:val="single" w:sz="6" w:space="0" w:color="auto"/>
              <w:bottom w:val="single" w:sz="2" w:space="0" w:color="auto"/>
              <w:right w:val="single" w:sz="6" w:space="0" w:color="auto"/>
            </w:tcBorders>
            <w:vAlign w:val="center"/>
          </w:tcPr>
          <w:p w14:paraId="63C87215"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GB"/>
              </w:rPr>
            </w:pPr>
            <w:r w:rsidRPr="00F2523B">
              <w:rPr>
                <w:bCs/>
                <w:sz w:val="18"/>
                <w:lang w:val="en-GB"/>
              </w:rPr>
              <w:t>Frequency filtering</w:t>
            </w:r>
          </w:p>
        </w:tc>
      </w:tr>
      <w:tr w:rsidR="007F644B" w:rsidRPr="007D7DB3" w14:paraId="1E430E31" w14:textId="77777777" w:rsidTr="00281655">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3281F033"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GB"/>
              </w:rPr>
            </w:pPr>
            <w:r w:rsidRPr="00F2523B">
              <w:rPr>
                <w:sz w:val="18"/>
                <w:lang w:val="en-GB"/>
              </w:rPr>
              <w:t>1</w:t>
            </w:r>
          </w:p>
        </w:tc>
        <w:tc>
          <w:tcPr>
            <w:tcW w:w="2485" w:type="dxa"/>
            <w:tcBorders>
              <w:top w:val="single" w:sz="6" w:space="0" w:color="auto"/>
              <w:left w:val="single" w:sz="6" w:space="0" w:color="auto"/>
              <w:bottom w:val="single" w:sz="2" w:space="0" w:color="auto"/>
              <w:right w:val="single" w:sz="6" w:space="0" w:color="auto"/>
            </w:tcBorders>
            <w:vAlign w:val="center"/>
          </w:tcPr>
          <w:p w14:paraId="3DE89258"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GB"/>
              </w:rPr>
            </w:pPr>
            <w:r w:rsidRPr="00F2523B">
              <w:rPr>
                <w:bCs/>
                <w:sz w:val="18"/>
                <w:lang w:val="en-GB"/>
              </w:rPr>
              <w:t>Auto-regression</w:t>
            </w:r>
          </w:p>
        </w:tc>
      </w:tr>
    </w:tbl>
    <w:p w14:paraId="0D842793" w14:textId="39704632" w:rsidR="007F644B" w:rsidRPr="00F2523B" w:rsidRDefault="007F644B" w:rsidP="007F644B">
      <w:pPr>
        <w:rPr>
          <w:rFonts w:eastAsia="Times New Roman"/>
          <w:szCs w:val="18"/>
        </w:rPr>
      </w:pPr>
      <w:proofErr w:type="spellStart"/>
      <w:r w:rsidRPr="00F2523B">
        <w:rPr>
          <w:rFonts w:eastAsia="Times New Roman"/>
          <w:b/>
          <w:szCs w:val="18"/>
        </w:rPr>
        <w:t>fgr_separate_colour_description_present_flag</w:t>
      </w:r>
      <w:proofErr w:type="spellEnd"/>
      <w:r w:rsidRPr="00F2523B">
        <w:rPr>
          <w:rFonts w:eastAsia="Times New Roman"/>
          <w:szCs w:val="18"/>
        </w:rPr>
        <w:t xml:space="preserve"> equal to 1 indicates that a distinct combination of luma bit depth, chroma bit depth, video full range flag, colour primaries, transfer characteristics, and matrix coefficients for the film grain characteristics specified in the SEI message is present in the </w:t>
      </w:r>
      <w:r w:rsidR="00A9481D" w:rsidRPr="00F2523B">
        <w:rPr>
          <w:rFonts w:eastAsia="Times New Roman"/>
          <w:szCs w:val="18"/>
        </w:rPr>
        <w:t>film grain regions characteristics</w:t>
      </w:r>
      <w:r w:rsidRPr="00F2523B">
        <w:rPr>
          <w:rFonts w:eastAsia="Times New Roman"/>
          <w:szCs w:val="18"/>
        </w:rPr>
        <w:t xml:space="preserve"> SEI message syntax. </w:t>
      </w:r>
      <w:proofErr w:type="spellStart"/>
      <w:r w:rsidRPr="00F2523B">
        <w:rPr>
          <w:rFonts w:eastAsia="Times New Roman"/>
          <w:szCs w:val="18"/>
        </w:rPr>
        <w:t>fgr_separate_colour_description_present_flag</w:t>
      </w:r>
      <w:proofErr w:type="spellEnd"/>
      <w:r w:rsidRPr="00F2523B">
        <w:rPr>
          <w:rFonts w:eastAsia="Times New Roman"/>
          <w:szCs w:val="18"/>
        </w:rPr>
        <w:t xml:space="preserve"> equal to 0 indicates that the combination of luma bit depth, chroma bit depth, video full range flag, colour primaries, transfer characteristics, and matrix coefficients for the film grain characteristics specified in the SEI message are the same as indicated in VUI parameters for the CLVS.</w:t>
      </w:r>
    </w:p>
    <w:p w14:paraId="21EEE79B"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GB"/>
        </w:rPr>
      </w:pPr>
      <w:r w:rsidRPr="00F2523B">
        <w:rPr>
          <w:sz w:val="18"/>
          <w:lang w:val="en-GB"/>
        </w:rPr>
        <w:t>NOTE </w:t>
      </w:r>
      <w:r w:rsidRPr="00F2523B">
        <w:rPr>
          <w:sz w:val="18"/>
          <w:lang w:val="en-GB"/>
        </w:rPr>
        <w:fldChar w:fldCharType="begin" w:fldLock="1"/>
      </w:r>
      <w:r w:rsidRPr="00F2523B">
        <w:rPr>
          <w:sz w:val="18"/>
          <w:lang w:val="en-GB"/>
        </w:rPr>
        <w:instrText xml:space="preserve"> SEQ NoteCounter \* MERGEFORMAT </w:instrText>
      </w:r>
      <w:r w:rsidRPr="00F2523B">
        <w:rPr>
          <w:sz w:val="18"/>
          <w:lang w:val="en-GB"/>
        </w:rPr>
        <w:fldChar w:fldCharType="separate"/>
      </w:r>
      <w:r w:rsidRPr="00F2523B">
        <w:rPr>
          <w:noProof/>
          <w:sz w:val="18"/>
          <w:lang w:val="en-GB"/>
        </w:rPr>
        <w:t>5</w:t>
      </w:r>
      <w:r w:rsidRPr="00F2523B">
        <w:rPr>
          <w:noProof/>
          <w:sz w:val="18"/>
          <w:lang w:val="en-GB"/>
        </w:rPr>
        <w:fldChar w:fldCharType="end"/>
      </w:r>
      <w:r w:rsidRPr="00F2523B">
        <w:rPr>
          <w:sz w:val="18"/>
          <w:lang w:val="en-GB"/>
        </w:rPr>
        <w:t xml:space="preserve"> – When </w:t>
      </w:r>
      <w:proofErr w:type="spellStart"/>
      <w:r w:rsidRPr="00F2523B">
        <w:rPr>
          <w:sz w:val="18"/>
          <w:lang w:val="en-GB"/>
        </w:rPr>
        <w:t>fgr_separate_colour_description_present_flag</w:t>
      </w:r>
      <w:proofErr w:type="spellEnd"/>
      <w:r w:rsidRPr="00F2523B">
        <w:rPr>
          <w:sz w:val="18"/>
          <w:lang w:val="en-GB"/>
        </w:rPr>
        <w:t xml:space="preserve"> is equal to 1, any of the luma bit depth, chroma bit depth, video full range flag, colour primaries, transfer characteristics, and matrix coefficients specified for the film grain characteristics specified in the SEI message could differ from that for the pictures in the CLVS.</w:t>
      </w:r>
    </w:p>
    <w:p w14:paraId="6537D76F" w14:textId="77777777" w:rsidR="007F644B" w:rsidRPr="00F2523B" w:rsidRDefault="007F644B" w:rsidP="007F644B">
      <w:pPr>
        <w:rPr>
          <w:rFonts w:eastAsia="Times New Roman"/>
        </w:rPr>
      </w:pPr>
      <w:r w:rsidRPr="00F2523B">
        <w:rPr>
          <w:rFonts w:eastAsia="Times New Roman"/>
        </w:rPr>
        <w:lastRenderedPageBreak/>
        <w:t xml:space="preserve">When VUI parameters are not present for the CLVS or the value of </w:t>
      </w:r>
      <w:proofErr w:type="spellStart"/>
      <w:r w:rsidRPr="00F2523B">
        <w:rPr>
          <w:rFonts w:eastAsia="Times New Roman"/>
        </w:rPr>
        <w:t>vui_colour_description_present_flag</w:t>
      </w:r>
      <w:proofErr w:type="spellEnd"/>
      <w:r w:rsidRPr="00F2523B">
        <w:rPr>
          <w:rFonts w:eastAsia="Times New Roman"/>
        </w:rPr>
        <w:t xml:space="preserve"> is equal to 0, and equivalent information to that conveyed when </w:t>
      </w:r>
      <w:proofErr w:type="spellStart"/>
      <w:r w:rsidRPr="00F2523B">
        <w:rPr>
          <w:rFonts w:eastAsia="Times New Roman"/>
        </w:rPr>
        <w:t>vui_colour_description_present_flag</w:t>
      </w:r>
      <w:proofErr w:type="spellEnd"/>
      <w:r w:rsidRPr="00F2523B">
        <w:rPr>
          <w:rFonts w:eastAsia="Times New Roman"/>
        </w:rPr>
        <w:t xml:space="preserve"> is equal to 1 is not conveyed by external means, </w:t>
      </w:r>
      <w:proofErr w:type="spellStart"/>
      <w:r w:rsidRPr="00F2523B">
        <w:rPr>
          <w:rFonts w:eastAsia="Times New Roman"/>
        </w:rPr>
        <w:t>fgr_separate_colour_description_present_flag</w:t>
      </w:r>
      <w:proofErr w:type="spellEnd"/>
      <w:r w:rsidRPr="00F2523B">
        <w:rPr>
          <w:rFonts w:eastAsia="Times New Roman"/>
        </w:rPr>
        <w:t xml:space="preserve"> shall be equal to 1.</w:t>
      </w:r>
    </w:p>
    <w:p w14:paraId="2A50AB05" w14:textId="77777777" w:rsidR="007F644B" w:rsidRPr="00F2523B" w:rsidRDefault="007F644B" w:rsidP="007F644B">
      <w:pPr>
        <w:rPr>
          <w:rFonts w:eastAsia="Times New Roman"/>
        </w:rPr>
      </w:pPr>
      <w:r w:rsidRPr="00F2523B">
        <w:rPr>
          <w:rFonts w:eastAsia="Times New Roman"/>
        </w:rPr>
        <w:t xml:space="preserve">The input image Î, which may be the decoded picture or converted from the decoded picture, used in the equations in this clause is in the same colour representation domain as the simulated film grain signal. Therefore, when any of these parameters does differ from that for the pictures in CLVS, the input image Î used in the equations in this clause would be in a different colour representation domain than that for the pictures in the CLVS. For example, when the value of fgr_bit_depth_luma_minus8 + 8 is greater than </w:t>
      </w:r>
      <w:proofErr w:type="spellStart"/>
      <w:r w:rsidRPr="00F2523B">
        <w:rPr>
          <w:rFonts w:eastAsia="Times New Roman"/>
        </w:rPr>
        <w:t>BitDepth</w:t>
      </w:r>
      <w:r w:rsidRPr="00F2523B">
        <w:rPr>
          <w:rFonts w:eastAsia="Times New Roman"/>
          <w:vertAlign w:val="subscript"/>
        </w:rPr>
        <w:t>Y</w:t>
      </w:r>
      <w:proofErr w:type="spellEnd"/>
      <w:r w:rsidRPr="00F2523B">
        <w:rPr>
          <w:rFonts w:eastAsia="Times New Roman"/>
        </w:rPr>
        <w:t xml:space="preserve"> (i.e., the bit depth of the luma component of the pictures in the CLVS), the bit depth of the input image Î used in the equations in this clause is also greater than </w:t>
      </w:r>
      <w:proofErr w:type="spellStart"/>
      <w:r w:rsidRPr="00F2523B">
        <w:rPr>
          <w:rFonts w:eastAsia="Times New Roman"/>
        </w:rPr>
        <w:t>BitDepth</w:t>
      </w:r>
      <w:r w:rsidRPr="00F2523B">
        <w:rPr>
          <w:rFonts w:eastAsia="Times New Roman"/>
          <w:vertAlign w:val="subscript"/>
        </w:rPr>
        <w:t>Y</w:t>
      </w:r>
      <w:proofErr w:type="spellEnd"/>
      <w:r w:rsidRPr="00F2523B">
        <w:rPr>
          <w:rFonts w:eastAsia="Times New Roman"/>
        </w:rPr>
        <w:t>. In such a case, the input image Î would be generated by converting the actual decoded picture to be in the same colour representation domain as the simulated film grain signal. The process for converting an actual decoded picture to the 4:4:4 colour format with same colour representation domain as the simulated film grain signal is not specified in this Specification.</w:t>
      </w:r>
    </w:p>
    <w:p w14:paraId="73BDB5A8" w14:textId="2341B419" w:rsidR="007F644B" w:rsidRPr="00F2523B" w:rsidRDefault="007F644B" w:rsidP="007F644B">
      <w:pPr>
        <w:rPr>
          <w:rFonts w:eastAsia="Times New Roman"/>
        </w:rPr>
      </w:pPr>
      <w:r w:rsidRPr="00F2523B">
        <w:rPr>
          <w:rFonts w:eastAsia="Times New Roman"/>
          <w:b/>
        </w:rPr>
        <w:t>fgr_bit_depth_luma_minus8</w:t>
      </w:r>
      <w:r w:rsidRPr="00F2523B">
        <w:rPr>
          <w:rFonts w:eastAsia="Times New Roman"/>
        </w:rPr>
        <w:t xml:space="preserve"> plus 8 specifies the bit depth used for the luma component of the film grain characteristics specified in the SEI message. When fgr_bit_depth_luma_minus8 is not present in the </w:t>
      </w:r>
      <w:r w:rsidR="00A9481D" w:rsidRPr="00F2523B">
        <w:rPr>
          <w:rFonts w:eastAsia="Times New Roman"/>
        </w:rPr>
        <w:t>film grain regions characteristics</w:t>
      </w:r>
      <w:r w:rsidRPr="00F2523B">
        <w:rPr>
          <w:rFonts w:eastAsia="Times New Roman"/>
        </w:rPr>
        <w:t xml:space="preserve"> SEI message, the value of fgr_bit_depth_luma_minus8 is inferred to be equal to </w:t>
      </w:r>
      <w:proofErr w:type="spellStart"/>
      <w:r w:rsidRPr="00F2523B">
        <w:rPr>
          <w:rFonts w:eastAsia="Times New Roman"/>
        </w:rPr>
        <w:t>BitDepth</w:t>
      </w:r>
      <w:r w:rsidRPr="00F2523B">
        <w:rPr>
          <w:rFonts w:eastAsia="Times New Roman"/>
          <w:vertAlign w:val="subscript"/>
        </w:rPr>
        <w:t>Y</w:t>
      </w:r>
      <w:proofErr w:type="spellEnd"/>
      <w:r w:rsidRPr="00F2523B">
        <w:rPr>
          <w:rFonts w:eastAsia="Times New Roman"/>
        </w:rPr>
        <w:t> − 8.</w:t>
      </w:r>
    </w:p>
    <w:p w14:paraId="4FEEDBE0" w14:textId="77777777" w:rsidR="007F644B" w:rsidRPr="00F2523B" w:rsidRDefault="007F644B" w:rsidP="007F644B">
      <w:pPr>
        <w:rPr>
          <w:rFonts w:eastAsia="Times New Roman"/>
        </w:rPr>
      </w:pPr>
      <w:r w:rsidRPr="00F2523B">
        <w:rPr>
          <w:rFonts w:eastAsia="Times New Roman"/>
        </w:rPr>
        <w:t xml:space="preserve">The value of </w:t>
      </w:r>
      <w:proofErr w:type="spellStart"/>
      <w:r w:rsidRPr="00F2523B">
        <w:rPr>
          <w:rFonts w:eastAsia="Times New Roman"/>
        </w:rPr>
        <w:t>fgBitDepth</w:t>
      </w:r>
      <w:proofErr w:type="spellEnd"/>
      <w:r w:rsidRPr="00F2523B">
        <w:rPr>
          <w:rFonts w:eastAsia="Times New Roman"/>
        </w:rPr>
        <w:t>[ 0 ] is derived as follows:</w:t>
      </w:r>
    </w:p>
    <w:p w14:paraId="1976054E"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GB"/>
        </w:rPr>
      </w:pPr>
      <w:proofErr w:type="spellStart"/>
      <w:r w:rsidRPr="00F2523B">
        <w:rPr>
          <w:lang w:val="en-GB"/>
        </w:rPr>
        <w:t>fgBitDepth</w:t>
      </w:r>
      <w:proofErr w:type="spellEnd"/>
      <w:r w:rsidRPr="00F2523B">
        <w:rPr>
          <w:lang w:val="en-GB"/>
        </w:rPr>
        <w:t>[ 0 ] = fgr_bit_depth_luma_minus8 + 8</w:t>
      </w:r>
      <w:r w:rsidRPr="00F2523B">
        <w:rPr>
          <w:lang w:val="en-GB"/>
        </w:rPr>
        <w:tab/>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19</w:t>
      </w:r>
      <w:r w:rsidRPr="00F2523B">
        <w:rPr>
          <w:lang w:val="en-GB"/>
        </w:rPr>
        <w:fldChar w:fldCharType="end"/>
      </w:r>
      <w:r w:rsidRPr="00F2523B">
        <w:rPr>
          <w:lang w:val="en-GB"/>
        </w:rPr>
        <w:t>)</w:t>
      </w:r>
    </w:p>
    <w:p w14:paraId="5FB64E83" w14:textId="2AA6E4F2" w:rsidR="007F644B" w:rsidRPr="00F2523B" w:rsidRDefault="007F644B" w:rsidP="007F644B">
      <w:pPr>
        <w:rPr>
          <w:rFonts w:eastAsia="Times New Roman"/>
        </w:rPr>
      </w:pPr>
      <w:r w:rsidRPr="00F2523B">
        <w:rPr>
          <w:rFonts w:eastAsia="Times New Roman"/>
          <w:b/>
        </w:rPr>
        <w:t>fgr_bit_depth_chroma_minus8</w:t>
      </w:r>
      <w:r w:rsidRPr="00F2523B">
        <w:rPr>
          <w:rFonts w:eastAsia="Times New Roman"/>
        </w:rPr>
        <w:t xml:space="preserve"> plus 8 specifies the bit depth used for the </w:t>
      </w:r>
      <w:proofErr w:type="spellStart"/>
      <w:r w:rsidRPr="00F2523B">
        <w:rPr>
          <w:rFonts w:eastAsia="Times New Roman"/>
        </w:rPr>
        <w:t>Cb</w:t>
      </w:r>
      <w:proofErr w:type="spellEnd"/>
      <w:r w:rsidRPr="00F2523B">
        <w:rPr>
          <w:rFonts w:eastAsia="Times New Roman"/>
        </w:rPr>
        <w:t xml:space="preserve"> and Cr components of the film grain characteristics specified in the SEI message. When fgr_bit_depth_chroma_minus8 is not present in the </w:t>
      </w:r>
      <w:r w:rsidR="00A9481D" w:rsidRPr="00F2523B">
        <w:rPr>
          <w:rFonts w:eastAsia="Times New Roman"/>
        </w:rPr>
        <w:t>film grain regions characteristics</w:t>
      </w:r>
      <w:r w:rsidRPr="00F2523B">
        <w:rPr>
          <w:rFonts w:eastAsia="Times New Roman"/>
        </w:rPr>
        <w:t xml:space="preserve"> SEI message, the value of fgr_bit_depth_chroma_minus8 is inferred to be equal to </w:t>
      </w:r>
      <w:proofErr w:type="spellStart"/>
      <w:r w:rsidRPr="00F2523B">
        <w:rPr>
          <w:rFonts w:eastAsia="Times New Roman"/>
        </w:rPr>
        <w:t>BitDepth</w:t>
      </w:r>
      <w:r w:rsidRPr="00F2523B">
        <w:rPr>
          <w:rFonts w:eastAsia="Times New Roman"/>
          <w:vertAlign w:val="subscript"/>
        </w:rPr>
        <w:t>C</w:t>
      </w:r>
      <w:proofErr w:type="spellEnd"/>
      <w:r w:rsidRPr="00F2523B">
        <w:rPr>
          <w:rFonts w:eastAsia="Times New Roman"/>
        </w:rPr>
        <w:t> − 8.</w:t>
      </w:r>
    </w:p>
    <w:p w14:paraId="6FEED4DF" w14:textId="77777777" w:rsidR="007F644B" w:rsidRPr="00F2523B" w:rsidRDefault="007F644B" w:rsidP="007F644B">
      <w:pPr>
        <w:rPr>
          <w:rFonts w:eastAsia="Times New Roman"/>
        </w:rPr>
      </w:pPr>
      <w:r w:rsidRPr="00F2523B">
        <w:rPr>
          <w:rFonts w:eastAsia="Times New Roman"/>
        </w:rPr>
        <w:t xml:space="preserve">The value of </w:t>
      </w:r>
      <w:proofErr w:type="spellStart"/>
      <w:r w:rsidRPr="00F2523B">
        <w:rPr>
          <w:rFonts w:eastAsia="Times New Roman"/>
        </w:rPr>
        <w:t>fgBitDepth</w:t>
      </w:r>
      <w:proofErr w:type="spellEnd"/>
      <w:r w:rsidRPr="00F2523B">
        <w:rPr>
          <w:rFonts w:eastAsia="Times New Roman"/>
        </w:rPr>
        <w:t>[ c ] for c = 1 and 2 is derived as follows:</w:t>
      </w:r>
    </w:p>
    <w:p w14:paraId="386974AF"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GB"/>
        </w:rPr>
      </w:pPr>
      <w:proofErr w:type="spellStart"/>
      <w:r w:rsidRPr="00F2523B">
        <w:rPr>
          <w:lang w:val="en-GB"/>
        </w:rPr>
        <w:t>fgBitDepth</w:t>
      </w:r>
      <w:proofErr w:type="spellEnd"/>
      <w:r w:rsidRPr="00F2523B">
        <w:rPr>
          <w:lang w:val="en-GB"/>
        </w:rPr>
        <w:t>[ c ] = fgr_bit_depth_chroma_minus8 + 8, with c = 1, 2</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20</w:t>
      </w:r>
      <w:r w:rsidRPr="00F2523B">
        <w:rPr>
          <w:lang w:val="en-GB"/>
        </w:rPr>
        <w:fldChar w:fldCharType="end"/>
      </w:r>
      <w:r w:rsidRPr="00F2523B">
        <w:rPr>
          <w:lang w:val="en-GB"/>
        </w:rPr>
        <w:t>)</w:t>
      </w:r>
    </w:p>
    <w:p w14:paraId="40AE3936" w14:textId="77777777" w:rsidR="007F644B" w:rsidRPr="00F2523B" w:rsidRDefault="007F644B" w:rsidP="007F644B">
      <w:pPr>
        <w:rPr>
          <w:rFonts w:eastAsia="Times New Roman"/>
        </w:rPr>
      </w:pPr>
      <w:proofErr w:type="spellStart"/>
      <w:r w:rsidRPr="00F2523B">
        <w:rPr>
          <w:rFonts w:eastAsia="Times New Roman"/>
          <w:b/>
        </w:rPr>
        <w:t>fgr_full_range_flag</w:t>
      </w:r>
      <w:proofErr w:type="spellEnd"/>
      <w:r w:rsidRPr="00F2523B">
        <w:rPr>
          <w:rFonts w:eastAsia="Times New Roman"/>
        </w:rPr>
        <w:t xml:space="preserve"> has the same semantics as specified in clause </w:t>
      </w:r>
      <w:r w:rsidRPr="00F2523B">
        <w:rPr>
          <w:rFonts w:eastAsia="Times New Roman"/>
        </w:rPr>
        <w:fldChar w:fldCharType="begin" w:fldLock="1"/>
      </w:r>
      <w:r w:rsidRPr="00F2523B">
        <w:rPr>
          <w:rFonts w:eastAsia="Times New Roman"/>
        </w:rPr>
        <w:instrText xml:space="preserve"> REF _Ref23160780 \r \h  \* MERGEFORMAT </w:instrText>
      </w:r>
      <w:r w:rsidRPr="00F2523B">
        <w:rPr>
          <w:rFonts w:eastAsia="Times New Roman"/>
        </w:rPr>
      </w:r>
      <w:r w:rsidRPr="00F2523B">
        <w:rPr>
          <w:rFonts w:eastAsia="Times New Roman"/>
        </w:rPr>
        <w:fldChar w:fldCharType="separate"/>
      </w:r>
      <w:r w:rsidRPr="00F2523B">
        <w:rPr>
          <w:rFonts w:eastAsia="Times New Roman"/>
        </w:rPr>
        <w:t>7.3</w:t>
      </w:r>
      <w:r w:rsidRPr="00F2523B">
        <w:rPr>
          <w:rFonts w:eastAsia="Times New Roman"/>
        </w:rPr>
        <w:fldChar w:fldCharType="end"/>
      </w:r>
      <w:r w:rsidRPr="00F2523B">
        <w:rPr>
          <w:rFonts w:eastAsia="Times New Roman"/>
        </w:rPr>
        <w:t xml:space="preserve"> for the </w:t>
      </w:r>
      <w:proofErr w:type="spellStart"/>
      <w:r w:rsidRPr="00F2523B">
        <w:rPr>
          <w:rFonts w:eastAsia="Times New Roman"/>
        </w:rPr>
        <w:t>vui_full_range_flag</w:t>
      </w:r>
      <w:proofErr w:type="spellEnd"/>
      <w:r w:rsidRPr="00F2523B">
        <w:rPr>
          <w:rFonts w:eastAsia="Times New Roman"/>
        </w:rPr>
        <w:t xml:space="preserve"> syntax element, except as follows:</w:t>
      </w:r>
    </w:p>
    <w:p w14:paraId="76D5AC1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r>
      <w:proofErr w:type="spellStart"/>
      <w:r w:rsidRPr="00F2523B">
        <w:rPr>
          <w:lang w:val="en-GB"/>
        </w:rPr>
        <w:t>fgr_full_range_flag</w:t>
      </w:r>
      <w:proofErr w:type="spellEnd"/>
      <w:r w:rsidRPr="00F2523B">
        <w:rPr>
          <w:lang w:val="en-GB"/>
        </w:rPr>
        <w:t xml:space="preserve"> specifies the video full range flag of the film grain characteristics specified in the SEI message, rather than the video full range flag used for the CLVS.</w:t>
      </w:r>
    </w:p>
    <w:p w14:paraId="7E373E79" w14:textId="5FA9E4CA"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When </w:t>
      </w:r>
      <w:proofErr w:type="spellStart"/>
      <w:r w:rsidRPr="00F2523B">
        <w:rPr>
          <w:lang w:val="en-GB"/>
        </w:rPr>
        <w:t>fgr_full_range_flag</w:t>
      </w:r>
      <w:proofErr w:type="spellEnd"/>
      <w:r w:rsidRPr="00F2523B">
        <w:rPr>
          <w:lang w:val="en-GB"/>
        </w:rPr>
        <w:t xml:space="preserve"> is not present in the </w:t>
      </w:r>
      <w:r w:rsidR="00A9481D" w:rsidRPr="00F2523B">
        <w:rPr>
          <w:lang w:val="en-GB"/>
        </w:rPr>
        <w:t>film grain regions characteristics</w:t>
      </w:r>
      <w:r w:rsidRPr="00F2523B">
        <w:rPr>
          <w:lang w:val="en-GB"/>
        </w:rPr>
        <w:t xml:space="preserve"> SEI message, the value of </w:t>
      </w:r>
      <w:proofErr w:type="spellStart"/>
      <w:r w:rsidRPr="00F2523B">
        <w:rPr>
          <w:lang w:val="en-GB"/>
        </w:rPr>
        <w:t>fgr_full_range_flag</w:t>
      </w:r>
      <w:proofErr w:type="spellEnd"/>
      <w:r w:rsidRPr="00F2523B">
        <w:rPr>
          <w:lang w:val="en-GB"/>
        </w:rPr>
        <w:t xml:space="preserve"> is inferred to be equal to </w:t>
      </w:r>
      <w:proofErr w:type="spellStart"/>
      <w:r w:rsidRPr="00F2523B">
        <w:rPr>
          <w:lang w:val="en-GB"/>
        </w:rPr>
        <w:t>vui_full_range_flag</w:t>
      </w:r>
      <w:proofErr w:type="spellEnd"/>
      <w:r w:rsidRPr="00F2523B">
        <w:rPr>
          <w:lang w:val="en-GB"/>
        </w:rPr>
        <w:t>.</w:t>
      </w:r>
    </w:p>
    <w:p w14:paraId="2864A59D" w14:textId="77777777" w:rsidR="007F644B" w:rsidRPr="00F2523B" w:rsidRDefault="007F644B" w:rsidP="007F644B">
      <w:pPr>
        <w:rPr>
          <w:rFonts w:eastAsia="Times New Roman"/>
        </w:rPr>
      </w:pPr>
      <w:proofErr w:type="spellStart"/>
      <w:r w:rsidRPr="00F2523B">
        <w:rPr>
          <w:rFonts w:eastAsia="Times New Roman"/>
          <w:b/>
        </w:rPr>
        <w:t>fgr_colour_primaries</w:t>
      </w:r>
      <w:proofErr w:type="spellEnd"/>
      <w:r w:rsidRPr="00F2523B">
        <w:rPr>
          <w:rFonts w:eastAsia="Times New Roman"/>
        </w:rPr>
        <w:t xml:space="preserve"> </w:t>
      </w:r>
      <w:proofErr w:type="gramStart"/>
      <w:r w:rsidRPr="00F2523B">
        <w:rPr>
          <w:rFonts w:eastAsia="Times New Roman"/>
        </w:rPr>
        <w:t>has</w:t>
      </w:r>
      <w:proofErr w:type="gramEnd"/>
      <w:r w:rsidRPr="00F2523B">
        <w:rPr>
          <w:rFonts w:eastAsia="Times New Roman"/>
        </w:rPr>
        <w:t xml:space="preserve"> the same semantics as specified in clause </w:t>
      </w:r>
      <w:r w:rsidRPr="00F2523B">
        <w:rPr>
          <w:rFonts w:eastAsia="Times New Roman"/>
        </w:rPr>
        <w:fldChar w:fldCharType="begin" w:fldLock="1"/>
      </w:r>
      <w:r w:rsidRPr="00F2523B">
        <w:rPr>
          <w:rFonts w:eastAsia="Times New Roman"/>
        </w:rPr>
        <w:instrText xml:space="preserve"> REF _Ref23160780 \r \h  \* MERGEFORMAT </w:instrText>
      </w:r>
      <w:r w:rsidRPr="00F2523B">
        <w:rPr>
          <w:rFonts w:eastAsia="Times New Roman"/>
        </w:rPr>
      </w:r>
      <w:r w:rsidRPr="00F2523B">
        <w:rPr>
          <w:rFonts w:eastAsia="Times New Roman"/>
        </w:rPr>
        <w:fldChar w:fldCharType="separate"/>
      </w:r>
      <w:r w:rsidRPr="00F2523B">
        <w:rPr>
          <w:rFonts w:eastAsia="Times New Roman"/>
        </w:rPr>
        <w:t>7.3</w:t>
      </w:r>
      <w:r w:rsidRPr="00F2523B">
        <w:rPr>
          <w:rFonts w:eastAsia="Times New Roman"/>
        </w:rPr>
        <w:fldChar w:fldCharType="end"/>
      </w:r>
      <w:r w:rsidRPr="00F2523B">
        <w:rPr>
          <w:rFonts w:eastAsia="Times New Roman"/>
        </w:rPr>
        <w:t xml:space="preserve"> for the </w:t>
      </w:r>
      <w:proofErr w:type="spellStart"/>
      <w:r w:rsidRPr="00F2523B">
        <w:rPr>
          <w:rFonts w:eastAsia="Times New Roman"/>
        </w:rPr>
        <w:t>vui_colour_primaries</w:t>
      </w:r>
      <w:proofErr w:type="spellEnd"/>
      <w:r w:rsidRPr="00F2523B">
        <w:rPr>
          <w:rFonts w:eastAsia="Times New Roman"/>
        </w:rPr>
        <w:t xml:space="preserve"> syntax element, except as follows:</w:t>
      </w:r>
    </w:p>
    <w:p w14:paraId="3832430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r>
      <w:proofErr w:type="spellStart"/>
      <w:r w:rsidRPr="00F2523B">
        <w:rPr>
          <w:lang w:val="en-GB"/>
        </w:rPr>
        <w:t>fgr_colour_primaries</w:t>
      </w:r>
      <w:proofErr w:type="spellEnd"/>
      <w:r w:rsidRPr="00F2523B">
        <w:rPr>
          <w:lang w:val="en-GB"/>
        </w:rPr>
        <w:t xml:space="preserve"> specifies the colour primaries of the film grain characteristics specified in the SEI message, rather than the colour primaries used for the CLVS.</w:t>
      </w:r>
    </w:p>
    <w:p w14:paraId="7B42A9A6" w14:textId="13BB0129"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When </w:t>
      </w:r>
      <w:proofErr w:type="spellStart"/>
      <w:r w:rsidRPr="00F2523B">
        <w:rPr>
          <w:lang w:val="en-GB"/>
        </w:rPr>
        <w:t>fgr_colour_primaries</w:t>
      </w:r>
      <w:proofErr w:type="spellEnd"/>
      <w:r w:rsidRPr="00F2523B">
        <w:rPr>
          <w:lang w:val="en-GB"/>
        </w:rPr>
        <w:t xml:space="preserve"> is not present in the </w:t>
      </w:r>
      <w:r w:rsidR="00A9481D" w:rsidRPr="00F2523B">
        <w:rPr>
          <w:lang w:val="en-GB"/>
        </w:rPr>
        <w:t>film grain regions characteristics</w:t>
      </w:r>
      <w:r w:rsidRPr="00F2523B">
        <w:rPr>
          <w:lang w:val="en-GB"/>
        </w:rPr>
        <w:t xml:space="preserve"> SEI message, the value of </w:t>
      </w:r>
      <w:proofErr w:type="spellStart"/>
      <w:r w:rsidRPr="00F2523B">
        <w:rPr>
          <w:lang w:val="en-GB"/>
        </w:rPr>
        <w:t>fgr_colour_primaries</w:t>
      </w:r>
      <w:proofErr w:type="spellEnd"/>
      <w:r w:rsidRPr="00F2523B">
        <w:rPr>
          <w:lang w:val="en-GB"/>
        </w:rPr>
        <w:t xml:space="preserve"> is inferred to be equal to </w:t>
      </w:r>
      <w:proofErr w:type="spellStart"/>
      <w:r w:rsidRPr="00F2523B">
        <w:rPr>
          <w:lang w:val="en-GB"/>
        </w:rPr>
        <w:t>vui_colour_primaries</w:t>
      </w:r>
      <w:proofErr w:type="spellEnd"/>
      <w:r w:rsidRPr="00F2523B">
        <w:rPr>
          <w:lang w:val="en-GB"/>
        </w:rPr>
        <w:t>.</w:t>
      </w:r>
    </w:p>
    <w:p w14:paraId="47734F66" w14:textId="77777777" w:rsidR="007F644B" w:rsidRPr="00F2523B" w:rsidRDefault="007F644B" w:rsidP="007F644B">
      <w:pPr>
        <w:rPr>
          <w:rFonts w:eastAsia="Times New Roman"/>
        </w:rPr>
      </w:pPr>
      <w:proofErr w:type="spellStart"/>
      <w:r w:rsidRPr="00F2523B">
        <w:rPr>
          <w:rFonts w:eastAsia="Times New Roman"/>
          <w:b/>
        </w:rPr>
        <w:t>fgr_transfer_characteristics</w:t>
      </w:r>
      <w:proofErr w:type="spellEnd"/>
      <w:r w:rsidRPr="00F2523B">
        <w:rPr>
          <w:rFonts w:eastAsia="Times New Roman"/>
        </w:rPr>
        <w:t xml:space="preserve"> has the same semantics as specified in clause </w:t>
      </w:r>
      <w:r w:rsidRPr="00F2523B">
        <w:rPr>
          <w:rFonts w:eastAsia="Times New Roman"/>
        </w:rPr>
        <w:fldChar w:fldCharType="begin" w:fldLock="1"/>
      </w:r>
      <w:r w:rsidRPr="00F2523B">
        <w:rPr>
          <w:rFonts w:eastAsia="Times New Roman"/>
        </w:rPr>
        <w:instrText xml:space="preserve"> REF _Ref23160780 \r \h  \* MERGEFORMAT </w:instrText>
      </w:r>
      <w:r w:rsidRPr="00F2523B">
        <w:rPr>
          <w:rFonts w:eastAsia="Times New Roman"/>
        </w:rPr>
      </w:r>
      <w:r w:rsidRPr="00F2523B">
        <w:rPr>
          <w:rFonts w:eastAsia="Times New Roman"/>
        </w:rPr>
        <w:fldChar w:fldCharType="separate"/>
      </w:r>
      <w:r w:rsidRPr="00F2523B">
        <w:rPr>
          <w:rFonts w:eastAsia="Times New Roman"/>
        </w:rPr>
        <w:t>7.3</w:t>
      </w:r>
      <w:r w:rsidRPr="00F2523B">
        <w:rPr>
          <w:rFonts w:eastAsia="Times New Roman"/>
        </w:rPr>
        <w:fldChar w:fldCharType="end"/>
      </w:r>
      <w:r w:rsidRPr="00F2523B">
        <w:rPr>
          <w:rFonts w:eastAsia="Times New Roman"/>
        </w:rPr>
        <w:t xml:space="preserve"> for the </w:t>
      </w:r>
      <w:proofErr w:type="spellStart"/>
      <w:r w:rsidRPr="00F2523B">
        <w:rPr>
          <w:rFonts w:eastAsia="Times New Roman"/>
        </w:rPr>
        <w:t>vui_transfer_characteristics</w:t>
      </w:r>
      <w:proofErr w:type="spellEnd"/>
      <w:r w:rsidRPr="00F2523B">
        <w:rPr>
          <w:rFonts w:eastAsia="Times New Roman"/>
        </w:rPr>
        <w:t xml:space="preserve"> syntax element, except as follows:</w:t>
      </w:r>
    </w:p>
    <w:p w14:paraId="2DB9CCE7"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r>
      <w:proofErr w:type="spellStart"/>
      <w:r w:rsidRPr="00F2523B">
        <w:rPr>
          <w:lang w:val="en-GB"/>
        </w:rPr>
        <w:t>fgr_transfer_characteristics</w:t>
      </w:r>
      <w:proofErr w:type="spellEnd"/>
      <w:r w:rsidRPr="00F2523B">
        <w:rPr>
          <w:lang w:val="en-GB"/>
        </w:rPr>
        <w:t xml:space="preserve"> specifies the transfer characteristics</w:t>
      </w:r>
      <w:r w:rsidRPr="00F2523B" w:rsidDel="000B1889">
        <w:rPr>
          <w:lang w:val="en-GB"/>
        </w:rPr>
        <w:t xml:space="preserve"> </w:t>
      </w:r>
      <w:r w:rsidRPr="00F2523B">
        <w:rPr>
          <w:lang w:val="en-GB"/>
        </w:rPr>
        <w:t>of the film grain characteristics specified in the SEI message, rather than the transfer characteristics</w:t>
      </w:r>
      <w:r w:rsidRPr="00F2523B" w:rsidDel="000B1889">
        <w:rPr>
          <w:lang w:val="en-GB"/>
        </w:rPr>
        <w:t xml:space="preserve"> </w:t>
      </w:r>
      <w:r w:rsidRPr="00F2523B">
        <w:rPr>
          <w:lang w:val="en-GB"/>
        </w:rPr>
        <w:t>used for the CLVS.</w:t>
      </w:r>
    </w:p>
    <w:p w14:paraId="4BF69362" w14:textId="08284B54"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When </w:t>
      </w:r>
      <w:proofErr w:type="spellStart"/>
      <w:r w:rsidRPr="00F2523B">
        <w:rPr>
          <w:lang w:val="en-GB"/>
        </w:rPr>
        <w:t>fgr_transfer_characteristics</w:t>
      </w:r>
      <w:proofErr w:type="spellEnd"/>
      <w:r w:rsidRPr="00F2523B">
        <w:rPr>
          <w:lang w:val="en-GB"/>
        </w:rPr>
        <w:t xml:space="preserve"> is not present in the </w:t>
      </w:r>
      <w:r w:rsidR="00A9481D" w:rsidRPr="00F2523B">
        <w:rPr>
          <w:lang w:val="en-GB"/>
        </w:rPr>
        <w:t>film grain regions characteristics</w:t>
      </w:r>
      <w:r w:rsidRPr="00F2523B">
        <w:rPr>
          <w:lang w:val="en-GB"/>
        </w:rPr>
        <w:t xml:space="preserve"> SEI message, the value of </w:t>
      </w:r>
      <w:proofErr w:type="spellStart"/>
      <w:r w:rsidRPr="00F2523B">
        <w:rPr>
          <w:lang w:val="en-GB"/>
        </w:rPr>
        <w:t>fgr_transfer_characteristics</w:t>
      </w:r>
      <w:proofErr w:type="spellEnd"/>
      <w:r w:rsidRPr="00F2523B">
        <w:rPr>
          <w:lang w:val="en-GB"/>
        </w:rPr>
        <w:t xml:space="preserve"> is inferred to be equal to </w:t>
      </w:r>
      <w:proofErr w:type="spellStart"/>
      <w:r w:rsidRPr="00F2523B">
        <w:rPr>
          <w:lang w:val="en-GB"/>
        </w:rPr>
        <w:t>vui_transfer_characteristics</w:t>
      </w:r>
      <w:proofErr w:type="spellEnd"/>
      <w:r w:rsidRPr="00F2523B">
        <w:rPr>
          <w:lang w:val="en-GB"/>
        </w:rPr>
        <w:t>.</w:t>
      </w:r>
    </w:p>
    <w:p w14:paraId="4D80EBCB" w14:textId="77777777" w:rsidR="007F644B" w:rsidRPr="00F2523B" w:rsidRDefault="007F644B" w:rsidP="007F644B">
      <w:pPr>
        <w:rPr>
          <w:rFonts w:eastAsia="Times New Roman"/>
        </w:rPr>
      </w:pPr>
      <w:proofErr w:type="spellStart"/>
      <w:r w:rsidRPr="00F2523B">
        <w:rPr>
          <w:rFonts w:eastAsia="Times New Roman"/>
          <w:b/>
        </w:rPr>
        <w:t>fgr_matrix_coeffs</w:t>
      </w:r>
      <w:proofErr w:type="spellEnd"/>
      <w:r w:rsidRPr="00F2523B">
        <w:rPr>
          <w:rFonts w:eastAsia="Times New Roman"/>
        </w:rPr>
        <w:t xml:space="preserve"> has the same semantics as specified in clause </w:t>
      </w:r>
      <w:r w:rsidRPr="00F2523B">
        <w:rPr>
          <w:rFonts w:eastAsia="Times New Roman"/>
        </w:rPr>
        <w:fldChar w:fldCharType="begin" w:fldLock="1"/>
      </w:r>
      <w:r w:rsidRPr="00F2523B">
        <w:rPr>
          <w:rFonts w:eastAsia="Times New Roman"/>
        </w:rPr>
        <w:instrText xml:space="preserve"> REF _Ref23160780 \r \h  \* MERGEFORMAT </w:instrText>
      </w:r>
      <w:r w:rsidRPr="00F2523B">
        <w:rPr>
          <w:rFonts w:eastAsia="Times New Roman"/>
        </w:rPr>
      </w:r>
      <w:r w:rsidRPr="00F2523B">
        <w:rPr>
          <w:rFonts w:eastAsia="Times New Roman"/>
        </w:rPr>
        <w:fldChar w:fldCharType="separate"/>
      </w:r>
      <w:r w:rsidRPr="00F2523B">
        <w:rPr>
          <w:rFonts w:eastAsia="Times New Roman"/>
        </w:rPr>
        <w:t>7.3</w:t>
      </w:r>
      <w:r w:rsidRPr="00F2523B">
        <w:rPr>
          <w:rFonts w:eastAsia="Times New Roman"/>
        </w:rPr>
        <w:fldChar w:fldCharType="end"/>
      </w:r>
      <w:r w:rsidRPr="00F2523B">
        <w:rPr>
          <w:rFonts w:eastAsia="Times New Roman"/>
        </w:rPr>
        <w:t xml:space="preserve"> for the </w:t>
      </w:r>
      <w:proofErr w:type="spellStart"/>
      <w:r w:rsidRPr="00F2523B">
        <w:rPr>
          <w:rFonts w:eastAsia="Times New Roman"/>
        </w:rPr>
        <w:t>vui_matrix_coeffs</w:t>
      </w:r>
      <w:proofErr w:type="spellEnd"/>
      <w:r w:rsidRPr="00F2523B">
        <w:rPr>
          <w:rFonts w:eastAsia="Times New Roman"/>
        </w:rPr>
        <w:t xml:space="preserve"> syntax element, except as follows:</w:t>
      </w:r>
    </w:p>
    <w:p w14:paraId="65E2B8B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r>
      <w:proofErr w:type="spellStart"/>
      <w:r w:rsidRPr="00F2523B">
        <w:rPr>
          <w:lang w:val="en-GB"/>
        </w:rPr>
        <w:t>fgr_matrix_coeffs</w:t>
      </w:r>
      <w:proofErr w:type="spellEnd"/>
      <w:r w:rsidRPr="00F2523B">
        <w:rPr>
          <w:lang w:val="en-GB"/>
        </w:rPr>
        <w:t xml:space="preserve"> specifies the matrix coefficients of the film grain characteristics specified in the SEI message, rather than the matrix coefficients used for the CLVS.</w:t>
      </w:r>
    </w:p>
    <w:p w14:paraId="45D61D60" w14:textId="0CDE894B"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lastRenderedPageBreak/>
        <w:t>–</w:t>
      </w:r>
      <w:r w:rsidRPr="00F2523B">
        <w:rPr>
          <w:lang w:val="en-GB"/>
        </w:rPr>
        <w:tab/>
        <w:t xml:space="preserve">When </w:t>
      </w:r>
      <w:proofErr w:type="spellStart"/>
      <w:r w:rsidRPr="00F2523B">
        <w:rPr>
          <w:lang w:val="en-GB"/>
        </w:rPr>
        <w:t>fgr_matrix_coeffs</w:t>
      </w:r>
      <w:proofErr w:type="spellEnd"/>
      <w:r w:rsidRPr="00F2523B">
        <w:rPr>
          <w:lang w:val="en-GB"/>
        </w:rPr>
        <w:t xml:space="preserve"> is not present in the </w:t>
      </w:r>
      <w:r w:rsidR="00A9481D" w:rsidRPr="00F2523B">
        <w:rPr>
          <w:lang w:val="en-GB"/>
        </w:rPr>
        <w:t>film grain regions characteristics</w:t>
      </w:r>
      <w:r w:rsidRPr="00F2523B">
        <w:rPr>
          <w:lang w:val="en-GB"/>
        </w:rPr>
        <w:t xml:space="preserve"> SEI message, the value of </w:t>
      </w:r>
      <w:proofErr w:type="spellStart"/>
      <w:r w:rsidRPr="00F2523B">
        <w:rPr>
          <w:lang w:val="en-GB"/>
        </w:rPr>
        <w:t>fgr_matrix_coeffs</w:t>
      </w:r>
      <w:proofErr w:type="spellEnd"/>
      <w:r w:rsidRPr="00F2523B">
        <w:rPr>
          <w:lang w:val="en-GB"/>
        </w:rPr>
        <w:t xml:space="preserve"> is inferred to be equal to </w:t>
      </w:r>
      <w:proofErr w:type="spellStart"/>
      <w:r w:rsidRPr="00F2523B">
        <w:rPr>
          <w:lang w:val="en-GB"/>
        </w:rPr>
        <w:t>vui_matrix_coeffs</w:t>
      </w:r>
      <w:proofErr w:type="spellEnd"/>
      <w:r w:rsidRPr="00F2523B">
        <w:rPr>
          <w:lang w:val="en-GB"/>
        </w:rPr>
        <w:t>.</w:t>
      </w:r>
    </w:p>
    <w:p w14:paraId="4231C93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The values allowed for </w:t>
      </w:r>
      <w:proofErr w:type="spellStart"/>
      <w:r w:rsidRPr="00F2523B">
        <w:rPr>
          <w:lang w:val="en-GB"/>
        </w:rPr>
        <w:t>fgr_matrix_coeffs</w:t>
      </w:r>
      <w:proofErr w:type="spellEnd"/>
      <w:r w:rsidRPr="00F2523B">
        <w:rPr>
          <w:lang w:val="en-GB"/>
        </w:rPr>
        <w:t xml:space="preserve"> are not constrained by the chroma format of the decoded video pictures that is indicated by the value of </w:t>
      </w:r>
      <w:proofErr w:type="spellStart"/>
      <w:r w:rsidRPr="00F2523B">
        <w:rPr>
          <w:lang w:val="en-GB"/>
        </w:rPr>
        <w:t>ChromaFormatIdc</w:t>
      </w:r>
      <w:proofErr w:type="spellEnd"/>
      <w:r w:rsidRPr="00F2523B">
        <w:rPr>
          <w:lang w:val="en-GB"/>
        </w:rPr>
        <w:t xml:space="preserve"> for the semantics of the VUI parameters.</w:t>
      </w:r>
    </w:p>
    <w:p w14:paraId="0B01E914" w14:textId="77777777" w:rsidR="007F644B" w:rsidRPr="00F2523B" w:rsidRDefault="007F644B" w:rsidP="007F644B">
      <w:pPr>
        <w:rPr>
          <w:rFonts w:eastAsia="Times New Roman"/>
        </w:rPr>
      </w:pPr>
      <w:proofErr w:type="spellStart"/>
      <w:r w:rsidRPr="00F2523B">
        <w:rPr>
          <w:rFonts w:eastAsia="Times New Roman"/>
          <w:b/>
        </w:rPr>
        <w:t>fgr_blending_mode_id</w:t>
      </w:r>
      <w:proofErr w:type="spellEnd"/>
      <w:r w:rsidRPr="00F2523B">
        <w:rPr>
          <w:rFonts w:eastAsia="Times New Roman"/>
          <w:bCs/>
        </w:rPr>
        <w:t xml:space="preserve"> </w:t>
      </w:r>
      <w:r w:rsidRPr="00F2523B">
        <w:rPr>
          <w:rFonts w:eastAsia="Times New Roman"/>
        </w:rPr>
        <w:t xml:space="preserve">identifies the blending mode used to blend the simulated film grain with the input images as specified in </w:t>
      </w:r>
      <w:r w:rsidRPr="00F2523B">
        <w:rPr>
          <w:rFonts w:eastAsia="Times New Roman"/>
        </w:rPr>
        <w:fldChar w:fldCharType="begin" w:fldLock="1"/>
      </w:r>
      <w:r w:rsidRPr="00F2523B">
        <w:rPr>
          <w:rFonts w:eastAsia="Times New Roman"/>
        </w:rPr>
        <w:instrText xml:space="preserve"> REF _Ref21912961 \h  \* MERGEFORMAT </w:instrText>
      </w:r>
      <w:r w:rsidRPr="00F2523B">
        <w:rPr>
          <w:rFonts w:eastAsia="Times New Roman"/>
        </w:rPr>
      </w:r>
      <w:r w:rsidRPr="00F2523B">
        <w:rPr>
          <w:rFonts w:eastAsia="Times New Roman"/>
        </w:rPr>
        <w:fldChar w:fldCharType="separate"/>
      </w:r>
      <w:r w:rsidRPr="00F2523B">
        <w:rPr>
          <w:rFonts w:eastAsia="Times New Roman"/>
        </w:rPr>
        <w:t>Table </w:t>
      </w:r>
      <w:r w:rsidRPr="00F2523B">
        <w:rPr>
          <w:rFonts w:eastAsia="Times New Roman"/>
          <w:noProof/>
        </w:rPr>
        <w:t>6</w:t>
      </w:r>
      <w:r w:rsidRPr="00F2523B">
        <w:rPr>
          <w:rFonts w:eastAsia="Times New Roman"/>
        </w:rPr>
        <w:fldChar w:fldCharType="end"/>
      </w:r>
      <w:r w:rsidRPr="00F2523B">
        <w:rPr>
          <w:rFonts w:eastAsia="Times New Roman"/>
        </w:rPr>
        <w:t xml:space="preserve">. </w:t>
      </w:r>
      <w:proofErr w:type="spellStart"/>
      <w:r w:rsidRPr="00F2523B">
        <w:rPr>
          <w:rFonts w:eastAsia="Times New Roman"/>
          <w:bCs/>
        </w:rPr>
        <w:t>fgr_</w:t>
      </w:r>
      <w:r w:rsidRPr="00F2523B">
        <w:rPr>
          <w:rFonts w:eastAsia="Times New Roman"/>
        </w:rPr>
        <w:t>blending_mode_id</w:t>
      </w:r>
      <w:proofErr w:type="spellEnd"/>
      <w:r w:rsidRPr="00F2523B">
        <w:rPr>
          <w:rFonts w:eastAsia="Times New Roman"/>
        </w:rPr>
        <w:t xml:space="preserve"> shall be in the range of 0 to 1, inclusive. The values of 2 and 3 for </w:t>
      </w:r>
      <w:proofErr w:type="spellStart"/>
      <w:r w:rsidRPr="00F2523B">
        <w:rPr>
          <w:rFonts w:eastAsia="Times New Roman"/>
          <w:bCs/>
        </w:rPr>
        <w:t>fgr_</w:t>
      </w:r>
      <w:r w:rsidRPr="00F2523B">
        <w:rPr>
          <w:rFonts w:eastAsia="Times New Roman"/>
        </w:rPr>
        <w:t>blending_mode_id</w:t>
      </w:r>
      <w:proofErr w:type="spellEnd"/>
      <w:r w:rsidRPr="00F2523B">
        <w:rPr>
          <w:rFonts w:eastAsia="Times New Roman"/>
        </w:rPr>
        <w:t xml:space="preserve"> </w:t>
      </w:r>
      <w:proofErr w:type="gramStart"/>
      <w:r w:rsidRPr="00F2523B">
        <w:rPr>
          <w:rFonts w:eastAsia="Times New Roman"/>
        </w:rPr>
        <w:t>are</w:t>
      </w:r>
      <w:proofErr w:type="gramEnd"/>
      <w:r w:rsidRPr="00F2523B">
        <w:rPr>
          <w:rFonts w:eastAsia="Times New Roman"/>
        </w:rPr>
        <w:t xml:space="preserve"> reserved for future use by ITU</w:t>
      </w:r>
      <w:r w:rsidRPr="00F2523B">
        <w:rPr>
          <w:rFonts w:eastAsia="Times New Roman"/>
        </w:rPr>
        <w:noBreakHyphen/>
        <w:t xml:space="preserve">T | ISO/IEC and shall not be present in bitstreams conforming to this version of this Specification. Decoders shall ignore film grain characteristic SEI messages with </w:t>
      </w:r>
      <w:proofErr w:type="spellStart"/>
      <w:r w:rsidRPr="00F2523B">
        <w:rPr>
          <w:rFonts w:eastAsia="Times New Roman"/>
          <w:bCs/>
        </w:rPr>
        <w:t>fgr_</w:t>
      </w:r>
      <w:r w:rsidRPr="00F2523B">
        <w:rPr>
          <w:rFonts w:eastAsia="Times New Roman"/>
        </w:rPr>
        <w:t>blending_mode_id</w:t>
      </w:r>
      <w:proofErr w:type="spellEnd"/>
      <w:r w:rsidRPr="00F2523B">
        <w:rPr>
          <w:rFonts w:eastAsia="Times New Roman"/>
        </w:rPr>
        <w:t xml:space="preserve"> equal to 2 or 3.</w:t>
      </w:r>
    </w:p>
    <w:p w14:paraId="6357556B" w14:textId="77777777" w:rsidR="007F644B" w:rsidRPr="00F2523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bookmarkStart w:id="59" w:name="_Ref21912961"/>
      <w:bookmarkStart w:id="60" w:name="_Ref81401515"/>
      <w:bookmarkStart w:id="61" w:name="_Toc246350774"/>
      <w:bookmarkStart w:id="62" w:name="_Toc259024423"/>
      <w:bookmarkStart w:id="63" w:name="_Toc415476516"/>
      <w:bookmarkStart w:id="64" w:name="_Toc501130644"/>
      <w:bookmarkStart w:id="65" w:name="_Toc503770652"/>
      <w:bookmarkStart w:id="66" w:name="_Toc143862521"/>
      <w:r w:rsidRPr="00F2523B">
        <w:rPr>
          <w:b/>
          <w:lang w:val="en-GB"/>
        </w:rPr>
        <w:t>Table </w:t>
      </w:r>
      <w:r w:rsidRPr="00F2523B">
        <w:rPr>
          <w:b/>
          <w:lang w:val="en-GB"/>
        </w:rPr>
        <w:fldChar w:fldCharType="begin" w:fldLock="1"/>
      </w:r>
      <w:r w:rsidRPr="00F2523B">
        <w:rPr>
          <w:b/>
          <w:lang w:val="en-GB"/>
        </w:rPr>
        <w:instrText xml:space="preserve"> SEQ Table \* ARABIC </w:instrText>
      </w:r>
      <w:r w:rsidRPr="00F2523B">
        <w:rPr>
          <w:b/>
          <w:lang w:val="en-GB"/>
        </w:rPr>
        <w:fldChar w:fldCharType="separate"/>
      </w:r>
      <w:r w:rsidRPr="00F2523B">
        <w:rPr>
          <w:b/>
          <w:noProof/>
          <w:lang w:val="en-GB"/>
        </w:rPr>
        <w:t>6</w:t>
      </w:r>
      <w:r w:rsidRPr="00F2523B">
        <w:rPr>
          <w:b/>
          <w:lang w:val="en-GB"/>
        </w:rPr>
        <w:fldChar w:fldCharType="end"/>
      </w:r>
      <w:bookmarkEnd w:id="59"/>
      <w:bookmarkEnd w:id="60"/>
      <w:r w:rsidRPr="00F2523B">
        <w:rPr>
          <w:b/>
          <w:lang w:val="en-GB"/>
        </w:rPr>
        <w:t xml:space="preserve"> – </w:t>
      </w:r>
      <w:proofErr w:type="spellStart"/>
      <w:r w:rsidRPr="00F2523B">
        <w:rPr>
          <w:b/>
          <w:lang w:val="en-GB"/>
        </w:rPr>
        <w:t>fgr_blending_mode_id</w:t>
      </w:r>
      <w:proofErr w:type="spellEnd"/>
      <w:r w:rsidRPr="00F2523B">
        <w:rPr>
          <w:b/>
          <w:lang w:val="en-GB"/>
        </w:rPr>
        <w:t xml:space="preserve"> values</w:t>
      </w:r>
      <w:bookmarkEnd w:id="61"/>
      <w:bookmarkEnd w:id="62"/>
      <w:bookmarkEnd w:id="63"/>
      <w:bookmarkEnd w:id="64"/>
      <w:bookmarkEnd w:id="65"/>
      <w:bookmarkEnd w:id="66"/>
    </w:p>
    <w:p w14:paraId="2874C9B5" w14:textId="77777777" w:rsidR="007F644B" w:rsidRPr="00F2523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sz w:val="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485"/>
      </w:tblGrid>
      <w:tr w:rsidR="007F644B" w:rsidRPr="007D7DB3" w14:paraId="38364E60" w14:textId="77777777" w:rsidTr="00281655">
        <w:trPr>
          <w:cantSplit/>
          <w:jc w:val="center"/>
        </w:trPr>
        <w:tc>
          <w:tcPr>
            <w:tcW w:w="1384" w:type="dxa"/>
            <w:vAlign w:val="center"/>
          </w:tcPr>
          <w:p w14:paraId="236AE472" w14:textId="77777777" w:rsidR="007F644B" w:rsidRPr="00F2523B"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GB"/>
              </w:rPr>
            </w:pPr>
            <w:r w:rsidRPr="00F2523B">
              <w:rPr>
                <w:b/>
                <w:sz w:val="18"/>
                <w:lang w:val="en-GB"/>
              </w:rPr>
              <w:t>Value</w:t>
            </w:r>
          </w:p>
        </w:tc>
        <w:tc>
          <w:tcPr>
            <w:tcW w:w="2485" w:type="dxa"/>
            <w:vAlign w:val="center"/>
          </w:tcPr>
          <w:p w14:paraId="56CAAC06" w14:textId="77777777" w:rsidR="007F644B" w:rsidRPr="00F2523B" w:rsidRDefault="007F644B" w:rsidP="007F64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sz w:val="18"/>
                <w:lang w:val="en-GB"/>
              </w:rPr>
            </w:pPr>
            <w:r w:rsidRPr="00F2523B">
              <w:rPr>
                <w:b/>
                <w:bCs/>
                <w:sz w:val="18"/>
                <w:lang w:val="en-GB"/>
              </w:rPr>
              <w:t>Description</w:t>
            </w:r>
          </w:p>
        </w:tc>
      </w:tr>
      <w:tr w:rsidR="007F644B" w:rsidRPr="007D7DB3" w14:paraId="2A481161" w14:textId="77777777" w:rsidTr="00281655">
        <w:trPr>
          <w:cantSplit/>
          <w:jc w:val="center"/>
        </w:trPr>
        <w:tc>
          <w:tcPr>
            <w:tcW w:w="1384" w:type="dxa"/>
            <w:vAlign w:val="center"/>
          </w:tcPr>
          <w:p w14:paraId="16699DCE"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GB"/>
              </w:rPr>
            </w:pPr>
            <w:r w:rsidRPr="00F2523B">
              <w:rPr>
                <w:sz w:val="18"/>
                <w:lang w:val="en-GB"/>
              </w:rPr>
              <w:t>0</w:t>
            </w:r>
          </w:p>
        </w:tc>
        <w:tc>
          <w:tcPr>
            <w:tcW w:w="2485" w:type="dxa"/>
            <w:vAlign w:val="center"/>
          </w:tcPr>
          <w:p w14:paraId="6CD7B502"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GB"/>
              </w:rPr>
            </w:pPr>
            <w:r w:rsidRPr="00F2523B">
              <w:rPr>
                <w:bCs/>
                <w:sz w:val="18"/>
                <w:lang w:val="en-GB"/>
              </w:rPr>
              <w:t>Additive</w:t>
            </w:r>
          </w:p>
        </w:tc>
      </w:tr>
      <w:tr w:rsidR="007F644B" w:rsidRPr="007D7DB3" w14:paraId="1D9E4478" w14:textId="77777777" w:rsidTr="00281655">
        <w:trPr>
          <w:cantSplit/>
          <w:jc w:val="center"/>
        </w:trPr>
        <w:tc>
          <w:tcPr>
            <w:tcW w:w="1384" w:type="dxa"/>
            <w:vAlign w:val="center"/>
          </w:tcPr>
          <w:p w14:paraId="29CF6F43"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GB"/>
              </w:rPr>
            </w:pPr>
            <w:r w:rsidRPr="00F2523B">
              <w:rPr>
                <w:sz w:val="18"/>
                <w:lang w:val="en-GB"/>
              </w:rPr>
              <w:t>1</w:t>
            </w:r>
          </w:p>
        </w:tc>
        <w:tc>
          <w:tcPr>
            <w:tcW w:w="2485" w:type="dxa"/>
            <w:vAlign w:val="center"/>
          </w:tcPr>
          <w:p w14:paraId="15EC1996" w14:textId="77777777" w:rsidR="007F644B" w:rsidRPr="00F2523B" w:rsidRDefault="007F644B" w:rsidP="007F64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sz w:val="18"/>
                <w:lang w:val="en-GB"/>
              </w:rPr>
            </w:pPr>
            <w:r w:rsidRPr="00F2523B">
              <w:rPr>
                <w:bCs/>
                <w:sz w:val="18"/>
                <w:lang w:val="en-GB"/>
              </w:rPr>
              <w:t>Multiplicative</w:t>
            </w:r>
          </w:p>
        </w:tc>
      </w:tr>
    </w:tbl>
    <w:p w14:paraId="5BB5732D" w14:textId="77777777" w:rsidR="007F644B" w:rsidRPr="00F2523B" w:rsidRDefault="007F644B" w:rsidP="007F644B">
      <w:pPr>
        <w:rPr>
          <w:rFonts w:eastAsia="Times New Roman"/>
          <w:sz w:val="22"/>
        </w:rPr>
      </w:pPr>
    </w:p>
    <w:p w14:paraId="5B107F68" w14:textId="77777777" w:rsidR="007F644B" w:rsidRPr="00F2523B" w:rsidRDefault="007F644B" w:rsidP="007F644B">
      <w:pPr>
        <w:rPr>
          <w:rFonts w:eastAsia="Times New Roman"/>
        </w:rPr>
      </w:pPr>
      <w:r w:rsidRPr="00F2523B">
        <w:rPr>
          <w:rFonts w:eastAsia="Times New Roman"/>
        </w:rPr>
        <w:t xml:space="preserve">Depending on the value of </w:t>
      </w:r>
      <w:proofErr w:type="spellStart"/>
      <w:r w:rsidRPr="00F2523B">
        <w:rPr>
          <w:rFonts w:eastAsia="Times New Roman"/>
        </w:rPr>
        <w:t>fgr_blending_mode_id</w:t>
      </w:r>
      <w:proofErr w:type="spellEnd"/>
      <w:r w:rsidRPr="00F2523B">
        <w:rPr>
          <w:rFonts w:eastAsia="Times New Roman"/>
        </w:rPr>
        <w:t>, the blending mode is specified as follows:</w:t>
      </w:r>
    </w:p>
    <w:p w14:paraId="22F48E80"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fgr_blending_mode_id</w:t>
      </w:r>
      <w:proofErr w:type="spellEnd"/>
      <w:r w:rsidRPr="00F2523B">
        <w:rPr>
          <w:lang w:val="en-GB"/>
        </w:rPr>
        <w:t xml:space="preserve"> is equal to 0, the blending mode is additive as specified by:</w:t>
      </w:r>
    </w:p>
    <w:p w14:paraId="1B0B968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s-ES_tradnl"/>
        </w:rPr>
      </w:pPr>
      <w:proofErr w:type="spellStart"/>
      <w:proofErr w:type="gramStart"/>
      <w:r w:rsidRPr="00F2523B">
        <w:rPr>
          <w:lang w:val="es-ES_tradnl"/>
        </w:rPr>
        <w:t>I</w:t>
      </w:r>
      <w:r w:rsidRPr="00F2523B">
        <w:rPr>
          <w:vertAlign w:val="subscript"/>
          <w:lang w:val="es-ES_tradnl"/>
        </w:rPr>
        <w:t>grain</w:t>
      </w:r>
      <w:proofErr w:type="spellEnd"/>
      <w:r w:rsidRPr="00F2523B">
        <w:rPr>
          <w:lang w:val="es-ES_tradnl"/>
        </w:rPr>
        <w:t>[</w:t>
      </w:r>
      <w:proofErr w:type="gramEnd"/>
      <w:r w:rsidRPr="00F2523B">
        <w:rPr>
          <w:lang w:val="es-ES_tradnl"/>
        </w:rPr>
        <w:t xml:space="preserve"> c ][ x ][ y ] = Clip3( 0, ( 1  &lt;&lt;  </w:t>
      </w:r>
      <w:proofErr w:type="spellStart"/>
      <w:r w:rsidRPr="00F2523B">
        <w:rPr>
          <w:lang w:val="es-ES_tradnl"/>
        </w:rPr>
        <w:t>fgBitDepth</w:t>
      </w:r>
      <w:proofErr w:type="spellEnd"/>
      <w:r w:rsidRPr="00F2523B">
        <w:rPr>
          <w:lang w:val="es-ES_tradnl"/>
        </w:rPr>
        <w:t>[ c ] ) − 1, Î[ c ][ x ][ y ] + G[ c ][ x ][ y ] )</w:t>
      </w:r>
      <w:r w:rsidRPr="00F2523B">
        <w:rPr>
          <w:lang w:val="es-ES_tradnl"/>
        </w:rPr>
        <w:tab/>
        <w:t>(</w:t>
      </w:r>
      <w:r w:rsidRPr="00F2523B">
        <w:rPr>
          <w:lang w:val="en-GB"/>
        </w:rPr>
        <w:fldChar w:fldCharType="begin" w:fldLock="1"/>
      </w:r>
      <w:r w:rsidRPr="00F2523B">
        <w:rPr>
          <w:lang w:val="es-ES_tradnl"/>
        </w:rPr>
        <w:instrText xml:space="preserve"> SEQ Equation \* ARABIC </w:instrText>
      </w:r>
      <w:r w:rsidRPr="00F2523B">
        <w:rPr>
          <w:lang w:val="en-GB"/>
        </w:rPr>
        <w:fldChar w:fldCharType="separate"/>
      </w:r>
      <w:r w:rsidRPr="00F2523B">
        <w:rPr>
          <w:noProof/>
          <w:lang w:val="es-ES_tradnl"/>
        </w:rPr>
        <w:t>21</w:t>
      </w:r>
      <w:r w:rsidRPr="00F2523B">
        <w:rPr>
          <w:lang w:val="en-GB"/>
        </w:rPr>
        <w:fldChar w:fldCharType="end"/>
      </w:r>
      <w:r w:rsidRPr="00F2523B">
        <w:rPr>
          <w:lang w:val="es-ES_tradnl"/>
        </w:rPr>
        <w:t>)</w:t>
      </w:r>
    </w:p>
    <w:p w14:paraId="269B4EBB"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fgr_blending_mode_id</w:t>
      </w:r>
      <w:proofErr w:type="spellEnd"/>
      <w:r w:rsidRPr="00F2523B">
        <w:rPr>
          <w:lang w:val="en-GB"/>
        </w:rPr>
        <w:t xml:space="preserve"> is equal to 1), the blending mode is multiplicative as specified by:</w:t>
      </w:r>
    </w:p>
    <w:p w14:paraId="2F28158E"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n-GB"/>
        </w:rPr>
      </w:pPr>
      <w:proofErr w:type="spellStart"/>
      <w:r w:rsidRPr="00F2523B">
        <w:rPr>
          <w:lang w:val="en-GB"/>
        </w:rPr>
        <w:t>I</w:t>
      </w:r>
      <w:r w:rsidRPr="00F2523B">
        <w:rPr>
          <w:vertAlign w:val="subscript"/>
          <w:lang w:val="en-GB"/>
        </w:rPr>
        <w:t>grain</w:t>
      </w:r>
      <w:proofErr w:type="spellEnd"/>
      <w:r w:rsidRPr="00F2523B">
        <w:rPr>
          <w:lang w:val="en-GB"/>
        </w:rPr>
        <w:t xml:space="preserve">[ c ][ x ][ y ] = Clip3( 0, ( 1  &lt;&lt;  </w:t>
      </w:r>
      <w:proofErr w:type="spellStart"/>
      <w:r w:rsidRPr="00F2523B">
        <w:rPr>
          <w:lang w:val="en-GB"/>
        </w:rPr>
        <w:t>fgBitDepth</w:t>
      </w:r>
      <w:proofErr w:type="spellEnd"/>
      <w:r w:rsidRPr="00F2523B">
        <w:rPr>
          <w:lang w:val="en-GB"/>
        </w:rPr>
        <w:t>[ c ] ) − 1, Î[ c ][ x ][ y ] +</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22</w:t>
      </w:r>
      <w:r w:rsidRPr="00F2523B">
        <w:rPr>
          <w:lang w:val="en-GB"/>
        </w:rPr>
        <w:fldChar w:fldCharType="end"/>
      </w:r>
      <w:r w:rsidRPr="00F2523B">
        <w:rPr>
          <w:lang w:val="en-GB"/>
        </w:rPr>
        <w:t>)</w:t>
      </w:r>
      <w:r w:rsidRPr="00F2523B">
        <w:rPr>
          <w:lang w:val="en-GB"/>
        </w:rPr>
        <w:br/>
      </w:r>
      <w:r w:rsidRPr="00F2523B">
        <w:rPr>
          <w:lang w:val="en-GB"/>
        </w:rPr>
        <w:tab/>
      </w:r>
      <w:r w:rsidRPr="00F2523B">
        <w:rPr>
          <w:lang w:val="en-GB"/>
        </w:rPr>
        <w:tab/>
      </w:r>
      <w:r w:rsidRPr="00F2523B">
        <w:rPr>
          <w:lang w:val="en-GB"/>
        </w:rPr>
        <w:tab/>
        <w:t>Round( ( Î[ c ][ x ][ y ] * G[ c ][ x ][ y ] ) ÷ ( ( 1  &lt;&lt;  fgBitDepth[ c ] ) − 1 ) ) )</w:t>
      </w:r>
    </w:p>
    <w:p w14:paraId="2FCFB637" w14:textId="77777777" w:rsidR="007F644B" w:rsidRPr="00F2523B" w:rsidRDefault="007F644B" w:rsidP="007F644B">
      <w:pPr>
        <w:rPr>
          <w:rFonts w:eastAsia="Times New Roman"/>
          <w:lang w:eastAsia="ko-KR"/>
        </w:rPr>
      </w:pPr>
      <w:r w:rsidRPr="00F2523B">
        <w:rPr>
          <w:rFonts w:eastAsia="Times New Roman"/>
        </w:rPr>
        <w:t xml:space="preserve">where Î[ c ][ x ][ y ] represents the sample value at coordinates x, y of the colour component c of the input image Î, G[ c ][ x ][ y ] is the simulated film grain value at the same position and </w:t>
      </w:r>
      <w:proofErr w:type="spellStart"/>
      <w:r w:rsidRPr="00F2523B">
        <w:rPr>
          <w:rFonts w:eastAsia="Times New Roman"/>
        </w:rPr>
        <w:t>colour</w:t>
      </w:r>
      <w:proofErr w:type="spellEnd"/>
      <w:r w:rsidRPr="00F2523B">
        <w:rPr>
          <w:rFonts w:eastAsia="Times New Roman"/>
        </w:rPr>
        <w:t xml:space="preserve"> component, and </w:t>
      </w:r>
      <w:proofErr w:type="spellStart"/>
      <w:r w:rsidRPr="00F2523B">
        <w:rPr>
          <w:rFonts w:eastAsia="Times New Roman"/>
        </w:rPr>
        <w:t>fgBitDepth</w:t>
      </w:r>
      <w:proofErr w:type="spellEnd"/>
      <w:r w:rsidRPr="00F2523B">
        <w:rPr>
          <w:rFonts w:eastAsia="Times New Roman"/>
        </w:rPr>
        <w:t xml:space="preserve">[ c ] is the number of bits used for each sample in a fixed-length unsigned binary representation of the arrays </w:t>
      </w:r>
      <w:proofErr w:type="spellStart"/>
      <w:r w:rsidRPr="00F2523B">
        <w:rPr>
          <w:rFonts w:eastAsia="Times New Roman"/>
        </w:rPr>
        <w:t>I</w:t>
      </w:r>
      <w:r w:rsidRPr="00F2523B">
        <w:rPr>
          <w:rFonts w:eastAsia="Times New Roman"/>
          <w:vertAlign w:val="subscript"/>
        </w:rPr>
        <w:t>grain</w:t>
      </w:r>
      <w:proofErr w:type="spellEnd"/>
      <w:r w:rsidRPr="00F2523B">
        <w:rPr>
          <w:rFonts w:eastAsia="Times New Roman"/>
        </w:rPr>
        <w:t>[ c ][ x ][ y ], Î[ c ][ x ][ y ], and G[ c ][ x ][ y ], where c = 0..2, x = 0..PicWidthInLumaSamples − </w:t>
      </w:r>
      <w:r w:rsidRPr="00F2523B">
        <w:rPr>
          <w:rFonts w:eastAsia="Times New Roman"/>
          <w:lang w:eastAsia="ko-KR"/>
        </w:rPr>
        <w:t>1,</w:t>
      </w:r>
      <w:r w:rsidRPr="00F2523B">
        <w:rPr>
          <w:rFonts w:eastAsia="Times New Roman"/>
        </w:rPr>
        <w:t xml:space="preserve"> and y = 0..PicHeightInLumaSamples − </w:t>
      </w:r>
      <w:r w:rsidRPr="00F2523B">
        <w:rPr>
          <w:rFonts w:eastAsia="Times New Roman"/>
          <w:lang w:eastAsia="ko-KR"/>
        </w:rPr>
        <w:t>1.</w:t>
      </w:r>
    </w:p>
    <w:p w14:paraId="4E8E1659" w14:textId="77777777" w:rsidR="007F644B" w:rsidRPr="00F2523B" w:rsidRDefault="007F644B" w:rsidP="007F644B">
      <w:pPr>
        <w:rPr>
          <w:rFonts w:eastAsia="Times New Roman"/>
        </w:rPr>
      </w:pPr>
      <w:r w:rsidRPr="00F2523B">
        <w:rPr>
          <w:rFonts w:eastAsia="Times New Roman"/>
          <w:b/>
        </w:rPr>
        <w:t>fgr_log2_scale_factor</w:t>
      </w:r>
      <w:r w:rsidRPr="00F2523B">
        <w:rPr>
          <w:rFonts w:eastAsia="Times New Roman"/>
          <w:bCs/>
        </w:rPr>
        <w:t xml:space="preserve"> </w:t>
      </w:r>
      <w:r w:rsidRPr="00F2523B">
        <w:rPr>
          <w:rFonts w:eastAsia="Times New Roman"/>
        </w:rPr>
        <w:t>specifies a scale factor used in the film grain characterization equations.</w:t>
      </w:r>
    </w:p>
    <w:p w14:paraId="3BFC4147" w14:textId="77777777" w:rsidR="007F644B" w:rsidRPr="00F2523B" w:rsidRDefault="007F644B" w:rsidP="007F644B">
      <w:pPr>
        <w:rPr>
          <w:rFonts w:eastAsia="Times New Roman"/>
        </w:rPr>
      </w:pPr>
      <w:proofErr w:type="spellStart"/>
      <w:r w:rsidRPr="00F2523B">
        <w:rPr>
          <w:rFonts w:eastAsia="Times New Roman"/>
          <w:b/>
        </w:rPr>
        <w:t>fgr_comp_model_present_flag</w:t>
      </w:r>
      <w:proofErr w:type="spellEnd"/>
      <w:r w:rsidRPr="00F2523B">
        <w:rPr>
          <w:rFonts w:eastAsia="Times New Roman"/>
        </w:rPr>
        <w:t>[ c ]</w:t>
      </w:r>
      <w:r w:rsidRPr="00F2523B">
        <w:rPr>
          <w:rFonts w:eastAsia="Times New Roman"/>
          <w:bCs/>
        </w:rPr>
        <w:t xml:space="preserve"> </w:t>
      </w:r>
      <w:r w:rsidRPr="00F2523B">
        <w:rPr>
          <w:rFonts w:eastAsia="Times New Roman"/>
        </w:rPr>
        <w:t>equal to 0 indicates that film grain is not modelled on the c-</w:t>
      </w:r>
      <w:proofErr w:type="spellStart"/>
      <w:r w:rsidRPr="00F2523B">
        <w:rPr>
          <w:rFonts w:eastAsia="Times New Roman"/>
        </w:rPr>
        <w:t>th</w:t>
      </w:r>
      <w:proofErr w:type="spellEnd"/>
      <w:r w:rsidRPr="00F2523B">
        <w:rPr>
          <w:rFonts w:eastAsia="Times New Roman"/>
        </w:rPr>
        <w:t xml:space="preserve"> </w:t>
      </w:r>
      <w:proofErr w:type="spellStart"/>
      <w:r w:rsidRPr="00F2523B">
        <w:rPr>
          <w:rFonts w:eastAsia="Times New Roman"/>
        </w:rPr>
        <w:t>colour</w:t>
      </w:r>
      <w:proofErr w:type="spellEnd"/>
      <w:r w:rsidRPr="00F2523B">
        <w:rPr>
          <w:rFonts w:eastAsia="Times New Roman"/>
        </w:rPr>
        <w:t xml:space="preserve"> component, where c equal to 0 refers to the luma component, c equal to 1 refers to the </w:t>
      </w:r>
      <w:proofErr w:type="spellStart"/>
      <w:r w:rsidRPr="00F2523B">
        <w:rPr>
          <w:rFonts w:eastAsia="Times New Roman"/>
        </w:rPr>
        <w:t>Cb</w:t>
      </w:r>
      <w:proofErr w:type="spellEnd"/>
      <w:r w:rsidRPr="00F2523B">
        <w:rPr>
          <w:rFonts w:eastAsia="Times New Roman"/>
        </w:rPr>
        <w:t xml:space="preserve"> component, and c equal to 2 refers to the Cr component. </w:t>
      </w:r>
      <w:proofErr w:type="spellStart"/>
      <w:r w:rsidRPr="00F2523B">
        <w:rPr>
          <w:rFonts w:eastAsia="Times New Roman"/>
        </w:rPr>
        <w:t>fgr_comp_model_present_flag</w:t>
      </w:r>
      <w:proofErr w:type="spellEnd"/>
      <w:r w:rsidRPr="00F2523B">
        <w:rPr>
          <w:rFonts w:eastAsia="Times New Roman"/>
        </w:rPr>
        <w:t>[ c ] equal to 1 indicates that syntax elements specifying modelling of film grain on colour component c are present in the SEI message.</w:t>
      </w:r>
    </w:p>
    <w:p w14:paraId="57611EAD" w14:textId="77777777" w:rsidR="007F644B" w:rsidRPr="00F2523B" w:rsidRDefault="007F644B" w:rsidP="007F644B">
      <w:pPr>
        <w:rPr>
          <w:rFonts w:eastAsia="Times New Roman"/>
        </w:rPr>
      </w:pPr>
      <w:r w:rsidRPr="00F2523B">
        <w:rPr>
          <w:rFonts w:eastAsia="Times New Roman"/>
        </w:rPr>
        <w:t xml:space="preserve">When </w:t>
      </w:r>
      <w:proofErr w:type="spellStart"/>
      <w:r w:rsidRPr="00F2523B">
        <w:rPr>
          <w:rFonts w:eastAsia="Times New Roman"/>
        </w:rPr>
        <w:t>fgr_separate_colour_description_present_flag</w:t>
      </w:r>
      <w:proofErr w:type="spellEnd"/>
      <w:r w:rsidRPr="00F2523B">
        <w:rPr>
          <w:rFonts w:eastAsia="Times New Roman"/>
        </w:rPr>
        <w:t xml:space="preserve"> is equal to 0 and </w:t>
      </w:r>
      <w:proofErr w:type="spellStart"/>
      <w:r w:rsidRPr="00F2523B">
        <w:rPr>
          <w:rFonts w:eastAsia="Times New Roman"/>
        </w:rPr>
        <w:t>ChromaFormatIdc</w:t>
      </w:r>
      <w:proofErr w:type="spellEnd"/>
      <w:r w:rsidRPr="00F2523B">
        <w:rPr>
          <w:rFonts w:eastAsia="Times New Roman"/>
        </w:rPr>
        <w:t xml:space="preserve"> is equal to 0, the value of </w:t>
      </w:r>
      <w:proofErr w:type="spellStart"/>
      <w:r w:rsidRPr="00F2523B">
        <w:rPr>
          <w:rFonts w:eastAsia="Times New Roman"/>
        </w:rPr>
        <w:t>fgr_comp_model_present_flag</w:t>
      </w:r>
      <w:proofErr w:type="spellEnd"/>
      <w:r w:rsidRPr="00F2523B">
        <w:rPr>
          <w:rFonts w:eastAsia="Times New Roman"/>
        </w:rPr>
        <w:t xml:space="preserve">[ 1 ] and </w:t>
      </w:r>
      <w:proofErr w:type="spellStart"/>
      <w:r w:rsidRPr="00F2523B">
        <w:rPr>
          <w:rFonts w:eastAsia="Times New Roman"/>
        </w:rPr>
        <w:t>fgr_comp_model_present_flag</w:t>
      </w:r>
      <w:proofErr w:type="spellEnd"/>
      <w:r w:rsidRPr="00F2523B">
        <w:rPr>
          <w:rFonts w:eastAsia="Times New Roman"/>
        </w:rPr>
        <w:t>[ 2 ] shall be equal to 0.</w:t>
      </w:r>
    </w:p>
    <w:p w14:paraId="43E2C38A" w14:textId="77777777" w:rsidR="007F644B" w:rsidRPr="00F2523B" w:rsidRDefault="007F644B" w:rsidP="007F644B">
      <w:pPr>
        <w:rPr>
          <w:rFonts w:eastAsia="Times New Roman"/>
        </w:rPr>
      </w:pPr>
      <w:r w:rsidRPr="00F2523B">
        <w:rPr>
          <w:rFonts w:eastAsia="Times New Roman"/>
          <w:b/>
        </w:rPr>
        <w:t>fgr_num_intensity_intervals_minus1</w:t>
      </w:r>
      <w:r w:rsidRPr="00F2523B">
        <w:rPr>
          <w:rFonts w:eastAsia="Times New Roman"/>
        </w:rPr>
        <w:t>[ c ] plus 1 specifies the number of intensity intervals for which a specific set of model values has been estimated.</w:t>
      </w:r>
    </w:p>
    <w:p w14:paraId="6D74662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lang w:val="en-GB"/>
        </w:rPr>
      </w:pPr>
      <w:r w:rsidRPr="00F2523B">
        <w:rPr>
          <w:lang w:val="en-GB"/>
        </w:rPr>
        <w:t>NOTE </w:t>
      </w:r>
      <w:r w:rsidRPr="00F2523B">
        <w:rPr>
          <w:lang w:val="en-GB"/>
        </w:rPr>
        <w:fldChar w:fldCharType="begin" w:fldLock="1"/>
      </w:r>
      <w:r w:rsidRPr="00F2523B">
        <w:rPr>
          <w:lang w:val="en-GB"/>
        </w:rPr>
        <w:instrText xml:space="preserve"> SEQ NoteCounter \* MERGEFORMAT </w:instrText>
      </w:r>
      <w:r w:rsidRPr="00F2523B">
        <w:rPr>
          <w:lang w:val="en-GB"/>
        </w:rPr>
        <w:fldChar w:fldCharType="separate"/>
      </w:r>
      <w:r w:rsidRPr="00F2523B">
        <w:rPr>
          <w:noProof/>
          <w:lang w:val="en-GB"/>
        </w:rPr>
        <w:t>6</w:t>
      </w:r>
      <w:r w:rsidRPr="00F2523B">
        <w:rPr>
          <w:noProof/>
          <w:lang w:val="en-GB"/>
        </w:rPr>
        <w:fldChar w:fldCharType="end"/>
      </w:r>
      <w:r w:rsidRPr="00F2523B">
        <w:rPr>
          <w:lang w:val="en-GB"/>
        </w:rPr>
        <w:t> – The intensity intervals could overlap in order to simulate multi-generational film grain.</w:t>
      </w:r>
    </w:p>
    <w:p w14:paraId="25803BB7" w14:textId="77777777" w:rsidR="007F644B" w:rsidRPr="00F2523B" w:rsidRDefault="007F644B" w:rsidP="007F644B">
      <w:pPr>
        <w:rPr>
          <w:rFonts w:eastAsia="Times New Roman"/>
        </w:rPr>
      </w:pPr>
      <w:r w:rsidRPr="00F2523B">
        <w:rPr>
          <w:rFonts w:eastAsia="Times New Roman"/>
          <w:b/>
        </w:rPr>
        <w:t>fgr_num_model_values_minus1</w:t>
      </w:r>
      <w:r w:rsidRPr="00F2523B">
        <w:rPr>
          <w:rFonts w:eastAsia="Times New Roman"/>
        </w:rPr>
        <w:t>[ c ] plus 1 specifies the number of model values present for each intensity interval in which the film grain has been modelled. The value of fgr_num_model_values_minus1[ c ] shall be in the range of 0 to 5, inclusive.</w:t>
      </w:r>
    </w:p>
    <w:p w14:paraId="437FA908" w14:textId="77777777" w:rsidR="007F644B" w:rsidRPr="00F2523B" w:rsidRDefault="007F644B" w:rsidP="007F644B">
      <w:pPr>
        <w:rPr>
          <w:rFonts w:eastAsia="Times New Roman"/>
        </w:rPr>
      </w:pPr>
      <w:proofErr w:type="spellStart"/>
      <w:r w:rsidRPr="00F2523B">
        <w:rPr>
          <w:rFonts w:eastAsia="Times New Roman"/>
          <w:b/>
        </w:rPr>
        <w:t>fgr_intensity_interval_lower_bound</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specifies the lower bound of the </w:t>
      </w:r>
      <w:proofErr w:type="spellStart"/>
      <w:r w:rsidRPr="00F2523B">
        <w:rPr>
          <w:rFonts w:eastAsia="Times New Roman"/>
        </w:rPr>
        <w:t>i-th</w:t>
      </w:r>
      <w:proofErr w:type="spellEnd"/>
      <w:r w:rsidRPr="00F2523B">
        <w:rPr>
          <w:rFonts w:eastAsia="Times New Roman"/>
        </w:rPr>
        <w:t xml:space="preserve"> intensity interval for which the set of model values applies.</w:t>
      </w:r>
    </w:p>
    <w:p w14:paraId="138471AC" w14:textId="77777777" w:rsidR="007F644B" w:rsidRPr="00F2523B" w:rsidRDefault="007F644B" w:rsidP="007F644B">
      <w:pPr>
        <w:rPr>
          <w:rFonts w:eastAsia="Times New Roman"/>
        </w:rPr>
      </w:pPr>
      <w:proofErr w:type="spellStart"/>
      <w:r w:rsidRPr="00F2523B">
        <w:rPr>
          <w:rFonts w:eastAsia="Times New Roman"/>
          <w:b/>
        </w:rPr>
        <w:t>fgr_intensity_interval_upper_bound</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specifies the upper bound of the </w:t>
      </w:r>
      <w:proofErr w:type="spellStart"/>
      <w:r w:rsidRPr="00F2523B">
        <w:rPr>
          <w:rFonts w:eastAsia="Times New Roman"/>
        </w:rPr>
        <w:t>i-th</w:t>
      </w:r>
      <w:proofErr w:type="spellEnd"/>
      <w:r w:rsidRPr="00F2523B">
        <w:rPr>
          <w:rFonts w:eastAsia="Times New Roman"/>
        </w:rPr>
        <w:t xml:space="preserve"> intensity interval for which the set of model values applies.</w:t>
      </w:r>
    </w:p>
    <w:p w14:paraId="5B099E30" w14:textId="77777777" w:rsidR="007F644B" w:rsidRDefault="007F644B" w:rsidP="007F644B">
      <w:pPr>
        <w:rPr>
          <w:rFonts w:eastAsia="Times New Roman"/>
          <w:highlight w:val="lightGray"/>
          <w:lang w:eastAsia="ko-KR"/>
        </w:rPr>
      </w:pPr>
      <w:r w:rsidRPr="00F2523B">
        <w:rPr>
          <w:rFonts w:eastAsia="Times New Roman"/>
        </w:rPr>
        <w:t xml:space="preserve">The variable </w:t>
      </w:r>
      <w:proofErr w:type="spellStart"/>
      <w:r w:rsidRPr="00F2523B">
        <w:rPr>
          <w:rFonts w:eastAsia="Times New Roman"/>
        </w:rPr>
        <w:t>intensityIntervalIdx</w:t>
      </w:r>
      <w:proofErr w:type="spellEnd"/>
      <w:r w:rsidRPr="00F2523B">
        <w:rPr>
          <w:rFonts w:eastAsia="Times New Roman"/>
        </w:rPr>
        <w:t>[ c ][ x ][ y ][ j ] represents the j-</w:t>
      </w:r>
      <w:proofErr w:type="spellStart"/>
      <w:r w:rsidRPr="00F2523B">
        <w:rPr>
          <w:rFonts w:eastAsia="Times New Roman"/>
        </w:rPr>
        <w:t>th</w:t>
      </w:r>
      <w:proofErr w:type="spellEnd"/>
      <w:r w:rsidRPr="00F2523B">
        <w:rPr>
          <w:rFonts w:eastAsia="Times New Roman"/>
        </w:rPr>
        <w:t xml:space="preserve"> index to the list of intensity intervals selected for the sample value Î[ c ][ x ][ y ] for c = 0..2, x = 0..PicWidthInLumaSamples − </w:t>
      </w:r>
      <w:r w:rsidRPr="00F2523B">
        <w:rPr>
          <w:rFonts w:eastAsia="Times New Roman"/>
          <w:lang w:eastAsia="ko-KR"/>
        </w:rPr>
        <w:t>1</w:t>
      </w:r>
      <w:r w:rsidRPr="00F2523B">
        <w:rPr>
          <w:rFonts w:eastAsia="Times New Roman"/>
        </w:rPr>
        <w:t xml:space="preserve">, </w:t>
      </w:r>
      <w:r w:rsidRPr="00F2523B">
        <w:rPr>
          <w:rFonts w:eastAsia="Times New Roman"/>
        </w:rPr>
        <w:lastRenderedPageBreak/>
        <w:t>y = 0..PicHeightInLumaSamples − </w:t>
      </w:r>
      <w:r w:rsidRPr="00F2523B">
        <w:rPr>
          <w:rFonts w:eastAsia="Times New Roman"/>
          <w:lang w:eastAsia="ko-KR"/>
        </w:rPr>
        <w:t>1, and j = 0..</w:t>
      </w:r>
      <w:r w:rsidRPr="00F2523B">
        <w:rPr>
          <w:rFonts w:eastAsia="Times New Roman"/>
        </w:rPr>
        <w:t xml:space="preserve">numApplicableIntensityIntervals[ c ][ x ][ y ] − 1, where </w:t>
      </w:r>
      <w:proofErr w:type="spellStart"/>
      <w:r w:rsidRPr="00F2523B">
        <w:rPr>
          <w:rFonts w:eastAsia="Times New Roman"/>
        </w:rPr>
        <w:t>numApplicableIntensityIntervals</w:t>
      </w:r>
      <w:proofErr w:type="spellEnd"/>
      <w:r w:rsidRPr="00F2523B">
        <w:rPr>
          <w:rFonts w:eastAsia="Times New Roman"/>
        </w:rPr>
        <w:t>[ c ][ x ][ y ] is derived below</w:t>
      </w:r>
      <w:r w:rsidRPr="00F2523B">
        <w:rPr>
          <w:rFonts w:eastAsia="Times New Roman"/>
          <w:lang w:eastAsia="ko-KR"/>
        </w:rPr>
        <w:t>.</w:t>
      </w:r>
    </w:p>
    <w:p w14:paraId="4BDB5D5C" w14:textId="260C6FD6" w:rsidR="00602D04" w:rsidRDefault="00602D04" w:rsidP="007F644B">
      <w:pPr>
        <w:rPr>
          <w:rFonts w:eastAsia="Times New Roman"/>
          <w:lang w:eastAsia="ko-KR"/>
        </w:rPr>
      </w:pPr>
      <w:r w:rsidRPr="00F2523B">
        <w:rPr>
          <w:rFonts w:eastAsia="Times New Roman"/>
          <w:lang w:eastAsia="ko-KR"/>
        </w:rPr>
        <w:t xml:space="preserve">The minimum and maximum interval index for the </w:t>
      </w:r>
      <w:r>
        <w:rPr>
          <w:rFonts w:eastAsia="Times New Roman"/>
          <w:lang w:eastAsia="ko-KR"/>
        </w:rPr>
        <w:t xml:space="preserve">sample of </w:t>
      </w:r>
      <w:proofErr w:type="spellStart"/>
      <w:r>
        <w:rPr>
          <w:rFonts w:eastAsia="Times New Roman"/>
          <w:lang w:eastAsia="ko-KR"/>
        </w:rPr>
        <w:t>colour</w:t>
      </w:r>
      <w:proofErr w:type="spellEnd"/>
      <w:r>
        <w:rPr>
          <w:rFonts w:eastAsia="Times New Roman"/>
          <w:lang w:eastAsia="ko-KR"/>
        </w:rPr>
        <w:t xml:space="preserve"> component </w:t>
      </w:r>
      <w:proofErr w:type="spellStart"/>
      <w:r>
        <w:rPr>
          <w:rFonts w:eastAsia="Times New Roman"/>
          <w:lang w:eastAsia="ko-KR"/>
        </w:rPr>
        <w:t>c at</w:t>
      </w:r>
      <w:proofErr w:type="spellEnd"/>
      <w:r>
        <w:rPr>
          <w:rFonts w:eastAsia="Times New Roman"/>
          <w:lang w:eastAsia="ko-KR"/>
        </w:rPr>
        <w:t xml:space="preserve"> coordinate x, y is derived as follows:</w:t>
      </w:r>
    </w:p>
    <w:p w14:paraId="7806E1DD" w14:textId="1AB0562A" w:rsidR="00602D04" w:rsidRDefault="00602D04" w:rsidP="00602D04">
      <w:pPr>
        <w:pStyle w:val="ListParagraph"/>
        <w:numPr>
          <w:ilvl w:val="0"/>
          <w:numId w:val="37"/>
        </w:numPr>
        <w:rPr>
          <w:rFonts w:eastAsia="Times New Roman"/>
          <w:lang w:eastAsia="ko-KR"/>
        </w:rPr>
      </w:pPr>
      <w:r>
        <w:rPr>
          <w:rFonts w:eastAsia="Times New Roman"/>
          <w:lang w:eastAsia="ko-KR"/>
        </w:rPr>
        <w:t xml:space="preserve">If </w:t>
      </w:r>
      <w:proofErr w:type="spellStart"/>
      <w:r w:rsidR="00C0102B" w:rsidRPr="00C0102B">
        <w:rPr>
          <w:rFonts w:eastAsia="Times New Roman"/>
          <w:lang w:eastAsia="ko-KR"/>
        </w:rPr>
        <w:t>fgr_region_based_adaptation_flag</w:t>
      </w:r>
      <w:proofErr w:type="spellEnd"/>
      <w:r w:rsidR="00C0102B">
        <w:rPr>
          <w:rFonts w:eastAsia="Times New Roman"/>
          <w:lang w:eastAsia="ko-KR"/>
        </w:rPr>
        <w:t xml:space="preserve"> is equal to 0, </w:t>
      </w:r>
      <w:proofErr w:type="spellStart"/>
      <w:r w:rsidR="00C0102B" w:rsidRPr="00F2523B">
        <w:rPr>
          <w:rFonts w:eastAsia="Times New Roman"/>
        </w:rPr>
        <w:t>intensityInterval</w:t>
      </w:r>
      <w:r w:rsidR="00C0102B" w:rsidRPr="00C0102B">
        <w:rPr>
          <w:rFonts w:eastAsia="Times New Roman"/>
        </w:rPr>
        <w:t>Min</w:t>
      </w:r>
      <w:proofErr w:type="spellEnd"/>
      <w:r w:rsidR="00C0102B" w:rsidRPr="00C0102B">
        <w:rPr>
          <w:rFonts w:eastAsia="Times New Roman"/>
          <w:lang w:eastAsia="ko-KR"/>
        </w:rPr>
        <w:t>[ c ][ x ][ y ]</w:t>
      </w:r>
      <w:r w:rsidR="00C0102B">
        <w:rPr>
          <w:rFonts w:eastAsia="Times New Roman"/>
          <w:lang w:eastAsia="ko-KR"/>
        </w:rPr>
        <w:t xml:space="preserve"> is set equal to 0 and </w:t>
      </w:r>
      <w:proofErr w:type="spellStart"/>
      <w:r w:rsidR="00C0102B" w:rsidRPr="007B5FD4">
        <w:rPr>
          <w:rFonts w:eastAsia="Times New Roman"/>
        </w:rPr>
        <w:t>intensityInterval</w:t>
      </w:r>
      <w:r w:rsidR="00C0102B" w:rsidRPr="00C0102B">
        <w:rPr>
          <w:rFonts w:eastAsia="Times New Roman"/>
        </w:rPr>
        <w:t>M</w:t>
      </w:r>
      <w:r w:rsidR="00C0102B">
        <w:rPr>
          <w:rFonts w:eastAsia="Times New Roman"/>
        </w:rPr>
        <w:t>ax</w:t>
      </w:r>
      <w:proofErr w:type="spellEnd"/>
      <w:r w:rsidR="00C0102B" w:rsidRPr="00C0102B">
        <w:rPr>
          <w:rFonts w:eastAsia="Times New Roman"/>
          <w:lang w:eastAsia="ko-KR"/>
        </w:rPr>
        <w:t>[ c ][ x ][ y ]</w:t>
      </w:r>
      <w:r w:rsidR="00C0102B">
        <w:rPr>
          <w:rFonts w:eastAsia="Times New Roman"/>
          <w:lang w:eastAsia="ko-KR"/>
        </w:rPr>
        <w:t xml:space="preserve"> is set equal to </w:t>
      </w:r>
      <w:r w:rsidR="00C0102B" w:rsidRPr="00C0102B">
        <w:rPr>
          <w:rFonts w:eastAsia="Times New Roman"/>
          <w:lang w:eastAsia="ko-KR"/>
        </w:rPr>
        <w:t>fgr_num_intensity_intervals_minus1[ c ]</w:t>
      </w:r>
    </w:p>
    <w:p w14:paraId="4C8EA621" w14:textId="03D7D764" w:rsidR="00C0102B" w:rsidRPr="00F2523B" w:rsidRDefault="00C0102B" w:rsidP="00F2523B">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70"/>
          <w:tab w:val="left" w:pos="1588"/>
          <w:tab w:val="left" w:pos="1980"/>
        </w:tabs>
        <w:ind w:left="720"/>
        <w:rPr>
          <w:rFonts w:eastAsia="Times New Roman"/>
          <w:lang w:eastAsia="ko-KR"/>
        </w:rPr>
      </w:pPr>
      <w:r w:rsidRPr="00C0102B">
        <w:rPr>
          <w:rFonts w:eastAsia="Times New Roman"/>
          <w:lang w:eastAsia="ko-KR"/>
        </w:rPr>
        <w:t xml:space="preserve">Otherwise, </w:t>
      </w:r>
      <w:bookmarkStart w:id="67" w:name="_Hlk162643427"/>
      <w:proofErr w:type="spellStart"/>
      <w:r w:rsidRPr="00F2523B">
        <w:rPr>
          <w:rFonts w:eastAsia="Times New Roman"/>
          <w:lang w:eastAsia="ko-KR"/>
        </w:rPr>
        <w:t>intensityIntervalMax</w:t>
      </w:r>
      <w:bookmarkEnd w:id="67"/>
      <w:proofErr w:type="spellEnd"/>
      <w:r w:rsidRPr="00C0102B">
        <w:rPr>
          <w:rFonts w:eastAsia="Times New Roman"/>
          <w:lang w:eastAsia="ko-KR"/>
        </w:rPr>
        <w:t xml:space="preserve">[ c ][ x ][ y ] and </w:t>
      </w:r>
      <w:bookmarkStart w:id="68" w:name="_Hlk162643433"/>
      <w:proofErr w:type="spellStart"/>
      <w:r w:rsidRPr="00F2523B">
        <w:rPr>
          <w:rFonts w:eastAsia="Times New Roman"/>
          <w:lang w:eastAsia="ko-KR"/>
        </w:rPr>
        <w:t>intensityIntervalMin</w:t>
      </w:r>
      <w:bookmarkEnd w:id="68"/>
      <w:proofErr w:type="spellEnd"/>
      <w:r w:rsidRPr="00C0102B">
        <w:rPr>
          <w:rFonts w:eastAsia="Times New Roman"/>
          <w:lang w:eastAsia="ko-KR"/>
        </w:rPr>
        <w:t>[ c ][ x ][ y ] are derived as follows:</w:t>
      </w:r>
    </w:p>
    <w:p w14:paraId="310AEDBB" w14:textId="4698F774" w:rsidR="00C0102B" w:rsidRPr="00F2523B" w:rsidRDefault="00C0102B" w:rsidP="00F2523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170"/>
          <w:tab w:val="left" w:pos="1710"/>
          <w:tab w:val="left" w:pos="1980"/>
          <w:tab w:val="center" w:pos="4849"/>
          <w:tab w:val="right" w:pos="9696"/>
        </w:tabs>
        <w:spacing w:before="193" w:after="240"/>
        <w:ind w:left="1170"/>
        <w:jc w:val="left"/>
        <w:rPr>
          <w:lang w:val="en-GB"/>
        </w:rPr>
      </w:pPr>
      <w:proofErr w:type="spellStart"/>
      <w:r w:rsidRPr="007B5FD4">
        <w:rPr>
          <w:rFonts w:eastAsia="Times New Roman"/>
          <w:lang w:eastAsia="ko-KR"/>
        </w:rPr>
        <w:t>intensityIntervalM</w:t>
      </w:r>
      <w:r>
        <w:rPr>
          <w:rFonts w:eastAsia="Times New Roman"/>
          <w:lang w:eastAsia="ko-KR"/>
        </w:rPr>
        <w:t>in</w:t>
      </w:r>
      <w:proofErr w:type="spellEnd"/>
      <w:r w:rsidRPr="00C0102B">
        <w:rPr>
          <w:rFonts w:eastAsia="Times New Roman"/>
          <w:lang w:eastAsia="ko-KR"/>
        </w:rPr>
        <w:t>[ c ][ x ][ y ]</w:t>
      </w:r>
      <w:r>
        <w:rPr>
          <w:rFonts w:eastAsia="Times New Roman"/>
          <w:lang w:eastAsia="ko-KR"/>
        </w:rPr>
        <w:t xml:space="preserve"> </w:t>
      </w:r>
      <w:r w:rsidRPr="00F2523B">
        <w:rPr>
          <w:lang w:val="en-GB"/>
        </w:rPr>
        <w:t>= </w:t>
      </w:r>
      <w:r>
        <w:rPr>
          <w:lang w:val="en-GB"/>
        </w:rPr>
        <w:t>1</w:t>
      </w:r>
      <w:r w:rsidRPr="00F2523B">
        <w:rPr>
          <w:lang w:val="en-GB"/>
        </w:rPr>
        <w:br/>
      </w:r>
      <w:proofErr w:type="spellStart"/>
      <w:r w:rsidRPr="007B5FD4">
        <w:rPr>
          <w:rFonts w:eastAsia="Times New Roman"/>
          <w:lang w:eastAsia="ko-KR"/>
        </w:rPr>
        <w:t>intensityIntervalM</w:t>
      </w:r>
      <w:r>
        <w:rPr>
          <w:rFonts w:eastAsia="Times New Roman"/>
          <w:lang w:eastAsia="ko-KR"/>
        </w:rPr>
        <w:t>ax</w:t>
      </w:r>
      <w:proofErr w:type="spellEnd"/>
      <w:r w:rsidRPr="00C0102B">
        <w:rPr>
          <w:rFonts w:eastAsia="Times New Roman"/>
          <w:lang w:eastAsia="ko-KR"/>
        </w:rPr>
        <w:t>[ c ][ x ][ y ]</w:t>
      </w:r>
      <w:r>
        <w:rPr>
          <w:rFonts w:eastAsia="Times New Roman"/>
          <w:lang w:eastAsia="ko-KR"/>
        </w:rPr>
        <w:t xml:space="preserve"> </w:t>
      </w:r>
      <w:r w:rsidRPr="007B5FD4">
        <w:rPr>
          <w:lang w:val="en-GB"/>
        </w:rPr>
        <w:t>= </w:t>
      </w:r>
      <w:r>
        <w:rPr>
          <w:lang w:val="en-GB"/>
        </w:rPr>
        <w:t>0</w:t>
      </w:r>
      <w:r w:rsidRPr="007B5FD4">
        <w:rPr>
          <w:lang w:val="en-GB"/>
        </w:rPr>
        <w:br/>
      </w:r>
      <w:r w:rsidRPr="00F2523B">
        <w:rPr>
          <w:lang w:val="en-GB"/>
        </w:rPr>
        <w:t>for( </w:t>
      </w:r>
      <w:proofErr w:type="spellStart"/>
      <w:r w:rsidR="000053AD">
        <w:rPr>
          <w:lang w:val="en-GB"/>
        </w:rPr>
        <w:t>i</w:t>
      </w:r>
      <w:proofErr w:type="spellEnd"/>
      <w:r w:rsidRPr="00F2523B">
        <w:rPr>
          <w:lang w:val="en-GB"/>
        </w:rPr>
        <w:t xml:space="preserve"> = 0; </w:t>
      </w:r>
      <w:proofErr w:type="spellStart"/>
      <w:r w:rsidR="000053AD">
        <w:rPr>
          <w:lang w:val="en-GB"/>
        </w:rPr>
        <w:t>i</w:t>
      </w:r>
      <w:proofErr w:type="spellEnd"/>
      <w:r w:rsidRPr="00F2523B">
        <w:rPr>
          <w:lang w:val="en-GB"/>
        </w:rPr>
        <w:t> &lt;</w:t>
      </w:r>
      <w:r w:rsidR="00130721">
        <w:rPr>
          <w:lang w:val="en-GB"/>
        </w:rPr>
        <w:t>=</w:t>
      </w:r>
      <w:r w:rsidRPr="00F2523B">
        <w:rPr>
          <w:lang w:val="en-GB"/>
        </w:rPr>
        <w:t> </w:t>
      </w:r>
      <w:r w:rsidR="00130721" w:rsidRPr="00F2523B">
        <w:rPr>
          <w:rFonts w:eastAsia="Times New Roman"/>
          <w:bCs/>
        </w:rPr>
        <w:t>fgr_active_regions_number_minus1</w:t>
      </w:r>
      <w:r w:rsidRPr="00F2523B">
        <w:rPr>
          <w:lang w:val="en-GB"/>
        </w:rPr>
        <w:t xml:space="preserve">; </w:t>
      </w:r>
      <w:proofErr w:type="spellStart"/>
      <w:r w:rsidR="000053AD">
        <w:rPr>
          <w:lang w:val="en-GB"/>
        </w:rPr>
        <w:t>i</w:t>
      </w:r>
      <w:proofErr w:type="spellEnd"/>
      <w:r w:rsidRPr="00F2523B">
        <w:rPr>
          <w:lang w:val="en-GB"/>
        </w:rPr>
        <w:t>++ )</w:t>
      </w:r>
      <w:r w:rsidRPr="00F2523B">
        <w:rPr>
          <w:lang w:val="en-GB"/>
        </w:rPr>
        <w:br/>
      </w:r>
      <w:r w:rsidRPr="00F2523B">
        <w:rPr>
          <w:lang w:val="en-GB"/>
        </w:rPr>
        <w:tab/>
      </w:r>
      <w:r>
        <w:rPr>
          <w:lang w:val="en-GB"/>
        </w:rPr>
        <w:t>if (</w:t>
      </w:r>
      <w:r w:rsidR="000053AD">
        <w:rPr>
          <w:lang w:val="en-GB"/>
        </w:rPr>
        <w:t xml:space="preserve"> </w:t>
      </w:r>
      <w:r>
        <w:rPr>
          <w:lang w:val="en-GB"/>
        </w:rPr>
        <w:t>x</w:t>
      </w:r>
      <w:r w:rsidR="00FF6224">
        <w:rPr>
          <w:lang w:val="en-GB"/>
        </w:rPr>
        <w:t xml:space="preserve"> &gt;= </w:t>
      </w:r>
      <w:proofErr w:type="spellStart"/>
      <w:r w:rsidR="00FF6224" w:rsidRPr="00FF6224">
        <w:rPr>
          <w:lang w:val="en-GB"/>
        </w:rPr>
        <w:t>fgr_region_left</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&amp;&amp; x &lt; </w:t>
      </w:r>
      <w:proofErr w:type="spellStart"/>
      <w:r w:rsidR="00FF6224" w:rsidRPr="00FF6224">
        <w:rPr>
          <w:lang w:val="en-GB"/>
        </w:rPr>
        <w:t>fgr_region_left</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 </w:t>
      </w:r>
      <w:proofErr w:type="spellStart"/>
      <w:r w:rsidR="00FF6224" w:rsidRPr="00FF6224">
        <w:rPr>
          <w:lang w:val="en-GB"/>
        </w:rPr>
        <w:t>fgr_region_</w:t>
      </w:r>
      <w:r w:rsidR="00FF6224">
        <w:rPr>
          <w:lang w:val="en-GB"/>
        </w:rPr>
        <w:t>width</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&amp;&amp;</w:t>
      </w:r>
      <w:r w:rsidR="00FF6224">
        <w:rPr>
          <w:lang w:val="en-GB"/>
        </w:rPr>
        <w:br/>
      </w:r>
      <w:r w:rsidR="00FF6224">
        <w:rPr>
          <w:lang w:val="en-GB"/>
        </w:rPr>
        <w:tab/>
      </w:r>
      <w:r w:rsidR="00FF6224">
        <w:rPr>
          <w:lang w:val="en-GB"/>
        </w:rPr>
        <w:tab/>
      </w:r>
      <w:r w:rsidR="00FF6224">
        <w:rPr>
          <w:lang w:val="en-GB"/>
        </w:rPr>
        <w:tab/>
        <w:t xml:space="preserve">y &gt;= </w:t>
      </w:r>
      <w:proofErr w:type="spellStart"/>
      <w:r w:rsidR="00FF6224" w:rsidRPr="00FF6224">
        <w:rPr>
          <w:lang w:val="en-GB"/>
        </w:rPr>
        <w:t>fgr_region_</w:t>
      </w:r>
      <w:r w:rsidR="00FF6224">
        <w:rPr>
          <w:lang w:val="en-GB"/>
        </w:rPr>
        <w:t>top</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&amp;&amp;</w:t>
      </w:r>
      <w:r w:rsidR="000053AD">
        <w:rPr>
          <w:lang w:val="en-GB"/>
        </w:rPr>
        <w:t xml:space="preserve"> y</w:t>
      </w:r>
      <w:r w:rsidR="00FF6224">
        <w:rPr>
          <w:lang w:val="en-GB"/>
        </w:rPr>
        <w:t xml:space="preserve"> &lt; </w:t>
      </w:r>
      <w:proofErr w:type="spellStart"/>
      <w:r w:rsidR="00FF6224" w:rsidRPr="00FF6224">
        <w:rPr>
          <w:lang w:val="en-GB"/>
        </w:rPr>
        <w:t>fgr_region_</w:t>
      </w:r>
      <w:r w:rsidR="00FF6224">
        <w:rPr>
          <w:lang w:val="en-GB"/>
        </w:rPr>
        <w:t>top</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FF6224">
        <w:rPr>
          <w:lang w:val="en-GB"/>
        </w:rPr>
        <w:t xml:space="preserve"> + </w:t>
      </w:r>
      <w:proofErr w:type="spellStart"/>
      <w:r w:rsidR="00FF6224" w:rsidRPr="00FF6224">
        <w:rPr>
          <w:lang w:val="en-GB"/>
        </w:rPr>
        <w:t>fgr_region_</w:t>
      </w:r>
      <w:r w:rsidR="00FF6224">
        <w:rPr>
          <w:lang w:val="en-GB"/>
        </w:rPr>
        <w:t>height</w:t>
      </w:r>
      <w:proofErr w:type="spellEnd"/>
      <w:r w:rsidR="00FF6224" w:rsidRPr="00FF6224">
        <w:rPr>
          <w:lang w:val="en-GB"/>
        </w:rPr>
        <w:t xml:space="preserve">[ </w:t>
      </w:r>
      <w:proofErr w:type="spellStart"/>
      <w:r w:rsidR="00FF6224" w:rsidRPr="00FF6224">
        <w:rPr>
          <w:lang w:val="en-GB"/>
        </w:rPr>
        <w:t>i</w:t>
      </w:r>
      <w:proofErr w:type="spellEnd"/>
      <w:r w:rsidR="00FF6224" w:rsidRPr="00FF6224">
        <w:rPr>
          <w:lang w:val="en-GB"/>
        </w:rPr>
        <w:t xml:space="preserve"> ]</w:t>
      </w:r>
      <w:r w:rsidR="000053AD">
        <w:rPr>
          <w:lang w:val="en-GB"/>
        </w:rPr>
        <w:t xml:space="preserve"> </w:t>
      </w:r>
      <w:r>
        <w:rPr>
          <w:lang w:val="en-GB"/>
        </w:rPr>
        <w:t>)</w:t>
      </w:r>
      <w:r w:rsidRPr="00F2523B">
        <w:rPr>
          <w:lang w:val="en-GB"/>
        </w:rPr>
        <w:br/>
      </w:r>
      <w:r w:rsidRPr="00F2523B">
        <w:rPr>
          <w:lang w:val="en-GB"/>
        </w:rPr>
        <w:tab/>
      </w:r>
      <w:r w:rsidRPr="00F2523B">
        <w:rPr>
          <w:lang w:val="en-GB"/>
        </w:rPr>
        <w:tab/>
      </w:r>
      <w:r>
        <w:rPr>
          <w:lang w:val="en-GB"/>
        </w:rPr>
        <w:t>if (</w:t>
      </w:r>
      <w:r w:rsidR="000053AD">
        <w:rPr>
          <w:lang w:val="en-GB"/>
        </w:rPr>
        <w:t xml:space="preserve"> </w:t>
      </w:r>
      <w:proofErr w:type="spellStart"/>
      <w:r w:rsidR="000053AD" w:rsidRPr="000053AD">
        <w:rPr>
          <w:lang w:val="en-GB"/>
        </w:rPr>
        <w:t>fgr_film_grain_enabled_flag</w:t>
      </w:r>
      <w:proofErr w:type="spellEnd"/>
      <w:r w:rsidR="000053AD">
        <w:rPr>
          <w:lang w:val="en-GB"/>
        </w:rPr>
        <w:t>[ </w:t>
      </w:r>
      <w:proofErr w:type="spellStart"/>
      <w:r w:rsidR="000053AD">
        <w:rPr>
          <w:lang w:val="en-GB"/>
        </w:rPr>
        <w:t>i</w:t>
      </w:r>
      <w:proofErr w:type="spellEnd"/>
      <w:r w:rsidR="000053AD">
        <w:rPr>
          <w:lang w:val="en-GB"/>
        </w:rPr>
        <w:t xml:space="preserve"> ] </w:t>
      </w:r>
      <w:r>
        <w:rPr>
          <w:lang w:val="en-GB"/>
        </w:rPr>
        <w:t>) {</w:t>
      </w:r>
      <w:r w:rsidR="00130721">
        <w:rPr>
          <w:lang w:val="en-GB"/>
        </w:rPr>
        <w:tab/>
      </w:r>
      <w:r w:rsidRPr="00F2523B">
        <w:rPr>
          <w:lang w:val="en-GB"/>
        </w:rPr>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lang w:val="en-GB"/>
        </w:rPr>
        <w:t>23</w:t>
      </w:r>
      <w:r w:rsidRPr="00F2523B">
        <w:rPr>
          <w:lang w:val="en-GB"/>
        </w:rPr>
        <w:fldChar w:fldCharType="end"/>
      </w:r>
      <w:r w:rsidRPr="00F2523B">
        <w:rPr>
          <w:lang w:val="en-GB"/>
        </w:rPr>
        <w:t>)</w:t>
      </w:r>
      <w:r>
        <w:rPr>
          <w:lang w:val="en-GB"/>
        </w:rPr>
        <w:br/>
      </w:r>
      <w:r>
        <w:rPr>
          <w:lang w:val="en-GB"/>
        </w:rPr>
        <w:tab/>
      </w:r>
      <w:r>
        <w:rPr>
          <w:lang w:val="en-GB"/>
        </w:rPr>
        <w:tab/>
      </w:r>
      <w:r>
        <w:rPr>
          <w:lang w:val="en-GB"/>
        </w:rPr>
        <w:tab/>
      </w:r>
      <w:proofErr w:type="spellStart"/>
      <w:r w:rsidR="00130721" w:rsidRPr="00130721">
        <w:rPr>
          <w:lang w:val="en-GB"/>
        </w:rPr>
        <w:t>intensityIntervalMin</w:t>
      </w:r>
      <w:proofErr w:type="spellEnd"/>
      <w:r w:rsidR="00130721" w:rsidRPr="00130721">
        <w:rPr>
          <w:lang w:val="en-GB"/>
        </w:rPr>
        <w:t>[ c ][ x ][ y ] =</w:t>
      </w:r>
      <w:r w:rsidR="000053AD">
        <w:rPr>
          <w:lang w:val="en-GB"/>
        </w:rPr>
        <w:t xml:space="preserve"> </w:t>
      </w:r>
      <w:proofErr w:type="spellStart"/>
      <w:r w:rsidR="000053AD" w:rsidRPr="000053AD">
        <w:rPr>
          <w:lang w:val="en-GB"/>
        </w:rPr>
        <w:t>fgr_region_interval_min</w:t>
      </w:r>
      <w:proofErr w:type="spellEnd"/>
      <w:r w:rsidR="000053AD" w:rsidRPr="000053AD">
        <w:rPr>
          <w:lang w:val="en-GB"/>
        </w:rPr>
        <w:t xml:space="preserve">[ </w:t>
      </w:r>
      <w:proofErr w:type="spellStart"/>
      <w:r w:rsidR="000053AD" w:rsidRPr="000053AD">
        <w:rPr>
          <w:lang w:val="en-GB"/>
        </w:rPr>
        <w:t>i</w:t>
      </w:r>
      <w:proofErr w:type="spellEnd"/>
      <w:r w:rsidR="000053AD" w:rsidRPr="000053AD">
        <w:rPr>
          <w:lang w:val="en-GB"/>
        </w:rPr>
        <w:t xml:space="preserve"> ][ c ]</w:t>
      </w:r>
      <w:r w:rsidR="00130721">
        <w:rPr>
          <w:lang w:val="en-GB"/>
        </w:rPr>
        <w:br/>
      </w:r>
      <w:r w:rsidR="00130721">
        <w:rPr>
          <w:lang w:val="en-GB"/>
        </w:rPr>
        <w:tab/>
      </w:r>
      <w:r w:rsidR="00130721">
        <w:rPr>
          <w:lang w:val="en-GB"/>
        </w:rPr>
        <w:tab/>
      </w:r>
      <w:r w:rsidR="00130721">
        <w:rPr>
          <w:lang w:val="en-GB"/>
        </w:rPr>
        <w:tab/>
      </w:r>
      <w:proofErr w:type="spellStart"/>
      <w:r w:rsidR="00130721" w:rsidRPr="007B5FD4">
        <w:rPr>
          <w:rFonts w:eastAsia="Times New Roman"/>
          <w:lang w:eastAsia="ko-KR"/>
        </w:rPr>
        <w:t>intensityIntervalM</w:t>
      </w:r>
      <w:r w:rsidR="00130721">
        <w:rPr>
          <w:rFonts w:eastAsia="Times New Roman"/>
          <w:lang w:eastAsia="ko-KR"/>
        </w:rPr>
        <w:t>ax</w:t>
      </w:r>
      <w:proofErr w:type="spellEnd"/>
      <w:r w:rsidR="00130721" w:rsidRPr="00C0102B">
        <w:rPr>
          <w:rFonts w:eastAsia="Times New Roman"/>
          <w:lang w:eastAsia="ko-KR"/>
        </w:rPr>
        <w:t>[ c ][ x ][ y ]</w:t>
      </w:r>
      <w:r w:rsidR="00130721">
        <w:rPr>
          <w:rFonts w:eastAsia="Times New Roman"/>
          <w:lang w:eastAsia="ko-KR"/>
        </w:rPr>
        <w:t xml:space="preserve"> </w:t>
      </w:r>
      <w:r w:rsidR="00130721" w:rsidRPr="007B5FD4">
        <w:rPr>
          <w:lang w:val="en-GB"/>
        </w:rPr>
        <w:t>= </w:t>
      </w:r>
      <w:proofErr w:type="spellStart"/>
      <w:r w:rsidR="000053AD" w:rsidRPr="000053AD">
        <w:rPr>
          <w:lang w:val="en-GB"/>
        </w:rPr>
        <w:t>fgr_region_interval_max</w:t>
      </w:r>
      <w:proofErr w:type="spellEnd"/>
      <w:r w:rsidR="000053AD" w:rsidRPr="000053AD">
        <w:rPr>
          <w:lang w:val="en-GB"/>
        </w:rPr>
        <w:t xml:space="preserve">[ </w:t>
      </w:r>
      <w:proofErr w:type="spellStart"/>
      <w:r w:rsidR="000053AD" w:rsidRPr="000053AD">
        <w:rPr>
          <w:lang w:val="en-GB"/>
        </w:rPr>
        <w:t>i</w:t>
      </w:r>
      <w:proofErr w:type="spellEnd"/>
      <w:r w:rsidR="000053AD" w:rsidRPr="000053AD">
        <w:rPr>
          <w:lang w:val="en-GB"/>
        </w:rPr>
        <w:t xml:space="preserve"> ][ c ]</w:t>
      </w:r>
      <w:r w:rsidRPr="00F2523B">
        <w:rPr>
          <w:lang w:val="en-GB"/>
        </w:rPr>
        <w:br/>
      </w:r>
      <w:r w:rsidRPr="007B5FD4">
        <w:rPr>
          <w:lang w:val="en-GB"/>
        </w:rPr>
        <w:tab/>
      </w:r>
      <w:r>
        <w:rPr>
          <w:lang w:val="en-GB"/>
        </w:rPr>
        <w:tab/>
        <w:t>} else {</w:t>
      </w:r>
      <w:r>
        <w:rPr>
          <w:lang w:val="en-GB"/>
        </w:rPr>
        <w:br/>
      </w:r>
      <w:r w:rsidR="00130721">
        <w:rPr>
          <w:lang w:val="en-GB"/>
        </w:rPr>
        <w:tab/>
      </w:r>
      <w:r w:rsidR="00130721">
        <w:rPr>
          <w:lang w:val="en-GB"/>
        </w:rPr>
        <w:tab/>
      </w:r>
      <w:r w:rsidR="00130721">
        <w:rPr>
          <w:lang w:val="en-GB"/>
        </w:rPr>
        <w:tab/>
      </w:r>
      <w:proofErr w:type="spellStart"/>
      <w:r w:rsidR="00130721" w:rsidRPr="00130721">
        <w:rPr>
          <w:lang w:val="en-GB"/>
        </w:rPr>
        <w:t>intensityIntervalMin</w:t>
      </w:r>
      <w:proofErr w:type="spellEnd"/>
      <w:r w:rsidR="00130721" w:rsidRPr="00130721">
        <w:rPr>
          <w:lang w:val="en-GB"/>
        </w:rPr>
        <w:t>[ c ][ x ][ y ] =</w:t>
      </w:r>
      <w:r w:rsidR="00130721">
        <w:rPr>
          <w:lang w:val="en-GB"/>
        </w:rPr>
        <w:t xml:space="preserve"> 1</w:t>
      </w:r>
      <w:r w:rsidR="00130721">
        <w:rPr>
          <w:lang w:val="en-GB"/>
        </w:rPr>
        <w:br/>
      </w:r>
      <w:r w:rsidR="00130721">
        <w:rPr>
          <w:lang w:val="en-GB"/>
        </w:rPr>
        <w:tab/>
      </w:r>
      <w:r w:rsidR="00130721">
        <w:rPr>
          <w:lang w:val="en-GB"/>
        </w:rPr>
        <w:tab/>
      </w:r>
      <w:r w:rsidR="00130721">
        <w:rPr>
          <w:lang w:val="en-GB"/>
        </w:rPr>
        <w:tab/>
      </w:r>
      <w:proofErr w:type="spellStart"/>
      <w:r w:rsidR="00130721" w:rsidRPr="007B5FD4">
        <w:rPr>
          <w:rFonts w:eastAsia="Times New Roman"/>
          <w:lang w:eastAsia="ko-KR"/>
        </w:rPr>
        <w:t>intensityIntervalM</w:t>
      </w:r>
      <w:r w:rsidR="00130721">
        <w:rPr>
          <w:rFonts w:eastAsia="Times New Roman"/>
          <w:lang w:eastAsia="ko-KR"/>
        </w:rPr>
        <w:t>ax</w:t>
      </w:r>
      <w:proofErr w:type="spellEnd"/>
      <w:r w:rsidR="00130721" w:rsidRPr="00C0102B">
        <w:rPr>
          <w:rFonts w:eastAsia="Times New Roman"/>
          <w:lang w:eastAsia="ko-KR"/>
        </w:rPr>
        <w:t>[ c ][ x ][ y ]</w:t>
      </w:r>
      <w:r w:rsidR="00130721">
        <w:rPr>
          <w:rFonts w:eastAsia="Times New Roman"/>
          <w:lang w:eastAsia="ko-KR"/>
        </w:rPr>
        <w:t xml:space="preserve"> </w:t>
      </w:r>
      <w:r w:rsidR="00130721" w:rsidRPr="007B5FD4">
        <w:rPr>
          <w:lang w:val="en-GB"/>
        </w:rPr>
        <w:t>= </w:t>
      </w:r>
      <w:r w:rsidR="00130721">
        <w:rPr>
          <w:lang w:val="en-GB"/>
        </w:rPr>
        <w:t>0</w:t>
      </w:r>
      <w:r w:rsidR="00130721" w:rsidRPr="007B5FD4">
        <w:rPr>
          <w:lang w:val="en-GB"/>
        </w:rPr>
        <w:br/>
      </w:r>
      <w:r>
        <w:rPr>
          <w:lang w:val="en-GB"/>
        </w:rPr>
        <w:tab/>
        <w:t>}</w:t>
      </w:r>
    </w:p>
    <w:p w14:paraId="1B0674F3" w14:textId="77777777" w:rsidR="007F644B" w:rsidRPr="00F2523B" w:rsidRDefault="007F644B" w:rsidP="007F644B">
      <w:pPr>
        <w:keepNext/>
        <w:rPr>
          <w:rFonts w:eastAsia="Times New Roman"/>
        </w:rPr>
      </w:pPr>
      <w:r w:rsidRPr="00F2523B">
        <w:rPr>
          <w:rFonts w:eastAsia="Times New Roman"/>
        </w:rPr>
        <w:t xml:space="preserve">Depending on the value of </w:t>
      </w:r>
      <w:proofErr w:type="spellStart"/>
      <w:r w:rsidRPr="00F2523B">
        <w:rPr>
          <w:rFonts w:eastAsia="Times New Roman"/>
        </w:rPr>
        <w:t>fgr_model_id</w:t>
      </w:r>
      <w:proofErr w:type="spellEnd"/>
      <w:r w:rsidRPr="00F2523B">
        <w:rPr>
          <w:rFonts w:eastAsia="Times New Roman"/>
        </w:rPr>
        <w:t>, the selection of the one or more intensity intervals for the sample value Î[ c ][ x ][ y ] is specified as follows:</w:t>
      </w:r>
    </w:p>
    <w:p w14:paraId="61C15C20"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The variable </w:t>
      </w:r>
      <w:proofErr w:type="spellStart"/>
      <w:r w:rsidRPr="00F2523B">
        <w:rPr>
          <w:lang w:val="en-GB"/>
        </w:rPr>
        <w:t>numApplicableIntensityIntervals</w:t>
      </w:r>
      <w:proofErr w:type="spellEnd"/>
      <w:r w:rsidRPr="00F2523B">
        <w:rPr>
          <w:lang w:val="en-GB"/>
        </w:rPr>
        <w:t>[ c ][ x ][ y ] is initially set equal to 0.</w:t>
      </w:r>
    </w:p>
    <w:p w14:paraId="51F82D4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the following applies:</w:t>
      </w:r>
    </w:p>
    <w:p w14:paraId="38ED43EC" w14:textId="77777777" w:rsidR="007F644B" w:rsidRPr="00F2523B" w:rsidRDefault="007F644B" w:rsidP="00CC1094">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720"/>
        <w:rPr>
          <w:rFonts w:eastAsia="Times New Roman"/>
          <w:lang w:eastAsia="ko-KR"/>
        </w:rPr>
      </w:pPr>
      <w:r w:rsidRPr="00F2523B">
        <w:rPr>
          <w:rFonts w:eastAsia="Times New Roman"/>
          <w:lang w:eastAsia="ko-KR"/>
        </w:rPr>
        <w:t>The top-left sample location ( </w:t>
      </w:r>
      <w:proofErr w:type="spellStart"/>
      <w:r w:rsidRPr="00F2523B">
        <w:rPr>
          <w:rFonts w:eastAsia="Times New Roman"/>
          <w:lang w:eastAsia="ko-KR"/>
        </w:rPr>
        <w:t>xB</w:t>
      </w:r>
      <w:proofErr w:type="spellEnd"/>
      <w:r w:rsidRPr="00F2523B">
        <w:rPr>
          <w:rFonts w:eastAsia="Times New Roman"/>
          <w:lang w:eastAsia="ko-KR"/>
        </w:rPr>
        <w:t>, </w:t>
      </w:r>
      <w:proofErr w:type="spellStart"/>
      <w:r w:rsidRPr="00F2523B">
        <w:rPr>
          <w:rFonts w:eastAsia="Times New Roman"/>
          <w:lang w:eastAsia="ko-KR"/>
        </w:rPr>
        <w:t>yB</w:t>
      </w:r>
      <w:proofErr w:type="spellEnd"/>
      <w:r w:rsidRPr="00F2523B">
        <w:rPr>
          <w:rFonts w:eastAsia="Times New Roman"/>
          <w:lang w:eastAsia="ko-KR"/>
        </w:rPr>
        <w:t xml:space="preserve"> ) of the current </w:t>
      </w:r>
      <w:r w:rsidRPr="00F2523B">
        <w:rPr>
          <w:rFonts w:eastAsia="Times New Roman"/>
        </w:rPr>
        <w:t xml:space="preserve">8x8 </w:t>
      </w:r>
      <w:r w:rsidRPr="00F2523B">
        <w:rPr>
          <w:rFonts w:eastAsia="Times New Roman"/>
          <w:lang w:eastAsia="ko-KR"/>
        </w:rPr>
        <w:t xml:space="preserve">block b that contains the sample value </w:t>
      </w:r>
      <w:r w:rsidRPr="00F2523B">
        <w:rPr>
          <w:rFonts w:eastAsia="Times New Roman"/>
        </w:rPr>
        <w:t>Î[ c ][ x ][ y ]</w:t>
      </w:r>
      <w:r w:rsidRPr="00F2523B">
        <w:rPr>
          <w:rFonts w:eastAsia="Times New Roman"/>
          <w:lang w:eastAsia="ko-KR"/>
        </w:rPr>
        <w:t xml:space="preserve"> is derived as </w:t>
      </w:r>
      <w:r w:rsidRPr="00F2523B">
        <w:rPr>
          <w:rFonts w:eastAsia="Times New Roman"/>
        </w:rPr>
        <w:t>( </w:t>
      </w:r>
      <w:proofErr w:type="spellStart"/>
      <w:r w:rsidRPr="00F2523B">
        <w:rPr>
          <w:rFonts w:eastAsia="Times New Roman"/>
        </w:rPr>
        <w:t>xB</w:t>
      </w:r>
      <w:proofErr w:type="spellEnd"/>
      <w:r w:rsidRPr="00F2523B">
        <w:rPr>
          <w:rFonts w:eastAsia="Times New Roman"/>
        </w:rPr>
        <w:t>, </w:t>
      </w:r>
      <w:proofErr w:type="spellStart"/>
      <w:r w:rsidRPr="00F2523B">
        <w:rPr>
          <w:rFonts w:eastAsia="Times New Roman"/>
        </w:rPr>
        <w:t>yB</w:t>
      </w:r>
      <w:proofErr w:type="spellEnd"/>
      <w:r w:rsidRPr="00F2523B">
        <w:rPr>
          <w:rFonts w:eastAsia="Times New Roman"/>
        </w:rPr>
        <w:t> ) = ( x / </w:t>
      </w:r>
      <w:r w:rsidRPr="00F2523B">
        <w:rPr>
          <w:rFonts w:eastAsia="Times New Roman"/>
          <w:lang w:eastAsia="ko-KR"/>
        </w:rPr>
        <w:t>8</w:t>
      </w:r>
      <w:r w:rsidRPr="00F2523B">
        <w:rPr>
          <w:rFonts w:eastAsia="Times New Roman"/>
        </w:rPr>
        <w:t>, y / </w:t>
      </w:r>
      <w:r w:rsidRPr="00F2523B">
        <w:rPr>
          <w:rFonts w:eastAsia="Times New Roman"/>
          <w:lang w:eastAsia="ko-KR"/>
        </w:rPr>
        <w:t>8 </w:t>
      </w:r>
      <w:r w:rsidRPr="00F2523B">
        <w:rPr>
          <w:rFonts w:eastAsia="Times New Roman"/>
        </w:rPr>
        <w:t>).</w:t>
      </w:r>
    </w:p>
    <w:p w14:paraId="015393BF" w14:textId="77777777" w:rsidR="007F644B" w:rsidRPr="00F2523B" w:rsidRDefault="007F644B" w:rsidP="00CC1094">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720"/>
        <w:rPr>
          <w:rFonts w:eastAsia="Times New Roman"/>
          <w:lang w:eastAsia="ko-KR"/>
        </w:rPr>
      </w:pPr>
      <w:r w:rsidRPr="00F2523B">
        <w:rPr>
          <w:rFonts w:eastAsia="Times New Roman"/>
          <w:lang w:eastAsia="ko-KR"/>
        </w:rPr>
        <w:t xml:space="preserve">The average value </w:t>
      </w:r>
      <w:proofErr w:type="spellStart"/>
      <w:r w:rsidRPr="00F2523B">
        <w:rPr>
          <w:rFonts w:eastAsia="Times New Roman"/>
        </w:rPr>
        <w:t>b</w:t>
      </w:r>
      <w:r w:rsidRPr="00F2523B">
        <w:rPr>
          <w:rFonts w:eastAsia="Times New Roman"/>
          <w:vertAlign w:val="subscript"/>
        </w:rPr>
        <w:t>avg</w:t>
      </w:r>
      <w:proofErr w:type="spellEnd"/>
      <w:r w:rsidRPr="00F2523B">
        <w:rPr>
          <w:rFonts w:eastAsia="Times New Roman"/>
          <w:lang w:eastAsia="ko-KR"/>
        </w:rPr>
        <w:t xml:space="preserve"> of the current 8x8 block b is derived as follows:</w:t>
      </w:r>
    </w:p>
    <w:p w14:paraId="7E57C626" w14:textId="77777777" w:rsidR="007F644B" w:rsidRPr="00F2523B" w:rsidRDefault="007F644B" w:rsidP="007F644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170"/>
          <w:tab w:val="left" w:pos="1710"/>
          <w:tab w:val="left" w:pos="1980"/>
          <w:tab w:val="center" w:pos="4849"/>
          <w:tab w:val="right" w:pos="9696"/>
        </w:tabs>
        <w:spacing w:before="193" w:after="240"/>
        <w:ind w:left="1170"/>
        <w:jc w:val="left"/>
        <w:rPr>
          <w:lang w:val="en-GB" w:eastAsia="ko-KR"/>
        </w:rPr>
      </w:pPr>
      <w:r w:rsidRPr="00F2523B">
        <w:rPr>
          <w:lang w:val="en-GB"/>
        </w:rPr>
        <w:t>sum8x8 = 0</w:t>
      </w:r>
      <w:r w:rsidRPr="00F2523B">
        <w:rPr>
          <w:lang w:val="en-GB"/>
        </w:rPr>
        <w:br/>
      </w:r>
      <w:r w:rsidRPr="00F2523B">
        <w:rPr>
          <w:lang w:val="en-GB" w:eastAsia="ko-KR"/>
        </w:rPr>
        <w:t>for( </w:t>
      </w:r>
      <w:proofErr w:type="spellStart"/>
      <w:r w:rsidRPr="00F2523B">
        <w:rPr>
          <w:lang w:val="en-GB" w:eastAsia="ko-KR"/>
        </w:rPr>
        <w:t>i</w:t>
      </w:r>
      <w:proofErr w:type="spellEnd"/>
      <w:r w:rsidRPr="00F2523B">
        <w:rPr>
          <w:lang w:val="en-GB" w:eastAsia="ko-KR"/>
        </w:rPr>
        <w:t xml:space="preserve"> = 0; </w:t>
      </w:r>
      <w:proofErr w:type="spellStart"/>
      <w:r w:rsidRPr="00F2523B">
        <w:rPr>
          <w:lang w:val="en-GB" w:eastAsia="ko-KR"/>
        </w:rPr>
        <w:t>i</w:t>
      </w:r>
      <w:proofErr w:type="spellEnd"/>
      <w:r w:rsidRPr="00F2523B">
        <w:rPr>
          <w:lang w:val="en-GB" w:eastAsia="ko-KR"/>
        </w:rPr>
        <w:t xml:space="preserve"> &lt; 8; </w:t>
      </w:r>
      <w:proofErr w:type="spellStart"/>
      <w:r w:rsidRPr="00F2523B">
        <w:rPr>
          <w:lang w:val="en-GB" w:eastAsia="ko-KR"/>
        </w:rPr>
        <w:t>i</w:t>
      </w:r>
      <w:proofErr w:type="spellEnd"/>
      <w:r w:rsidRPr="00F2523B">
        <w:rPr>
          <w:lang w:val="en-GB" w:eastAsia="ko-KR"/>
        </w:rPr>
        <w:t>++ )</w:t>
      </w:r>
      <w:r w:rsidRPr="00F2523B">
        <w:rPr>
          <w:lang w:val="en-GB" w:eastAsia="ko-KR"/>
        </w:rPr>
        <w:br/>
      </w:r>
      <w:r w:rsidRPr="00F2523B">
        <w:rPr>
          <w:lang w:val="en-GB" w:eastAsia="ko-KR"/>
        </w:rPr>
        <w:tab/>
        <w:t xml:space="preserve">for( j = 0; j &lt; 8; </w:t>
      </w:r>
      <w:proofErr w:type="spellStart"/>
      <w:r w:rsidRPr="00F2523B">
        <w:rPr>
          <w:lang w:val="en-GB" w:eastAsia="ko-KR"/>
        </w:rPr>
        <w:t>j++</w:t>
      </w:r>
      <w:proofErr w:type="spellEnd"/>
      <w:r w:rsidRPr="00F2523B">
        <w:rPr>
          <w:lang w:val="en-GB" w:eastAsia="ko-KR"/>
        </w:rPr>
        <w:t> )</w:t>
      </w:r>
      <w:r w:rsidRPr="00F2523B">
        <w:rPr>
          <w:lang w:val="en-GB" w:eastAsia="ko-KR"/>
        </w:rPr>
        <w:br/>
      </w:r>
      <w:r w:rsidRPr="00F2523B">
        <w:rPr>
          <w:lang w:val="en-GB" w:eastAsia="ko-KR"/>
        </w:rPr>
        <w:tab/>
      </w:r>
      <w:r w:rsidRPr="00F2523B">
        <w:rPr>
          <w:lang w:val="en-GB" w:eastAsia="ko-KR"/>
        </w:rPr>
        <w:tab/>
      </w:r>
      <w:r w:rsidRPr="00F2523B">
        <w:rPr>
          <w:lang w:val="en-GB"/>
        </w:rPr>
        <w:t>sum8x8  +=  Î[ c ][ </w:t>
      </w:r>
      <w:proofErr w:type="spellStart"/>
      <w:r w:rsidRPr="00F2523B">
        <w:rPr>
          <w:lang w:val="en-GB" w:eastAsia="ko-KR"/>
        </w:rPr>
        <w:t>xB</w:t>
      </w:r>
      <w:proofErr w:type="spellEnd"/>
      <w:r w:rsidRPr="00F2523B">
        <w:rPr>
          <w:lang w:val="en-GB" w:eastAsia="ko-KR"/>
        </w:rPr>
        <w:t> * 8 + </w:t>
      </w:r>
      <w:proofErr w:type="spellStart"/>
      <w:r w:rsidRPr="00F2523B">
        <w:rPr>
          <w:lang w:val="en-GB" w:eastAsia="ko-KR"/>
        </w:rPr>
        <w:t>i</w:t>
      </w:r>
      <w:proofErr w:type="spellEnd"/>
      <w:r w:rsidRPr="00F2523B">
        <w:rPr>
          <w:lang w:val="en-GB" w:eastAsia="ko-KR"/>
        </w:rPr>
        <w:t> ][</w:t>
      </w:r>
      <w:proofErr w:type="spellStart"/>
      <w:r w:rsidRPr="00F2523B">
        <w:rPr>
          <w:lang w:val="en-GB"/>
        </w:rPr>
        <w:t>yB</w:t>
      </w:r>
      <w:proofErr w:type="spellEnd"/>
      <w:r w:rsidRPr="00F2523B">
        <w:rPr>
          <w:lang w:val="en-GB"/>
        </w:rPr>
        <w:t> * 8 + j ]</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23</w:t>
      </w:r>
      <w:r w:rsidRPr="00F2523B">
        <w:rPr>
          <w:lang w:val="en-GB"/>
        </w:rPr>
        <w:fldChar w:fldCharType="end"/>
      </w:r>
      <w:r w:rsidRPr="00F2523B">
        <w:rPr>
          <w:lang w:val="en-GB"/>
        </w:rPr>
        <w:t>)</w:t>
      </w:r>
      <w:r w:rsidRPr="00F2523B">
        <w:rPr>
          <w:lang w:val="en-GB"/>
        </w:rPr>
        <w:br/>
      </w:r>
      <w:proofErr w:type="spellStart"/>
      <w:r w:rsidRPr="00F2523B">
        <w:rPr>
          <w:lang w:val="en-GB"/>
        </w:rPr>
        <w:t>b</w:t>
      </w:r>
      <w:r w:rsidRPr="00F2523B">
        <w:rPr>
          <w:vertAlign w:val="subscript"/>
          <w:lang w:val="en-GB"/>
        </w:rPr>
        <w:t>avg</w:t>
      </w:r>
      <w:proofErr w:type="spellEnd"/>
      <w:r w:rsidRPr="00F2523B">
        <w:rPr>
          <w:lang w:val="en-GB"/>
        </w:rPr>
        <w:t> = Clip3( 0, 255, ( sum8x8 + ( 1  &lt;&lt;  ( fgBitDepth[ c ] − </w:t>
      </w:r>
      <w:r w:rsidRPr="00F2523B">
        <w:rPr>
          <w:lang w:val="en-GB" w:eastAsia="ko-KR"/>
        </w:rPr>
        <w:t>3 </w:t>
      </w:r>
      <w:r w:rsidRPr="00F2523B">
        <w:rPr>
          <w:lang w:val="en-GB"/>
        </w:rPr>
        <w:t>) ) )  &gt;&gt;  ( fgBitDepth[ c ] − </w:t>
      </w:r>
      <w:r w:rsidRPr="00F2523B">
        <w:rPr>
          <w:lang w:val="en-GB" w:eastAsia="ko-KR"/>
        </w:rPr>
        <w:t>2 </w:t>
      </w:r>
      <w:r w:rsidRPr="00F2523B">
        <w:rPr>
          <w:lang w:val="en-GB"/>
        </w:rPr>
        <w:t>) )</w:t>
      </w:r>
    </w:p>
    <w:p w14:paraId="08598FC1" w14:textId="77777777" w:rsidR="007F644B" w:rsidRPr="00F2523B" w:rsidRDefault="007F644B" w:rsidP="00CC1094">
      <w:pPr>
        <w:numPr>
          <w:ilvl w:val="0"/>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720"/>
        <w:rPr>
          <w:rFonts w:eastAsia="Times New Roman"/>
          <w:lang w:eastAsia="ko-KR"/>
        </w:rPr>
      </w:pPr>
      <w:r w:rsidRPr="00F2523B">
        <w:rPr>
          <w:rFonts w:eastAsia="Times New Roman"/>
        </w:rPr>
        <w:t xml:space="preserve">The value of </w:t>
      </w:r>
      <w:proofErr w:type="spellStart"/>
      <w:r w:rsidRPr="00F2523B">
        <w:rPr>
          <w:rFonts w:eastAsia="Times New Roman"/>
        </w:rPr>
        <w:t>intensityIntervalIdx</w:t>
      </w:r>
      <w:proofErr w:type="spellEnd"/>
      <w:r w:rsidRPr="00F2523B">
        <w:rPr>
          <w:rFonts w:eastAsia="Times New Roman"/>
        </w:rPr>
        <w:t xml:space="preserve">[ c ][ x ][ y ][ j ] </w:t>
      </w:r>
      <w:r w:rsidRPr="00F2523B">
        <w:rPr>
          <w:rFonts w:eastAsia="Times New Roman"/>
          <w:lang w:eastAsia="ko-KR"/>
        </w:rPr>
        <w:t>is derived as follows:</w:t>
      </w:r>
    </w:p>
    <w:p w14:paraId="6EEC8600" w14:textId="1C194BBB" w:rsidR="007F644B" w:rsidRPr="00F2523B" w:rsidRDefault="007F644B" w:rsidP="007F644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170"/>
          <w:tab w:val="left" w:pos="1710"/>
          <w:tab w:val="left" w:pos="1980"/>
          <w:tab w:val="center" w:pos="4849"/>
          <w:tab w:val="right" w:pos="9696"/>
        </w:tabs>
        <w:spacing w:before="193" w:after="240"/>
        <w:ind w:left="1170"/>
        <w:jc w:val="left"/>
        <w:rPr>
          <w:lang w:val="en-GB"/>
        </w:rPr>
      </w:pPr>
      <w:r w:rsidRPr="00F2523B">
        <w:rPr>
          <w:lang w:val="en-GB"/>
        </w:rPr>
        <w:t>for( </w:t>
      </w:r>
      <w:proofErr w:type="spellStart"/>
      <w:r w:rsidRPr="00F2523B">
        <w:rPr>
          <w:lang w:val="en-GB"/>
        </w:rPr>
        <w:t>i</w:t>
      </w:r>
      <w:proofErr w:type="spellEnd"/>
      <w:r w:rsidRPr="00F2523B">
        <w:rPr>
          <w:lang w:val="en-GB"/>
        </w:rPr>
        <w:t> = </w:t>
      </w:r>
      <w:proofErr w:type="spellStart"/>
      <w:r w:rsidR="00130721" w:rsidRPr="007D7DB3">
        <w:rPr>
          <w:lang w:val="en-GB"/>
        </w:rPr>
        <w:t>intensityIntervalMin</w:t>
      </w:r>
      <w:proofErr w:type="spellEnd"/>
      <w:r w:rsidR="00130721" w:rsidRPr="007D7DB3">
        <w:rPr>
          <w:lang w:val="en-GB"/>
        </w:rPr>
        <w:t>[ c ][ x ][ y ]</w:t>
      </w:r>
      <w:r w:rsidRPr="00F2523B">
        <w:rPr>
          <w:lang w:val="en-GB"/>
        </w:rPr>
        <w:t xml:space="preserve">, j = 0; </w:t>
      </w:r>
      <w:proofErr w:type="spellStart"/>
      <w:r w:rsidRPr="00F2523B">
        <w:rPr>
          <w:lang w:val="en-GB"/>
        </w:rPr>
        <w:t>i</w:t>
      </w:r>
      <w:proofErr w:type="spellEnd"/>
      <w:r w:rsidRPr="00F2523B">
        <w:rPr>
          <w:lang w:val="en-GB"/>
        </w:rPr>
        <w:t> &lt;= </w:t>
      </w:r>
      <w:proofErr w:type="spellStart"/>
      <w:r w:rsidR="00130721" w:rsidRPr="007D7DB3">
        <w:rPr>
          <w:lang w:val="en-GB"/>
        </w:rPr>
        <w:t>intensityIntervalMax</w:t>
      </w:r>
      <w:proofErr w:type="spellEnd"/>
      <w:r w:rsidR="00130721" w:rsidRPr="007D7DB3">
        <w:rPr>
          <w:lang w:val="en-GB"/>
        </w:rPr>
        <w:t>[ c ][ x ][ y ]</w:t>
      </w:r>
      <w:r w:rsidRPr="00F2523B">
        <w:rPr>
          <w:lang w:val="en-GB"/>
        </w:rPr>
        <w:t xml:space="preserve">; </w:t>
      </w:r>
      <w:proofErr w:type="spellStart"/>
      <w:r w:rsidRPr="00F2523B">
        <w:rPr>
          <w:lang w:val="en-GB"/>
        </w:rPr>
        <w:t>i</w:t>
      </w:r>
      <w:proofErr w:type="spellEnd"/>
      <w:r w:rsidRPr="00F2523B">
        <w:rPr>
          <w:lang w:val="en-GB"/>
        </w:rPr>
        <w:t>++ )</w:t>
      </w:r>
      <w:r w:rsidRPr="00F2523B">
        <w:rPr>
          <w:lang w:val="en-GB"/>
        </w:rPr>
        <w:br/>
      </w:r>
      <w:r w:rsidRPr="00F2523B">
        <w:rPr>
          <w:lang w:val="en-GB"/>
        </w:rPr>
        <w:tab/>
        <w:t>if( </w:t>
      </w:r>
      <w:proofErr w:type="spellStart"/>
      <w:r w:rsidRPr="00F2523B">
        <w:rPr>
          <w:lang w:val="en-GB"/>
        </w:rPr>
        <w:t>b</w:t>
      </w:r>
      <w:r w:rsidRPr="00F2523B">
        <w:rPr>
          <w:vertAlign w:val="subscript"/>
          <w:lang w:val="en-GB"/>
        </w:rPr>
        <w:t>avg</w:t>
      </w:r>
      <w:proofErr w:type="spellEnd"/>
      <w:r w:rsidRPr="00F2523B">
        <w:rPr>
          <w:lang w:val="en-GB"/>
        </w:rPr>
        <w:t>  &gt;=  </w:t>
      </w:r>
      <w:proofErr w:type="spellStart"/>
      <w:r w:rsidRPr="00F2523B">
        <w:rPr>
          <w:lang w:val="en-GB"/>
        </w:rPr>
        <w:t>fgr_intensity_interval_lower_bound</w:t>
      </w:r>
      <w:proofErr w:type="spellEnd"/>
      <w:r w:rsidRPr="00F2523B">
        <w:rPr>
          <w:lang w:val="en-GB"/>
        </w:rPr>
        <w:t>[ c ][ </w:t>
      </w:r>
      <w:proofErr w:type="spellStart"/>
      <w:r w:rsidRPr="00F2523B">
        <w:rPr>
          <w:lang w:val="en-GB"/>
        </w:rPr>
        <w:t>i</w:t>
      </w:r>
      <w:proofErr w:type="spellEnd"/>
      <w:r w:rsidRPr="00F2523B">
        <w:rPr>
          <w:lang w:val="en-GB"/>
        </w:rPr>
        <w:t> ]  &amp;&amp;</w:t>
      </w:r>
      <w:r w:rsidRPr="00F2523B">
        <w:rPr>
          <w:lang w:val="en-GB"/>
        </w:rPr>
        <w:br/>
      </w:r>
      <w:r w:rsidRPr="00F2523B">
        <w:rPr>
          <w:lang w:val="en-GB"/>
        </w:rPr>
        <w:tab/>
      </w:r>
      <w:r w:rsidRPr="00F2523B">
        <w:rPr>
          <w:lang w:val="en-GB"/>
        </w:rPr>
        <w:tab/>
      </w:r>
      <w:r w:rsidRPr="00F2523B">
        <w:rPr>
          <w:lang w:val="en-GB"/>
        </w:rPr>
        <w:tab/>
      </w:r>
      <w:proofErr w:type="spellStart"/>
      <w:r w:rsidRPr="00F2523B">
        <w:rPr>
          <w:lang w:val="en-GB"/>
        </w:rPr>
        <w:t>b</w:t>
      </w:r>
      <w:r w:rsidRPr="00F2523B">
        <w:rPr>
          <w:vertAlign w:val="subscript"/>
          <w:lang w:val="en-GB"/>
        </w:rPr>
        <w:t>avg</w:t>
      </w:r>
      <w:proofErr w:type="spellEnd"/>
      <w:r w:rsidRPr="00F2523B">
        <w:rPr>
          <w:lang w:val="en-GB"/>
        </w:rPr>
        <w:t>  &lt;=  </w:t>
      </w:r>
      <w:proofErr w:type="spellStart"/>
      <w:r w:rsidRPr="00F2523B">
        <w:rPr>
          <w:lang w:val="en-GB"/>
        </w:rPr>
        <w:t>fgr_intensity_interval_upper_bound</w:t>
      </w:r>
      <w:proofErr w:type="spellEnd"/>
      <w:r w:rsidRPr="00F2523B">
        <w:rPr>
          <w:lang w:val="en-GB"/>
        </w:rPr>
        <w:t>[ c ][ </w:t>
      </w:r>
      <w:proofErr w:type="spellStart"/>
      <w:r w:rsidRPr="00F2523B">
        <w:rPr>
          <w:lang w:val="en-GB"/>
        </w:rPr>
        <w:t>i</w:t>
      </w:r>
      <w:proofErr w:type="spellEnd"/>
      <w:r w:rsidRPr="00F2523B">
        <w:rPr>
          <w:lang w:val="en-GB"/>
        </w:rPr>
        <w:t> ] ) {</w:t>
      </w:r>
      <w:r w:rsidRPr="00F2523B">
        <w:rPr>
          <w:lang w:val="en-GB"/>
        </w:rPr>
        <w:br/>
      </w:r>
      <w:r w:rsidRPr="00F2523B">
        <w:rPr>
          <w:lang w:val="en-GB"/>
        </w:rPr>
        <w:tab/>
      </w:r>
      <w:r w:rsidRPr="00F2523B">
        <w:rPr>
          <w:lang w:val="en-GB"/>
        </w:rPr>
        <w:tab/>
      </w:r>
      <w:proofErr w:type="spellStart"/>
      <w:r w:rsidRPr="00F2523B">
        <w:rPr>
          <w:lang w:val="en-GB"/>
        </w:rPr>
        <w:t>intensityIntervalIdx</w:t>
      </w:r>
      <w:proofErr w:type="spellEnd"/>
      <w:r w:rsidRPr="00F2523B">
        <w:rPr>
          <w:lang w:val="en-GB"/>
        </w:rPr>
        <w:t>[ c ][ x ][ y ][ j ] = </w:t>
      </w:r>
      <w:proofErr w:type="spellStart"/>
      <w:r w:rsidRPr="00F2523B">
        <w:rPr>
          <w:lang w:val="en-GB"/>
        </w:rPr>
        <w:t>i</w:t>
      </w:r>
      <w:proofErr w:type="spellEnd"/>
      <w:r w:rsidRPr="00F2523B">
        <w:rPr>
          <w:lang w:val="en-GB"/>
        </w:rPr>
        <w:tab/>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24</w:t>
      </w:r>
      <w:r w:rsidRPr="00F2523B">
        <w:rPr>
          <w:lang w:val="en-GB"/>
        </w:rPr>
        <w:fldChar w:fldCharType="end"/>
      </w:r>
      <w:r w:rsidRPr="00F2523B">
        <w:rPr>
          <w:lang w:val="en-GB"/>
        </w:rPr>
        <w:t>)</w:t>
      </w:r>
      <w:r w:rsidRPr="00F2523B">
        <w:rPr>
          <w:lang w:val="en-GB"/>
        </w:rPr>
        <w:br/>
      </w:r>
      <w:r w:rsidRPr="00F2523B">
        <w:rPr>
          <w:lang w:val="en-GB"/>
        </w:rPr>
        <w:tab/>
      </w:r>
      <w:r w:rsidRPr="00F2523B">
        <w:rPr>
          <w:lang w:val="en-GB"/>
        </w:rPr>
        <w:tab/>
      </w:r>
      <w:proofErr w:type="spellStart"/>
      <w:r w:rsidRPr="00F2523B">
        <w:rPr>
          <w:lang w:val="en-GB"/>
        </w:rPr>
        <w:t>j++</w:t>
      </w:r>
      <w:proofErr w:type="spellEnd"/>
      <w:r w:rsidRPr="00F2523B">
        <w:rPr>
          <w:lang w:val="en-GB"/>
        </w:rPr>
        <w:br/>
      </w:r>
      <w:r w:rsidRPr="00F2523B">
        <w:rPr>
          <w:lang w:val="en-GB"/>
        </w:rPr>
        <w:tab/>
        <w:t>}</w:t>
      </w:r>
      <w:r w:rsidRPr="00F2523B">
        <w:rPr>
          <w:lang w:val="en-GB"/>
        </w:rPr>
        <w:br/>
      </w:r>
      <w:proofErr w:type="spellStart"/>
      <w:r w:rsidRPr="00F2523B">
        <w:rPr>
          <w:lang w:val="en-GB"/>
        </w:rPr>
        <w:t>numApplicableIntensityIntervals</w:t>
      </w:r>
      <w:proofErr w:type="spellEnd"/>
      <w:r w:rsidRPr="00F2523B">
        <w:rPr>
          <w:lang w:val="en-GB"/>
        </w:rPr>
        <w:t>[ c ][ x ][ y ] = j</w:t>
      </w:r>
    </w:p>
    <w:p w14:paraId="02DD9242"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the value of </w:t>
      </w:r>
      <w:proofErr w:type="spellStart"/>
      <w:r w:rsidRPr="00F2523B">
        <w:rPr>
          <w:lang w:val="en-GB"/>
        </w:rPr>
        <w:t>intensityIntervalIdx</w:t>
      </w:r>
      <w:proofErr w:type="spellEnd"/>
      <w:r w:rsidRPr="00F2523B">
        <w:rPr>
          <w:lang w:val="en-GB"/>
        </w:rPr>
        <w:t>[ c ][ x ][ y ][ j ] is derived as follows:</w:t>
      </w:r>
    </w:p>
    <w:p w14:paraId="0940A2F4" w14:textId="0AA00503"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70"/>
          <w:tab w:val="left" w:pos="1588"/>
          <w:tab w:val="center" w:pos="4849"/>
          <w:tab w:val="right" w:pos="9696"/>
        </w:tabs>
        <w:spacing w:before="193" w:after="240"/>
        <w:ind w:left="562"/>
        <w:jc w:val="left"/>
        <w:rPr>
          <w:lang w:val="en-GB"/>
        </w:rPr>
      </w:pPr>
      <w:r w:rsidRPr="00F2523B">
        <w:rPr>
          <w:lang w:val="en-GB"/>
        </w:rPr>
        <w:t>I</w:t>
      </w:r>
      <w:r w:rsidRPr="00F2523B">
        <w:rPr>
          <w:vertAlign w:val="subscript"/>
          <w:lang w:val="en-GB"/>
        </w:rPr>
        <w:t>8</w:t>
      </w:r>
      <w:r w:rsidRPr="00F2523B">
        <w:rPr>
          <w:lang w:val="en-GB"/>
        </w:rPr>
        <w:t>[ c ][ x ][ y ] = ( fgBitDepth[ c ] </w:t>
      </w:r>
      <w:r w:rsidRPr="00F2523B">
        <w:rPr>
          <w:lang w:val="en-GB" w:eastAsia="ko-KR"/>
        </w:rPr>
        <w:t> = =  8 ) ? ( </w:t>
      </w:r>
      <w:r w:rsidRPr="00F2523B">
        <w:rPr>
          <w:lang w:val="en-GB"/>
        </w:rPr>
        <w:t>Î[ c ][ x ][ y ] :</w:t>
      </w:r>
      <w:r w:rsidRPr="00F2523B">
        <w:rPr>
          <w:lang w:val="en-GB"/>
        </w:rPr>
        <w:br/>
      </w:r>
      <w:r w:rsidRPr="00F2523B">
        <w:rPr>
          <w:lang w:val="en-GB"/>
        </w:rPr>
        <w:tab/>
      </w:r>
      <w:r w:rsidRPr="00F2523B">
        <w:rPr>
          <w:lang w:val="en-GB"/>
        </w:rPr>
        <w:tab/>
        <w:t>Clip3( 0, 255, ( Î[ c ][ x ][ y ] + ( 1  &lt;&lt;  ( fgBitDepth[ c ] − 9 ) ) )  &gt;&gt;  ( fgBitDepth[ c ] − 8 ) )</w:t>
      </w:r>
      <w:r w:rsidRPr="00F2523B">
        <w:rPr>
          <w:lang w:val="en-GB"/>
        </w:rPr>
        <w:br/>
        <w:t>for( </w:t>
      </w:r>
      <w:proofErr w:type="spellStart"/>
      <w:r w:rsidRPr="00F2523B">
        <w:rPr>
          <w:lang w:val="en-GB"/>
        </w:rPr>
        <w:t>i</w:t>
      </w:r>
      <w:proofErr w:type="spellEnd"/>
      <w:r w:rsidRPr="00F2523B">
        <w:rPr>
          <w:lang w:val="en-GB"/>
        </w:rPr>
        <w:t> = </w:t>
      </w:r>
      <w:proofErr w:type="spellStart"/>
      <w:r w:rsidR="00130721" w:rsidRPr="007D7DB3">
        <w:rPr>
          <w:lang w:val="en-GB"/>
        </w:rPr>
        <w:t>intensityIntervalMin</w:t>
      </w:r>
      <w:proofErr w:type="spellEnd"/>
      <w:r w:rsidR="00130721" w:rsidRPr="007D7DB3">
        <w:rPr>
          <w:lang w:val="en-GB"/>
        </w:rPr>
        <w:t>[ c ][ x ][ y ]</w:t>
      </w:r>
      <w:r w:rsidRPr="00F2523B">
        <w:rPr>
          <w:lang w:val="en-GB"/>
        </w:rPr>
        <w:t xml:space="preserve">, j = 0; </w:t>
      </w:r>
      <w:proofErr w:type="spellStart"/>
      <w:r w:rsidRPr="00F2523B">
        <w:rPr>
          <w:lang w:val="en-GB"/>
        </w:rPr>
        <w:t>i</w:t>
      </w:r>
      <w:proofErr w:type="spellEnd"/>
      <w:r w:rsidRPr="00F2523B">
        <w:rPr>
          <w:lang w:val="en-GB"/>
        </w:rPr>
        <w:t> &lt;= </w:t>
      </w:r>
      <w:proofErr w:type="spellStart"/>
      <w:r w:rsidR="00130721" w:rsidRPr="007D7DB3">
        <w:rPr>
          <w:lang w:val="en-GB"/>
        </w:rPr>
        <w:t>intensityIntervalMax</w:t>
      </w:r>
      <w:proofErr w:type="spellEnd"/>
      <w:r w:rsidR="00130721" w:rsidRPr="007D7DB3">
        <w:rPr>
          <w:lang w:val="en-GB"/>
        </w:rPr>
        <w:t>[ c ][ x ][ y ]</w:t>
      </w:r>
      <w:r w:rsidRPr="00F2523B">
        <w:rPr>
          <w:lang w:val="en-GB"/>
        </w:rPr>
        <w:t xml:space="preserve">; </w:t>
      </w:r>
      <w:proofErr w:type="spellStart"/>
      <w:r w:rsidRPr="00F2523B">
        <w:rPr>
          <w:lang w:val="en-GB"/>
        </w:rPr>
        <w:t>i</w:t>
      </w:r>
      <w:proofErr w:type="spellEnd"/>
      <w:r w:rsidRPr="00F2523B">
        <w:rPr>
          <w:lang w:val="en-GB"/>
        </w:rPr>
        <w:t>++ )</w:t>
      </w:r>
      <w:r w:rsidRPr="00F2523B">
        <w:rPr>
          <w:lang w:val="en-GB"/>
        </w:rPr>
        <w:br/>
      </w:r>
      <w:r w:rsidRPr="00F2523B">
        <w:rPr>
          <w:lang w:val="en-GB"/>
        </w:rPr>
        <w:tab/>
        <w:t>if( I</w:t>
      </w:r>
      <w:r w:rsidRPr="00F2523B">
        <w:rPr>
          <w:vertAlign w:val="subscript"/>
          <w:lang w:val="en-GB"/>
        </w:rPr>
        <w:t>8</w:t>
      </w:r>
      <w:r w:rsidRPr="00F2523B">
        <w:rPr>
          <w:lang w:val="en-GB"/>
        </w:rPr>
        <w:t>[ c ][ x ][ y ]  &gt;=  fgr_intensity_interval_lower_bound[ c ][ i ]  &amp;&amp;</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25</w:t>
      </w:r>
      <w:r w:rsidRPr="00F2523B">
        <w:rPr>
          <w:lang w:val="en-GB"/>
        </w:rPr>
        <w:fldChar w:fldCharType="end"/>
      </w:r>
      <w:r w:rsidRPr="00F2523B">
        <w:rPr>
          <w:lang w:val="en-GB"/>
        </w:rPr>
        <w:t>)</w:t>
      </w:r>
      <w:r w:rsidRPr="00F2523B">
        <w:rPr>
          <w:lang w:val="en-GB"/>
        </w:rPr>
        <w:br/>
      </w:r>
      <w:r w:rsidRPr="00F2523B">
        <w:rPr>
          <w:lang w:val="en-GB"/>
        </w:rPr>
        <w:tab/>
      </w:r>
      <w:r w:rsidRPr="00F2523B">
        <w:rPr>
          <w:lang w:val="en-GB"/>
        </w:rPr>
        <w:tab/>
      </w:r>
      <w:r w:rsidRPr="00F2523B">
        <w:rPr>
          <w:lang w:val="en-GB"/>
        </w:rPr>
        <w:tab/>
        <w:t>I</w:t>
      </w:r>
      <w:r w:rsidRPr="00F2523B">
        <w:rPr>
          <w:vertAlign w:val="subscript"/>
          <w:lang w:val="en-GB"/>
        </w:rPr>
        <w:t>8</w:t>
      </w:r>
      <w:r w:rsidRPr="00F2523B">
        <w:rPr>
          <w:lang w:val="en-GB"/>
        </w:rPr>
        <w:t>[ c ][ x ][ y ]  &lt;=  fgr_intensity_interval_upper_bound[ c ][ i ] ) {</w:t>
      </w:r>
      <w:r w:rsidRPr="00F2523B">
        <w:rPr>
          <w:lang w:val="en-GB"/>
        </w:rPr>
        <w:br/>
      </w:r>
      <w:r w:rsidRPr="00F2523B">
        <w:rPr>
          <w:lang w:val="en-GB"/>
        </w:rPr>
        <w:tab/>
      </w:r>
      <w:r w:rsidRPr="00F2523B">
        <w:rPr>
          <w:lang w:val="en-GB"/>
        </w:rPr>
        <w:tab/>
      </w:r>
      <w:proofErr w:type="spellStart"/>
      <w:r w:rsidRPr="00F2523B">
        <w:rPr>
          <w:lang w:val="en-GB"/>
        </w:rPr>
        <w:t>intensityIntervalIdx</w:t>
      </w:r>
      <w:proofErr w:type="spellEnd"/>
      <w:r w:rsidRPr="00F2523B">
        <w:rPr>
          <w:lang w:val="en-GB"/>
        </w:rPr>
        <w:t xml:space="preserve">[ c ][ x ][ y ][ j ] = </w:t>
      </w:r>
      <w:proofErr w:type="spellStart"/>
      <w:r w:rsidRPr="00F2523B">
        <w:rPr>
          <w:lang w:val="en-GB"/>
        </w:rPr>
        <w:t>i</w:t>
      </w:r>
      <w:proofErr w:type="spellEnd"/>
      <w:r w:rsidRPr="00F2523B">
        <w:rPr>
          <w:lang w:val="en-GB"/>
        </w:rPr>
        <w:br/>
      </w:r>
      <w:r w:rsidRPr="00F2523B">
        <w:rPr>
          <w:lang w:val="en-GB"/>
        </w:rPr>
        <w:tab/>
      </w:r>
      <w:r w:rsidRPr="00F2523B">
        <w:rPr>
          <w:lang w:val="en-GB"/>
        </w:rPr>
        <w:tab/>
      </w:r>
      <w:proofErr w:type="spellStart"/>
      <w:r w:rsidRPr="00F2523B">
        <w:rPr>
          <w:lang w:val="en-GB"/>
        </w:rPr>
        <w:t>j++</w:t>
      </w:r>
      <w:proofErr w:type="spellEnd"/>
      <w:r w:rsidRPr="00F2523B">
        <w:rPr>
          <w:lang w:val="en-GB"/>
        </w:rPr>
        <w:br/>
      </w:r>
      <w:r w:rsidRPr="00F2523B">
        <w:rPr>
          <w:lang w:val="en-GB"/>
        </w:rPr>
        <w:lastRenderedPageBreak/>
        <w:tab/>
        <w:t>}</w:t>
      </w:r>
      <w:r w:rsidRPr="00F2523B">
        <w:rPr>
          <w:lang w:val="en-GB"/>
        </w:rPr>
        <w:br/>
      </w:r>
      <w:proofErr w:type="spellStart"/>
      <w:r w:rsidRPr="00F2523B">
        <w:rPr>
          <w:lang w:val="en-GB"/>
        </w:rPr>
        <w:t>numApplicableIntensityIntervals</w:t>
      </w:r>
      <w:proofErr w:type="spellEnd"/>
      <w:r w:rsidRPr="00F2523B">
        <w:rPr>
          <w:lang w:val="en-GB"/>
        </w:rPr>
        <w:t>[ c ][ x ][ y ] = j</w:t>
      </w:r>
    </w:p>
    <w:p w14:paraId="0FB82E3B" w14:textId="77777777" w:rsidR="007F644B" w:rsidRPr="00F2523B" w:rsidRDefault="007F644B" w:rsidP="007F644B">
      <w:pPr>
        <w:rPr>
          <w:rFonts w:eastAsia="Times New Roman"/>
        </w:rPr>
      </w:pPr>
      <w:r w:rsidRPr="00F2523B">
        <w:rPr>
          <w:rFonts w:eastAsia="Times New Roman"/>
        </w:rPr>
        <w:t xml:space="preserve">Samples that do not fall into any of the defined intervals (i.e., those samples for which the value of </w:t>
      </w:r>
      <w:proofErr w:type="spellStart"/>
      <w:r w:rsidRPr="00F2523B">
        <w:rPr>
          <w:rFonts w:eastAsia="Times New Roman"/>
        </w:rPr>
        <w:t>numApplicableIntensityIntervals</w:t>
      </w:r>
      <w:proofErr w:type="spellEnd"/>
      <w:r w:rsidRPr="00F2523B">
        <w:rPr>
          <w:rFonts w:eastAsia="Times New Roman"/>
        </w:rPr>
        <w:t xml:space="preserve">[ c ][ x ][ y ] is equal to 0) are not modified by the grain generation function. Samples that fall into more than one interval (i.e., those samples for which the value of </w:t>
      </w:r>
      <w:proofErr w:type="spellStart"/>
      <w:r w:rsidRPr="00F2523B">
        <w:rPr>
          <w:rFonts w:eastAsia="Times New Roman"/>
        </w:rPr>
        <w:t>numApplicableIntensityIntervals</w:t>
      </w:r>
      <w:proofErr w:type="spellEnd"/>
      <w:r w:rsidRPr="00F2523B">
        <w:rPr>
          <w:rFonts w:eastAsia="Times New Roman"/>
        </w:rPr>
        <w:t>[ c ][ x ][ y ] is greater than 1) will originate multi-generation grain. Multi-generation grain results from adding the grain computed independently for each of the applicable intensity intervals.</w:t>
      </w:r>
    </w:p>
    <w:p w14:paraId="27D251C3" w14:textId="77777777" w:rsidR="007F644B" w:rsidRPr="00F2523B" w:rsidRDefault="007F644B" w:rsidP="007F644B">
      <w:pPr>
        <w:rPr>
          <w:rFonts w:eastAsia="Times New Roman"/>
        </w:rPr>
      </w:pPr>
      <w:r w:rsidRPr="00F2523B">
        <w:rPr>
          <w:rFonts w:eastAsia="Times New Roman"/>
        </w:rPr>
        <w:t xml:space="preserve">In the equations in the remainder of this clause, the variable </w:t>
      </w:r>
      <w:proofErr w:type="spellStart"/>
      <w:r w:rsidRPr="00F2523B">
        <w:rPr>
          <w:rFonts w:eastAsia="Times New Roman"/>
        </w:rPr>
        <w:t>s</w:t>
      </w:r>
      <w:r w:rsidRPr="00F2523B">
        <w:rPr>
          <w:rFonts w:eastAsia="Times New Roman"/>
          <w:vertAlign w:val="subscript"/>
        </w:rPr>
        <w:t>j</w:t>
      </w:r>
      <w:proofErr w:type="spellEnd"/>
      <w:r w:rsidRPr="00F2523B">
        <w:rPr>
          <w:rFonts w:eastAsia="Times New Roman"/>
        </w:rPr>
        <w:t xml:space="preserve"> in each instance of the list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s</w:t>
      </w:r>
      <w:r w:rsidRPr="00F2523B">
        <w:rPr>
          <w:rFonts w:eastAsia="Times New Roman"/>
          <w:vertAlign w:val="subscript"/>
        </w:rPr>
        <w:t>j</w:t>
      </w:r>
      <w:proofErr w:type="spellEnd"/>
      <w:r w:rsidRPr="00F2523B">
        <w:rPr>
          <w:rFonts w:eastAsia="Times New Roman"/>
        </w:rPr>
        <w:t xml:space="preserve"> ] is the value of </w:t>
      </w:r>
      <w:proofErr w:type="spellStart"/>
      <w:r w:rsidRPr="00F2523B">
        <w:rPr>
          <w:rFonts w:eastAsia="Times New Roman"/>
        </w:rPr>
        <w:t>intensityIntervalIdx</w:t>
      </w:r>
      <w:proofErr w:type="spellEnd"/>
      <w:r w:rsidRPr="00F2523B">
        <w:rPr>
          <w:rFonts w:eastAsia="Times New Roman"/>
        </w:rPr>
        <w:t>[ c ][ x ][ y ][ j ] derived for the sample value Î[ c ][ x ][ y ].</w:t>
      </w:r>
    </w:p>
    <w:p w14:paraId="4A97633E" w14:textId="77777777" w:rsidR="007F644B" w:rsidRPr="00F2523B" w:rsidRDefault="007F644B" w:rsidP="007F644B">
      <w:pPr>
        <w:rPr>
          <w:rFonts w:eastAsia="Times New Roman"/>
        </w:rPr>
      </w:pPr>
      <w:proofErr w:type="spellStart"/>
      <w:r w:rsidRPr="00F2523B">
        <w:rPr>
          <w:rFonts w:eastAsia="Times New Roman"/>
          <w:b/>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j ] specifies the j-</w:t>
      </w:r>
      <w:proofErr w:type="spellStart"/>
      <w:r w:rsidRPr="00F2523B">
        <w:rPr>
          <w:rFonts w:eastAsia="Times New Roman"/>
        </w:rPr>
        <w:t>th</w:t>
      </w:r>
      <w:proofErr w:type="spellEnd"/>
      <w:r w:rsidRPr="00F2523B">
        <w:rPr>
          <w:rFonts w:eastAsia="Times New Roman"/>
        </w:rPr>
        <w:t xml:space="preserve"> model value for the colour component c and the </w:t>
      </w:r>
      <w:proofErr w:type="spellStart"/>
      <w:r w:rsidRPr="00F2523B">
        <w:rPr>
          <w:rFonts w:eastAsia="Times New Roman"/>
        </w:rPr>
        <w:t>i-th</w:t>
      </w:r>
      <w:proofErr w:type="spellEnd"/>
      <w:r w:rsidRPr="00F2523B">
        <w:rPr>
          <w:rFonts w:eastAsia="Times New Roman"/>
        </w:rPr>
        <w:t xml:space="preserve"> intensity interval. The set of model values has different meaning depending on the value of </w:t>
      </w:r>
      <w:proofErr w:type="spellStart"/>
      <w:r w:rsidRPr="00F2523B">
        <w:rPr>
          <w:rFonts w:eastAsia="Times New Roman"/>
        </w:rPr>
        <w:t>fgr_model_id</w:t>
      </w:r>
      <w:proofErr w:type="spellEnd"/>
      <w:r w:rsidRPr="00F2523B">
        <w:rPr>
          <w:rFonts w:eastAsia="Times New Roman"/>
        </w:rPr>
        <w:t>.</w:t>
      </w:r>
    </w:p>
    <w:p w14:paraId="2CC728F7" w14:textId="77777777" w:rsidR="007F644B" w:rsidRPr="00F2523B" w:rsidRDefault="007F644B" w:rsidP="007F644B">
      <w:pPr>
        <w:rPr>
          <w:rFonts w:eastAsia="Times New Roman"/>
        </w:rPr>
      </w:pPr>
      <w:r w:rsidRPr="00F2523B">
        <w:rPr>
          <w:rFonts w:eastAsia="Times New Roman"/>
        </w:rPr>
        <w:t xml:space="preserve">The value of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j ] is constrained as follows, and could be additionally constrained as specified elsewhere in this clause:</w:t>
      </w:r>
    </w:p>
    <w:p w14:paraId="6F7B490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j ] shall be in the range of 0 to 2</w:t>
      </w:r>
      <w:r w:rsidRPr="00F2523B">
        <w:rPr>
          <w:vertAlign w:val="superscript"/>
          <w:lang w:val="en-GB"/>
        </w:rPr>
        <w:t>fgBitDepth[ c ]</w:t>
      </w:r>
      <w:r w:rsidRPr="00F2523B">
        <w:rPr>
          <w:lang w:val="en-GB"/>
        </w:rPr>
        <w:t> − 1, inclusive.</w:t>
      </w:r>
    </w:p>
    <w:p w14:paraId="67AD34FB"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j ] shall be in the range of −2</w:t>
      </w:r>
      <w:r w:rsidRPr="00F2523B">
        <w:rPr>
          <w:vertAlign w:val="superscript"/>
          <w:lang w:val="en-GB"/>
        </w:rPr>
        <w:t>( </w:t>
      </w:r>
      <w:proofErr w:type="spellStart"/>
      <w:r w:rsidRPr="00F2523B">
        <w:rPr>
          <w:vertAlign w:val="superscript"/>
          <w:lang w:val="en-GB"/>
        </w:rPr>
        <w:t>fgBitDepth</w:t>
      </w:r>
      <w:proofErr w:type="spellEnd"/>
      <w:r w:rsidRPr="00F2523B">
        <w:rPr>
          <w:vertAlign w:val="superscript"/>
          <w:lang w:val="en-GB"/>
        </w:rPr>
        <w:t>[ c ] − 1 )</w:t>
      </w:r>
      <w:r w:rsidRPr="00F2523B">
        <w:rPr>
          <w:lang w:val="en-GB"/>
        </w:rPr>
        <w:t xml:space="preserve"> to 2</w:t>
      </w:r>
      <w:r w:rsidRPr="00F2523B">
        <w:rPr>
          <w:vertAlign w:val="superscript"/>
          <w:lang w:val="en-GB"/>
        </w:rPr>
        <w:t>( </w:t>
      </w:r>
      <w:proofErr w:type="spellStart"/>
      <w:r w:rsidRPr="00F2523B">
        <w:rPr>
          <w:vertAlign w:val="superscript"/>
          <w:lang w:val="en-GB"/>
        </w:rPr>
        <w:t>fgBitDepth</w:t>
      </w:r>
      <w:proofErr w:type="spellEnd"/>
      <w:r w:rsidRPr="00F2523B">
        <w:rPr>
          <w:vertAlign w:val="superscript"/>
          <w:lang w:val="en-GB"/>
        </w:rPr>
        <w:t>[ c ] − 1 )</w:t>
      </w:r>
      <w:r w:rsidRPr="00F2523B">
        <w:rPr>
          <w:lang w:val="en-GB"/>
        </w:rPr>
        <w:t> − 1, inclusive.</w:t>
      </w:r>
    </w:p>
    <w:p w14:paraId="7AD67E3C" w14:textId="77777777" w:rsidR="007F644B" w:rsidRPr="00F2523B" w:rsidRDefault="007F644B" w:rsidP="007F644B">
      <w:pPr>
        <w:keepNext/>
        <w:rPr>
          <w:rFonts w:eastAsia="Times New Roman"/>
        </w:rPr>
      </w:pPr>
      <w:r w:rsidRPr="00F2523B">
        <w:rPr>
          <w:rFonts w:eastAsia="Times New Roman"/>
        </w:rPr>
        <w:t xml:space="preserve">Depending on the value of </w:t>
      </w:r>
      <w:proofErr w:type="spellStart"/>
      <w:r w:rsidRPr="00F2523B">
        <w:rPr>
          <w:rFonts w:eastAsia="Times New Roman"/>
        </w:rPr>
        <w:t>fgr_model_id</w:t>
      </w:r>
      <w:proofErr w:type="spellEnd"/>
      <w:r w:rsidRPr="00F2523B">
        <w:rPr>
          <w:rFonts w:eastAsia="Times New Roman"/>
        </w:rPr>
        <w:t>, the synthesis of the film grain is modelled as follows:</w:t>
      </w:r>
    </w:p>
    <w:p w14:paraId="11B5CA12"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a frequency filtering model enables simulating the original film grain for c = </w:t>
      </w:r>
      <w:proofErr w:type="gramStart"/>
      <w:r w:rsidRPr="00F2523B">
        <w:rPr>
          <w:lang w:val="en-GB"/>
        </w:rPr>
        <w:t>0..</w:t>
      </w:r>
      <w:proofErr w:type="gramEnd"/>
      <w:r w:rsidRPr="00F2523B">
        <w:rPr>
          <w:lang w:val="en-GB"/>
        </w:rPr>
        <w:t>2, x = 0..PicWidthInLumaSamples − 1, and y = 0..PicHeightInLumaSamples − 1 as specified by:</w:t>
      </w:r>
    </w:p>
    <w:p w14:paraId="0615DB3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70"/>
          <w:tab w:val="left" w:pos="2070"/>
          <w:tab w:val="center" w:pos="4050"/>
          <w:tab w:val="right" w:pos="9696"/>
        </w:tabs>
        <w:spacing w:before="193" w:after="240"/>
        <w:ind w:left="562"/>
        <w:jc w:val="left"/>
        <w:rPr>
          <w:lang w:val="es-ES_tradnl"/>
        </w:rPr>
      </w:pPr>
      <w:proofErr w:type="gramStart"/>
      <w:r w:rsidRPr="00F2523B">
        <w:rPr>
          <w:lang w:val="es-ES_tradnl"/>
        </w:rPr>
        <w:t>G[</w:t>
      </w:r>
      <w:proofErr w:type="gramEnd"/>
      <w:r w:rsidRPr="00F2523B">
        <w:rPr>
          <w:lang w:val="es-ES_tradnl"/>
        </w:rPr>
        <w:t xml:space="preserve"> c ][ x ][ y ] = ( </w:t>
      </w:r>
      <w:proofErr w:type="spellStart"/>
      <w:r w:rsidRPr="00F2523B">
        <w:rPr>
          <w:lang w:val="es-ES_tradnl"/>
        </w:rPr>
        <w:t>fgr_comp_model_value</w:t>
      </w:r>
      <w:proofErr w:type="spellEnd"/>
      <w:r w:rsidRPr="00F2523B">
        <w:rPr>
          <w:lang w:val="es-ES_tradnl"/>
        </w:rPr>
        <w:t>[ c ][ </w:t>
      </w:r>
      <w:proofErr w:type="spellStart"/>
      <w:r w:rsidRPr="00F2523B">
        <w:rPr>
          <w:lang w:val="es-ES_tradnl"/>
        </w:rPr>
        <w:t>s</w:t>
      </w:r>
      <w:r w:rsidRPr="00F2523B">
        <w:rPr>
          <w:vertAlign w:val="subscript"/>
          <w:lang w:val="es-ES_tradnl"/>
        </w:rPr>
        <w:t>j</w:t>
      </w:r>
      <w:proofErr w:type="spellEnd"/>
      <w:r w:rsidRPr="00F2523B">
        <w:rPr>
          <w:lang w:val="es-ES_tradnl"/>
        </w:rPr>
        <w:t xml:space="preserve"> ][ 0 ] * Q[ c ][ x ][ y ] + </w:t>
      </w:r>
      <w:proofErr w:type="spellStart"/>
      <w:r w:rsidRPr="00F2523B">
        <w:rPr>
          <w:lang w:val="es-ES_tradnl"/>
        </w:rPr>
        <w:t>fgr_comp_model_value</w:t>
      </w:r>
      <w:proofErr w:type="spellEnd"/>
      <w:r w:rsidRPr="00F2523B">
        <w:rPr>
          <w:lang w:val="es-ES_tradnl"/>
        </w:rPr>
        <w:t>[ c ][ </w:t>
      </w:r>
      <w:proofErr w:type="spellStart"/>
      <w:r w:rsidRPr="00F2523B">
        <w:rPr>
          <w:lang w:val="es-ES_tradnl"/>
        </w:rPr>
        <w:t>s</w:t>
      </w:r>
      <w:r w:rsidRPr="00F2523B">
        <w:rPr>
          <w:vertAlign w:val="subscript"/>
          <w:lang w:val="es-ES_tradnl"/>
        </w:rPr>
        <w:t>j</w:t>
      </w:r>
      <w:proofErr w:type="spellEnd"/>
      <w:r w:rsidRPr="00F2523B">
        <w:rPr>
          <w:lang w:val="es-ES_tradnl"/>
        </w:rPr>
        <w:t> ][ 5 ] *</w:t>
      </w:r>
      <w:r w:rsidRPr="00F2523B">
        <w:rPr>
          <w:lang w:val="es-ES_tradnl"/>
        </w:rPr>
        <w:br/>
      </w:r>
      <w:r w:rsidRPr="00F2523B">
        <w:rPr>
          <w:lang w:val="es-ES_tradnl"/>
        </w:rPr>
        <w:tab/>
      </w:r>
      <w:r w:rsidRPr="00F2523B">
        <w:rPr>
          <w:lang w:val="es-ES_tradnl"/>
        </w:rPr>
        <w:tab/>
        <w:t>G[ c − 1 ][ x ][ y ] )  &gt;&gt;  fgr_log2_scale_factor</w:t>
      </w:r>
      <w:r w:rsidRPr="00F2523B">
        <w:rPr>
          <w:lang w:val="es-ES_tradnl"/>
        </w:rPr>
        <w:tab/>
        <w:t>(</w:t>
      </w:r>
      <w:bookmarkStart w:id="69" w:name="Equation34"/>
      <w:r w:rsidRPr="00F2523B">
        <w:rPr>
          <w:lang w:val="en-GB"/>
        </w:rPr>
        <w:fldChar w:fldCharType="begin" w:fldLock="1"/>
      </w:r>
      <w:r w:rsidRPr="00F2523B">
        <w:rPr>
          <w:lang w:val="es-ES_tradnl"/>
        </w:rPr>
        <w:instrText xml:space="preserve"> SEQ Equation \* ARABIC </w:instrText>
      </w:r>
      <w:r w:rsidRPr="00F2523B">
        <w:rPr>
          <w:lang w:val="en-GB"/>
        </w:rPr>
        <w:fldChar w:fldCharType="separate"/>
      </w:r>
      <w:r w:rsidRPr="00F2523B">
        <w:rPr>
          <w:noProof/>
          <w:lang w:val="es-ES_tradnl"/>
        </w:rPr>
        <w:t>26</w:t>
      </w:r>
      <w:r w:rsidRPr="00F2523B">
        <w:rPr>
          <w:lang w:val="en-GB"/>
        </w:rPr>
        <w:fldChar w:fldCharType="end"/>
      </w:r>
      <w:bookmarkEnd w:id="69"/>
      <w:r w:rsidRPr="00F2523B">
        <w:rPr>
          <w:lang w:val="es-ES_tradnl"/>
        </w:rPr>
        <w:t>)</w:t>
      </w:r>
    </w:p>
    <w:p w14:paraId="0F86F20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s-ES_tradnl"/>
        </w:rPr>
        <w:tab/>
      </w:r>
      <w:r w:rsidRPr="00F2523B">
        <w:rPr>
          <w:lang w:val="en-GB"/>
        </w:rPr>
        <w:t xml:space="preserve">where Q[ c ] is a two-dimensional random process generated by filtering 16x16 blocks </w:t>
      </w:r>
      <w:proofErr w:type="spellStart"/>
      <w:r w:rsidRPr="00F2523B">
        <w:rPr>
          <w:lang w:val="en-GB"/>
        </w:rPr>
        <w:t>gaussRv</w:t>
      </w:r>
      <w:proofErr w:type="spellEnd"/>
      <w:r w:rsidRPr="00F2523B">
        <w:rPr>
          <w:lang w:val="en-GB"/>
        </w:rPr>
        <w:t xml:space="preserve"> with random-valued elements </w:t>
      </w:r>
      <w:proofErr w:type="spellStart"/>
      <w:r w:rsidRPr="00F2523B">
        <w:rPr>
          <w:lang w:val="en-GB"/>
        </w:rPr>
        <w:t>gaussRv</w:t>
      </w:r>
      <w:r w:rsidRPr="00F2523B">
        <w:rPr>
          <w:vertAlign w:val="subscript"/>
          <w:lang w:val="en-GB"/>
        </w:rPr>
        <w:t>ij</w:t>
      </w:r>
      <w:proofErr w:type="spellEnd"/>
      <w:r w:rsidRPr="00F2523B">
        <w:rPr>
          <w:lang w:val="en-GB"/>
        </w:rPr>
        <w:t xml:space="preserve"> generated with a normalized Gaussian distribution (independent and identically distributed Gaussian random variable samples with zero mean and unity variance) and where the value of an element G[ c − 1 ][ x ][ y ] used in the right-hand side of the equation is inferred to be equal to 0 when c − 1 is less than 0.</w:t>
      </w:r>
    </w:p>
    <w:p w14:paraId="46FF7006"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sz w:val="18"/>
          <w:lang w:val="en-GB"/>
        </w:rPr>
      </w:pPr>
      <w:r w:rsidRPr="00F2523B">
        <w:rPr>
          <w:sz w:val="18"/>
          <w:lang w:val="en-GB"/>
        </w:rPr>
        <w:t>NOTE </w:t>
      </w:r>
      <w:r w:rsidRPr="00F2523B">
        <w:rPr>
          <w:sz w:val="18"/>
          <w:lang w:val="en-GB"/>
        </w:rPr>
        <w:fldChar w:fldCharType="begin" w:fldLock="1"/>
      </w:r>
      <w:r w:rsidRPr="00F2523B">
        <w:rPr>
          <w:sz w:val="18"/>
          <w:lang w:val="en-GB"/>
        </w:rPr>
        <w:instrText xml:space="preserve"> SEQ NoteCounter \* MERGEFORMAT </w:instrText>
      </w:r>
      <w:r w:rsidRPr="00F2523B">
        <w:rPr>
          <w:sz w:val="18"/>
          <w:lang w:val="en-GB"/>
        </w:rPr>
        <w:fldChar w:fldCharType="separate"/>
      </w:r>
      <w:r w:rsidRPr="00F2523B">
        <w:rPr>
          <w:noProof/>
          <w:sz w:val="18"/>
          <w:lang w:val="en-GB"/>
        </w:rPr>
        <w:t>7</w:t>
      </w:r>
      <w:r w:rsidRPr="00F2523B">
        <w:rPr>
          <w:noProof/>
          <w:sz w:val="18"/>
          <w:lang w:val="en-GB"/>
        </w:rPr>
        <w:fldChar w:fldCharType="end"/>
      </w:r>
      <w:r w:rsidRPr="00F2523B">
        <w:rPr>
          <w:sz w:val="18"/>
          <w:lang w:val="en-GB"/>
        </w:rPr>
        <w:t> – A normalized Gaussian random variable can be generated from two independent, uniformly distributed random values over the interval from 0 to 1 (and not equal to 0), denoted as uRv</w:t>
      </w:r>
      <w:r w:rsidRPr="00F2523B">
        <w:rPr>
          <w:sz w:val="18"/>
          <w:vertAlign w:val="subscript"/>
          <w:lang w:val="en-GB"/>
        </w:rPr>
        <w:t>0</w:t>
      </w:r>
      <w:r w:rsidRPr="00F2523B">
        <w:rPr>
          <w:sz w:val="18"/>
          <w:lang w:val="en-GB"/>
        </w:rPr>
        <w:t xml:space="preserve"> and uRv</w:t>
      </w:r>
      <w:r w:rsidRPr="00F2523B">
        <w:rPr>
          <w:sz w:val="18"/>
          <w:vertAlign w:val="subscript"/>
          <w:lang w:val="en-GB"/>
        </w:rPr>
        <w:t>1</w:t>
      </w:r>
      <w:r w:rsidRPr="00F2523B">
        <w:rPr>
          <w:sz w:val="18"/>
          <w:lang w:val="en-GB"/>
        </w:rPr>
        <w:t>, using the Box-Muller transformation specified by:</w:t>
      </w:r>
    </w:p>
    <w:p w14:paraId="50797796"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440"/>
        <w:jc w:val="left"/>
        <w:rPr>
          <w:lang w:val="en-GB"/>
        </w:rPr>
      </w:pPr>
      <w:proofErr w:type="spellStart"/>
      <w:r w:rsidRPr="00F2523B">
        <w:rPr>
          <w:lang w:val="en-GB"/>
        </w:rPr>
        <w:t>gaussRv</w:t>
      </w:r>
      <w:r w:rsidRPr="00F2523B">
        <w:rPr>
          <w:vertAlign w:val="subscript"/>
          <w:lang w:val="en-GB"/>
        </w:rPr>
        <w:t>i,j</w:t>
      </w:r>
      <w:proofErr w:type="spellEnd"/>
      <w:r w:rsidRPr="00F2523B">
        <w:rPr>
          <w:lang w:val="en-GB"/>
        </w:rPr>
        <w:t xml:space="preserve"> = Sqrt( −2 * Ln( uRv</w:t>
      </w:r>
      <w:r w:rsidRPr="00F2523B">
        <w:rPr>
          <w:vertAlign w:val="subscript"/>
          <w:lang w:val="en-GB"/>
        </w:rPr>
        <w:t>0</w:t>
      </w:r>
      <w:r w:rsidRPr="00F2523B">
        <w:rPr>
          <w:lang w:val="en-GB"/>
        </w:rPr>
        <w:t> ) ) * Cos( 2 * π * uRv</w:t>
      </w:r>
      <w:r w:rsidRPr="00F2523B">
        <w:rPr>
          <w:vertAlign w:val="subscript"/>
          <w:lang w:val="en-GB"/>
        </w:rPr>
        <w:t>1</w:t>
      </w:r>
      <w:r w:rsidRPr="00F2523B">
        <w:rPr>
          <w:lang w:val="en-GB"/>
        </w:rPr>
        <w:t> )</w:t>
      </w:r>
      <w:r w:rsidRPr="00F2523B">
        <w:rPr>
          <w:snapToGrid w:val="0"/>
          <w:lang w:val="en-GB"/>
        </w:rPr>
        <w:tab/>
      </w:r>
      <w:r w:rsidRPr="00F2523B">
        <w:rPr>
          <w:lang w:val="en-GB"/>
        </w:rPr>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27</w:t>
      </w:r>
      <w:r w:rsidRPr="00F2523B">
        <w:rPr>
          <w:lang w:val="en-GB"/>
        </w:rPr>
        <w:fldChar w:fldCharType="end"/>
      </w:r>
      <w:r w:rsidRPr="00F2523B">
        <w:rPr>
          <w:lang w:val="en-GB"/>
        </w:rPr>
        <w:t>)</w:t>
      </w:r>
    </w:p>
    <w:p w14:paraId="5EED946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lang w:val="en-GB"/>
        </w:rPr>
      </w:pPr>
      <w:r w:rsidRPr="00F2523B">
        <w:rPr>
          <w:lang w:val="en-GB"/>
        </w:rPr>
        <w:t xml:space="preserve">where </w:t>
      </w:r>
      <w:r w:rsidRPr="00F2523B">
        <w:rPr>
          <w:lang w:val="en-GB"/>
        </w:rPr>
        <w:sym w:font="Symbol" w:char="F070"/>
      </w:r>
      <w:r w:rsidRPr="00F2523B">
        <w:rPr>
          <w:lang w:val="en-GB"/>
        </w:rPr>
        <w:t xml:space="preserve"> is Archimedes' constant 3.141 592 653 589 793....</w:t>
      </w:r>
    </w:p>
    <w:p w14:paraId="5B63F8C1"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 xml:space="preserve">The band-pass filtering of blocks </w:t>
      </w:r>
      <w:proofErr w:type="spellStart"/>
      <w:r w:rsidRPr="00F2523B">
        <w:rPr>
          <w:lang w:val="en-GB"/>
        </w:rPr>
        <w:t>gaussRv</w:t>
      </w:r>
      <w:proofErr w:type="spellEnd"/>
      <w:r w:rsidRPr="00F2523B">
        <w:rPr>
          <w:lang w:val="en-GB"/>
        </w:rPr>
        <w:t xml:space="preserve"> can be performed in the discrete cosine transform (DCT) domain as follows:</w:t>
      </w:r>
    </w:p>
    <w:p w14:paraId="254AF82E" w14:textId="77777777" w:rsidR="007F644B" w:rsidRPr="00F2523B" w:rsidRDefault="007F644B" w:rsidP="007F644B">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562"/>
        <w:jc w:val="left"/>
        <w:rPr>
          <w:lang w:val="en-GB"/>
        </w:rPr>
      </w:pPr>
      <w:r w:rsidRPr="00F2523B">
        <w:rPr>
          <w:lang w:val="en-GB"/>
        </w:rPr>
        <w:t>for( y = 0; y &lt; 16; y++ )</w:t>
      </w:r>
      <w:r w:rsidRPr="00F2523B">
        <w:rPr>
          <w:lang w:val="en-GB"/>
        </w:rPr>
        <w:br/>
      </w:r>
      <w:r w:rsidRPr="00F2523B">
        <w:rPr>
          <w:lang w:val="en-GB"/>
        </w:rPr>
        <w:tab/>
        <w:t>for( x = 0; x &lt; 16; x++ )</w:t>
      </w:r>
      <w:r w:rsidRPr="00F2523B">
        <w:rPr>
          <w:lang w:val="en-GB"/>
        </w:rPr>
        <w:br/>
      </w:r>
      <w:r w:rsidRPr="00F2523B">
        <w:rPr>
          <w:lang w:val="en-GB"/>
        </w:rPr>
        <w:tab/>
      </w:r>
      <w:r w:rsidRPr="00F2523B">
        <w:rPr>
          <w:lang w:val="en-GB"/>
        </w:rPr>
        <w:tab/>
        <w:t>if( ( x &lt; fgr_comp_model_value[ c ][ s</w:t>
      </w:r>
      <w:r w:rsidRPr="00F2523B">
        <w:rPr>
          <w:vertAlign w:val="subscript"/>
          <w:lang w:val="en-GB"/>
        </w:rPr>
        <w:t>j</w:t>
      </w:r>
      <w:r w:rsidRPr="00F2523B">
        <w:rPr>
          <w:lang w:val="en-GB"/>
        </w:rPr>
        <w:t> ][ 3 ]  &amp;&amp;  y &lt; fgr_comp_model_value[ c ][ s</w:t>
      </w:r>
      <w:r w:rsidRPr="00F2523B">
        <w:rPr>
          <w:vertAlign w:val="subscript"/>
          <w:lang w:val="en-GB"/>
        </w:rPr>
        <w:t>j</w:t>
      </w:r>
      <w:r w:rsidRPr="00F2523B">
        <w:rPr>
          <w:lang w:val="en-GB"/>
        </w:rPr>
        <w:t> ][ 4 ] )  | |</w:t>
      </w:r>
      <w:r w:rsidRPr="00F2523B">
        <w:rPr>
          <w:lang w:val="en-GB"/>
        </w:rPr>
        <w:tab/>
        <w:t>(</w:t>
      </w:r>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28</w:t>
      </w:r>
      <w:r w:rsidRPr="00F2523B">
        <w:rPr>
          <w:lang w:val="en-GB"/>
        </w:rPr>
        <w:fldChar w:fldCharType="end"/>
      </w:r>
      <w:r w:rsidRPr="00F2523B">
        <w:rPr>
          <w:lang w:val="en-GB"/>
        </w:rPr>
        <w:t>)</w:t>
      </w:r>
      <w:r w:rsidRPr="00F2523B">
        <w:rPr>
          <w:lang w:val="en-GB"/>
        </w:rPr>
        <w:br/>
      </w:r>
      <w:r w:rsidRPr="00F2523B">
        <w:rPr>
          <w:lang w:val="en-GB"/>
        </w:rPr>
        <w:tab/>
      </w:r>
      <w:r w:rsidRPr="00F2523B">
        <w:rPr>
          <w:lang w:val="en-GB"/>
        </w:rPr>
        <w:tab/>
      </w:r>
      <w:r w:rsidRPr="00F2523B">
        <w:rPr>
          <w:lang w:val="en-GB"/>
        </w:rPr>
        <w:tab/>
      </w:r>
      <w:r w:rsidRPr="00F2523B">
        <w:rPr>
          <w:lang w:val="en-GB"/>
        </w:rPr>
        <w:tab/>
        <w:t>x &gt; fgr_comp_model_value[ c ][ s</w:t>
      </w:r>
      <w:r w:rsidRPr="00F2523B">
        <w:rPr>
          <w:vertAlign w:val="subscript"/>
          <w:lang w:val="en-GB"/>
        </w:rPr>
        <w:t>j</w:t>
      </w:r>
      <w:r w:rsidRPr="00F2523B">
        <w:rPr>
          <w:lang w:val="en-GB"/>
        </w:rPr>
        <w:t> ][ 1 ]  | |  y &gt; fgr_comp_model_value[ c ][ s</w:t>
      </w:r>
      <w:r w:rsidRPr="00F2523B">
        <w:rPr>
          <w:vertAlign w:val="subscript"/>
          <w:lang w:val="en-GB"/>
        </w:rPr>
        <w:t>j</w:t>
      </w:r>
      <w:r w:rsidRPr="00F2523B">
        <w:rPr>
          <w:lang w:val="en-GB"/>
        </w:rPr>
        <w:t> ][ 2 ] )</w:t>
      </w:r>
      <w:r w:rsidRPr="00F2523B">
        <w:rPr>
          <w:lang w:val="en-GB"/>
        </w:rPr>
        <w:br/>
      </w:r>
      <w:r w:rsidRPr="00F2523B">
        <w:rPr>
          <w:lang w:val="en-GB"/>
        </w:rPr>
        <w:tab/>
      </w:r>
      <w:r w:rsidRPr="00F2523B">
        <w:rPr>
          <w:lang w:val="en-GB"/>
        </w:rPr>
        <w:tab/>
      </w:r>
      <w:r w:rsidRPr="00F2523B">
        <w:rPr>
          <w:lang w:val="en-GB"/>
        </w:rPr>
        <w:tab/>
      </w:r>
      <w:proofErr w:type="spellStart"/>
      <w:r w:rsidRPr="00F2523B">
        <w:rPr>
          <w:lang w:val="en-GB"/>
        </w:rPr>
        <w:t>gaussRv</w:t>
      </w:r>
      <w:proofErr w:type="spellEnd"/>
      <w:r w:rsidRPr="00F2523B">
        <w:rPr>
          <w:lang w:val="en-GB"/>
        </w:rPr>
        <w:t>[ x ][ y ] = 0</w:t>
      </w:r>
      <w:r w:rsidRPr="00F2523B">
        <w:rPr>
          <w:rFonts w:ascii="Arial" w:hAnsi="Arial" w:cs="Arial"/>
          <w:lang w:val="en-GB"/>
        </w:rPr>
        <w:br/>
      </w:r>
      <w:proofErr w:type="spellStart"/>
      <w:r w:rsidRPr="00F2523B">
        <w:rPr>
          <w:lang w:val="en-GB"/>
        </w:rPr>
        <w:t>filteredRv</w:t>
      </w:r>
      <w:proofErr w:type="spellEnd"/>
      <w:r w:rsidRPr="00F2523B">
        <w:rPr>
          <w:lang w:val="en-GB"/>
        </w:rPr>
        <w:t> = IDCT16x16( </w:t>
      </w:r>
      <w:proofErr w:type="spellStart"/>
      <w:r w:rsidRPr="00F2523B">
        <w:rPr>
          <w:lang w:val="en-GB"/>
        </w:rPr>
        <w:t>gaussRv</w:t>
      </w:r>
      <w:proofErr w:type="spellEnd"/>
      <w:r w:rsidRPr="00F2523B">
        <w:rPr>
          <w:lang w:val="en-GB"/>
        </w:rPr>
        <w:t> )</w:t>
      </w:r>
    </w:p>
    <w:p w14:paraId="481FBE0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where IDCT16x16( z ) refers to a unitary inverse discrete cosine transformation (IDCT) operating on a 16x16 matrix argument z as specified by:</w:t>
      </w:r>
    </w:p>
    <w:p w14:paraId="04CABB30" w14:textId="77777777" w:rsidR="007F644B" w:rsidRPr="00F2523B" w:rsidRDefault="007F644B" w:rsidP="007F644B">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562"/>
        <w:jc w:val="left"/>
        <w:rPr>
          <w:lang w:val="fr-FR"/>
        </w:rPr>
      </w:pPr>
      <w:r w:rsidRPr="00F2523B">
        <w:rPr>
          <w:lang w:val="fr-FR"/>
        </w:rPr>
        <w:t>IDCT16x</w:t>
      </w:r>
      <w:proofErr w:type="gramStart"/>
      <w:r w:rsidRPr="00F2523B">
        <w:rPr>
          <w:lang w:val="fr-FR"/>
        </w:rPr>
        <w:t>16( z</w:t>
      </w:r>
      <w:proofErr w:type="gramEnd"/>
      <w:r w:rsidRPr="00F2523B">
        <w:rPr>
          <w:lang w:val="fr-FR"/>
        </w:rPr>
        <w:t xml:space="preserve"> ) = r * z * </w:t>
      </w:r>
      <w:proofErr w:type="spellStart"/>
      <w:r w:rsidRPr="00F2523B">
        <w:rPr>
          <w:lang w:val="fr-FR"/>
        </w:rPr>
        <w:t>r</w:t>
      </w:r>
      <w:r w:rsidRPr="00F2523B">
        <w:rPr>
          <w:vertAlign w:val="superscript"/>
          <w:lang w:val="fr-FR"/>
        </w:rPr>
        <w:t>T</w:t>
      </w:r>
      <w:proofErr w:type="spellEnd"/>
      <w:r w:rsidRPr="00F2523B">
        <w:rPr>
          <w:lang w:val="fr-FR"/>
        </w:rPr>
        <w:tab/>
      </w:r>
      <w:r w:rsidRPr="00F2523B">
        <w:rPr>
          <w:lang w:val="fr-FR"/>
        </w:rPr>
        <w:tab/>
        <w:t>(</w:t>
      </w:r>
      <w:r w:rsidRPr="00F2523B">
        <w:rPr>
          <w:lang w:val="en-GB"/>
        </w:rPr>
        <w:fldChar w:fldCharType="begin" w:fldLock="1"/>
      </w:r>
      <w:r w:rsidRPr="00F2523B">
        <w:rPr>
          <w:lang w:val="fr-FR"/>
        </w:rPr>
        <w:instrText xml:space="preserve"> SEQ Equation \* ARABIC </w:instrText>
      </w:r>
      <w:r w:rsidRPr="00F2523B">
        <w:rPr>
          <w:lang w:val="en-GB"/>
        </w:rPr>
        <w:fldChar w:fldCharType="separate"/>
      </w:r>
      <w:r w:rsidRPr="00F2523B">
        <w:rPr>
          <w:noProof/>
          <w:lang w:val="fr-FR"/>
        </w:rPr>
        <w:t>29</w:t>
      </w:r>
      <w:r w:rsidRPr="00F2523B">
        <w:rPr>
          <w:lang w:val="en-GB"/>
        </w:rPr>
        <w:fldChar w:fldCharType="end"/>
      </w:r>
      <w:r w:rsidRPr="00F2523B">
        <w:rPr>
          <w:lang w:val="fr-FR"/>
        </w:rPr>
        <w:t>)</w:t>
      </w:r>
    </w:p>
    <w:p w14:paraId="707BD85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fr-FR"/>
        </w:rPr>
        <w:tab/>
      </w:r>
      <w:r w:rsidRPr="00F2523B">
        <w:rPr>
          <w:lang w:val="en-GB"/>
        </w:rPr>
        <w:t xml:space="preserve">where the superscript T indicates a matrix transposition and r is the 16x16 matrix with elements </w:t>
      </w:r>
      <w:proofErr w:type="spellStart"/>
      <w:r w:rsidRPr="00F2523B">
        <w:rPr>
          <w:lang w:val="en-GB"/>
        </w:rPr>
        <w:t>r</w:t>
      </w:r>
      <w:r w:rsidRPr="00F2523B">
        <w:rPr>
          <w:vertAlign w:val="subscript"/>
          <w:lang w:val="en-GB"/>
        </w:rPr>
        <w:t>ij</w:t>
      </w:r>
      <w:proofErr w:type="spellEnd"/>
      <w:r w:rsidRPr="00F2523B">
        <w:rPr>
          <w:lang w:val="en-GB"/>
        </w:rPr>
        <w:t xml:space="preserve"> specified by:</w:t>
      </w:r>
    </w:p>
    <w:p w14:paraId="5A27220C" w14:textId="77777777" w:rsidR="007F644B" w:rsidRPr="00F2523B" w:rsidRDefault="000D129D" w:rsidP="007F644B">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540"/>
          <w:tab w:val="left" w:pos="794"/>
          <w:tab w:val="left" w:pos="851"/>
          <w:tab w:val="left" w:pos="1588"/>
          <w:tab w:val="center" w:pos="4849"/>
          <w:tab w:val="right" w:pos="9696"/>
        </w:tabs>
        <w:spacing w:before="193" w:after="240"/>
        <w:ind w:left="540"/>
        <w:jc w:val="left"/>
        <w:rPr>
          <w:lang w:val="en-GB"/>
        </w:rPr>
      </w:pPr>
      <m:oMath>
        <m:sSub>
          <m:sSubPr>
            <m:ctrlPr>
              <w:rPr>
                <w:rFonts w:ascii="Cambria Math" w:hAnsi="Cambria Math"/>
                <w:iCs/>
                <w:snapToGrid w:val="0"/>
                <w:lang w:val="en-GB"/>
              </w:rPr>
            </m:ctrlPr>
          </m:sSubPr>
          <m:e>
            <m:r>
              <m:rPr>
                <m:sty m:val="p"/>
              </m:rPr>
              <w:rPr>
                <w:rFonts w:ascii="Cambria Math" w:hAnsi="Cambria Math"/>
                <w:snapToGrid w:val="0"/>
                <w:lang w:val="en-GB"/>
              </w:rPr>
              <m:t>r</m:t>
            </m:r>
          </m:e>
          <m:sub>
            <m:r>
              <m:rPr>
                <m:sty m:val="p"/>
              </m:rPr>
              <w:rPr>
                <w:rFonts w:ascii="Cambria Math" w:hAnsi="Cambria Math"/>
                <w:snapToGrid w:val="0"/>
                <w:lang w:val="en-GB"/>
              </w:rPr>
              <m:t>i,j</m:t>
            </m:r>
          </m:sub>
        </m:sSub>
        <m:r>
          <m:rPr>
            <m:nor/>
          </m:rPr>
          <w:rPr>
            <w:snapToGrid w:val="0"/>
            <w:lang w:val="en-GB"/>
          </w:rPr>
          <m:t xml:space="preserve"> = </m:t>
        </m:r>
        <m:f>
          <m:fPr>
            <m:ctrlPr>
              <w:rPr>
                <w:rFonts w:ascii="Cambria Math" w:hAnsi="Cambria Math"/>
                <w:i/>
                <w:snapToGrid w:val="0"/>
                <w:lang w:val="en-GB"/>
              </w:rPr>
            </m:ctrlPr>
          </m:fPr>
          <m:num>
            <m:r>
              <w:rPr>
                <w:rFonts w:ascii="Cambria Math" w:hAnsi="Cambria Math"/>
                <w:snapToGrid w:val="0"/>
                <w:lang w:val="en-GB"/>
              </w:rPr>
              <m:t xml:space="preserve">( </m:t>
            </m:r>
            <m:d>
              <m:dPr>
                <m:ctrlPr>
                  <w:rPr>
                    <w:rFonts w:ascii="Cambria Math" w:hAnsi="Cambria Math"/>
                    <w:i/>
                    <w:snapToGrid w:val="0"/>
                    <w:lang w:val="en-GB"/>
                  </w:rPr>
                </m:ctrlPr>
              </m:dPr>
              <m:e>
                <m:r>
                  <w:rPr>
                    <w:rFonts w:ascii="Cambria Math" w:hAnsi="Cambria Math"/>
                    <w:snapToGrid w:val="0"/>
                    <w:lang w:val="en-GB"/>
                  </w:rPr>
                  <m:t xml:space="preserve"> </m:t>
                </m:r>
                <m:r>
                  <m:rPr>
                    <m:sty m:val="p"/>
                  </m:rPr>
                  <w:rPr>
                    <w:rFonts w:ascii="Cambria Math" w:hAnsi="Cambria Math"/>
                    <w:snapToGrid w:val="0"/>
                    <w:lang w:val="en-GB"/>
                  </w:rPr>
                  <m:t>i</m:t>
                </m:r>
                <m:r>
                  <w:rPr>
                    <w:rFonts w:ascii="Cambria Math" w:hAnsi="Cambria Math"/>
                    <w:snapToGrid w:val="0"/>
                    <w:lang w:val="en-GB"/>
                  </w:rPr>
                  <m:t xml:space="preserve">  = =  0 </m:t>
                </m:r>
              </m:e>
            </m:d>
            <m:r>
              <w:rPr>
                <w:rFonts w:ascii="Cambria Math" w:hAnsi="Cambria Math"/>
                <w:snapToGrid w:val="0"/>
                <w:lang w:val="en-GB"/>
              </w:rPr>
              <m:t xml:space="preserve"> ? 1  : </m:t>
            </m:r>
            <m:r>
              <m:rPr>
                <m:sty m:val="p"/>
              </m:rPr>
              <w:rPr>
                <w:rFonts w:ascii="Cambria Math" w:hAnsi="Cambria Math"/>
                <w:snapToGrid w:val="0"/>
                <w:lang w:val="en-GB"/>
              </w:rPr>
              <m:t>Sqrt( 2 )</m:t>
            </m:r>
          </m:num>
          <m:den>
            <m:r>
              <w:rPr>
                <w:rFonts w:ascii="Cambria Math" w:hAnsi="Cambria Math"/>
                <w:snapToGrid w:val="0"/>
                <w:lang w:val="en-GB"/>
              </w:rPr>
              <m:t>4</m:t>
            </m:r>
          </m:den>
        </m:f>
        <m:r>
          <w:rPr>
            <w:rFonts w:ascii="Cambria Math" w:hAnsi="Cambria Math"/>
            <w:snapToGrid w:val="0"/>
            <w:lang w:val="en-GB"/>
          </w:rPr>
          <m:t>*</m:t>
        </m:r>
        <m:r>
          <w:rPr>
            <w:rFonts w:ascii="Cambria Math" w:hAnsi="Cambria Math"/>
            <w:snapToGrid w:val="0"/>
            <w:lang w:val="en-GB"/>
          </w:rPr>
          <m:t xml:space="preserve"> </m:t>
        </m:r>
        <m:r>
          <m:rPr>
            <m:nor/>
          </m:rPr>
          <w:rPr>
            <w:iCs/>
            <w:snapToGrid w:val="0"/>
            <w:lang w:val="en-GB"/>
          </w:rPr>
          <m:t>Cos</m:t>
        </m:r>
        <m:d>
          <m:dPr>
            <m:ctrlPr>
              <w:rPr>
                <w:rFonts w:ascii="Cambria Math" w:hAnsi="Cambria Math"/>
                <w:iCs/>
                <w:snapToGrid w:val="0"/>
                <w:lang w:val="en-GB"/>
              </w:rPr>
            </m:ctrlPr>
          </m:dPr>
          <m:e>
            <m:r>
              <w:rPr>
                <w:rFonts w:ascii="Cambria Math" w:hAnsi="Cambria Math"/>
                <w:snapToGrid w:val="0"/>
                <w:lang w:val="en-GB"/>
              </w:rPr>
              <m:t xml:space="preserve"> </m:t>
            </m:r>
            <m:f>
              <m:fPr>
                <m:ctrlPr>
                  <w:rPr>
                    <w:rFonts w:ascii="Cambria Math" w:hAnsi="Cambria Math"/>
                    <w:i/>
                    <w:iCs/>
                    <w:snapToGrid w:val="0"/>
                    <w:lang w:val="en-GB"/>
                  </w:rPr>
                </m:ctrlPr>
              </m:fPr>
              <m:num>
                <m:r>
                  <m:rPr>
                    <m:nor/>
                  </m:rPr>
                  <w:rPr>
                    <w:iCs/>
                    <w:snapToGrid w:val="0"/>
                    <w:lang w:val="en-GB"/>
                  </w:rPr>
                  <m:t xml:space="preserve">i * </m:t>
                </m:r>
                <m:d>
                  <m:dPr>
                    <m:ctrlPr>
                      <w:rPr>
                        <w:rFonts w:ascii="Cambria Math" w:hAnsi="Cambria Math"/>
                        <w:i/>
                        <w:iCs/>
                        <w:snapToGrid w:val="0"/>
                        <w:lang w:val="en-GB"/>
                      </w:rPr>
                    </m:ctrlPr>
                  </m:dPr>
                  <m:e>
                    <m:r>
                      <m:rPr>
                        <m:nor/>
                      </m:rPr>
                      <w:rPr>
                        <w:iCs/>
                        <w:snapToGrid w:val="0"/>
                        <w:lang w:val="en-GB"/>
                      </w:rPr>
                      <m:t xml:space="preserve"> 2 * j + 1  </m:t>
                    </m:r>
                  </m:e>
                </m:d>
                <m:r>
                  <m:rPr>
                    <m:nor/>
                  </m:rPr>
                  <w:rPr>
                    <w:iCs/>
                    <w:snapToGrid w:val="0"/>
                    <w:lang w:val="en-GB"/>
                  </w:rPr>
                  <m:t xml:space="preserve"> * π</m:t>
                </m:r>
              </m:num>
              <m:den>
                <m:r>
                  <m:rPr>
                    <m:nor/>
                  </m:rPr>
                  <w:rPr>
                    <w:iCs/>
                    <w:snapToGrid w:val="0"/>
                    <w:lang w:val="en-GB"/>
                  </w:rPr>
                  <m:t>32</m:t>
                </m:r>
              </m:den>
            </m:f>
            <m:r>
              <w:rPr>
                <w:rFonts w:ascii="Cambria Math" w:hAnsi="Cambria Math"/>
                <w:snapToGrid w:val="0"/>
                <w:lang w:val="en-GB"/>
              </w:rPr>
              <m:t xml:space="preserve"> </m:t>
            </m:r>
          </m:e>
        </m:d>
      </m:oMath>
      <w:r w:rsidR="007F644B" w:rsidRPr="00F2523B">
        <w:rPr>
          <w:iCs/>
          <w:snapToGrid w:val="0"/>
          <w:lang w:val="en-GB"/>
        </w:rPr>
        <w:tab/>
      </w:r>
      <w:r w:rsidR="007F644B" w:rsidRPr="00F2523B">
        <w:rPr>
          <w:lang w:val="en-GB"/>
        </w:rPr>
        <w:tab/>
        <w:t>(</w:t>
      </w:r>
      <w:r w:rsidR="007F644B" w:rsidRPr="00F2523B">
        <w:rPr>
          <w:lang w:val="en-GB"/>
        </w:rPr>
        <w:fldChar w:fldCharType="begin" w:fldLock="1"/>
      </w:r>
      <w:r w:rsidR="007F644B" w:rsidRPr="00F2523B">
        <w:rPr>
          <w:lang w:val="en-GB"/>
        </w:rPr>
        <w:instrText xml:space="preserve"> SEQ Equation \* ARABIC </w:instrText>
      </w:r>
      <w:r w:rsidR="007F644B" w:rsidRPr="00F2523B">
        <w:rPr>
          <w:lang w:val="en-GB"/>
        </w:rPr>
        <w:fldChar w:fldCharType="separate"/>
      </w:r>
      <w:r w:rsidR="007F644B" w:rsidRPr="00F2523B">
        <w:rPr>
          <w:noProof/>
          <w:lang w:val="en-GB"/>
        </w:rPr>
        <w:t>30</w:t>
      </w:r>
      <w:r w:rsidR="007F644B" w:rsidRPr="00F2523B">
        <w:rPr>
          <w:lang w:val="en-GB"/>
        </w:rPr>
        <w:fldChar w:fldCharType="end"/>
      </w:r>
      <w:r w:rsidR="007F644B" w:rsidRPr="00F2523B">
        <w:rPr>
          <w:lang w:val="en-GB"/>
        </w:rPr>
        <w:t>)</w:t>
      </w:r>
    </w:p>
    <w:p w14:paraId="2A52193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 xml:space="preserve">where </w:t>
      </w:r>
      <w:r w:rsidRPr="00F2523B">
        <w:rPr>
          <w:lang w:val="en-GB"/>
        </w:rPr>
        <w:sym w:font="Symbol" w:char="F070"/>
      </w:r>
      <w:r w:rsidRPr="00F2523B">
        <w:rPr>
          <w:lang w:val="en-GB"/>
        </w:rPr>
        <w:t xml:space="preserve"> is Archimedes' constant 3.141 592 653 589 793....</w:t>
      </w:r>
    </w:p>
    <w:p w14:paraId="2A9E8B02"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 xml:space="preserve">Q[ c ] is formed by the frequency-filtered blocks </w:t>
      </w:r>
      <w:proofErr w:type="spellStart"/>
      <w:r w:rsidRPr="00F2523B">
        <w:rPr>
          <w:lang w:val="en-GB"/>
        </w:rPr>
        <w:t>filteredRv</w:t>
      </w:r>
      <w:proofErr w:type="spellEnd"/>
      <w:r w:rsidRPr="00F2523B">
        <w:rPr>
          <w:lang w:val="en-GB"/>
        </w:rPr>
        <w:t>.</w:t>
      </w:r>
    </w:p>
    <w:p w14:paraId="1F478367"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sz w:val="18"/>
          <w:lang w:val="en-GB"/>
        </w:rPr>
      </w:pPr>
      <w:r w:rsidRPr="00F2523B">
        <w:rPr>
          <w:sz w:val="18"/>
          <w:lang w:val="en-GB"/>
        </w:rPr>
        <w:t>NOTE </w:t>
      </w:r>
      <w:r w:rsidRPr="00F2523B">
        <w:rPr>
          <w:sz w:val="18"/>
          <w:lang w:val="en-GB"/>
        </w:rPr>
        <w:fldChar w:fldCharType="begin" w:fldLock="1"/>
      </w:r>
      <w:r w:rsidRPr="00F2523B">
        <w:rPr>
          <w:sz w:val="18"/>
          <w:lang w:val="en-GB"/>
        </w:rPr>
        <w:instrText xml:space="preserve"> SEQ NoteCounter \* MERGEFORMAT </w:instrText>
      </w:r>
      <w:r w:rsidRPr="00F2523B">
        <w:rPr>
          <w:sz w:val="18"/>
          <w:lang w:val="en-GB"/>
        </w:rPr>
        <w:fldChar w:fldCharType="separate"/>
      </w:r>
      <w:r w:rsidRPr="00F2523B">
        <w:rPr>
          <w:noProof/>
          <w:sz w:val="18"/>
          <w:lang w:val="en-GB"/>
        </w:rPr>
        <w:t>8</w:t>
      </w:r>
      <w:r w:rsidRPr="00F2523B">
        <w:rPr>
          <w:noProof/>
          <w:sz w:val="18"/>
          <w:lang w:val="en-GB"/>
        </w:rPr>
        <w:fldChar w:fldCharType="end"/>
      </w:r>
      <w:r w:rsidRPr="00F2523B">
        <w:rPr>
          <w:sz w:val="18"/>
          <w:lang w:val="en-GB"/>
        </w:rPr>
        <w:t xml:space="preserve"> – Coded model values are based on blocks of size 16x16, but a decoder implementation could use other block sizes. For example, decoders implementing the IDCT on 8x8 blocks could down-convert by a factor of two the set of coded model values </w:t>
      </w:r>
      <w:proofErr w:type="spellStart"/>
      <w:r w:rsidRPr="00F2523B">
        <w:rPr>
          <w:sz w:val="18"/>
          <w:lang w:val="en-GB"/>
        </w:rPr>
        <w:t>fgr_comp_model_</w:t>
      </w:r>
      <w:proofErr w:type="gramStart"/>
      <w:r w:rsidRPr="00F2523B">
        <w:rPr>
          <w:sz w:val="18"/>
          <w:lang w:val="en-GB"/>
        </w:rPr>
        <w:t>value</w:t>
      </w:r>
      <w:proofErr w:type="spellEnd"/>
      <w:r w:rsidRPr="00F2523B">
        <w:rPr>
          <w:sz w:val="18"/>
          <w:lang w:val="en-GB"/>
        </w:rPr>
        <w:t>[</w:t>
      </w:r>
      <w:proofErr w:type="gramEnd"/>
      <w:r w:rsidRPr="00F2523B">
        <w:rPr>
          <w:sz w:val="18"/>
          <w:lang w:val="en-GB"/>
        </w:rPr>
        <w:t> c ][ </w:t>
      </w:r>
      <w:proofErr w:type="spellStart"/>
      <w:r w:rsidRPr="00F2523B">
        <w:rPr>
          <w:sz w:val="18"/>
          <w:lang w:val="en-GB"/>
        </w:rPr>
        <w:t>s</w:t>
      </w:r>
      <w:r w:rsidRPr="00F2523B">
        <w:rPr>
          <w:sz w:val="18"/>
          <w:vertAlign w:val="subscript"/>
          <w:lang w:val="en-GB"/>
        </w:rPr>
        <w:t>j</w:t>
      </w:r>
      <w:proofErr w:type="spellEnd"/>
      <w:r w:rsidRPr="00F2523B">
        <w:rPr>
          <w:sz w:val="18"/>
          <w:lang w:val="en-GB"/>
        </w:rPr>
        <w:t> ][ </w:t>
      </w:r>
      <w:proofErr w:type="spellStart"/>
      <w:r w:rsidRPr="00F2523B">
        <w:rPr>
          <w:sz w:val="18"/>
          <w:lang w:val="en-GB"/>
        </w:rPr>
        <w:t>i</w:t>
      </w:r>
      <w:proofErr w:type="spellEnd"/>
      <w:r w:rsidRPr="00F2523B">
        <w:rPr>
          <w:sz w:val="18"/>
          <w:lang w:val="en-GB"/>
        </w:rPr>
        <w:t xml:space="preserve"> ] for </w:t>
      </w:r>
      <w:proofErr w:type="spellStart"/>
      <w:r w:rsidRPr="00F2523B">
        <w:rPr>
          <w:sz w:val="18"/>
          <w:lang w:val="en-GB"/>
        </w:rPr>
        <w:t>i</w:t>
      </w:r>
      <w:proofErr w:type="spellEnd"/>
      <w:r w:rsidRPr="00F2523B">
        <w:rPr>
          <w:sz w:val="18"/>
          <w:lang w:val="en-GB"/>
        </w:rPr>
        <w:t xml:space="preserve"> equal to 1..4.</w:t>
      </w:r>
    </w:p>
    <w:p w14:paraId="1588B85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806"/>
        <w:rPr>
          <w:sz w:val="18"/>
          <w:lang w:val="en-GB"/>
        </w:rPr>
      </w:pPr>
      <w:r w:rsidRPr="00F2523B">
        <w:rPr>
          <w:sz w:val="18"/>
          <w:lang w:val="en-GB"/>
        </w:rPr>
        <w:t>NOTE </w:t>
      </w:r>
      <w:r w:rsidRPr="00F2523B">
        <w:rPr>
          <w:sz w:val="18"/>
          <w:lang w:val="en-GB"/>
        </w:rPr>
        <w:fldChar w:fldCharType="begin" w:fldLock="1"/>
      </w:r>
      <w:r w:rsidRPr="00F2523B">
        <w:rPr>
          <w:sz w:val="18"/>
          <w:lang w:val="en-GB"/>
        </w:rPr>
        <w:instrText xml:space="preserve"> SEQ NoteCounter \* MERGEFORMAT </w:instrText>
      </w:r>
      <w:r w:rsidRPr="00F2523B">
        <w:rPr>
          <w:sz w:val="18"/>
          <w:lang w:val="en-GB"/>
        </w:rPr>
        <w:fldChar w:fldCharType="separate"/>
      </w:r>
      <w:r w:rsidRPr="00F2523B">
        <w:rPr>
          <w:noProof/>
          <w:sz w:val="18"/>
          <w:lang w:val="en-GB"/>
        </w:rPr>
        <w:t>9</w:t>
      </w:r>
      <w:r w:rsidRPr="00F2523B">
        <w:rPr>
          <w:noProof/>
          <w:sz w:val="18"/>
          <w:lang w:val="en-GB"/>
        </w:rPr>
        <w:fldChar w:fldCharType="end"/>
      </w:r>
      <w:r w:rsidRPr="00F2523B">
        <w:rPr>
          <w:sz w:val="18"/>
          <w:lang w:val="en-GB"/>
        </w:rPr>
        <w:t xml:space="preserve"> – To reduce the degree of visible blocks that result from mosaicking the frequency-filtered blocks </w:t>
      </w:r>
      <w:proofErr w:type="spellStart"/>
      <w:r w:rsidRPr="00F2523B">
        <w:rPr>
          <w:sz w:val="18"/>
          <w:lang w:val="en-GB"/>
        </w:rPr>
        <w:t>filteredRv</w:t>
      </w:r>
      <w:proofErr w:type="spellEnd"/>
      <w:r w:rsidRPr="00F2523B">
        <w:rPr>
          <w:sz w:val="18"/>
          <w:lang w:val="en-GB"/>
        </w:rPr>
        <w:t>, decoders could apply a low-pass filter to the boundaries between frequency-filtered blocks.</w:t>
      </w:r>
    </w:p>
    <w:p w14:paraId="3913FA94" w14:textId="77777777" w:rsidR="007F644B" w:rsidRPr="00F2523B" w:rsidRDefault="007F644B" w:rsidP="007F644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an auto-regression model enables simulating the original film grain for c = </w:t>
      </w:r>
      <w:proofErr w:type="gramStart"/>
      <w:r w:rsidRPr="00F2523B">
        <w:rPr>
          <w:lang w:val="en-GB"/>
        </w:rPr>
        <w:t>0..</w:t>
      </w:r>
      <w:proofErr w:type="gramEnd"/>
      <w:r w:rsidRPr="00F2523B">
        <w:rPr>
          <w:lang w:val="en-GB"/>
        </w:rPr>
        <w:t>2, x = 0..PicWidthInLumaSamples − </w:t>
      </w:r>
      <w:r w:rsidRPr="00F2523B">
        <w:rPr>
          <w:lang w:val="en-GB" w:eastAsia="ko-KR"/>
        </w:rPr>
        <w:t>1,</w:t>
      </w:r>
      <w:r w:rsidRPr="00F2523B">
        <w:rPr>
          <w:lang w:val="en-GB"/>
        </w:rPr>
        <w:t xml:space="preserve"> and y = 0..PicHeightInLumaSamples − </w:t>
      </w:r>
      <w:r w:rsidRPr="00F2523B">
        <w:rPr>
          <w:lang w:val="en-GB" w:eastAsia="ko-KR"/>
        </w:rPr>
        <w:t>1</w:t>
      </w:r>
      <w:r w:rsidRPr="00F2523B">
        <w:rPr>
          <w:lang w:val="en-GB"/>
        </w:rPr>
        <w:t xml:space="preserve"> as specified by:</w:t>
      </w:r>
    </w:p>
    <w:p w14:paraId="4E80E2F8" w14:textId="77777777" w:rsidR="007F644B" w:rsidRPr="00F2523B" w:rsidRDefault="007F644B" w:rsidP="007F644B">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850" w:hanging="288"/>
        <w:jc w:val="left"/>
        <w:rPr>
          <w:lang w:val="en-GB"/>
        </w:rPr>
      </w:pPr>
      <w:r w:rsidRPr="00F2523B">
        <w:rPr>
          <w:lang w:val="en-GB"/>
        </w:rPr>
        <w:t xml:space="preserve">G[ c ][ x ][ y ] =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][ 0 ] * n[ c ][ x][ y ] +</w:t>
      </w:r>
      <w:r w:rsidRPr="00F2523B">
        <w:rPr>
          <w:lang w:val="en-GB"/>
        </w:rPr>
        <w:br/>
      </w:r>
      <w:r w:rsidRPr="00F2523B">
        <w:rPr>
          <w:lang w:val="en-GB"/>
        </w:rPr>
        <w:tab/>
      </w:r>
      <w:r w:rsidRPr="00F2523B">
        <w:rPr>
          <w:lang w:val="en-GB"/>
        </w:rPr>
        <w:tab/>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][ 1 ] * ( G[ c ][ x − 1 ][ y ] +</w:t>
      </w:r>
      <w:r w:rsidRPr="00F2523B">
        <w:rPr>
          <w:lang w:val="en-GB"/>
        </w:rPr>
        <w:br/>
      </w:r>
      <w:r w:rsidRPr="00F2523B">
        <w:rPr>
          <w:lang w:val="en-GB"/>
        </w:rPr>
        <w:tab/>
      </w:r>
      <w:r w:rsidRPr="00F2523B">
        <w:rPr>
          <w:lang w:val="en-GB"/>
        </w:rPr>
        <w:tab/>
        <w:t xml:space="preserve">(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][ 4 ] * G[ c ][ x ][ y − 1 ] )  &gt;&gt;</w:t>
      </w:r>
      <w:r w:rsidRPr="00F2523B">
        <w:rPr>
          <w:lang w:val="en-GB"/>
        </w:rPr>
        <w:br/>
      </w:r>
      <w:r w:rsidRPr="00F2523B">
        <w:rPr>
          <w:lang w:val="en-GB"/>
        </w:rPr>
        <w:tab/>
      </w:r>
      <w:r w:rsidRPr="00F2523B">
        <w:rPr>
          <w:lang w:val="en-GB"/>
        </w:rPr>
        <w:tab/>
        <w:t xml:space="preserve">fgr_log2_scale_factor ) )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][ 3 ] *</w:t>
      </w:r>
      <w:r w:rsidRPr="00F2523B">
        <w:rPr>
          <w:lang w:val="en-GB"/>
        </w:rPr>
        <w:br/>
      </w:r>
      <w:r w:rsidRPr="00F2523B">
        <w:rPr>
          <w:lang w:val="en-GB"/>
        </w:rPr>
        <w:tab/>
      </w:r>
      <w:r w:rsidRPr="00F2523B">
        <w:rPr>
          <w:lang w:val="en-GB"/>
        </w:rPr>
        <w:tab/>
        <w:t xml:space="preserve">(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][ 4 ] * ( G[ c ][ x − 1 ][ y − 1 ] + G[ c ][ x + 1 ][ y − 1 ] ) )  &gt;&gt;</w:t>
      </w:r>
      <w:r w:rsidRPr="00F2523B">
        <w:rPr>
          <w:lang w:val="en-GB"/>
        </w:rPr>
        <w:tab/>
        <w:t>(</w:t>
      </w:r>
      <w:bookmarkStart w:id="70" w:name="Equation39"/>
      <w:r w:rsidRPr="00F2523B">
        <w:rPr>
          <w:lang w:val="en-GB"/>
        </w:rPr>
        <w:fldChar w:fldCharType="begin" w:fldLock="1"/>
      </w:r>
      <w:r w:rsidRPr="00F2523B">
        <w:rPr>
          <w:lang w:val="en-GB"/>
        </w:rPr>
        <w:instrText xml:space="preserve"> SEQ Equation \* ARABIC </w:instrText>
      </w:r>
      <w:r w:rsidRPr="00F2523B">
        <w:rPr>
          <w:lang w:val="en-GB"/>
        </w:rPr>
        <w:fldChar w:fldCharType="separate"/>
      </w:r>
      <w:r w:rsidRPr="00F2523B">
        <w:rPr>
          <w:noProof/>
          <w:lang w:val="en-GB"/>
        </w:rPr>
        <w:t>31</w:t>
      </w:r>
      <w:r w:rsidRPr="00F2523B">
        <w:rPr>
          <w:lang w:val="en-GB"/>
        </w:rPr>
        <w:fldChar w:fldCharType="end"/>
      </w:r>
      <w:bookmarkEnd w:id="70"/>
      <w:r w:rsidRPr="00F2523B">
        <w:rPr>
          <w:lang w:val="en-GB"/>
        </w:rPr>
        <w:t>)</w:t>
      </w:r>
      <w:r w:rsidRPr="00F2523B">
        <w:rPr>
          <w:lang w:val="en-GB"/>
        </w:rPr>
        <w:br/>
      </w:r>
      <w:r w:rsidRPr="00F2523B">
        <w:rPr>
          <w:lang w:val="en-GB"/>
        </w:rPr>
        <w:tab/>
      </w:r>
      <w:r w:rsidRPr="00F2523B">
        <w:rPr>
          <w:lang w:val="en-GB"/>
        </w:rPr>
        <w:tab/>
        <w:t>fgr_log2_scale_factor ) +</w:t>
      </w:r>
      <w:r w:rsidRPr="00F2523B">
        <w:rPr>
          <w:lang w:val="en-GB"/>
        </w:rPr>
        <w:br/>
      </w:r>
      <w:r w:rsidRPr="00F2523B">
        <w:rPr>
          <w:lang w:val="en-GB"/>
        </w:rPr>
        <w:tab/>
      </w:r>
      <w:r w:rsidRPr="00F2523B">
        <w:rPr>
          <w:lang w:val="en-GB"/>
        </w:rPr>
        <w:tab/>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][ 5 ] * ( G[ c ][ x − 2 ][ y ] +</w:t>
      </w:r>
      <w:r w:rsidRPr="00F2523B">
        <w:rPr>
          <w:lang w:val="en-GB"/>
        </w:rPr>
        <w:br/>
      </w:r>
      <w:r w:rsidRPr="00F2523B">
        <w:rPr>
          <w:lang w:val="en-GB"/>
        </w:rPr>
        <w:tab/>
      </w:r>
      <w:r w:rsidRPr="00F2523B">
        <w:rPr>
          <w:lang w:val="en-GB"/>
        </w:rPr>
        <w:tab/>
        <w:t>(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xml:space="preserve"> ][ 4 ] * </w:t>
      </w:r>
      <w:proofErr w:type="spellStart"/>
      <w:r w:rsidRPr="00F2523B">
        <w:rPr>
          <w:lang w:val="en-GB"/>
        </w:rPr>
        <w:t>fgr_comp_model_value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][ 4 ] * G[ c ][ x ][ y − 2 ] )  &gt;&gt;</w:t>
      </w:r>
      <w:r w:rsidRPr="00F2523B">
        <w:rPr>
          <w:lang w:val="en-GB"/>
        </w:rPr>
        <w:br/>
      </w:r>
      <w:r w:rsidRPr="00F2523B">
        <w:rPr>
          <w:lang w:val="en-GB"/>
        </w:rPr>
        <w:tab/>
      </w:r>
      <w:r w:rsidRPr="00F2523B">
        <w:rPr>
          <w:lang w:val="en-GB"/>
        </w:rPr>
        <w:tab/>
        <w:t>( 2 * fgr_log2_scale_factor ) ) ) +</w:t>
      </w:r>
      <w:r w:rsidRPr="00F2523B">
        <w:rPr>
          <w:lang w:val="en-GB"/>
        </w:rPr>
        <w:br/>
      </w:r>
      <w:r w:rsidRPr="00F2523B">
        <w:rPr>
          <w:lang w:val="en-GB"/>
        </w:rPr>
        <w:tab/>
      </w:r>
      <w:r w:rsidRPr="00F2523B">
        <w:rPr>
          <w:lang w:val="en-GB"/>
        </w:rPr>
        <w:tab/>
      </w:r>
      <w:proofErr w:type="spellStart"/>
      <w:r w:rsidRPr="00F2523B">
        <w:rPr>
          <w:lang w:val="en-GB"/>
        </w:rPr>
        <w:t>fgr</w:t>
      </w:r>
      <w:proofErr w:type="spellEnd"/>
      <w:r w:rsidRPr="00F2523B">
        <w:rPr>
          <w:lang w:val="en-GB"/>
        </w:rPr>
        <w:t>_</w:t>
      </w:r>
      <w:r w:rsidRPr="00F2523B">
        <w:rPr>
          <w:lang w:val="en-GB"/>
        </w:rPr>
        <w:tab/>
      </w:r>
      <w:proofErr w:type="spellStart"/>
      <w:r w:rsidRPr="00F2523B">
        <w:rPr>
          <w:lang w:val="en-GB"/>
        </w:rPr>
        <w:t>comp_model_value</w:t>
      </w:r>
      <w:proofErr w:type="spellEnd"/>
      <w:r w:rsidRPr="00F2523B">
        <w:rPr>
          <w:lang w:val="en-GB"/>
        </w:rPr>
        <w:t>[ c ][ </w:t>
      </w:r>
      <w:proofErr w:type="spellStart"/>
      <w:r w:rsidRPr="00F2523B">
        <w:rPr>
          <w:lang w:val="en-GB"/>
        </w:rPr>
        <w:t>s</w:t>
      </w:r>
      <w:r w:rsidRPr="00F2523B">
        <w:rPr>
          <w:vertAlign w:val="subscript"/>
          <w:lang w:val="en-GB"/>
        </w:rPr>
        <w:t>j</w:t>
      </w:r>
      <w:proofErr w:type="spellEnd"/>
      <w:r w:rsidRPr="00F2523B">
        <w:rPr>
          <w:lang w:val="en-GB"/>
        </w:rPr>
        <w:t> ][ 2 ] * G[ c − 1 ][ x ][ y ] )  &gt;&gt;  fgr_log2_scale_factor</w:t>
      </w:r>
    </w:p>
    <w:p w14:paraId="419030D1"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ab/>
        <w:t>where n[ c ][ x ][ y ] is a random value with normalized Gaussian distribution (independent and identically distributed Gaussian random variable samples with zero mean and unity variance for each value of c, x, and y) and where the value of an element G[ c ][ x ][ y ] used in the right-hand side of the equation is inferred to be equal to 0 when any of the following conditions are true:</w:t>
      </w:r>
    </w:p>
    <w:p w14:paraId="53AD8AE8"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F2523B">
        <w:rPr>
          <w:lang w:val="en-GB"/>
        </w:rPr>
        <w:t>–</w:t>
      </w:r>
      <w:r w:rsidRPr="00F2523B">
        <w:rPr>
          <w:lang w:val="en-GB"/>
        </w:rPr>
        <w:tab/>
        <w:t>c is less than 0,</w:t>
      </w:r>
    </w:p>
    <w:p w14:paraId="43B6BCF9"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F2523B">
        <w:rPr>
          <w:lang w:val="en-GB"/>
        </w:rPr>
        <w:t>–</w:t>
      </w:r>
      <w:r w:rsidRPr="00F2523B">
        <w:rPr>
          <w:lang w:val="en-GB"/>
        </w:rPr>
        <w:tab/>
        <w:t>x is less than 0,</w:t>
      </w:r>
    </w:p>
    <w:p w14:paraId="547C7C5D"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lang w:val="en-GB"/>
        </w:rPr>
      </w:pPr>
      <w:r w:rsidRPr="00F2523B">
        <w:rPr>
          <w:lang w:val="en-GB"/>
        </w:rPr>
        <w:t>–</w:t>
      </w:r>
      <w:r w:rsidRPr="00F2523B">
        <w:rPr>
          <w:lang w:val="en-GB"/>
        </w:rPr>
        <w:tab/>
        <w:t>y is less than 0.</w:t>
      </w:r>
    </w:p>
    <w:p w14:paraId="46BBE8CE"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][ 0 ] provides the first model value for the model as specified by </w:t>
      </w:r>
      <w:proofErr w:type="spellStart"/>
      <w:r w:rsidRPr="00F2523B">
        <w:rPr>
          <w:rFonts w:eastAsia="Times New Roman"/>
        </w:rPr>
        <w:t>fgr_model_id</w:t>
      </w:r>
      <w:proofErr w:type="spellEnd"/>
      <w:r w:rsidRPr="00F2523B">
        <w:rPr>
          <w:rFonts w:eastAsia="Times New Roman"/>
        </w:rPr>
        <w:t xml:space="preserve">.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][ 0 ] corresponds to the standard deviation of the Gaussian noise term in the generation functions specified in Equations </w:t>
      </w:r>
      <w:r w:rsidRPr="00F2523B">
        <w:rPr>
          <w:rFonts w:eastAsia="Times New Roman"/>
        </w:rPr>
        <w:fldChar w:fldCharType="begin" w:fldLock="1"/>
      </w:r>
      <w:r w:rsidRPr="00F2523B">
        <w:rPr>
          <w:rFonts w:eastAsia="Times New Roman"/>
        </w:rPr>
        <w:instrText xml:space="preserve"> REF Equation34 \h  \* MERGEFORMAT </w:instrText>
      </w:r>
      <w:r w:rsidRPr="00F2523B">
        <w:rPr>
          <w:rFonts w:eastAsia="Times New Roman"/>
        </w:rPr>
      </w:r>
      <w:r w:rsidRPr="00F2523B">
        <w:rPr>
          <w:rFonts w:eastAsia="Times New Roman"/>
        </w:rPr>
        <w:fldChar w:fldCharType="separate"/>
      </w:r>
      <w:r w:rsidRPr="00F2523B">
        <w:rPr>
          <w:rFonts w:eastAsia="Times New Roman"/>
          <w:noProof/>
          <w:lang w:val="es-ES_tradnl"/>
        </w:rPr>
        <w:t>26</w:t>
      </w:r>
      <w:r w:rsidRPr="00F2523B">
        <w:rPr>
          <w:rFonts w:eastAsia="Times New Roman"/>
        </w:rPr>
        <w:fldChar w:fldCharType="end"/>
      </w:r>
      <w:r w:rsidRPr="00F2523B">
        <w:rPr>
          <w:rFonts w:eastAsia="Times New Roman"/>
        </w:rPr>
        <w:t xml:space="preserve"> through </w:t>
      </w:r>
      <w:r w:rsidRPr="00F2523B">
        <w:rPr>
          <w:rFonts w:eastAsia="Times New Roman"/>
        </w:rPr>
        <w:fldChar w:fldCharType="begin" w:fldLock="1"/>
      </w:r>
      <w:r w:rsidRPr="00F2523B">
        <w:rPr>
          <w:rFonts w:eastAsia="Times New Roman"/>
        </w:rPr>
        <w:instrText xml:space="preserve"> REF Equation39 \h  \* MERGEFORMAT </w:instrText>
      </w:r>
      <w:r w:rsidRPr="00F2523B">
        <w:rPr>
          <w:rFonts w:eastAsia="Times New Roman"/>
        </w:rPr>
      </w:r>
      <w:r w:rsidRPr="00F2523B">
        <w:rPr>
          <w:rFonts w:eastAsia="Times New Roman"/>
        </w:rPr>
        <w:fldChar w:fldCharType="separate"/>
      </w:r>
      <w:r w:rsidRPr="00F2523B">
        <w:rPr>
          <w:rFonts w:eastAsia="Times New Roman"/>
          <w:noProof/>
        </w:rPr>
        <w:t>31</w:t>
      </w:r>
      <w:r w:rsidRPr="00F2523B">
        <w:rPr>
          <w:rFonts w:eastAsia="Times New Roman"/>
        </w:rPr>
        <w:fldChar w:fldCharType="end"/>
      </w:r>
      <w:r w:rsidRPr="00F2523B">
        <w:rPr>
          <w:rFonts w:eastAsia="Times New Roman"/>
        </w:rPr>
        <w:t>.</w:t>
      </w:r>
    </w:p>
    <w:p w14:paraId="31DF0BB1"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][ 1 ] provides the second model value for the model as specified by </w:t>
      </w:r>
      <w:proofErr w:type="spellStart"/>
      <w:r w:rsidRPr="00F2523B">
        <w:rPr>
          <w:rFonts w:eastAsia="Times New Roman"/>
        </w:rPr>
        <w:t>fgr_model_id</w:t>
      </w:r>
      <w:proofErr w:type="spellEnd"/>
      <w:r w:rsidRPr="00F2523B">
        <w:rPr>
          <w:rFonts w:eastAsia="Times New Roman"/>
        </w:rPr>
        <w:t xml:space="preserve">. When </w:t>
      </w:r>
      <w:proofErr w:type="spellStart"/>
      <w:r w:rsidRPr="00F2523B">
        <w:rPr>
          <w:rFonts w:eastAsia="Times New Roman"/>
        </w:rPr>
        <w:t>fgr_model_id</w:t>
      </w:r>
      <w:proofErr w:type="spellEnd"/>
      <w:r w:rsidRPr="00F2523B">
        <w:rPr>
          <w:rFonts w:eastAsia="Times New Roman"/>
        </w:rPr>
        <w:t xml:space="preserve"> is equal to 0,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][ 1 ] shall be greater than or equal to 0 and less than 16.</w:t>
      </w:r>
    </w:p>
    <w:p w14:paraId="54D04B82" w14:textId="701C7ED7" w:rsidR="007F644B" w:rsidRPr="00F2523B" w:rsidRDefault="007F644B" w:rsidP="007F644B">
      <w:pPr>
        <w:rPr>
          <w:rFonts w:eastAsia="Times New Roman"/>
        </w:rPr>
      </w:pPr>
      <w:r w:rsidRPr="00F2523B">
        <w:rPr>
          <w:rFonts w:eastAsia="Times New Roman"/>
        </w:rPr>
        <w:t xml:space="preserve">When not present in the </w:t>
      </w:r>
      <w:r w:rsidR="00A9481D" w:rsidRPr="007D7DB3">
        <w:rPr>
          <w:rFonts w:eastAsia="Times New Roman"/>
        </w:rPr>
        <w:t xml:space="preserve">film grain regions characteristics </w:t>
      </w:r>
      <w:r w:rsidRPr="00F2523B">
        <w:rPr>
          <w:rFonts w:eastAsia="Times New Roman"/>
        </w:rPr>
        <w:t xml:space="preserve">SEI message,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][ 1 ] is inferred as follows:</w:t>
      </w:r>
    </w:p>
    <w:p w14:paraId="55ED9BA2"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 is inferred to be equal to 8.</w:t>
      </w:r>
    </w:p>
    <w:p w14:paraId="177874C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 is inferred to be equal to 0.</w:t>
      </w:r>
    </w:p>
    <w:p w14:paraId="0325222F"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][ 1 ] is interpreted as follows:</w:t>
      </w:r>
    </w:p>
    <w:p w14:paraId="429D0C69"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 indicates the horizontal high cut frequency to be used to filter the DCT of a block of 16x16 random values.</w:t>
      </w:r>
    </w:p>
    <w:p w14:paraId="1DF1FFDA"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 indicates the first order spatial correlation for neighbouring samples ( x − 1, y ) and ( x, y − 1 ).</w:t>
      </w:r>
    </w:p>
    <w:p w14:paraId="67F1014B"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][ 2 ] provides the third model value for the model as specified by </w:t>
      </w:r>
      <w:proofErr w:type="spellStart"/>
      <w:r w:rsidRPr="00F2523B">
        <w:rPr>
          <w:rFonts w:eastAsia="Times New Roman"/>
        </w:rPr>
        <w:t>fgr_model_id</w:t>
      </w:r>
      <w:proofErr w:type="spellEnd"/>
      <w:r w:rsidRPr="00F2523B">
        <w:rPr>
          <w:rFonts w:eastAsia="Times New Roman"/>
        </w:rPr>
        <w:t xml:space="preserve">. When </w:t>
      </w:r>
      <w:proofErr w:type="spellStart"/>
      <w:r w:rsidRPr="00F2523B">
        <w:rPr>
          <w:rFonts w:eastAsia="Times New Roman"/>
        </w:rPr>
        <w:t>fgr_model_id</w:t>
      </w:r>
      <w:proofErr w:type="spellEnd"/>
      <w:r w:rsidRPr="00F2523B">
        <w:rPr>
          <w:rFonts w:eastAsia="Times New Roman"/>
        </w:rPr>
        <w:t xml:space="preserve"> is equal to 0,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][ 2 ] shall be greater than or equal to 0 and less than 16.</w:t>
      </w:r>
    </w:p>
    <w:p w14:paraId="23CB95CE" w14:textId="42DEC700" w:rsidR="007F644B" w:rsidRPr="00F2523B" w:rsidRDefault="007F644B" w:rsidP="007F644B">
      <w:pPr>
        <w:rPr>
          <w:rFonts w:eastAsia="Times New Roman"/>
        </w:rPr>
      </w:pPr>
      <w:r w:rsidRPr="00F2523B">
        <w:rPr>
          <w:rFonts w:eastAsia="Times New Roman"/>
        </w:rPr>
        <w:t xml:space="preserve">When not present in the </w:t>
      </w:r>
      <w:r w:rsidR="00A9481D" w:rsidRPr="007D7DB3">
        <w:rPr>
          <w:rFonts w:eastAsia="Times New Roman"/>
        </w:rPr>
        <w:t>film grain regions characteristics</w:t>
      </w:r>
      <w:r w:rsidRPr="00F2523B">
        <w:rPr>
          <w:rFonts w:eastAsia="Times New Roman"/>
        </w:rPr>
        <w:t xml:space="preserve"> SEI message,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][ 2 ] is inferred as follows:</w:t>
      </w:r>
    </w:p>
    <w:p w14:paraId="543EC777"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lastRenderedPageBreak/>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xml:space="preserve"> ][ 2 ] is inferred to be equal to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][ 1 ]</w:t>
      </w:r>
    </w:p>
    <w:p w14:paraId="077712F3"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][ 2 ] is inferred to be equal to 0.</w:t>
      </w:r>
    </w:p>
    <w:p w14:paraId="7E1EAB45"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][ 2 ] is interpreted as follows:</w:t>
      </w:r>
    </w:p>
    <w:p w14:paraId="799D82B4"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][ 2 ] indicates the vertical high cut frequency to be used to filter the DCT of a block of 16x16 random values.</w:t>
      </w:r>
    </w:p>
    <w:p w14:paraId="2AAC3159"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][ 2 ] indicates the colour correlation between consecutive colour components.</w:t>
      </w:r>
    </w:p>
    <w:p w14:paraId="2AEDE3D9"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][ 3 ] provides the fourth model value for the model as specified by </w:t>
      </w:r>
      <w:proofErr w:type="spellStart"/>
      <w:r w:rsidRPr="00F2523B">
        <w:rPr>
          <w:rFonts w:eastAsia="Times New Roman"/>
        </w:rPr>
        <w:t>fgr_model_id</w:t>
      </w:r>
      <w:proofErr w:type="spellEnd"/>
      <w:r w:rsidRPr="00F2523B">
        <w:rPr>
          <w:rFonts w:eastAsia="Times New Roman"/>
        </w:rPr>
        <w:t xml:space="preserve">. When </w:t>
      </w:r>
      <w:proofErr w:type="spellStart"/>
      <w:r w:rsidRPr="00F2523B">
        <w:rPr>
          <w:rFonts w:eastAsia="Times New Roman"/>
        </w:rPr>
        <w:t>fgr_model_id</w:t>
      </w:r>
      <w:proofErr w:type="spellEnd"/>
      <w:r w:rsidRPr="00F2523B">
        <w:rPr>
          <w:rFonts w:eastAsia="Times New Roman"/>
        </w:rPr>
        <w:t xml:space="preserve"> is equal to 0,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][ 3 ] shall be greater than or equal to 0 and less than or equal to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][ 1 ].</w:t>
      </w:r>
    </w:p>
    <w:p w14:paraId="034ABE5F" w14:textId="77851FAA" w:rsidR="007F644B" w:rsidRPr="00F2523B" w:rsidRDefault="007F644B" w:rsidP="007F644B">
      <w:pPr>
        <w:rPr>
          <w:rFonts w:eastAsia="Times New Roman"/>
        </w:rPr>
      </w:pPr>
      <w:r w:rsidRPr="00F2523B">
        <w:rPr>
          <w:rFonts w:eastAsia="Times New Roman"/>
        </w:rPr>
        <w:t xml:space="preserve">When not present in the </w:t>
      </w:r>
      <w:r w:rsidR="00A9481D" w:rsidRPr="007D7DB3">
        <w:rPr>
          <w:rFonts w:eastAsia="Times New Roman"/>
        </w:rPr>
        <w:t>film grain regions characteristics</w:t>
      </w:r>
      <w:r w:rsidRPr="00F2523B">
        <w:rPr>
          <w:rFonts w:eastAsia="Times New Roman"/>
        </w:rPr>
        <w:t xml:space="preserve"> SEI message,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][ 3 ] is inferred to be equal to 0.</w:t>
      </w:r>
    </w:p>
    <w:p w14:paraId="65760160" w14:textId="77777777" w:rsidR="007F644B" w:rsidRPr="00F2523B" w:rsidRDefault="007F644B" w:rsidP="007F644B">
      <w:pPr>
        <w:keepNext/>
        <w:keepLines/>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][ 3 ] is interpreted as follows:</w:t>
      </w:r>
    </w:p>
    <w:p w14:paraId="7B1FA8E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w:t>
      </w:r>
      <w:proofErr w:type="gramStart"/>
      <w:r w:rsidRPr="00F2523B">
        <w:rPr>
          <w:lang w:val="en-GB"/>
        </w:rPr>
        <w:t>value</w:t>
      </w:r>
      <w:proofErr w:type="spellEnd"/>
      <w:r w:rsidRPr="00F2523B">
        <w:rPr>
          <w:lang w:val="en-GB"/>
        </w:rPr>
        <w:t>[</w:t>
      </w:r>
      <w:proofErr w:type="gramEnd"/>
      <w:r w:rsidRPr="00F2523B">
        <w:rPr>
          <w:lang w:val="en-GB"/>
        </w:rPr>
        <w:t> c ][ </w:t>
      </w:r>
      <w:proofErr w:type="spellStart"/>
      <w:r w:rsidRPr="00F2523B">
        <w:rPr>
          <w:lang w:val="en-GB"/>
        </w:rPr>
        <w:t>i</w:t>
      </w:r>
      <w:proofErr w:type="spellEnd"/>
      <w:r w:rsidRPr="00F2523B">
        <w:rPr>
          <w:lang w:val="en-GB"/>
        </w:rPr>
        <w:t> ][ 3 ] indicates the horizontal low cut frequency to be used to filter the DCT of a block of 16x16 random values.</w:t>
      </w:r>
    </w:p>
    <w:p w14:paraId="08A06FE8"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][ 3 ] indicates the first order spatial correlation for neighbouring samples ( x − 1, y − 1 ) and ( x + 1, y − 1 ).</w:t>
      </w:r>
    </w:p>
    <w:p w14:paraId="0DF1C8AA"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][ 4 ] provides the fifth model value for the model as specified by </w:t>
      </w:r>
      <w:proofErr w:type="spellStart"/>
      <w:r w:rsidRPr="00F2523B">
        <w:rPr>
          <w:rFonts w:eastAsia="Times New Roman"/>
        </w:rPr>
        <w:t>fgr_model_id</w:t>
      </w:r>
      <w:proofErr w:type="spellEnd"/>
      <w:r w:rsidRPr="00F2523B">
        <w:rPr>
          <w:rFonts w:eastAsia="Times New Roman"/>
        </w:rPr>
        <w:t xml:space="preserve">. When </w:t>
      </w:r>
      <w:proofErr w:type="spellStart"/>
      <w:r w:rsidRPr="00F2523B">
        <w:rPr>
          <w:rFonts w:eastAsia="Times New Roman"/>
        </w:rPr>
        <w:t>fgr_model_id</w:t>
      </w:r>
      <w:proofErr w:type="spellEnd"/>
      <w:r w:rsidRPr="00F2523B">
        <w:rPr>
          <w:rFonts w:eastAsia="Times New Roman"/>
        </w:rPr>
        <w:t xml:space="preserve"> is equal to 0,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][ 4 ] shall be greater than or equal to 0 and less than or equal to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][ 2 ].</w:t>
      </w:r>
    </w:p>
    <w:p w14:paraId="0FABC9C6" w14:textId="491CC6B3" w:rsidR="007F644B" w:rsidRPr="00F2523B" w:rsidRDefault="007F644B" w:rsidP="007F644B">
      <w:pPr>
        <w:rPr>
          <w:rFonts w:eastAsia="Times New Roman"/>
        </w:rPr>
      </w:pPr>
      <w:r w:rsidRPr="00F2523B">
        <w:rPr>
          <w:rFonts w:eastAsia="Times New Roman"/>
        </w:rPr>
        <w:t xml:space="preserve">When not present in the </w:t>
      </w:r>
      <w:r w:rsidR="00A9481D" w:rsidRPr="00F2523B">
        <w:rPr>
          <w:rFonts w:eastAsia="Times New Roman"/>
        </w:rPr>
        <w:t>film grain regions characteristics</w:t>
      </w:r>
      <w:r w:rsidRPr="00F2523B">
        <w:rPr>
          <w:rFonts w:eastAsia="Times New Roman"/>
        </w:rPr>
        <w:t xml:space="preserve"> SEI message, </w:t>
      </w: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][ 4 ] is inferred to be equal to </w:t>
      </w:r>
      <w:proofErr w:type="spellStart"/>
      <w:r w:rsidRPr="00F2523B">
        <w:rPr>
          <w:rFonts w:eastAsia="Times New Roman"/>
        </w:rPr>
        <w:t>fgr_model_id</w:t>
      </w:r>
      <w:proofErr w:type="spellEnd"/>
      <w:r w:rsidRPr="00F2523B">
        <w:rPr>
          <w:rFonts w:eastAsia="Times New Roman"/>
        </w:rPr>
        <w:t>.</w:t>
      </w:r>
    </w:p>
    <w:p w14:paraId="4C686441"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][ 4 ] is interpreted as follows:</w:t>
      </w:r>
    </w:p>
    <w:p w14:paraId="5BDAFBB6"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w:t>
      </w:r>
      <w:proofErr w:type="gramStart"/>
      <w:r w:rsidRPr="00F2523B">
        <w:rPr>
          <w:lang w:val="en-GB"/>
        </w:rPr>
        <w:t>value</w:t>
      </w:r>
      <w:proofErr w:type="spellEnd"/>
      <w:r w:rsidRPr="00F2523B">
        <w:rPr>
          <w:lang w:val="en-GB"/>
        </w:rPr>
        <w:t>[</w:t>
      </w:r>
      <w:proofErr w:type="gramEnd"/>
      <w:r w:rsidRPr="00F2523B">
        <w:rPr>
          <w:lang w:val="en-GB"/>
        </w:rPr>
        <w:t> c ][ </w:t>
      </w:r>
      <w:proofErr w:type="spellStart"/>
      <w:r w:rsidRPr="00F2523B">
        <w:rPr>
          <w:lang w:val="en-GB"/>
        </w:rPr>
        <w:t>i</w:t>
      </w:r>
      <w:proofErr w:type="spellEnd"/>
      <w:r w:rsidRPr="00F2523B">
        <w:rPr>
          <w:lang w:val="en-GB"/>
        </w:rPr>
        <w:t> ][ 4 ] indicates the vertical low cut frequency to be used to filter the DCT of a block of 16x16 random values.</w:t>
      </w:r>
    </w:p>
    <w:p w14:paraId="7AF756BF"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][ 4 ] indicates the aspect ratio of the modelled grain.</w:t>
      </w:r>
    </w:p>
    <w:p w14:paraId="7DC7D139"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xml:space="preserve"> ][ 5 ] provides the sixth model value for the model as specified by </w:t>
      </w:r>
      <w:proofErr w:type="spellStart"/>
      <w:r w:rsidRPr="00F2523B">
        <w:rPr>
          <w:rFonts w:eastAsia="Times New Roman"/>
        </w:rPr>
        <w:t>fge_model_id</w:t>
      </w:r>
      <w:proofErr w:type="spellEnd"/>
      <w:r w:rsidRPr="00F2523B">
        <w:rPr>
          <w:rFonts w:eastAsia="Times New Roman"/>
        </w:rPr>
        <w:t>.</w:t>
      </w:r>
    </w:p>
    <w:p w14:paraId="75B27103" w14:textId="6FFFAA4D" w:rsidR="007F644B" w:rsidRPr="00F2523B" w:rsidRDefault="007F644B" w:rsidP="007F644B">
      <w:pPr>
        <w:rPr>
          <w:rFonts w:eastAsia="Times New Roman"/>
        </w:rPr>
      </w:pPr>
      <w:r w:rsidRPr="00F2523B">
        <w:rPr>
          <w:rFonts w:eastAsia="Times New Roman"/>
        </w:rPr>
        <w:t xml:space="preserve">When not present in the </w:t>
      </w:r>
      <w:r w:rsidR="00A9481D" w:rsidRPr="00F2523B">
        <w:rPr>
          <w:rFonts w:eastAsia="Times New Roman"/>
        </w:rPr>
        <w:t>film grain regions characteristics</w:t>
      </w:r>
      <w:r w:rsidRPr="00F2523B">
        <w:rPr>
          <w:rFonts w:eastAsia="Times New Roman"/>
        </w:rPr>
        <w:t xml:space="preserve"> SEI message, </w:t>
      </w:r>
      <w:proofErr w:type="spellStart"/>
      <w:r w:rsidRPr="00F2523B">
        <w:rPr>
          <w:rFonts w:eastAsia="Times New Roman"/>
        </w:rPr>
        <w:t>fge_comp_model_value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][ 5 ] is inferred to be equal to 0.</w:t>
      </w:r>
    </w:p>
    <w:p w14:paraId="59A6834A" w14:textId="77777777" w:rsidR="007F644B" w:rsidRPr="00F2523B" w:rsidRDefault="007F644B" w:rsidP="007F644B">
      <w:pPr>
        <w:rPr>
          <w:rFonts w:eastAsia="Times New Roman"/>
        </w:rPr>
      </w:pPr>
      <w:proofErr w:type="spellStart"/>
      <w:r w:rsidRPr="00F2523B">
        <w:rPr>
          <w:rFonts w:eastAsia="Times New Roman"/>
        </w:rPr>
        <w:t>fgr_comp_model_value</w:t>
      </w:r>
      <w:proofErr w:type="spellEnd"/>
      <w:r w:rsidRPr="00F2523B">
        <w:rPr>
          <w:rFonts w:eastAsia="Times New Roman"/>
        </w:rPr>
        <w:t>[ c ][ </w:t>
      </w:r>
      <w:proofErr w:type="spellStart"/>
      <w:r w:rsidRPr="00F2523B">
        <w:rPr>
          <w:rFonts w:eastAsia="Times New Roman"/>
        </w:rPr>
        <w:t>i</w:t>
      </w:r>
      <w:proofErr w:type="spellEnd"/>
      <w:r w:rsidRPr="00F2523B">
        <w:rPr>
          <w:rFonts w:eastAsia="Times New Roman"/>
        </w:rPr>
        <w:t> ][ 5 ] is interpreted as follows:</w:t>
      </w:r>
    </w:p>
    <w:p w14:paraId="640789D1"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fgr_model_id</w:t>
      </w:r>
      <w:proofErr w:type="spellEnd"/>
      <w:r w:rsidRPr="00F2523B">
        <w:rPr>
          <w:lang w:val="en-GB"/>
        </w:rPr>
        <w:t xml:space="preserve"> is equal to 0,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][ 5 ] indicates the colour correlation between consecutive colour components.</w:t>
      </w:r>
    </w:p>
    <w:p w14:paraId="103F1243" w14:textId="77777777" w:rsidR="007F644B" w:rsidRPr="007D7DB3"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fgr_model_id</w:t>
      </w:r>
      <w:proofErr w:type="spellEnd"/>
      <w:r w:rsidRPr="00F2523B">
        <w:rPr>
          <w:lang w:val="en-GB"/>
        </w:rPr>
        <w:t xml:space="preserve"> is equal to 1), </w:t>
      </w:r>
      <w:proofErr w:type="spellStart"/>
      <w:r w:rsidRPr="00F2523B">
        <w:rPr>
          <w:lang w:val="en-GB"/>
        </w:rPr>
        <w:t>fgr_comp_model_value</w:t>
      </w:r>
      <w:proofErr w:type="spellEnd"/>
      <w:r w:rsidRPr="00F2523B">
        <w:rPr>
          <w:lang w:val="en-GB"/>
        </w:rPr>
        <w:t>[ c ][ </w:t>
      </w:r>
      <w:proofErr w:type="spellStart"/>
      <w:r w:rsidRPr="00F2523B">
        <w:rPr>
          <w:lang w:val="en-GB"/>
        </w:rPr>
        <w:t>i</w:t>
      </w:r>
      <w:proofErr w:type="spellEnd"/>
      <w:r w:rsidRPr="00F2523B">
        <w:rPr>
          <w:lang w:val="en-GB"/>
        </w:rPr>
        <w:t> ][ 5 ] indicates the second order spatial correlation for neighbouring samples ( x, y − 2 ) and ( x − 2, y ).</w:t>
      </w:r>
    </w:p>
    <w:p w14:paraId="5EAC4711" w14:textId="174C3309" w:rsidR="007F644B" w:rsidRPr="00602D04" w:rsidRDefault="007F644B" w:rsidP="007F644B">
      <w:pPr>
        <w:rPr>
          <w:rFonts w:eastAsia="Times New Roman"/>
          <w:bCs/>
        </w:rPr>
      </w:pPr>
      <w:proofErr w:type="spellStart"/>
      <w:r w:rsidRPr="00F2523B">
        <w:rPr>
          <w:rFonts w:eastAsia="Times New Roman"/>
          <w:b/>
        </w:rPr>
        <w:t>fgr_region_based_adaptation_flag</w:t>
      </w:r>
      <w:proofErr w:type="spellEnd"/>
      <w:r w:rsidRPr="00F2523B">
        <w:rPr>
          <w:rFonts w:eastAsia="Times New Roman"/>
        </w:rPr>
        <w:t xml:space="preserve"> equal to 1 indicates that the spatial adaption of the film grain is defined per each region of the present SEI message and described by a rectangle.</w:t>
      </w:r>
      <w:r w:rsidR="00602D04" w:rsidRPr="007D7DB3">
        <w:rPr>
          <w:rFonts w:eastAsia="Times New Roman"/>
        </w:rPr>
        <w:t xml:space="preserve"> When not present</w:t>
      </w:r>
      <w:r w:rsidR="00A9481D" w:rsidRPr="00F2523B">
        <w:rPr>
          <w:rFonts w:eastAsia="Times New Roman"/>
        </w:rPr>
        <w:t xml:space="preserve"> in the film grain regions characteristics SEI message</w:t>
      </w:r>
      <w:r w:rsidR="00602D04" w:rsidRPr="007D7DB3">
        <w:rPr>
          <w:rFonts w:eastAsia="Times New Roman"/>
        </w:rPr>
        <w:t xml:space="preserve">, </w:t>
      </w:r>
      <w:proofErr w:type="spellStart"/>
      <w:r w:rsidR="00602D04" w:rsidRPr="00F2523B">
        <w:rPr>
          <w:rFonts w:eastAsia="Times New Roman"/>
          <w:bCs/>
        </w:rPr>
        <w:t>fgr_region_based_adaptation_flag</w:t>
      </w:r>
      <w:proofErr w:type="spellEnd"/>
      <w:r w:rsidR="00602D04" w:rsidRPr="00F2523B">
        <w:rPr>
          <w:rFonts w:eastAsia="Times New Roman"/>
          <w:bCs/>
        </w:rPr>
        <w:t xml:space="preserve"> is </w:t>
      </w:r>
      <w:r w:rsidR="00602D04" w:rsidRPr="007D7DB3">
        <w:rPr>
          <w:rFonts w:eastAsia="Times New Roman"/>
          <w:bCs/>
        </w:rPr>
        <w:t>inferred to be equal to 0.</w:t>
      </w:r>
    </w:p>
    <w:p w14:paraId="122F2FE5" w14:textId="20BE6221" w:rsidR="007F644B" w:rsidRPr="007F644B" w:rsidRDefault="007F644B" w:rsidP="007F644B">
      <w:pPr>
        <w:rPr>
          <w:rFonts w:eastAsia="Times New Roman"/>
        </w:rPr>
      </w:pPr>
      <w:r w:rsidRPr="007F644B">
        <w:rPr>
          <w:rFonts w:eastAsia="Times New Roman"/>
          <w:b/>
          <w:bCs/>
        </w:rPr>
        <w:t>fgr_active_regions_number</w:t>
      </w:r>
      <w:r w:rsidR="00130721">
        <w:rPr>
          <w:rFonts w:eastAsia="Times New Roman"/>
          <w:b/>
          <w:bCs/>
        </w:rPr>
        <w:t>_minus1</w:t>
      </w:r>
      <w:r w:rsidR="00130721" w:rsidRPr="00F2523B">
        <w:rPr>
          <w:rFonts w:eastAsia="Times New Roman"/>
        </w:rPr>
        <w:t xml:space="preserve"> plus 1</w:t>
      </w:r>
      <w:r w:rsidRPr="007F644B">
        <w:rPr>
          <w:rFonts w:eastAsia="Times New Roman"/>
        </w:rPr>
        <w:t xml:space="preserve"> indicates the number of regions for which the film grain adaptation is specified. fgr_active_regions_number</w:t>
      </w:r>
      <w:r w:rsidR="00130721">
        <w:rPr>
          <w:rFonts w:eastAsia="Times New Roman"/>
        </w:rPr>
        <w:t>_minus1</w:t>
      </w:r>
      <w:r w:rsidRPr="007F644B">
        <w:rPr>
          <w:rFonts w:eastAsia="Times New Roman"/>
        </w:rPr>
        <w:t xml:space="preserve"> </w:t>
      </w:r>
      <w:r w:rsidRPr="007F644B">
        <w:rPr>
          <w:rFonts w:eastAsia="Times New Roman"/>
          <w:bCs/>
        </w:rPr>
        <w:t>shall be in the range of 0 to 255, inclusive.</w:t>
      </w:r>
    </w:p>
    <w:p w14:paraId="374D1A11" w14:textId="77777777" w:rsidR="007F644B" w:rsidRPr="007F644B" w:rsidRDefault="007F644B" w:rsidP="007F644B">
      <w:pPr>
        <w:rPr>
          <w:rFonts w:eastAsia="Times New Roman"/>
          <w:bCs/>
        </w:rPr>
      </w:pPr>
      <w:proofErr w:type="spellStart"/>
      <w:r w:rsidRPr="007F644B">
        <w:rPr>
          <w:rFonts w:eastAsia="Times New Roman"/>
          <w:b/>
        </w:rPr>
        <w:t>fgr_region_top</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w:t>
      </w:r>
      <w:proofErr w:type="spellStart"/>
      <w:r w:rsidRPr="007F644B">
        <w:rPr>
          <w:rFonts w:eastAsia="Times New Roman"/>
          <w:b/>
        </w:rPr>
        <w:t>fgr_region_left</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w:t>
      </w:r>
      <w:proofErr w:type="spellStart"/>
      <w:r w:rsidRPr="007F644B">
        <w:rPr>
          <w:rFonts w:eastAsia="Times New Roman"/>
          <w:b/>
        </w:rPr>
        <w:t>fgr_region_width</w:t>
      </w:r>
      <w:proofErr w:type="spellEnd"/>
      <w:r w:rsidRPr="007F644B">
        <w:rPr>
          <w:rFonts w:eastAsia="Times New Roman"/>
        </w:rPr>
        <w:t>[ </w:t>
      </w:r>
      <w:proofErr w:type="spellStart"/>
      <w:r w:rsidRPr="007F644B">
        <w:rPr>
          <w:rFonts w:eastAsia="Times New Roman"/>
          <w:bCs/>
        </w:rPr>
        <w:t>i</w:t>
      </w:r>
      <w:proofErr w:type="spellEnd"/>
      <w:r w:rsidRPr="007F644B">
        <w:rPr>
          <w:rFonts w:eastAsia="Times New Roman"/>
          <w:bCs/>
        </w:rPr>
        <w:t xml:space="preserve"> ], and </w:t>
      </w:r>
      <w:proofErr w:type="spellStart"/>
      <w:r w:rsidRPr="007F644B">
        <w:rPr>
          <w:rFonts w:eastAsia="Times New Roman"/>
          <w:b/>
        </w:rPr>
        <w:t>fgr_region_height</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specify the coordinates of the top-left corner and the width and height, respectively, of the bounding box of the </w:t>
      </w:r>
      <w:proofErr w:type="spellStart"/>
      <w:r w:rsidRPr="007F644B">
        <w:rPr>
          <w:rFonts w:eastAsia="Times New Roman"/>
          <w:bCs/>
        </w:rPr>
        <w:t>i-th</w:t>
      </w:r>
      <w:proofErr w:type="spellEnd"/>
      <w:r w:rsidRPr="007F644B">
        <w:rPr>
          <w:rFonts w:eastAsia="Times New Roman"/>
          <w:bCs/>
        </w:rPr>
        <w:t xml:space="preserve"> region in the picture.</w:t>
      </w:r>
    </w:p>
    <w:p w14:paraId="23EDC8A8" w14:textId="77777777" w:rsidR="007F644B" w:rsidRPr="007F644B" w:rsidRDefault="007F644B" w:rsidP="007F644B">
      <w:pPr>
        <w:overflowPunct/>
        <w:autoSpaceDE/>
        <w:autoSpaceDN/>
        <w:adjustRightInd/>
        <w:textAlignment w:val="auto"/>
        <w:rPr>
          <w:rFonts w:eastAsia="Times New Roman"/>
          <w:bCs/>
        </w:rPr>
      </w:pPr>
      <w:r w:rsidRPr="007F644B">
        <w:rPr>
          <w:rFonts w:eastAsia="Times New Roman"/>
          <w:bCs/>
        </w:rPr>
        <w:t xml:space="preserve">The value of </w:t>
      </w:r>
      <w:proofErr w:type="spellStart"/>
      <w:r w:rsidRPr="007F644B">
        <w:rPr>
          <w:rFonts w:eastAsia="Times New Roman"/>
          <w:bCs/>
        </w:rPr>
        <w:t>fgr_region_left</w:t>
      </w:r>
      <w:proofErr w:type="spellEnd"/>
      <w:r w:rsidRPr="007F644B">
        <w:rPr>
          <w:rFonts w:eastAsia="Times New Roman"/>
        </w:rPr>
        <w:t>[</w:t>
      </w:r>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shall be in the range of 0 to </w:t>
      </w:r>
      <w:proofErr w:type="spellStart"/>
      <w:r w:rsidRPr="007F644B">
        <w:rPr>
          <w:rFonts w:eastAsia="Times New Roman"/>
        </w:rPr>
        <w:t>PicWidthInLumaSamples</w:t>
      </w:r>
      <w:proofErr w:type="spellEnd"/>
      <w:r w:rsidRPr="007F644B">
        <w:rPr>
          <w:rFonts w:eastAsia="Times New Roman"/>
        </w:rPr>
        <w:t> </w:t>
      </w:r>
      <w:r w:rsidRPr="007F644B">
        <w:rPr>
          <w:rFonts w:eastAsia="Times New Roman"/>
          <w:bCs/>
        </w:rPr>
        <w:t>− 1, inclusive.</w:t>
      </w:r>
    </w:p>
    <w:p w14:paraId="74379DA2" w14:textId="77777777" w:rsidR="007F644B" w:rsidRPr="007F644B" w:rsidRDefault="007F644B" w:rsidP="007F644B">
      <w:pPr>
        <w:overflowPunct/>
        <w:autoSpaceDE/>
        <w:autoSpaceDN/>
        <w:adjustRightInd/>
        <w:textAlignment w:val="auto"/>
        <w:rPr>
          <w:rFonts w:eastAsia="Times New Roman"/>
          <w:bCs/>
        </w:rPr>
      </w:pPr>
      <w:r w:rsidRPr="007F644B">
        <w:rPr>
          <w:rFonts w:eastAsia="Times New Roman"/>
          <w:bCs/>
        </w:rPr>
        <w:t xml:space="preserve">The value of </w:t>
      </w:r>
      <w:proofErr w:type="spellStart"/>
      <w:r w:rsidRPr="007F644B">
        <w:rPr>
          <w:rFonts w:eastAsia="Times New Roman"/>
          <w:bCs/>
        </w:rPr>
        <w:t>fgr_region_top</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shall be in the range of 0 to </w:t>
      </w:r>
      <w:proofErr w:type="spellStart"/>
      <w:r w:rsidRPr="007F644B">
        <w:rPr>
          <w:rFonts w:eastAsia="Times New Roman"/>
        </w:rPr>
        <w:t>PicHeightInLumaSamples</w:t>
      </w:r>
      <w:proofErr w:type="spellEnd"/>
      <w:r w:rsidRPr="007F644B">
        <w:rPr>
          <w:rFonts w:eastAsia="Times New Roman"/>
        </w:rPr>
        <w:t> </w:t>
      </w:r>
      <w:r w:rsidRPr="007F644B">
        <w:rPr>
          <w:rFonts w:eastAsia="Times New Roman"/>
          <w:bCs/>
        </w:rPr>
        <w:t xml:space="preserve"> − 1, inclusive.</w:t>
      </w:r>
    </w:p>
    <w:p w14:paraId="14A7506E" w14:textId="77777777" w:rsidR="007F644B" w:rsidRPr="007F644B" w:rsidRDefault="007F644B" w:rsidP="007F644B">
      <w:pPr>
        <w:overflowPunct/>
        <w:autoSpaceDE/>
        <w:autoSpaceDN/>
        <w:adjustRightInd/>
        <w:textAlignment w:val="auto"/>
        <w:rPr>
          <w:rFonts w:eastAsia="Times New Roman"/>
          <w:bCs/>
        </w:rPr>
      </w:pPr>
      <w:r w:rsidRPr="007F644B">
        <w:rPr>
          <w:rFonts w:eastAsia="Times New Roman"/>
          <w:bCs/>
        </w:rPr>
        <w:lastRenderedPageBreak/>
        <w:t xml:space="preserve">The value of </w:t>
      </w:r>
      <w:proofErr w:type="spellStart"/>
      <w:r w:rsidRPr="007F644B">
        <w:rPr>
          <w:rFonts w:eastAsia="Times New Roman"/>
          <w:bCs/>
        </w:rPr>
        <w:t>fgr_region_width</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shall be in the range of 0 to </w:t>
      </w:r>
      <w:proofErr w:type="spellStart"/>
      <w:r w:rsidRPr="007F644B">
        <w:rPr>
          <w:rFonts w:eastAsia="Times New Roman"/>
        </w:rPr>
        <w:t>PicWidthInLumaSamples</w:t>
      </w:r>
      <w:proofErr w:type="spellEnd"/>
      <w:r w:rsidRPr="007F644B">
        <w:rPr>
          <w:rFonts w:eastAsia="Times New Roman"/>
        </w:rPr>
        <w:t> </w:t>
      </w:r>
      <w:r w:rsidRPr="007F644B">
        <w:rPr>
          <w:rFonts w:eastAsia="Times New Roman"/>
          <w:bCs/>
        </w:rPr>
        <w:t xml:space="preserve"> − </w:t>
      </w:r>
      <w:proofErr w:type="spellStart"/>
      <w:r w:rsidRPr="007F644B">
        <w:rPr>
          <w:rFonts w:eastAsia="Times New Roman"/>
          <w:bCs/>
        </w:rPr>
        <w:t>fgr_region_left</w:t>
      </w:r>
      <w:proofErr w:type="spellEnd"/>
      <w:r w:rsidRPr="007F644B">
        <w:rPr>
          <w:rFonts w:eastAsia="Times New Roman"/>
          <w:bCs/>
        </w:rPr>
        <w:t xml:space="preserve"> [ </w:t>
      </w:r>
      <w:proofErr w:type="spellStart"/>
      <w:r w:rsidRPr="007F644B">
        <w:rPr>
          <w:rFonts w:eastAsia="Times New Roman"/>
          <w:bCs/>
        </w:rPr>
        <w:t>i</w:t>
      </w:r>
      <w:proofErr w:type="spellEnd"/>
      <w:r w:rsidRPr="007F644B">
        <w:rPr>
          <w:rFonts w:eastAsia="Times New Roman"/>
          <w:bCs/>
        </w:rPr>
        <w:t> ], inclusive.</w:t>
      </w:r>
    </w:p>
    <w:p w14:paraId="71C55A1C" w14:textId="77777777" w:rsidR="007F644B" w:rsidRPr="007F644B" w:rsidRDefault="007F644B" w:rsidP="007F644B">
      <w:pPr>
        <w:overflowPunct/>
        <w:autoSpaceDE/>
        <w:autoSpaceDN/>
        <w:adjustRightInd/>
        <w:textAlignment w:val="auto"/>
        <w:rPr>
          <w:rFonts w:eastAsia="Times New Roman"/>
          <w:bCs/>
        </w:rPr>
      </w:pPr>
      <w:r w:rsidRPr="007F644B">
        <w:rPr>
          <w:rFonts w:eastAsia="Times New Roman"/>
          <w:bCs/>
        </w:rPr>
        <w:t>The</w:t>
      </w:r>
      <w:r w:rsidRPr="007F644B">
        <w:rPr>
          <w:rFonts w:eastAsia="Times New Roman"/>
        </w:rPr>
        <w:t xml:space="preserve"> </w:t>
      </w:r>
      <w:r w:rsidRPr="007F644B">
        <w:rPr>
          <w:rFonts w:eastAsia="Times New Roman"/>
          <w:bCs/>
        </w:rPr>
        <w:t xml:space="preserve">value of </w:t>
      </w:r>
      <w:proofErr w:type="spellStart"/>
      <w:r w:rsidRPr="007F644B">
        <w:rPr>
          <w:rFonts w:eastAsia="Times New Roman"/>
          <w:bCs/>
        </w:rPr>
        <w:t>fgr_region_height</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xml:space="preserve"> ] shall be in the range of 0 to </w:t>
      </w:r>
      <w:proofErr w:type="spellStart"/>
      <w:r w:rsidRPr="007F644B">
        <w:rPr>
          <w:rFonts w:eastAsia="Times New Roman"/>
        </w:rPr>
        <w:t>PicHeightInLumaSamples</w:t>
      </w:r>
      <w:proofErr w:type="spellEnd"/>
      <w:r w:rsidRPr="007F644B">
        <w:rPr>
          <w:rFonts w:eastAsia="Times New Roman"/>
        </w:rPr>
        <w:t> </w:t>
      </w:r>
      <w:r w:rsidRPr="007F644B">
        <w:rPr>
          <w:rFonts w:eastAsia="Times New Roman"/>
          <w:bCs/>
        </w:rPr>
        <w:t xml:space="preserve"> − </w:t>
      </w:r>
      <w:proofErr w:type="spellStart"/>
      <w:r w:rsidRPr="007F644B">
        <w:rPr>
          <w:rFonts w:eastAsia="Times New Roman"/>
          <w:bCs/>
        </w:rPr>
        <w:t>fgr_region_top</w:t>
      </w:r>
      <w:proofErr w:type="spellEnd"/>
      <w:r w:rsidRPr="007F644B">
        <w:rPr>
          <w:rFonts w:eastAsia="Times New Roman"/>
          <w:bCs/>
        </w:rPr>
        <w:t>[ </w:t>
      </w:r>
      <w:proofErr w:type="spellStart"/>
      <w:r w:rsidRPr="007F644B">
        <w:rPr>
          <w:rFonts w:eastAsia="Times New Roman"/>
          <w:bCs/>
        </w:rPr>
        <w:t>i</w:t>
      </w:r>
      <w:proofErr w:type="spellEnd"/>
      <w:r w:rsidRPr="007F644B">
        <w:rPr>
          <w:rFonts w:eastAsia="Times New Roman"/>
          <w:bCs/>
        </w:rPr>
        <w:t> ], inclusive.</w:t>
      </w:r>
    </w:p>
    <w:p w14:paraId="3B1ECF52" w14:textId="77777777" w:rsidR="007F644B" w:rsidRPr="007F644B" w:rsidRDefault="007F644B" w:rsidP="007F644B">
      <w:pPr>
        <w:rPr>
          <w:rFonts w:eastAsia="Times New Roman"/>
          <w:bCs/>
          <w:szCs w:val="16"/>
        </w:rPr>
      </w:pPr>
      <w:proofErr w:type="spellStart"/>
      <w:r w:rsidRPr="007F644B">
        <w:rPr>
          <w:rFonts w:eastAsia="Times New Roman"/>
          <w:b/>
          <w:szCs w:val="16"/>
        </w:rPr>
        <w:t>fgr_film_grain_enabled_flag</w:t>
      </w:r>
      <w:proofErr w:type="spellEnd"/>
      <w:r w:rsidRPr="007F644B">
        <w:rPr>
          <w:rFonts w:eastAsia="Times New Roman"/>
          <w:bCs/>
          <w:szCs w:val="16"/>
        </w:rPr>
        <w:t xml:space="preserve">[ </w:t>
      </w:r>
      <w:proofErr w:type="spellStart"/>
      <w:r w:rsidRPr="007F644B">
        <w:rPr>
          <w:rFonts w:eastAsia="Times New Roman"/>
          <w:bCs/>
          <w:szCs w:val="16"/>
        </w:rPr>
        <w:t>i</w:t>
      </w:r>
      <w:proofErr w:type="spellEnd"/>
      <w:r w:rsidRPr="007F644B">
        <w:rPr>
          <w:rFonts w:eastAsia="Times New Roman"/>
          <w:bCs/>
          <w:szCs w:val="16"/>
        </w:rPr>
        <w:t xml:space="preserve"> ] equal to 1 indicates that the film grain characteristics using region intervals are applied on the </w:t>
      </w:r>
      <w:proofErr w:type="spellStart"/>
      <w:r w:rsidRPr="007F644B">
        <w:rPr>
          <w:rFonts w:eastAsia="Times New Roman"/>
          <w:bCs/>
          <w:szCs w:val="16"/>
        </w:rPr>
        <w:t>i-th</w:t>
      </w:r>
      <w:proofErr w:type="spellEnd"/>
      <w:r w:rsidRPr="007F644B">
        <w:rPr>
          <w:rFonts w:eastAsia="Times New Roman"/>
          <w:bCs/>
          <w:szCs w:val="16"/>
        </w:rPr>
        <w:t xml:space="preserve"> region. </w:t>
      </w:r>
      <w:proofErr w:type="spellStart"/>
      <w:r w:rsidRPr="007F644B">
        <w:rPr>
          <w:rFonts w:eastAsia="Times New Roman"/>
          <w:bCs/>
          <w:szCs w:val="16"/>
        </w:rPr>
        <w:t>fge_film_grain_enabled_flag</w:t>
      </w:r>
      <w:proofErr w:type="spellEnd"/>
      <w:r w:rsidRPr="007F644B">
        <w:rPr>
          <w:rFonts w:eastAsia="Times New Roman"/>
          <w:bCs/>
          <w:szCs w:val="16"/>
        </w:rPr>
        <w:t xml:space="preserve">[ </w:t>
      </w:r>
      <w:proofErr w:type="spellStart"/>
      <w:r w:rsidRPr="007F644B">
        <w:rPr>
          <w:rFonts w:eastAsia="Times New Roman"/>
          <w:bCs/>
          <w:szCs w:val="16"/>
        </w:rPr>
        <w:t>i</w:t>
      </w:r>
      <w:proofErr w:type="spellEnd"/>
      <w:r w:rsidRPr="007F644B">
        <w:rPr>
          <w:rFonts w:eastAsia="Times New Roman"/>
          <w:bCs/>
          <w:szCs w:val="16"/>
        </w:rPr>
        <w:t xml:space="preserve"> ] equals to 0 indicates that no film grain synthesis is applied to the </w:t>
      </w:r>
      <w:proofErr w:type="spellStart"/>
      <w:r w:rsidRPr="007F644B">
        <w:rPr>
          <w:rFonts w:eastAsia="Times New Roman"/>
          <w:bCs/>
          <w:szCs w:val="16"/>
        </w:rPr>
        <w:t>i-th</w:t>
      </w:r>
      <w:proofErr w:type="spellEnd"/>
      <w:r w:rsidRPr="007F644B">
        <w:rPr>
          <w:rFonts w:eastAsia="Times New Roman"/>
          <w:bCs/>
          <w:szCs w:val="16"/>
        </w:rPr>
        <w:t xml:space="preserve"> region of the current picture.</w:t>
      </w:r>
    </w:p>
    <w:p w14:paraId="28044D0A" w14:textId="77777777" w:rsidR="007F644B" w:rsidRPr="007F644B" w:rsidRDefault="007F644B" w:rsidP="007F644B">
      <w:pPr>
        <w:rPr>
          <w:rFonts w:eastAsia="Times New Roman"/>
          <w:noProof/>
        </w:rPr>
      </w:pPr>
      <w:r w:rsidRPr="007F644B">
        <w:rPr>
          <w:rFonts w:eastAsia="Times New Roman"/>
          <w:b/>
          <w:bCs/>
          <w:noProof/>
        </w:rPr>
        <w:t>fgr_region_interval_min</w:t>
      </w:r>
      <w:r w:rsidRPr="007F644B">
        <w:rPr>
          <w:rFonts w:eastAsia="Times New Roman"/>
          <w:noProof/>
        </w:rPr>
        <w:t xml:space="preserve">[ i ][ c ] and </w:t>
      </w:r>
      <w:r w:rsidRPr="007F644B">
        <w:rPr>
          <w:rFonts w:eastAsia="Times New Roman"/>
          <w:b/>
          <w:bCs/>
          <w:noProof/>
        </w:rPr>
        <w:t>fgr_region_interval_max</w:t>
      </w:r>
      <w:r w:rsidRPr="007F644B">
        <w:rPr>
          <w:rFonts w:eastAsia="Times New Roman"/>
          <w:noProof/>
        </w:rPr>
        <w:t>[ i ][ c ] specify the range of interval indexes for color component c that are applicable to the i-th region. fgr_region_interval_min[ i ][ c ] shall be in the range of 0 to fg_num_intensity_intervals_minus1[ c ], inclusive, and fgr_region_interval_max[ i ][ c ] shall be in the range of fgr_region_interval_min[ i ][ c ] to fg_num_intensity_intervals_minus1[ c ], inclusive.</w:t>
      </w:r>
    </w:p>
    <w:p w14:paraId="480C40B7"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lang w:val="en-GB"/>
        </w:rPr>
      </w:pPr>
      <w:r w:rsidRPr="007F644B">
        <w:rPr>
          <w:lang w:val="en-GB"/>
        </w:rPr>
        <w:t xml:space="preserve">NOTE – Overlapping regions are processed in the increasing order of region index </w:t>
      </w:r>
      <w:proofErr w:type="spellStart"/>
      <w:r w:rsidRPr="007F644B">
        <w:rPr>
          <w:lang w:val="en-GB"/>
        </w:rPr>
        <w:t>i</w:t>
      </w:r>
      <w:proofErr w:type="spellEnd"/>
      <w:r w:rsidRPr="007F644B">
        <w:rPr>
          <w:lang w:val="en-GB"/>
        </w:rPr>
        <w:t xml:space="preserve">, which means that a sample belonging to the region with index </w:t>
      </w:r>
      <w:proofErr w:type="spellStart"/>
      <w:r w:rsidRPr="007F644B">
        <w:rPr>
          <w:lang w:val="en-GB"/>
        </w:rPr>
        <w:t>i</w:t>
      </w:r>
      <w:proofErr w:type="spellEnd"/>
      <w:r w:rsidRPr="007F644B">
        <w:rPr>
          <w:lang w:val="en-GB"/>
        </w:rPr>
        <w:t xml:space="preserve">=N with min and max film grain intervals indexes equal to x and y, respectively, and also belonging to region with index </w:t>
      </w:r>
      <w:proofErr w:type="spellStart"/>
      <w:r w:rsidRPr="007F644B">
        <w:rPr>
          <w:lang w:val="en-GB"/>
        </w:rPr>
        <w:t>i</w:t>
      </w:r>
      <w:proofErr w:type="spellEnd"/>
      <w:r w:rsidRPr="007F644B">
        <w:rPr>
          <w:lang w:val="en-GB"/>
        </w:rPr>
        <w:t>=M (with M&gt;N) with min and max film grain intervals indexes equal to x’ and y’, respectively, is processed with film grain characteristics defined with min and max film grain intervals indexes equal to x’ and y’.</w:t>
      </w:r>
    </w:p>
    <w:p w14:paraId="191B7C48" w14:textId="77777777" w:rsidR="007F644B" w:rsidRPr="00F2523B" w:rsidRDefault="007F644B" w:rsidP="007F644B">
      <w:pPr>
        <w:rPr>
          <w:rFonts w:eastAsia="Times New Roman"/>
          <w:lang w:eastAsia="ko-KR"/>
        </w:rPr>
      </w:pPr>
      <w:proofErr w:type="spellStart"/>
      <w:r w:rsidRPr="00F2523B">
        <w:rPr>
          <w:rFonts w:eastAsia="Times New Roman"/>
          <w:b/>
        </w:rPr>
        <w:t>fgr_alpha_channel_adaptation_flag</w:t>
      </w:r>
      <w:proofErr w:type="spellEnd"/>
      <w:r w:rsidRPr="00F2523B">
        <w:rPr>
          <w:rFonts w:eastAsia="Times New Roman"/>
          <w:b/>
        </w:rPr>
        <w:t xml:space="preserve"> </w:t>
      </w:r>
      <w:r w:rsidRPr="00F2523B">
        <w:rPr>
          <w:rFonts w:eastAsia="Times New Roman"/>
          <w:bCs/>
        </w:rPr>
        <w:t xml:space="preserve">equal to 1 indicates that </w:t>
      </w:r>
      <w:r w:rsidRPr="00F2523B">
        <w:rPr>
          <w:rFonts w:eastAsia="Times New Roman"/>
          <w:lang w:eastAsia="ko-KR"/>
        </w:rPr>
        <w:t xml:space="preserve">the </w:t>
      </w:r>
      <w:r w:rsidRPr="00F2523B">
        <w:rPr>
          <w:rFonts w:eastAsia="Times New Roman"/>
        </w:rPr>
        <w:t xml:space="preserve">decoded alpha planes coded in auxiliary pictures of type AUX_ALPHA are applied to the </w:t>
      </w:r>
      <w:r w:rsidRPr="00F2523B">
        <w:rPr>
          <w:rFonts w:eastAsia="Times New Roman"/>
          <w:lang w:eastAsia="ko-KR"/>
        </w:rPr>
        <w:t>simulated film grain values defined in the present SEI message prior to be applied are associated primary picture.</w:t>
      </w:r>
    </w:p>
    <w:p w14:paraId="4E7B9ACA" w14:textId="77777777" w:rsidR="007F644B" w:rsidRPr="00F2523B" w:rsidRDefault="007F644B" w:rsidP="007F644B">
      <w:pPr>
        <w:rPr>
          <w:rFonts w:eastAsia="Times New Roman"/>
        </w:rPr>
      </w:pPr>
      <w:r w:rsidRPr="00F2523B">
        <w:rPr>
          <w:rFonts w:eastAsia="Malgun Gothic"/>
          <w:lang w:eastAsia="de-DE"/>
        </w:rPr>
        <w:t xml:space="preserve">When an AU contains </w:t>
      </w:r>
      <w:r w:rsidRPr="00F2523B">
        <w:rPr>
          <w:rFonts w:eastAsia="Times New Roman"/>
        </w:rPr>
        <w:t xml:space="preserve">an SDI SEI message </w:t>
      </w:r>
      <w:r w:rsidRPr="00F2523B">
        <w:rPr>
          <w:rFonts w:eastAsia="Times New Roman"/>
          <w:bCs/>
        </w:rPr>
        <w:t xml:space="preserve">with </w:t>
      </w:r>
      <w:proofErr w:type="spellStart"/>
      <w:r w:rsidRPr="00F2523B">
        <w:rPr>
          <w:rFonts w:eastAsia="Times New Roman"/>
          <w:bCs/>
        </w:rPr>
        <w:t>sdi_aux_id</w:t>
      </w:r>
      <w:proofErr w:type="spellEnd"/>
      <w:r w:rsidRPr="00F2523B">
        <w:rPr>
          <w:rFonts w:eastAsia="Times New Roman"/>
          <w:bCs/>
        </w:rPr>
        <w:t>[ </w:t>
      </w:r>
      <w:proofErr w:type="spellStart"/>
      <w:r w:rsidRPr="00F2523B">
        <w:rPr>
          <w:rFonts w:eastAsia="Times New Roman"/>
          <w:bCs/>
        </w:rPr>
        <w:t>i</w:t>
      </w:r>
      <w:proofErr w:type="spellEnd"/>
      <w:r w:rsidRPr="00F2523B">
        <w:rPr>
          <w:rFonts w:eastAsia="Times New Roman"/>
          <w:bCs/>
        </w:rPr>
        <w:t xml:space="preserve"> ] equal to 1 for at least one value of </w:t>
      </w:r>
      <w:proofErr w:type="spellStart"/>
      <w:r w:rsidRPr="00F2523B">
        <w:rPr>
          <w:rFonts w:eastAsia="Times New Roman"/>
          <w:bCs/>
        </w:rPr>
        <w:t>i</w:t>
      </w:r>
      <w:proofErr w:type="spellEnd"/>
      <w:r w:rsidRPr="00F2523B">
        <w:rPr>
          <w:rFonts w:eastAsia="Times New Roman"/>
        </w:rPr>
        <w:t>, the SDI SEI message shall precede the FRGC SEI message in decoding order</w:t>
      </w:r>
      <w:r w:rsidRPr="00F2523B">
        <w:rPr>
          <w:rFonts w:eastAsia="Malgun Gothic"/>
          <w:lang w:eastAsia="de-DE"/>
        </w:rPr>
        <w:t>.</w:t>
      </w:r>
    </w:p>
    <w:p w14:paraId="76EE1FE8" w14:textId="77777777" w:rsidR="007F644B" w:rsidRPr="00F2523B" w:rsidRDefault="007F644B" w:rsidP="007F644B">
      <w:pPr>
        <w:widowControl w:val="0"/>
        <w:rPr>
          <w:rFonts w:eastAsia="Times New Roman"/>
        </w:rPr>
      </w:pPr>
      <w:r w:rsidRPr="00F2523B">
        <w:rPr>
          <w:rFonts w:eastAsia="Times New Roman"/>
        </w:rPr>
        <w:t xml:space="preserve">When an access unit contains an auxiliary picture </w:t>
      </w:r>
      <w:proofErr w:type="spellStart"/>
      <w:r w:rsidRPr="00F2523B">
        <w:rPr>
          <w:rFonts w:eastAsia="Times New Roman"/>
        </w:rPr>
        <w:t>picA</w:t>
      </w:r>
      <w:proofErr w:type="spellEnd"/>
      <w:r w:rsidRPr="00F2523B">
        <w:rPr>
          <w:rFonts w:eastAsia="Times New Roman"/>
        </w:rPr>
        <w:t xml:space="preserve"> in a layer, with </w:t>
      </w:r>
      <w:proofErr w:type="spellStart"/>
      <w:r w:rsidRPr="00F2523B">
        <w:rPr>
          <w:rFonts w:eastAsia="Times New Roman"/>
        </w:rPr>
        <w:t>nuh_layer_id</w:t>
      </w:r>
      <w:proofErr w:type="spellEnd"/>
      <w:r w:rsidRPr="00F2523B">
        <w:rPr>
          <w:rFonts w:eastAsia="Times New Roman"/>
        </w:rPr>
        <w:t xml:space="preserve"> equal to </w:t>
      </w:r>
      <w:proofErr w:type="spellStart"/>
      <w:r w:rsidRPr="00F2523B">
        <w:rPr>
          <w:rFonts w:eastAsia="Times New Roman"/>
        </w:rPr>
        <w:t>nuhLayerIdA</w:t>
      </w:r>
      <w:proofErr w:type="spellEnd"/>
      <w:r w:rsidRPr="00F2523B">
        <w:rPr>
          <w:rFonts w:eastAsia="Times New Roman"/>
        </w:rPr>
        <w:t xml:space="preserve">, </w:t>
      </w:r>
      <w:r w:rsidRPr="00F2523B">
        <w:rPr>
          <w:rFonts w:eastAsia="Malgun Gothic"/>
          <w:lang w:eastAsia="zh-CN"/>
        </w:rPr>
        <w:t xml:space="preserve">that is indicated as an alpha </w:t>
      </w:r>
      <w:r w:rsidRPr="00F2523B">
        <w:rPr>
          <w:rFonts w:eastAsia="Times New Roman"/>
        </w:rPr>
        <w:t xml:space="preserve">auxiliary </w:t>
      </w:r>
      <w:r w:rsidRPr="00F2523B">
        <w:rPr>
          <w:rFonts w:eastAsia="Times New Roman"/>
          <w:lang w:eastAsia="zh-CN"/>
        </w:rPr>
        <w:t>layer by an SDI SEI message</w:t>
      </w:r>
      <w:r w:rsidRPr="00F2523B">
        <w:rPr>
          <w:rFonts w:eastAsia="Times New Roman"/>
        </w:rPr>
        <w:t xml:space="preserve">, the alpha channel sample values of </w:t>
      </w:r>
      <w:proofErr w:type="spellStart"/>
      <w:r w:rsidRPr="00F2523B">
        <w:rPr>
          <w:rFonts w:eastAsia="Times New Roman"/>
        </w:rPr>
        <w:t>picA</w:t>
      </w:r>
      <w:proofErr w:type="spellEnd"/>
      <w:r w:rsidRPr="00F2523B">
        <w:rPr>
          <w:rFonts w:eastAsia="Times New Roman"/>
        </w:rPr>
        <w:t xml:space="preserve"> persist in output order until one or more of the following conditions are true:</w:t>
      </w:r>
    </w:p>
    <w:p w14:paraId="284AF008" w14:textId="77777777" w:rsidR="007F644B" w:rsidRPr="00F2523B" w:rsidRDefault="007F644B" w:rsidP="007F644B">
      <w:pPr>
        <w:spacing w:before="86"/>
        <w:ind w:left="397" w:hanging="397"/>
        <w:rPr>
          <w:rFonts w:eastAsia="Times New Roman"/>
        </w:rPr>
      </w:pPr>
      <w:r w:rsidRPr="00F2523B">
        <w:rPr>
          <w:rFonts w:eastAsia="Times New Roman"/>
        </w:rPr>
        <w:t>–</w:t>
      </w:r>
      <w:r w:rsidRPr="00F2523B">
        <w:rPr>
          <w:rFonts w:eastAsia="Times New Roman"/>
        </w:rPr>
        <w:tab/>
        <w:t xml:space="preserve">The next picture, in output order, with </w:t>
      </w:r>
      <w:proofErr w:type="spellStart"/>
      <w:r w:rsidRPr="00F2523B">
        <w:rPr>
          <w:rFonts w:eastAsia="Times New Roman"/>
        </w:rPr>
        <w:t>nuh_layer_id</w:t>
      </w:r>
      <w:proofErr w:type="spellEnd"/>
      <w:r w:rsidRPr="00F2523B">
        <w:rPr>
          <w:rFonts w:eastAsia="Times New Roman"/>
        </w:rPr>
        <w:t xml:space="preserve"> equal to </w:t>
      </w:r>
      <w:proofErr w:type="spellStart"/>
      <w:r w:rsidRPr="00F2523B">
        <w:rPr>
          <w:rFonts w:eastAsia="Times New Roman"/>
        </w:rPr>
        <w:t>nuhLayerIdA</w:t>
      </w:r>
      <w:proofErr w:type="spellEnd"/>
      <w:r w:rsidRPr="00F2523B">
        <w:rPr>
          <w:rFonts w:eastAsia="Times New Roman"/>
        </w:rPr>
        <w:t xml:space="preserve"> is output.</w:t>
      </w:r>
    </w:p>
    <w:p w14:paraId="5DE73A59" w14:textId="77777777" w:rsidR="007F644B" w:rsidRPr="00F2523B" w:rsidRDefault="007F644B" w:rsidP="007F644B">
      <w:pPr>
        <w:spacing w:before="86"/>
        <w:ind w:left="397" w:hanging="397"/>
        <w:rPr>
          <w:rFonts w:eastAsia="Times New Roman"/>
        </w:rPr>
      </w:pPr>
      <w:r w:rsidRPr="00F2523B">
        <w:rPr>
          <w:rFonts w:eastAsia="Times New Roman"/>
        </w:rPr>
        <w:t>–</w:t>
      </w:r>
      <w:r w:rsidRPr="00F2523B">
        <w:rPr>
          <w:rFonts w:eastAsia="Times New Roman"/>
        </w:rPr>
        <w:tab/>
        <w:t xml:space="preserve">A CLVS containing the auxiliary picture </w:t>
      </w:r>
      <w:proofErr w:type="spellStart"/>
      <w:r w:rsidRPr="00F2523B">
        <w:rPr>
          <w:rFonts w:eastAsia="Times New Roman"/>
        </w:rPr>
        <w:t>picA</w:t>
      </w:r>
      <w:proofErr w:type="spellEnd"/>
      <w:r w:rsidRPr="00F2523B">
        <w:rPr>
          <w:rFonts w:eastAsia="Times New Roman"/>
        </w:rPr>
        <w:t xml:space="preserve"> ends.</w:t>
      </w:r>
    </w:p>
    <w:p w14:paraId="0AB64133" w14:textId="77777777" w:rsidR="007F644B" w:rsidRPr="00F2523B" w:rsidRDefault="007F644B" w:rsidP="007F644B">
      <w:pPr>
        <w:spacing w:before="86"/>
        <w:ind w:left="397" w:hanging="397"/>
        <w:rPr>
          <w:rFonts w:eastAsia="Times New Roman"/>
        </w:rPr>
      </w:pPr>
      <w:r w:rsidRPr="00F2523B">
        <w:rPr>
          <w:rFonts w:eastAsia="Times New Roman"/>
        </w:rPr>
        <w:t>–</w:t>
      </w:r>
      <w:r w:rsidRPr="00F2523B">
        <w:rPr>
          <w:rFonts w:eastAsia="Times New Roman"/>
        </w:rPr>
        <w:tab/>
        <w:t>The bitstream ends.</w:t>
      </w:r>
    </w:p>
    <w:p w14:paraId="0CF00557" w14:textId="77777777" w:rsidR="007F644B" w:rsidRPr="00F2523B" w:rsidRDefault="007F644B" w:rsidP="007F644B">
      <w:pPr>
        <w:spacing w:before="86"/>
        <w:ind w:left="397" w:hanging="397"/>
        <w:rPr>
          <w:rFonts w:eastAsia="Times New Roman"/>
        </w:rPr>
      </w:pPr>
      <w:r w:rsidRPr="00F2523B">
        <w:rPr>
          <w:rFonts w:eastAsia="Times New Roman"/>
        </w:rPr>
        <w:t>–</w:t>
      </w:r>
      <w:r w:rsidRPr="00F2523B">
        <w:rPr>
          <w:rFonts w:eastAsia="Times New Roman"/>
        </w:rPr>
        <w:tab/>
        <w:t xml:space="preserve">A CLVS of any associated primary layer of the auxiliary picture layer with </w:t>
      </w:r>
      <w:proofErr w:type="spellStart"/>
      <w:r w:rsidRPr="00F2523B">
        <w:rPr>
          <w:rFonts w:eastAsia="Times New Roman"/>
        </w:rPr>
        <w:t>nuh_layer_id</w:t>
      </w:r>
      <w:proofErr w:type="spellEnd"/>
      <w:r w:rsidRPr="00F2523B">
        <w:rPr>
          <w:rFonts w:eastAsia="Times New Roman"/>
        </w:rPr>
        <w:t xml:space="preserve"> equal to </w:t>
      </w:r>
      <w:proofErr w:type="spellStart"/>
      <w:r w:rsidRPr="00F2523B">
        <w:rPr>
          <w:rFonts w:eastAsia="Times New Roman"/>
        </w:rPr>
        <w:t>nuhLayerIdA</w:t>
      </w:r>
      <w:proofErr w:type="spellEnd"/>
      <w:r w:rsidRPr="00F2523B">
        <w:rPr>
          <w:rFonts w:eastAsia="Times New Roman"/>
        </w:rPr>
        <w:t xml:space="preserve"> ends.</w:t>
      </w:r>
    </w:p>
    <w:p w14:paraId="6F099CD7" w14:textId="77777777" w:rsidR="007F644B" w:rsidRPr="00F2523B" w:rsidRDefault="007F644B" w:rsidP="007F644B">
      <w:pPr>
        <w:rPr>
          <w:rFonts w:eastAsia="Times New Roman"/>
          <w:lang w:eastAsia="ko-KR"/>
        </w:rPr>
      </w:pPr>
      <w:r w:rsidRPr="00F2523B">
        <w:rPr>
          <w:rFonts w:eastAsia="Times New Roman"/>
          <w:lang w:eastAsia="ko-KR"/>
        </w:rPr>
        <w:t xml:space="preserve">If the current PU contains </w:t>
      </w:r>
      <w:r w:rsidRPr="00F2523B">
        <w:rPr>
          <w:rFonts w:eastAsia="Times New Roman"/>
        </w:rPr>
        <w:t xml:space="preserve">an SDI SEI message </w:t>
      </w:r>
      <w:r w:rsidRPr="00F2523B">
        <w:rPr>
          <w:rFonts w:eastAsia="Times New Roman"/>
          <w:bCs/>
        </w:rPr>
        <w:t xml:space="preserve">with </w:t>
      </w:r>
      <w:proofErr w:type="spellStart"/>
      <w:r w:rsidRPr="00F2523B">
        <w:rPr>
          <w:rFonts w:eastAsia="Times New Roman"/>
          <w:bCs/>
        </w:rPr>
        <w:t>sdi_aux_id</w:t>
      </w:r>
      <w:proofErr w:type="spellEnd"/>
      <w:r w:rsidRPr="00F2523B">
        <w:rPr>
          <w:rFonts w:eastAsia="Times New Roman"/>
          <w:bCs/>
        </w:rPr>
        <w:t>[ </w:t>
      </w:r>
      <w:proofErr w:type="spellStart"/>
      <w:r w:rsidRPr="00F2523B">
        <w:rPr>
          <w:rFonts w:eastAsia="Times New Roman"/>
          <w:bCs/>
        </w:rPr>
        <w:t>i</w:t>
      </w:r>
      <w:proofErr w:type="spellEnd"/>
      <w:r w:rsidRPr="00F2523B">
        <w:rPr>
          <w:rFonts w:eastAsia="Times New Roman"/>
          <w:bCs/>
        </w:rPr>
        <w:t xml:space="preserve"> ] equal to 1 for at least one value of </w:t>
      </w:r>
      <w:proofErr w:type="spellStart"/>
      <w:r w:rsidRPr="00F2523B">
        <w:rPr>
          <w:rFonts w:eastAsia="Times New Roman"/>
          <w:bCs/>
        </w:rPr>
        <w:t>i</w:t>
      </w:r>
      <w:proofErr w:type="spellEnd"/>
      <w:r w:rsidRPr="00F2523B">
        <w:rPr>
          <w:rFonts w:eastAsia="Times New Roman"/>
          <w:lang w:eastAsia="ko-KR"/>
        </w:rPr>
        <w:t>, the simulated film grain values are weighted by the auxiliary data as follow:</w:t>
      </w:r>
    </w:p>
    <w:p w14:paraId="5ED2D3D2" w14:textId="77777777" w:rsidR="007F644B" w:rsidRPr="00F2523B" w:rsidRDefault="007F644B" w:rsidP="007F6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 xml:space="preserve">If </w:t>
      </w:r>
      <w:proofErr w:type="spellStart"/>
      <w:r w:rsidRPr="00F2523B">
        <w:rPr>
          <w:lang w:val="en-GB"/>
        </w:rPr>
        <w:t>fgr_blending_mode_id</w:t>
      </w:r>
      <w:proofErr w:type="spellEnd"/>
      <w:r w:rsidRPr="00F2523B">
        <w:rPr>
          <w:lang w:val="en-GB"/>
        </w:rPr>
        <w:t xml:space="preserve"> is equal to 0, the blending mode is additive as specified by:</w:t>
      </w:r>
    </w:p>
    <w:p w14:paraId="591518E5"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es-ES_tradnl"/>
        </w:rPr>
      </w:pPr>
      <w:proofErr w:type="spellStart"/>
      <w:proofErr w:type="gramStart"/>
      <w:r w:rsidRPr="00F2523B">
        <w:rPr>
          <w:lang w:val="es-ES_tradnl"/>
        </w:rPr>
        <w:t>I</w:t>
      </w:r>
      <w:r w:rsidRPr="00F2523B">
        <w:rPr>
          <w:vertAlign w:val="subscript"/>
          <w:lang w:val="es-ES_tradnl"/>
        </w:rPr>
        <w:t>grain</w:t>
      </w:r>
      <w:proofErr w:type="spellEnd"/>
      <w:r w:rsidRPr="00F2523B">
        <w:rPr>
          <w:lang w:val="es-ES_tradnl"/>
        </w:rPr>
        <w:t>[</w:t>
      </w:r>
      <w:proofErr w:type="gramEnd"/>
      <w:r w:rsidRPr="00F2523B">
        <w:rPr>
          <w:lang w:val="es-ES_tradnl"/>
        </w:rPr>
        <w:t xml:space="preserve"> c ][ x ][ y ] = Clip3( 0, ( 1  &lt;&lt;  </w:t>
      </w:r>
      <w:proofErr w:type="spellStart"/>
      <w:r w:rsidRPr="00F2523B">
        <w:rPr>
          <w:lang w:val="es-ES_tradnl"/>
        </w:rPr>
        <w:t>fgBitDepth</w:t>
      </w:r>
      <w:proofErr w:type="spellEnd"/>
      <w:r w:rsidRPr="00F2523B">
        <w:rPr>
          <w:lang w:val="es-ES_tradnl"/>
        </w:rPr>
        <w:t xml:space="preserve">[ c ] ) − 1, Î[ c ][ x ][ y ] + G[ c ][ x ][ y ]* </w:t>
      </w:r>
      <w:proofErr w:type="spellStart"/>
      <w:r w:rsidRPr="00F2523B">
        <w:rPr>
          <w:lang w:val="es-ES_tradnl"/>
        </w:rPr>
        <w:t>I</w:t>
      </w:r>
      <w:r w:rsidRPr="00F2523B">
        <w:rPr>
          <w:vertAlign w:val="subscript"/>
          <w:lang w:val="es-ES_tradnl"/>
        </w:rPr>
        <w:t>aux</w:t>
      </w:r>
      <w:proofErr w:type="spellEnd"/>
      <w:r w:rsidRPr="00F2523B">
        <w:rPr>
          <w:lang w:val="es-ES_tradnl"/>
        </w:rPr>
        <w:t>[ c ][ x ][ y ])</w:t>
      </w:r>
    </w:p>
    <w:p w14:paraId="196901D4"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2523B">
        <w:rPr>
          <w:lang w:val="en-GB"/>
        </w:rPr>
        <w:t>–</w:t>
      </w:r>
      <w:r w:rsidRPr="00F2523B">
        <w:rPr>
          <w:lang w:val="en-GB"/>
        </w:rPr>
        <w:tab/>
        <w:t>Otherwise (</w:t>
      </w:r>
      <w:proofErr w:type="spellStart"/>
      <w:r w:rsidRPr="00F2523B">
        <w:rPr>
          <w:lang w:val="en-GB"/>
        </w:rPr>
        <w:t>fgr_blending_mode_id</w:t>
      </w:r>
      <w:proofErr w:type="spellEnd"/>
      <w:r w:rsidRPr="00F2523B">
        <w:rPr>
          <w:lang w:val="en-GB"/>
        </w:rPr>
        <w:t xml:space="preserve"> is equal to 1), the blending mode is multiplicative as specified by:</w:t>
      </w:r>
    </w:p>
    <w:p w14:paraId="6C77E66C" w14:textId="77777777" w:rsidR="007F644B" w:rsidRPr="00F2523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lang w:val="fr-FR"/>
        </w:rPr>
      </w:pPr>
      <w:proofErr w:type="spellStart"/>
      <w:proofErr w:type="gramStart"/>
      <w:r w:rsidRPr="00F2523B">
        <w:rPr>
          <w:lang w:val="fr-FR"/>
        </w:rPr>
        <w:t>I</w:t>
      </w:r>
      <w:r w:rsidRPr="00F2523B">
        <w:rPr>
          <w:vertAlign w:val="subscript"/>
          <w:lang w:val="fr-FR"/>
        </w:rPr>
        <w:t>grain</w:t>
      </w:r>
      <w:proofErr w:type="spellEnd"/>
      <w:r w:rsidRPr="00F2523B">
        <w:rPr>
          <w:lang w:val="fr-FR"/>
        </w:rPr>
        <w:t>[ c</w:t>
      </w:r>
      <w:proofErr w:type="gramEnd"/>
      <w:r w:rsidRPr="00F2523B">
        <w:rPr>
          <w:lang w:val="fr-FR"/>
        </w:rPr>
        <w:t xml:space="preserve"> ][ x ][ y ] = Clip3( 0, ( 1  &lt;&lt;  </w:t>
      </w:r>
      <w:proofErr w:type="spellStart"/>
      <w:r w:rsidRPr="00F2523B">
        <w:rPr>
          <w:lang w:val="fr-FR"/>
        </w:rPr>
        <w:t>fgBitDepth</w:t>
      </w:r>
      <w:proofErr w:type="spellEnd"/>
      <w:r w:rsidRPr="00F2523B">
        <w:rPr>
          <w:lang w:val="fr-FR"/>
        </w:rPr>
        <w:t>[ c ] ) − 1, Î[ c ][ x ][ y ] +</w:t>
      </w:r>
      <w:r w:rsidRPr="00F2523B">
        <w:rPr>
          <w:lang w:val="fr-FR"/>
        </w:rPr>
        <w:br/>
      </w:r>
      <w:r w:rsidRPr="00F2523B">
        <w:rPr>
          <w:lang w:val="fr-FR"/>
        </w:rPr>
        <w:tab/>
      </w:r>
      <w:r w:rsidRPr="00F2523B">
        <w:rPr>
          <w:lang w:val="fr-FR"/>
        </w:rPr>
        <w:tab/>
      </w:r>
      <w:r w:rsidRPr="00F2523B">
        <w:rPr>
          <w:lang w:val="fr-FR"/>
        </w:rPr>
        <w:tab/>
        <w:t>Round( ( Î[ c ][ x ][ y ] * G[ c ][ x ][ y ]</w:t>
      </w:r>
      <w:r w:rsidRPr="00F2523B">
        <w:rPr>
          <w:lang w:val="es-ES_tradnl"/>
        </w:rPr>
        <w:t xml:space="preserve">* </w:t>
      </w:r>
      <w:proofErr w:type="spellStart"/>
      <w:r w:rsidRPr="00F2523B">
        <w:rPr>
          <w:lang w:val="es-ES_tradnl"/>
        </w:rPr>
        <w:t>I</w:t>
      </w:r>
      <w:r w:rsidRPr="00F2523B">
        <w:rPr>
          <w:vertAlign w:val="subscript"/>
          <w:lang w:val="es-ES_tradnl"/>
        </w:rPr>
        <w:t>aux</w:t>
      </w:r>
      <w:proofErr w:type="spellEnd"/>
      <w:r w:rsidRPr="00F2523B">
        <w:rPr>
          <w:lang w:val="es-ES_tradnl"/>
        </w:rPr>
        <w:t>[ c ][ x ][ y ])</w:t>
      </w:r>
      <w:r w:rsidRPr="00F2523B">
        <w:rPr>
          <w:lang w:val="fr-FR"/>
        </w:rPr>
        <w:t> ) ÷ ( ( 1  &lt;&lt;  </w:t>
      </w:r>
      <w:proofErr w:type="spellStart"/>
      <w:r w:rsidRPr="00F2523B">
        <w:rPr>
          <w:lang w:val="fr-FR"/>
        </w:rPr>
        <w:t>fgBitDepth</w:t>
      </w:r>
      <w:proofErr w:type="spellEnd"/>
      <w:r w:rsidRPr="00F2523B">
        <w:rPr>
          <w:lang w:val="fr-FR"/>
        </w:rPr>
        <w:t>[ c ] ) − 1 ) ) )</w:t>
      </w:r>
    </w:p>
    <w:p w14:paraId="4ECFB738" w14:textId="77777777" w:rsidR="007F644B" w:rsidRPr="007F644B" w:rsidRDefault="007F644B" w:rsidP="007F644B">
      <w:pPr>
        <w:rPr>
          <w:rFonts w:eastAsia="Times New Roman"/>
        </w:rPr>
      </w:pPr>
      <w:r w:rsidRPr="00F2523B">
        <w:rPr>
          <w:rFonts w:eastAsia="Times New Roman"/>
        </w:rPr>
        <w:t xml:space="preserve">where Î[ c ][ x ][ y ] represents the sample value at coordinates x, y of the </w:t>
      </w:r>
      <w:proofErr w:type="spellStart"/>
      <w:r w:rsidRPr="00F2523B">
        <w:rPr>
          <w:rFonts w:eastAsia="Times New Roman"/>
        </w:rPr>
        <w:t>colour</w:t>
      </w:r>
      <w:proofErr w:type="spellEnd"/>
      <w:r w:rsidRPr="00F2523B">
        <w:rPr>
          <w:rFonts w:eastAsia="Times New Roman"/>
        </w:rPr>
        <w:t xml:space="preserve"> component c of the input image Î, G[ c ][ x ][ y ] is the simulated film grain value at the same position and </w:t>
      </w:r>
      <w:proofErr w:type="spellStart"/>
      <w:r w:rsidRPr="00F2523B">
        <w:rPr>
          <w:rFonts w:eastAsia="Times New Roman"/>
        </w:rPr>
        <w:t>colour</w:t>
      </w:r>
      <w:proofErr w:type="spellEnd"/>
      <w:r w:rsidRPr="00F2523B">
        <w:rPr>
          <w:rFonts w:eastAsia="Times New Roman"/>
        </w:rPr>
        <w:t xml:space="preserve"> component, and </w:t>
      </w:r>
      <w:proofErr w:type="spellStart"/>
      <w:r w:rsidRPr="00F2523B">
        <w:rPr>
          <w:rFonts w:eastAsia="Times New Roman"/>
        </w:rPr>
        <w:t>fgBitDepth</w:t>
      </w:r>
      <w:proofErr w:type="spellEnd"/>
      <w:r w:rsidRPr="00F2523B">
        <w:rPr>
          <w:rFonts w:eastAsia="Times New Roman"/>
        </w:rPr>
        <w:t xml:space="preserve">[ c ], is the number of bits used for each sample in a fixed-length unsigned binary representation of the arrays </w:t>
      </w:r>
      <w:proofErr w:type="spellStart"/>
      <w:r w:rsidRPr="00F2523B">
        <w:rPr>
          <w:rFonts w:eastAsia="Times New Roman"/>
        </w:rPr>
        <w:t>I</w:t>
      </w:r>
      <w:r w:rsidRPr="00F2523B">
        <w:rPr>
          <w:rFonts w:eastAsia="Times New Roman"/>
          <w:vertAlign w:val="subscript"/>
        </w:rPr>
        <w:t>grain</w:t>
      </w:r>
      <w:proofErr w:type="spellEnd"/>
      <w:r w:rsidRPr="00F2523B">
        <w:rPr>
          <w:rFonts w:eastAsia="Times New Roman"/>
        </w:rPr>
        <w:t>[ c ][ x ][ y ], Î[ c ][ x ][ y ], and G[ c ][ x ][ y ], where c = 0..2, x = 0..PicWidthInLumaSamples − </w:t>
      </w:r>
      <w:r w:rsidRPr="00F2523B">
        <w:rPr>
          <w:rFonts w:eastAsia="Times New Roman"/>
          <w:lang w:eastAsia="ko-KR"/>
        </w:rPr>
        <w:t>1,</w:t>
      </w:r>
      <w:r w:rsidRPr="00F2523B">
        <w:rPr>
          <w:rFonts w:eastAsia="Times New Roman"/>
        </w:rPr>
        <w:t xml:space="preserve"> and y = 0..PicHeightInLumaSamples – </w:t>
      </w:r>
      <w:r w:rsidRPr="00F2523B">
        <w:rPr>
          <w:rFonts w:eastAsia="Times New Roman"/>
          <w:lang w:eastAsia="ko-KR"/>
        </w:rPr>
        <w:t xml:space="preserve">1, and where </w:t>
      </w:r>
      <w:proofErr w:type="spellStart"/>
      <w:r w:rsidRPr="00F2523B">
        <w:rPr>
          <w:rFonts w:eastAsia="Times New Roman"/>
          <w:lang w:val="es-ES_tradnl"/>
        </w:rPr>
        <w:t>I</w:t>
      </w:r>
      <w:r w:rsidRPr="00F2523B">
        <w:rPr>
          <w:rFonts w:eastAsia="Times New Roman"/>
          <w:vertAlign w:val="subscript"/>
          <w:lang w:val="es-ES_tradnl"/>
        </w:rPr>
        <w:t>aux</w:t>
      </w:r>
      <w:proofErr w:type="spellEnd"/>
      <w:r w:rsidRPr="00F2523B">
        <w:rPr>
          <w:rFonts w:eastAsia="Times New Roman"/>
          <w:lang w:val="es-ES_tradnl"/>
        </w:rPr>
        <w:t>[ c ][ x ][ y ]</w:t>
      </w:r>
      <w:r w:rsidRPr="00F2523B">
        <w:rPr>
          <w:rFonts w:eastAsia="Times New Roman"/>
        </w:rPr>
        <w:t xml:space="preserve"> represents the sample value at coordinates x, y of the colour component c of the decoded auxiliary picture.</w:t>
      </w:r>
    </w:p>
    <w:p w14:paraId="11B4AE19" w14:textId="77777777" w:rsidR="007F644B" w:rsidRPr="007F644B" w:rsidRDefault="007F644B" w:rsidP="007F644B">
      <w:pPr>
        <w:rPr>
          <w:rFonts w:eastAsia="Times New Roman"/>
        </w:rPr>
      </w:pPr>
      <w:proofErr w:type="spellStart"/>
      <w:r w:rsidRPr="007F644B">
        <w:rPr>
          <w:rFonts w:eastAsia="Times New Roman"/>
          <w:b/>
          <w:bCs/>
        </w:rPr>
        <w:t>fgr_persistence_flag</w:t>
      </w:r>
      <w:proofErr w:type="spellEnd"/>
      <w:r w:rsidRPr="007F644B">
        <w:rPr>
          <w:rFonts w:eastAsia="Times New Roman"/>
        </w:rPr>
        <w:t xml:space="preserve"> specifies the persistence of the film grain regions characteristics SEI message for the current layer.</w:t>
      </w:r>
    </w:p>
    <w:p w14:paraId="5B87A4E3" w14:textId="77777777" w:rsidR="007F644B" w:rsidRPr="007F644B" w:rsidRDefault="007F644B" w:rsidP="007F644B">
      <w:pPr>
        <w:rPr>
          <w:rFonts w:eastAsia="Times New Roman"/>
        </w:rPr>
      </w:pPr>
      <w:proofErr w:type="spellStart"/>
      <w:r w:rsidRPr="007F644B">
        <w:rPr>
          <w:rFonts w:eastAsia="Times New Roman"/>
        </w:rPr>
        <w:t>fgr_persistence_flag</w:t>
      </w:r>
      <w:proofErr w:type="spellEnd"/>
      <w:r w:rsidRPr="007F644B">
        <w:rPr>
          <w:rFonts w:eastAsia="Times New Roman"/>
        </w:rPr>
        <w:t xml:space="preserve"> equal to 0 specifies that the film grain regions characteristics SEI message applies to the current decoded picture only.</w:t>
      </w:r>
    </w:p>
    <w:p w14:paraId="7DCD6DF4" w14:textId="77777777" w:rsidR="007F644B" w:rsidRPr="007F644B" w:rsidRDefault="007F644B" w:rsidP="007F644B">
      <w:pPr>
        <w:rPr>
          <w:rFonts w:eastAsia="Times New Roman"/>
        </w:rPr>
      </w:pPr>
      <w:proofErr w:type="spellStart"/>
      <w:r w:rsidRPr="007F644B">
        <w:rPr>
          <w:rFonts w:eastAsia="Times New Roman"/>
        </w:rPr>
        <w:lastRenderedPageBreak/>
        <w:t>fgr_persistence_flag</w:t>
      </w:r>
      <w:proofErr w:type="spellEnd"/>
      <w:r w:rsidRPr="007F644B">
        <w:rPr>
          <w:rFonts w:eastAsia="Times New Roman"/>
        </w:rPr>
        <w:t xml:space="preserve"> equal to 1 specifies that the film grain regions characteristics SEI message applies to the current decoded picture and persists for all subsequent pictures of the current layer in output order until one or more of the following conditions are true:</w:t>
      </w:r>
    </w:p>
    <w:p w14:paraId="4D003382"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lang w:val="en-GB"/>
        </w:rPr>
      </w:pPr>
      <w:r w:rsidRPr="007F644B">
        <w:rPr>
          <w:lang w:val="en-GB"/>
        </w:rPr>
        <w:t>–</w:t>
      </w:r>
      <w:r w:rsidRPr="007F644B">
        <w:rPr>
          <w:lang w:val="en-GB"/>
        </w:rPr>
        <w:tab/>
        <w:t>A new CLVS of the current layer begins.</w:t>
      </w:r>
    </w:p>
    <w:p w14:paraId="1BC4E476"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7F644B">
        <w:rPr>
          <w:lang w:val="en-GB"/>
        </w:rPr>
        <w:t>–</w:t>
      </w:r>
      <w:r w:rsidRPr="007F644B">
        <w:rPr>
          <w:lang w:val="en-GB"/>
        </w:rPr>
        <w:tab/>
        <w:t>The bitstream ends.</w:t>
      </w:r>
    </w:p>
    <w:p w14:paraId="6B7D3B5C" w14:textId="77777777" w:rsidR="007F644B" w:rsidRPr="007F644B" w:rsidRDefault="007F644B" w:rsidP="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lang w:val="en-GB"/>
        </w:rPr>
      </w:pPr>
      <w:r w:rsidRPr="007F644B">
        <w:rPr>
          <w:lang w:val="en-GB"/>
        </w:rPr>
        <w:t>–</w:t>
      </w:r>
      <w:r w:rsidRPr="007F644B">
        <w:rPr>
          <w:lang w:val="en-GB"/>
        </w:rPr>
        <w:tab/>
        <w:t>A picture in the current layer in an AU associated with a film grain regions characteristics SEI message is output that follows the current picture in output order.</w:t>
      </w:r>
    </w:p>
    <w:p w14:paraId="5E04D4D4" w14:textId="77777777" w:rsidR="00BB6414" w:rsidRDefault="00BB6414" w:rsidP="00BB6414">
      <w:pPr>
        <w:rPr>
          <w:lang w:val="en-CA"/>
        </w:rPr>
      </w:pPr>
    </w:p>
    <w:p w14:paraId="12EE634C" w14:textId="0637A5BD" w:rsidR="00C26DB5" w:rsidRPr="00763A29" w:rsidRDefault="00C26DB5" w:rsidP="00C26DB5">
      <w:pPr>
        <w:pStyle w:val="Annex3"/>
      </w:pPr>
      <w:r w:rsidRPr="00763A29">
        <w:rPr>
          <w:noProof/>
          <w:lang w:val="en-CA"/>
        </w:rPr>
        <w:t>8.</w:t>
      </w:r>
      <w:r w:rsidR="00740F7B">
        <w:rPr>
          <w:noProof/>
          <w:lang w:val="en-CA"/>
        </w:rPr>
        <w:t>39</w:t>
      </w:r>
      <w:r w:rsidRPr="00763A29">
        <w:rPr>
          <w:noProof/>
          <w:lang w:val="en-CA"/>
        </w:rPr>
        <w:t xml:space="preserve"> </w:t>
      </w:r>
      <w:r>
        <w:t>Packed regions information</w:t>
      </w:r>
      <w:r w:rsidRPr="00E3557C">
        <w:t xml:space="preserve"> </w:t>
      </w:r>
      <w:r w:rsidRPr="00763A29">
        <w:t>SEI message</w:t>
      </w:r>
    </w:p>
    <w:p w14:paraId="5E641786" w14:textId="23F9AD63" w:rsidR="00C26DB5" w:rsidRDefault="00C26DB5" w:rsidP="00C26DB5">
      <w:pPr>
        <w:pStyle w:val="Annex3"/>
      </w:pPr>
      <w:r w:rsidRPr="00763A29">
        <w:rPr>
          <w:noProof/>
          <w:lang w:val="en-CA"/>
        </w:rPr>
        <w:t>8.</w:t>
      </w:r>
      <w:r w:rsidR="00740F7B">
        <w:rPr>
          <w:noProof/>
          <w:lang w:val="en-CA"/>
        </w:rPr>
        <w:t>39</w:t>
      </w:r>
      <w:r w:rsidRPr="00763A29">
        <w:rPr>
          <w:noProof/>
          <w:lang w:val="en-CA"/>
        </w:rPr>
        <w:t xml:space="preserve">.1 </w:t>
      </w:r>
      <w:r>
        <w:t>Packed regions information</w:t>
      </w:r>
      <w:r w:rsidRPr="00E3557C">
        <w:t xml:space="preserve"> </w:t>
      </w:r>
      <w:r w:rsidRPr="00763A29">
        <w:t>SEI message syntax</w:t>
      </w:r>
    </w:p>
    <w:p w14:paraId="61544F57" w14:textId="77777777" w:rsidR="00C26DB5" w:rsidRPr="006A3543" w:rsidRDefault="00C26DB5" w:rsidP="006A3543">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
        <w:tblDescription w:val=""/>
      </w:tblPr>
      <w:tblGrid>
        <w:gridCol w:w="7792"/>
        <w:gridCol w:w="1279"/>
      </w:tblGrid>
      <w:tr w:rsidR="00C26DB5" w:rsidRPr="008973A3" w14:paraId="7D1D3F7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0B7597F"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proofErr w:type="spellStart"/>
            <w:r>
              <w:rPr>
                <w:rFonts w:eastAsia="Malgun Gothic"/>
                <w:szCs w:val="22"/>
                <w:lang w:val="en-GB"/>
              </w:rPr>
              <w:t>packed_regions_info</w:t>
            </w:r>
            <w:proofErr w:type="spellEnd"/>
            <w:r>
              <w:rPr>
                <w:rFonts w:eastAsia="Malgun Gothic"/>
                <w:szCs w:val="22"/>
                <w:lang w:val="en-GB"/>
              </w:rPr>
              <w:t xml:space="preserve">( </w:t>
            </w:r>
            <w:proofErr w:type="spellStart"/>
            <w:r>
              <w:rPr>
                <w:rFonts w:eastAsia="Malgun Gothic"/>
                <w:szCs w:val="22"/>
                <w:lang w:val="en-GB"/>
              </w:rPr>
              <w:t>payloadSize</w:t>
            </w:r>
            <w:proofErr w:type="spellEnd"/>
            <w:r>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14F1036E"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b/>
                <w:bCs/>
                <w:szCs w:val="22"/>
                <w:lang w:val="en-GB"/>
              </w:rPr>
            </w:pPr>
            <w:r w:rsidRPr="008973A3">
              <w:rPr>
                <w:b/>
                <w:bCs/>
                <w:szCs w:val="22"/>
                <w:lang w:val="en-GB"/>
              </w:rPr>
              <w:t>Descriptor</w:t>
            </w:r>
          </w:p>
        </w:tc>
      </w:tr>
      <w:tr w:rsidR="00C26DB5" w:rsidRPr="008973A3" w14:paraId="619AC6F4"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6618BFE3"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sidRPr="008973A3">
              <w:rPr>
                <w:rFonts w:eastAsia="Malgun Gothic"/>
                <w:b/>
                <w:bCs/>
                <w:szCs w:val="22"/>
                <w:lang w:val="en-GB"/>
              </w:rPr>
              <w:tab/>
            </w:r>
            <w:proofErr w:type="spellStart"/>
            <w:r w:rsidRPr="008973A3">
              <w:rPr>
                <w:rFonts w:eastAsia="Malgun Gothic"/>
                <w:b/>
                <w:bCs/>
                <w:szCs w:val="22"/>
                <w:lang w:val="en-GB"/>
              </w:rPr>
              <w:t>pri_</w:t>
            </w:r>
            <w:r>
              <w:rPr>
                <w:rFonts w:eastAsia="Malgun Gothic"/>
                <w:b/>
                <w:bCs/>
                <w:szCs w:val="22"/>
                <w:lang w:val="en-GB"/>
              </w:rPr>
              <w:t>cancel</w:t>
            </w:r>
            <w:r w:rsidRPr="008973A3">
              <w:rPr>
                <w:rFonts w:eastAsia="Malgun Gothic"/>
                <w:b/>
                <w:bCs/>
                <w:szCs w:val="22"/>
                <w:lang w:val="en-GB"/>
              </w:rPr>
              <w:t>_flag</w:t>
            </w:r>
            <w:proofErr w:type="spellEnd"/>
          </w:p>
        </w:tc>
        <w:tc>
          <w:tcPr>
            <w:tcW w:w="1279" w:type="dxa"/>
            <w:tcBorders>
              <w:top w:val="single" w:sz="4" w:space="0" w:color="auto"/>
              <w:left w:val="single" w:sz="4" w:space="0" w:color="auto"/>
              <w:bottom w:val="single" w:sz="4" w:space="0" w:color="auto"/>
              <w:right w:val="single" w:sz="4" w:space="0" w:color="auto"/>
            </w:tcBorders>
          </w:tcPr>
          <w:p w14:paraId="5E864F3D"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b/>
                <w:bCs/>
                <w:szCs w:val="22"/>
                <w:lang w:val="en-GB"/>
              </w:rPr>
            </w:pPr>
            <w:r w:rsidRPr="008973A3">
              <w:rPr>
                <w:szCs w:val="22"/>
                <w:lang w:val="en-GB"/>
              </w:rPr>
              <w:t>u(1)</w:t>
            </w:r>
          </w:p>
        </w:tc>
      </w:tr>
      <w:tr w:rsidR="00C26DB5" w:rsidRPr="008973A3" w14:paraId="41D27C03"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9CF58C8" w14:textId="77777777" w:rsidR="00C26DB5" w:rsidRPr="002F46E6"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Pr>
                <w:rFonts w:eastAsia="Malgun Gothic"/>
                <w:szCs w:val="22"/>
                <w:lang w:val="en-GB"/>
              </w:rPr>
              <w:t>if ( !</w:t>
            </w:r>
            <w:proofErr w:type="spellStart"/>
            <w:r>
              <w:rPr>
                <w:rFonts w:eastAsia="Malgun Gothic"/>
                <w:szCs w:val="22"/>
                <w:lang w:val="en-GB"/>
              </w:rPr>
              <w:t>pri_cancel_flag</w:t>
            </w:r>
            <w:proofErr w:type="spellEnd"/>
            <w:r>
              <w:rPr>
                <w:rFonts w:eastAsia="Malgun Gothic"/>
                <w:szCs w:val="22"/>
                <w:lang w:val="en-GB"/>
              </w:rPr>
              <w:t> ) {</w:t>
            </w:r>
          </w:p>
        </w:tc>
        <w:tc>
          <w:tcPr>
            <w:tcW w:w="1279" w:type="dxa"/>
            <w:tcBorders>
              <w:top w:val="single" w:sz="4" w:space="0" w:color="auto"/>
              <w:left w:val="single" w:sz="4" w:space="0" w:color="auto"/>
              <w:bottom w:val="single" w:sz="4" w:space="0" w:color="auto"/>
              <w:right w:val="single" w:sz="4" w:space="0" w:color="auto"/>
            </w:tcBorders>
          </w:tcPr>
          <w:p w14:paraId="728DB7D6"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25C4A865"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42EC4EE3" w14:textId="77777777" w:rsidR="00C26DB5"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szCs w:val="22"/>
                <w:lang w:val="en-GB"/>
              </w:rPr>
              <w:tab/>
            </w:r>
            <w:r>
              <w:rPr>
                <w:rFonts w:eastAsia="Malgun Gothic"/>
                <w:szCs w:val="22"/>
                <w:lang w:val="en-GB"/>
              </w:rPr>
              <w:tab/>
            </w:r>
            <w:proofErr w:type="spellStart"/>
            <w:r w:rsidRPr="00677D39">
              <w:rPr>
                <w:rFonts w:eastAsia="Malgun Gothic"/>
                <w:b/>
                <w:bCs/>
                <w:szCs w:val="22"/>
                <w:lang w:val="en-GB"/>
              </w:rPr>
              <w:t>pri_persistence_flag</w:t>
            </w:r>
            <w:proofErr w:type="spellEnd"/>
          </w:p>
        </w:tc>
        <w:tc>
          <w:tcPr>
            <w:tcW w:w="1279" w:type="dxa"/>
            <w:tcBorders>
              <w:top w:val="single" w:sz="4" w:space="0" w:color="auto"/>
              <w:left w:val="single" w:sz="4" w:space="0" w:color="auto"/>
              <w:bottom w:val="single" w:sz="4" w:space="0" w:color="auto"/>
              <w:right w:val="single" w:sz="4" w:space="0" w:color="auto"/>
            </w:tcBorders>
          </w:tcPr>
          <w:p w14:paraId="7E9B4575"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Pr>
                <w:szCs w:val="22"/>
                <w:lang w:val="en-GB"/>
              </w:rPr>
              <w:t>u(1)</w:t>
            </w:r>
          </w:p>
        </w:tc>
      </w:tr>
      <w:tr w:rsidR="00C26DB5" w:rsidRPr="008973A3" w14:paraId="4BFC75C5"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47CED28"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t>pri_num_regions_minus1</w:t>
            </w:r>
          </w:p>
        </w:tc>
        <w:tc>
          <w:tcPr>
            <w:tcW w:w="1279" w:type="dxa"/>
            <w:tcBorders>
              <w:top w:val="single" w:sz="4" w:space="0" w:color="auto"/>
              <w:left w:val="single" w:sz="4" w:space="0" w:color="auto"/>
              <w:bottom w:val="single" w:sz="4" w:space="0" w:color="auto"/>
              <w:right w:val="single" w:sz="4" w:space="0" w:color="auto"/>
            </w:tcBorders>
          </w:tcPr>
          <w:p w14:paraId="47A2CF6D"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roofErr w:type="spellStart"/>
            <w:r w:rsidRPr="008973A3">
              <w:rPr>
                <w:szCs w:val="22"/>
                <w:lang w:val="en-GB"/>
              </w:rPr>
              <w:t>ue</w:t>
            </w:r>
            <w:proofErr w:type="spellEnd"/>
            <w:r w:rsidRPr="008973A3">
              <w:rPr>
                <w:szCs w:val="22"/>
                <w:lang w:val="en-GB"/>
              </w:rPr>
              <w:t>(v)</w:t>
            </w:r>
          </w:p>
        </w:tc>
      </w:tr>
      <w:tr w:rsidR="00C26DB5" w:rsidRPr="008973A3" w14:paraId="343B7C1A"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F3ED2FF" w14:textId="77777777" w:rsidR="00C26DB5"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proofErr w:type="spellStart"/>
            <w:r w:rsidRPr="008973A3">
              <w:rPr>
                <w:rFonts w:eastAsia="Malgun Gothic"/>
                <w:b/>
                <w:bCs/>
                <w:szCs w:val="22"/>
                <w:lang w:val="en-GB"/>
              </w:rPr>
              <w:t>pri_</w:t>
            </w:r>
            <w:r>
              <w:rPr>
                <w:rFonts w:eastAsia="Malgun Gothic"/>
                <w:b/>
                <w:bCs/>
                <w:szCs w:val="22"/>
                <w:lang w:val="en-GB"/>
              </w:rPr>
              <w:t>use_max_dimensions</w:t>
            </w:r>
            <w:r w:rsidRPr="008973A3">
              <w:rPr>
                <w:rFonts w:eastAsia="Malgun Gothic"/>
                <w:b/>
                <w:bCs/>
                <w:szCs w:val="22"/>
                <w:lang w:val="en-GB"/>
              </w:rPr>
              <w:t>_flag</w:t>
            </w:r>
            <w:proofErr w:type="spellEnd"/>
          </w:p>
        </w:tc>
        <w:tc>
          <w:tcPr>
            <w:tcW w:w="1279" w:type="dxa"/>
            <w:tcBorders>
              <w:top w:val="single" w:sz="4" w:space="0" w:color="auto"/>
              <w:left w:val="single" w:sz="4" w:space="0" w:color="auto"/>
              <w:bottom w:val="single" w:sz="4" w:space="0" w:color="auto"/>
              <w:right w:val="single" w:sz="4" w:space="0" w:color="auto"/>
            </w:tcBorders>
          </w:tcPr>
          <w:p w14:paraId="18313E9B" w14:textId="77777777" w:rsidR="00C26DB5" w:rsidRPr="008973A3" w:rsidRDefault="00C26DB5" w:rsidP="003121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077"/>
                <w:tab w:val="left" w:pos="1293"/>
                <w:tab w:val="left" w:pos="1508"/>
              </w:tabs>
              <w:spacing w:before="20" w:after="40"/>
              <w:jc w:val="center"/>
              <w:rPr>
                <w:szCs w:val="22"/>
                <w:lang w:val="en-GB"/>
              </w:rPr>
            </w:pPr>
            <w:r w:rsidRPr="008973A3">
              <w:rPr>
                <w:szCs w:val="22"/>
                <w:lang w:val="en-GB"/>
              </w:rPr>
              <w:t>u(1)</w:t>
            </w:r>
          </w:p>
        </w:tc>
      </w:tr>
      <w:tr w:rsidR="00C26DB5" w:rsidRPr="008973A3" w14:paraId="168D4D09"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6914C956"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b/>
                <w:bCs/>
                <w:szCs w:val="22"/>
                <w:lang w:val="en-GB"/>
              </w:rPr>
              <w:tab/>
              <w:t>pri_</w:t>
            </w:r>
            <w:r>
              <w:rPr>
                <w:rFonts w:eastAsia="Malgun Gothic"/>
                <w:b/>
                <w:bCs/>
                <w:szCs w:val="22"/>
                <w:lang w:val="en-GB"/>
              </w:rPr>
              <w:t>log2_</w:t>
            </w:r>
            <w:r w:rsidRPr="008973A3">
              <w:rPr>
                <w:rFonts w:eastAsia="Malgun Gothic"/>
                <w:b/>
                <w:bCs/>
                <w:szCs w:val="22"/>
                <w:lang w:val="en-GB"/>
              </w:rPr>
              <w:t>unit_size</w:t>
            </w:r>
          </w:p>
        </w:tc>
        <w:tc>
          <w:tcPr>
            <w:tcW w:w="1279" w:type="dxa"/>
            <w:tcBorders>
              <w:top w:val="single" w:sz="4" w:space="0" w:color="auto"/>
              <w:left w:val="single" w:sz="4" w:space="0" w:color="auto"/>
              <w:bottom w:val="single" w:sz="4" w:space="0" w:color="auto"/>
              <w:right w:val="single" w:sz="4" w:space="0" w:color="auto"/>
            </w:tcBorders>
          </w:tcPr>
          <w:p w14:paraId="5D7CC48D"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w:t>
            </w:r>
            <w:r>
              <w:rPr>
                <w:szCs w:val="22"/>
                <w:lang w:val="en-GB"/>
              </w:rPr>
              <w:t>4</w:t>
            </w:r>
            <w:r w:rsidRPr="008973A3">
              <w:rPr>
                <w:szCs w:val="22"/>
                <w:lang w:val="en-GB"/>
              </w:rPr>
              <w:t>)</w:t>
            </w:r>
          </w:p>
        </w:tc>
      </w:tr>
      <w:tr w:rsidR="00C26DB5" w:rsidRPr="008973A3" w14:paraId="4520F805"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45D116C1"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t>pri_region_size_len_minus1</w:t>
            </w:r>
          </w:p>
        </w:tc>
        <w:tc>
          <w:tcPr>
            <w:tcW w:w="1279" w:type="dxa"/>
            <w:tcBorders>
              <w:top w:val="single" w:sz="4" w:space="0" w:color="auto"/>
              <w:left w:val="single" w:sz="4" w:space="0" w:color="auto"/>
              <w:bottom w:val="single" w:sz="4" w:space="0" w:color="auto"/>
              <w:right w:val="single" w:sz="4" w:space="0" w:color="auto"/>
            </w:tcBorders>
          </w:tcPr>
          <w:p w14:paraId="0162C4B5"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u(4)</w:t>
            </w:r>
          </w:p>
        </w:tc>
      </w:tr>
      <w:tr w:rsidR="00C26DB5" w:rsidRPr="008973A3" w14:paraId="1B4DAACE"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1CD7AE5D"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proofErr w:type="spellStart"/>
            <w:r w:rsidRPr="008973A3">
              <w:rPr>
                <w:rFonts w:eastAsia="Malgun Gothic"/>
                <w:b/>
                <w:bCs/>
                <w:szCs w:val="22"/>
                <w:lang w:val="en-GB"/>
              </w:rPr>
              <w:t>pri_region_id_present_flag</w:t>
            </w:r>
            <w:proofErr w:type="spellEnd"/>
          </w:p>
        </w:tc>
        <w:tc>
          <w:tcPr>
            <w:tcW w:w="1279" w:type="dxa"/>
            <w:tcBorders>
              <w:top w:val="single" w:sz="4" w:space="0" w:color="auto"/>
              <w:left w:val="single" w:sz="4" w:space="0" w:color="auto"/>
              <w:bottom w:val="single" w:sz="4" w:space="0" w:color="auto"/>
              <w:right w:val="single" w:sz="4" w:space="0" w:color="auto"/>
            </w:tcBorders>
          </w:tcPr>
          <w:p w14:paraId="1948DCDC"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u(1)</w:t>
            </w:r>
          </w:p>
        </w:tc>
      </w:tr>
      <w:tr w:rsidR="00C26DB5" w:rsidRPr="008973A3" w14:paraId="6440051B"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D9E743C"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proofErr w:type="spellStart"/>
            <w:r w:rsidRPr="008973A3">
              <w:rPr>
                <w:rFonts w:eastAsia="Malgun Gothic"/>
                <w:b/>
                <w:bCs/>
                <w:szCs w:val="22"/>
                <w:lang w:val="en-GB"/>
              </w:rPr>
              <w:t>pri_target_pic_</w:t>
            </w:r>
            <w:r>
              <w:rPr>
                <w:rFonts w:eastAsia="Malgun Gothic"/>
                <w:b/>
                <w:bCs/>
                <w:szCs w:val="22"/>
                <w:lang w:val="en-GB"/>
              </w:rPr>
              <w:t>params</w:t>
            </w:r>
            <w:r w:rsidRPr="008973A3">
              <w:rPr>
                <w:rFonts w:eastAsia="Malgun Gothic"/>
                <w:b/>
                <w:bCs/>
                <w:szCs w:val="22"/>
                <w:lang w:val="en-GB"/>
              </w:rPr>
              <w:t>_present_flag</w:t>
            </w:r>
            <w:proofErr w:type="spellEnd"/>
          </w:p>
        </w:tc>
        <w:tc>
          <w:tcPr>
            <w:tcW w:w="1279" w:type="dxa"/>
            <w:tcBorders>
              <w:top w:val="single" w:sz="4" w:space="0" w:color="auto"/>
              <w:left w:val="single" w:sz="4" w:space="0" w:color="auto"/>
              <w:bottom w:val="single" w:sz="4" w:space="0" w:color="auto"/>
              <w:right w:val="single" w:sz="4" w:space="0" w:color="auto"/>
            </w:tcBorders>
          </w:tcPr>
          <w:p w14:paraId="12DDDBA5"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u(1)</w:t>
            </w:r>
          </w:p>
        </w:tc>
      </w:tr>
      <w:tr w:rsidR="00C26DB5" w:rsidRPr="008973A3" w14:paraId="57661936"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710D78C"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szCs w:val="22"/>
                <w:lang w:val="en-GB"/>
              </w:rPr>
              <w:tab/>
              <w:t>if( </w:t>
            </w:r>
            <w:proofErr w:type="spellStart"/>
            <w:r w:rsidRPr="008973A3">
              <w:rPr>
                <w:rFonts w:eastAsia="Malgun Gothic"/>
                <w:szCs w:val="22"/>
                <w:lang w:val="en-GB"/>
              </w:rPr>
              <w:t>pri_target_</w:t>
            </w:r>
            <w:r>
              <w:rPr>
                <w:rFonts w:eastAsia="Malgun Gothic"/>
                <w:szCs w:val="22"/>
                <w:lang w:val="en-GB"/>
              </w:rPr>
              <w:t>pic_params</w:t>
            </w:r>
            <w:r w:rsidRPr="008973A3">
              <w:rPr>
                <w:rFonts w:eastAsia="Malgun Gothic"/>
                <w:szCs w:val="22"/>
                <w:lang w:val="en-GB"/>
              </w:rPr>
              <w:t>_present_flag</w:t>
            </w:r>
            <w:proofErr w:type="spellEnd"/>
            <w:r w:rsidRPr="008973A3">
              <w:rPr>
                <w:rFonts w:eastAsia="Malgun Gothic"/>
                <w:szCs w:val="22"/>
                <w:lang w:val="en-GB"/>
              </w:rPr>
              <w:t> ) {</w:t>
            </w:r>
          </w:p>
        </w:tc>
        <w:tc>
          <w:tcPr>
            <w:tcW w:w="1279" w:type="dxa"/>
            <w:tcBorders>
              <w:top w:val="single" w:sz="4" w:space="0" w:color="auto"/>
              <w:left w:val="single" w:sz="4" w:space="0" w:color="auto"/>
              <w:bottom w:val="single" w:sz="4" w:space="0" w:color="auto"/>
              <w:right w:val="single" w:sz="4" w:space="0" w:color="auto"/>
            </w:tcBorders>
          </w:tcPr>
          <w:p w14:paraId="2C29B734"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2027B09E"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2E205DC"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szCs w:val="22"/>
                <w:lang w:val="en-GB"/>
              </w:rPr>
              <w:tab/>
            </w:r>
            <w:r w:rsidRPr="008973A3">
              <w:rPr>
                <w:rFonts w:eastAsia="Malgun Gothic"/>
                <w:b/>
                <w:bCs/>
                <w:szCs w:val="22"/>
                <w:lang w:val="en-GB"/>
              </w:rPr>
              <w:t>pri_target_pic_width_minus1</w:t>
            </w:r>
          </w:p>
        </w:tc>
        <w:tc>
          <w:tcPr>
            <w:tcW w:w="1279" w:type="dxa"/>
            <w:tcBorders>
              <w:top w:val="single" w:sz="4" w:space="0" w:color="auto"/>
              <w:left w:val="single" w:sz="4" w:space="0" w:color="auto"/>
              <w:bottom w:val="single" w:sz="4" w:space="0" w:color="auto"/>
              <w:right w:val="single" w:sz="4" w:space="0" w:color="auto"/>
            </w:tcBorders>
          </w:tcPr>
          <w:p w14:paraId="34078936"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u(16)</w:t>
            </w:r>
          </w:p>
        </w:tc>
      </w:tr>
      <w:tr w:rsidR="00C26DB5" w:rsidRPr="008973A3" w14:paraId="191EC081"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DAF5945"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szCs w:val="22"/>
                <w:lang w:val="en-GB"/>
              </w:rPr>
              <w:tab/>
            </w:r>
            <w:r w:rsidRPr="008973A3">
              <w:rPr>
                <w:rFonts w:eastAsia="Malgun Gothic"/>
                <w:b/>
                <w:bCs/>
                <w:szCs w:val="22"/>
                <w:lang w:val="en-GB"/>
              </w:rPr>
              <w:t>pri_target_pic_height_minus1</w:t>
            </w:r>
          </w:p>
        </w:tc>
        <w:tc>
          <w:tcPr>
            <w:tcW w:w="1279" w:type="dxa"/>
            <w:tcBorders>
              <w:top w:val="single" w:sz="4" w:space="0" w:color="auto"/>
              <w:left w:val="single" w:sz="4" w:space="0" w:color="auto"/>
              <w:bottom w:val="single" w:sz="4" w:space="0" w:color="auto"/>
              <w:right w:val="single" w:sz="4" w:space="0" w:color="auto"/>
            </w:tcBorders>
          </w:tcPr>
          <w:p w14:paraId="3B006490"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u(16)</w:t>
            </w:r>
          </w:p>
        </w:tc>
      </w:tr>
      <w:tr w:rsidR="00C26DB5" w:rsidRPr="008973A3" w14:paraId="6D0B99E6"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4BCBE6AF"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szCs w:val="22"/>
                <w:lang w:val="en-GB"/>
              </w:rPr>
              <w:t>}</w:t>
            </w:r>
          </w:p>
        </w:tc>
        <w:tc>
          <w:tcPr>
            <w:tcW w:w="1279" w:type="dxa"/>
            <w:tcBorders>
              <w:top w:val="single" w:sz="4" w:space="0" w:color="auto"/>
              <w:left w:val="single" w:sz="4" w:space="0" w:color="auto"/>
              <w:bottom w:val="single" w:sz="4" w:space="0" w:color="auto"/>
              <w:right w:val="single" w:sz="4" w:space="0" w:color="auto"/>
            </w:tcBorders>
          </w:tcPr>
          <w:p w14:paraId="685DAEE6"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7C110A99"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11BFF6B"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b/>
                <w:bCs/>
                <w:szCs w:val="22"/>
                <w:lang w:val="en-GB"/>
              </w:rPr>
              <w:tab/>
              <w:t>pri_num_resampling_ratios</w:t>
            </w:r>
            <w:r>
              <w:rPr>
                <w:rFonts w:eastAsia="Malgun Gothic"/>
                <w:b/>
                <w:bCs/>
                <w:szCs w:val="22"/>
                <w:lang w:val="en-GB"/>
              </w:rPr>
              <w:t>_minus1</w:t>
            </w:r>
          </w:p>
        </w:tc>
        <w:tc>
          <w:tcPr>
            <w:tcW w:w="1279" w:type="dxa"/>
            <w:tcBorders>
              <w:top w:val="single" w:sz="4" w:space="0" w:color="auto"/>
              <w:left w:val="single" w:sz="4" w:space="0" w:color="auto"/>
              <w:bottom w:val="single" w:sz="4" w:space="0" w:color="auto"/>
              <w:right w:val="single" w:sz="4" w:space="0" w:color="auto"/>
            </w:tcBorders>
          </w:tcPr>
          <w:p w14:paraId="5A22973E"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roofErr w:type="spellStart"/>
            <w:r w:rsidRPr="008973A3">
              <w:rPr>
                <w:szCs w:val="22"/>
                <w:lang w:val="en-GB"/>
              </w:rPr>
              <w:t>ue</w:t>
            </w:r>
            <w:proofErr w:type="spellEnd"/>
            <w:r w:rsidRPr="008973A3">
              <w:rPr>
                <w:szCs w:val="22"/>
                <w:lang w:val="en-GB"/>
              </w:rPr>
              <w:t>(v)</w:t>
            </w:r>
          </w:p>
        </w:tc>
      </w:tr>
      <w:tr w:rsidR="00C26DB5" w:rsidRPr="008973A3" w14:paraId="4E60DED5"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34D0910F"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szCs w:val="22"/>
                <w:lang w:val="en-GB"/>
              </w:rPr>
              <w:tab/>
              <w:t>for( </w:t>
            </w:r>
            <w:proofErr w:type="spellStart"/>
            <w:r w:rsidRPr="008973A3">
              <w:rPr>
                <w:rFonts w:eastAsia="Malgun Gothic"/>
                <w:szCs w:val="22"/>
                <w:lang w:val="en-GB"/>
              </w:rPr>
              <w:t>i</w:t>
            </w:r>
            <w:proofErr w:type="spellEnd"/>
            <w:r w:rsidRPr="008973A3">
              <w:rPr>
                <w:rFonts w:eastAsia="Malgun Gothic"/>
                <w:szCs w:val="22"/>
                <w:lang w:val="en-GB"/>
              </w:rPr>
              <w:t xml:space="preserve"> = </w:t>
            </w:r>
            <w:r>
              <w:rPr>
                <w:rFonts w:eastAsia="Malgun Gothic"/>
                <w:szCs w:val="22"/>
                <w:lang w:val="en-GB"/>
              </w:rPr>
              <w:t>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&lt;</w:t>
            </w:r>
            <w:r>
              <w:rPr>
                <w:rFonts w:eastAsia="Malgun Gothic"/>
                <w:szCs w:val="22"/>
                <w:lang w:val="en-GB"/>
              </w:rPr>
              <w:t>=</w:t>
            </w:r>
            <w:r w:rsidRPr="008973A3">
              <w:rPr>
                <w:rFonts w:eastAsia="Malgun Gothic"/>
                <w:szCs w:val="22"/>
                <w:lang w:val="en-GB"/>
              </w:rPr>
              <w:t> pri_num_resampling_ratios</w:t>
            </w:r>
            <w:r>
              <w:rPr>
                <w:rFonts w:eastAsia="Malgun Gothic"/>
                <w:szCs w:val="22"/>
                <w:lang w:val="en-GB"/>
              </w:rPr>
              <w:t>_minus1</w:t>
            </w:r>
            <w:r w:rsidRPr="008973A3">
              <w:rPr>
                <w:rFonts w:eastAsia="Malgun Gothic"/>
                <w:szCs w:val="22"/>
                <w:lang w:val="en-GB"/>
              </w:rPr>
              <w:t xml:space="preserve">; </w:t>
            </w:r>
            <w:proofErr w:type="spellStart"/>
            <w:r w:rsidRPr="008973A3">
              <w:rPr>
                <w:rFonts w:eastAsia="Malgun Gothic"/>
                <w:szCs w:val="22"/>
                <w:lang w:val="en-GB"/>
              </w:rPr>
              <w:t>i</w:t>
            </w:r>
            <w:proofErr w:type="spellEnd"/>
            <w:r w:rsidRPr="008973A3">
              <w:rPr>
                <w:rFonts w:eastAsia="Malgun Gothic"/>
                <w:szCs w:val="22"/>
                <w:lang w:val="en-GB"/>
              </w:rPr>
              <w:t>++ ) {</w:t>
            </w:r>
          </w:p>
        </w:tc>
        <w:tc>
          <w:tcPr>
            <w:tcW w:w="1279" w:type="dxa"/>
            <w:tcBorders>
              <w:top w:val="single" w:sz="4" w:space="0" w:color="auto"/>
              <w:left w:val="single" w:sz="4" w:space="0" w:color="auto"/>
              <w:bottom w:val="single" w:sz="4" w:space="0" w:color="auto"/>
              <w:right w:val="single" w:sz="4" w:space="0" w:color="auto"/>
            </w:tcBorders>
          </w:tcPr>
          <w:p w14:paraId="4059C17E"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7E711F7E"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55165F8"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b/>
                <w:bCs/>
                <w:szCs w:val="22"/>
                <w:lang w:val="en-GB"/>
              </w:rPr>
              <w:tab/>
              <w:t>pri_resampling_width_num_minus1</w:t>
            </w:r>
            <w:r w:rsidRPr="008973A3">
              <w:rPr>
                <w:rFonts w:eastAsia="Malgun Gothic"/>
                <w:szCs w:val="22"/>
                <w:lang w:val="en-GB"/>
              </w:rPr>
              <w:t>[</w:t>
            </w:r>
            <w:r>
              <w:rPr>
                <w:rFonts w:eastAsia="Malgun Gothic"/>
                <w:szCs w:val="22"/>
                <w:lang w:val="en-GB"/>
              </w:rPr>
              <w:t> </w:t>
            </w:r>
            <w:proofErr w:type="spellStart"/>
            <w:r w:rsidRPr="008973A3">
              <w:rPr>
                <w:rFonts w:eastAsia="Malgun Gothic"/>
                <w:szCs w:val="22"/>
                <w:lang w:val="en-GB"/>
              </w:rPr>
              <w:t>i</w:t>
            </w:r>
            <w:proofErr w:type="spellEnd"/>
            <w:r>
              <w:rPr>
                <w:rFonts w:eastAsia="Malgun Gothic"/>
                <w:szCs w:val="22"/>
                <w:lang w:val="en-GB"/>
              </w:rPr>
              <w:t> </w:t>
            </w:r>
            <w:r w:rsidRPr="008973A3">
              <w:rPr>
                <w:rFonts w:eastAsia="Malgun Gothic"/>
                <w:szCs w:val="22"/>
                <w:lang w:val="en-GB"/>
              </w:rPr>
              <w:t>]</w:t>
            </w:r>
          </w:p>
        </w:tc>
        <w:tc>
          <w:tcPr>
            <w:tcW w:w="1279" w:type="dxa"/>
            <w:tcBorders>
              <w:top w:val="single" w:sz="4" w:space="0" w:color="auto"/>
              <w:left w:val="single" w:sz="4" w:space="0" w:color="auto"/>
              <w:bottom w:val="single" w:sz="4" w:space="0" w:color="auto"/>
              <w:right w:val="single" w:sz="4" w:space="0" w:color="auto"/>
            </w:tcBorders>
          </w:tcPr>
          <w:p w14:paraId="4EC1DE11"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roofErr w:type="spellStart"/>
            <w:r w:rsidRPr="008973A3">
              <w:rPr>
                <w:szCs w:val="22"/>
                <w:lang w:val="en-GB"/>
              </w:rPr>
              <w:t>ue</w:t>
            </w:r>
            <w:proofErr w:type="spellEnd"/>
            <w:r w:rsidRPr="008973A3">
              <w:rPr>
                <w:szCs w:val="22"/>
                <w:lang w:val="en-GB"/>
              </w:rPr>
              <w:t>(v)</w:t>
            </w:r>
          </w:p>
        </w:tc>
      </w:tr>
      <w:tr w:rsidR="00C26DB5" w:rsidRPr="008973A3" w14:paraId="1098CC24"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4D22580"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b/>
                <w:bCs/>
                <w:szCs w:val="22"/>
                <w:lang w:val="en-GB"/>
              </w:rPr>
              <w:tab/>
              <w:t>pri_resampling_width_denom_minus1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1CF57BBD"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roofErr w:type="spellStart"/>
            <w:r w:rsidRPr="008973A3">
              <w:rPr>
                <w:szCs w:val="22"/>
                <w:lang w:val="en-GB"/>
              </w:rPr>
              <w:t>ue</w:t>
            </w:r>
            <w:proofErr w:type="spellEnd"/>
            <w:r w:rsidRPr="008973A3">
              <w:rPr>
                <w:szCs w:val="22"/>
                <w:lang w:val="en-GB"/>
              </w:rPr>
              <w:t>(v)</w:t>
            </w:r>
          </w:p>
        </w:tc>
      </w:tr>
      <w:tr w:rsidR="00C26DB5" w:rsidRPr="008973A3" w14:paraId="5B094B88"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0DC49AF" w14:textId="77777777" w:rsidR="00C26DB5"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szCs w:val="22"/>
                <w:lang w:val="en-GB"/>
              </w:rPr>
              <w:tab/>
            </w:r>
            <w:proofErr w:type="spellStart"/>
            <w:r w:rsidRPr="008973A3">
              <w:rPr>
                <w:rFonts w:eastAsia="Malgun Gothic"/>
                <w:b/>
                <w:bCs/>
                <w:szCs w:val="22"/>
                <w:lang w:val="en-GB"/>
              </w:rPr>
              <w:t>pri_</w:t>
            </w:r>
            <w:r>
              <w:rPr>
                <w:rFonts w:eastAsia="Malgun Gothic"/>
                <w:b/>
                <w:bCs/>
                <w:szCs w:val="22"/>
                <w:lang w:val="en-GB"/>
              </w:rPr>
              <w:t>fixed_aspect_ratio_flag</w:t>
            </w:r>
            <w:proofErr w:type="spellEnd"/>
            <w:r w:rsidRPr="008E26EC">
              <w:rPr>
                <w:rFonts w:eastAsia="Malgun Gothic"/>
                <w:szCs w:val="22"/>
                <w:lang w:val="en-GB"/>
              </w:rPr>
              <w:t>[ </w:t>
            </w:r>
            <w:proofErr w:type="spellStart"/>
            <w:r w:rsidRPr="008E26EC">
              <w:rPr>
                <w:rFonts w:eastAsia="Malgun Gothic"/>
                <w:szCs w:val="22"/>
                <w:lang w:val="en-GB"/>
              </w:rPr>
              <w:t>i</w:t>
            </w:r>
            <w:proofErr w:type="spellEnd"/>
            <w:r w:rsidRPr="008E26EC">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2E0398CA"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u(1)</w:t>
            </w:r>
          </w:p>
        </w:tc>
      </w:tr>
      <w:tr w:rsidR="00C26DB5" w:rsidRPr="008973A3" w14:paraId="76FA9814"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EA38B8F" w14:textId="77777777" w:rsidR="00C26DB5"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szCs w:val="22"/>
                <w:lang w:val="en-GB"/>
              </w:rPr>
              <w:tab/>
            </w:r>
            <w:r w:rsidRPr="008973A3">
              <w:rPr>
                <w:rFonts w:eastAsia="Malgun Gothic"/>
                <w:szCs w:val="22"/>
                <w:lang w:val="en-GB"/>
              </w:rPr>
              <w:tab/>
              <w:t>if( </w:t>
            </w:r>
            <w:r>
              <w:rPr>
                <w:rFonts w:eastAsia="Malgun Gothic"/>
                <w:szCs w:val="22"/>
                <w:lang w:val="en-GB"/>
              </w:rPr>
              <w:t>!</w:t>
            </w:r>
            <w:proofErr w:type="spellStart"/>
            <w:r w:rsidRPr="008973A3">
              <w:rPr>
                <w:rFonts w:eastAsia="Malgun Gothic"/>
                <w:szCs w:val="22"/>
                <w:lang w:val="en-GB"/>
              </w:rPr>
              <w:t>pri_</w:t>
            </w:r>
            <w:r>
              <w:rPr>
                <w:rFonts w:eastAsia="Malgun Gothic"/>
                <w:szCs w:val="22"/>
                <w:lang w:val="en-GB"/>
              </w:rPr>
              <w:t>fixed_aspect_ratio_flag</w:t>
            </w:r>
            <w:proofErr w:type="spellEnd"/>
            <w:r>
              <w:rPr>
                <w:rFonts w:eastAsia="Malgun Gothic"/>
                <w:szCs w:val="22"/>
                <w:lang w:val="en-GB"/>
              </w:rPr>
              <w:t xml:space="preserve">[ </w:t>
            </w:r>
            <w:proofErr w:type="spellStart"/>
            <w:r>
              <w:rPr>
                <w:rFonts w:eastAsia="Malgun Gothic"/>
                <w:szCs w:val="22"/>
                <w:lang w:val="en-GB"/>
              </w:rPr>
              <w:t>i</w:t>
            </w:r>
            <w:proofErr w:type="spellEnd"/>
            <w:r>
              <w:rPr>
                <w:rFonts w:eastAsia="Malgun Gothic"/>
                <w:szCs w:val="22"/>
                <w:lang w:val="en-GB"/>
              </w:rPr>
              <w:t> ]</w:t>
            </w:r>
            <w:r w:rsidRPr="008973A3">
              <w:rPr>
                <w:rFonts w:eastAsia="Malgun Gothic"/>
                <w:szCs w:val="22"/>
                <w:lang w:val="en-GB"/>
              </w:rPr>
              <w:t> )</w:t>
            </w:r>
            <w:r>
              <w:rPr>
                <w:rFonts w:eastAsia="Malgun Gothic"/>
                <w:szCs w:val="22"/>
                <w:lang w:val="en-GB"/>
              </w:rPr>
              <w:t xml:space="preserve"> {</w:t>
            </w:r>
          </w:p>
        </w:tc>
        <w:tc>
          <w:tcPr>
            <w:tcW w:w="1279" w:type="dxa"/>
            <w:tcBorders>
              <w:top w:val="single" w:sz="4" w:space="0" w:color="auto"/>
              <w:left w:val="single" w:sz="4" w:space="0" w:color="auto"/>
              <w:bottom w:val="single" w:sz="4" w:space="0" w:color="auto"/>
              <w:right w:val="single" w:sz="4" w:space="0" w:color="auto"/>
            </w:tcBorders>
          </w:tcPr>
          <w:p w14:paraId="332D96AF"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6295A496"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6A935AC"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b/>
                <w:bCs/>
                <w:szCs w:val="22"/>
                <w:lang w:val="en-GB"/>
              </w:rPr>
              <w:tab/>
            </w:r>
            <w:r>
              <w:rPr>
                <w:rFonts w:eastAsia="Malgun Gothic"/>
                <w:b/>
                <w:bCs/>
                <w:szCs w:val="22"/>
                <w:lang w:val="en-GB"/>
              </w:rPr>
              <w:tab/>
            </w:r>
            <w:r w:rsidRPr="008973A3">
              <w:rPr>
                <w:rFonts w:eastAsia="Malgun Gothic"/>
                <w:b/>
                <w:bCs/>
                <w:szCs w:val="22"/>
                <w:lang w:val="en-GB"/>
              </w:rPr>
              <w:t>pri_resampling_height_num_minus1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247CCB72"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roofErr w:type="spellStart"/>
            <w:r w:rsidRPr="008973A3">
              <w:rPr>
                <w:szCs w:val="22"/>
                <w:lang w:val="en-GB"/>
              </w:rPr>
              <w:t>ue</w:t>
            </w:r>
            <w:proofErr w:type="spellEnd"/>
            <w:r w:rsidRPr="008973A3">
              <w:rPr>
                <w:szCs w:val="22"/>
                <w:lang w:val="en-GB"/>
              </w:rPr>
              <w:t>(v)</w:t>
            </w:r>
          </w:p>
        </w:tc>
      </w:tr>
      <w:tr w:rsidR="00C26DB5" w:rsidRPr="008973A3" w14:paraId="355B00B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1D7F5F8"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b/>
                <w:bCs/>
                <w:szCs w:val="22"/>
                <w:lang w:val="en-GB"/>
              </w:rPr>
              <w:tab/>
            </w:r>
            <w:r>
              <w:rPr>
                <w:rFonts w:eastAsia="Malgun Gothic"/>
                <w:b/>
                <w:bCs/>
                <w:szCs w:val="22"/>
                <w:lang w:val="en-GB"/>
              </w:rPr>
              <w:tab/>
            </w:r>
            <w:r w:rsidRPr="008973A3">
              <w:rPr>
                <w:rFonts w:eastAsia="Malgun Gothic"/>
                <w:b/>
                <w:bCs/>
                <w:szCs w:val="22"/>
                <w:lang w:val="en-GB"/>
              </w:rPr>
              <w:t>pri_resampling_height_denom_minus1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7503FF03"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roofErr w:type="spellStart"/>
            <w:r w:rsidRPr="008973A3">
              <w:rPr>
                <w:szCs w:val="22"/>
                <w:lang w:val="en-GB"/>
              </w:rPr>
              <w:t>ue</w:t>
            </w:r>
            <w:proofErr w:type="spellEnd"/>
            <w:r w:rsidRPr="008973A3">
              <w:rPr>
                <w:szCs w:val="22"/>
                <w:lang w:val="en-GB"/>
              </w:rPr>
              <w:t>(v)</w:t>
            </w:r>
          </w:p>
        </w:tc>
      </w:tr>
      <w:tr w:rsidR="00C26DB5" w:rsidRPr="008973A3" w14:paraId="269C72B6"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F37323C" w14:textId="77777777" w:rsidR="00C26DB5" w:rsidRPr="008E26EC"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Pr>
                <w:rFonts w:eastAsia="Malgun Gothic"/>
                <w:b/>
                <w:bCs/>
                <w:szCs w:val="22"/>
                <w:lang w:val="en-GB"/>
              </w:rPr>
              <w:tab/>
            </w:r>
            <w:r>
              <w:rPr>
                <w:rFonts w:eastAsia="Malgun Gothic"/>
                <w:b/>
                <w:bCs/>
                <w:szCs w:val="22"/>
                <w:lang w:val="en-GB"/>
              </w:rPr>
              <w:tab/>
            </w:r>
            <w:r w:rsidRPr="008E26EC">
              <w:rPr>
                <w:rFonts w:eastAsia="Malgun Gothic"/>
                <w:szCs w:val="22"/>
                <w:lang w:val="en-GB"/>
              </w:rPr>
              <w:t>}</w:t>
            </w:r>
          </w:p>
        </w:tc>
        <w:tc>
          <w:tcPr>
            <w:tcW w:w="1279" w:type="dxa"/>
            <w:tcBorders>
              <w:top w:val="single" w:sz="4" w:space="0" w:color="auto"/>
              <w:left w:val="single" w:sz="4" w:space="0" w:color="auto"/>
              <w:bottom w:val="single" w:sz="4" w:space="0" w:color="auto"/>
              <w:right w:val="single" w:sz="4" w:space="0" w:color="auto"/>
            </w:tcBorders>
          </w:tcPr>
          <w:p w14:paraId="038F2C20"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1472DC6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AE9749A"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szCs w:val="22"/>
                <w:lang w:val="en-GB"/>
              </w:rPr>
              <w:tab/>
              <w:t>}</w:t>
            </w:r>
          </w:p>
        </w:tc>
        <w:tc>
          <w:tcPr>
            <w:tcW w:w="1279" w:type="dxa"/>
            <w:tcBorders>
              <w:top w:val="single" w:sz="4" w:space="0" w:color="auto"/>
              <w:left w:val="single" w:sz="4" w:space="0" w:color="auto"/>
              <w:bottom w:val="single" w:sz="4" w:space="0" w:color="auto"/>
              <w:right w:val="single" w:sz="4" w:space="0" w:color="auto"/>
            </w:tcBorders>
          </w:tcPr>
          <w:p w14:paraId="492B1289"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688E1C7C"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157E0B9A"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szCs w:val="22"/>
                <w:lang w:val="en-GB"/>
              </w:rPr>
              <w:tab/>
              <w:t>for( </w:t>
            </w:r>
            <w:proofErr w:type="spellStart"/>
            <w:r w:rsidRPr="008973A3">
              <w:rPr>
                <w:rFonts w:eastAsia="Malgun Gothic"/>
                <w:szCs w:val="22"/>
                <w:lang w:val="en-GB"/>
              </w:rPr>
              <w:t>i</w:t>
            </w:r>
            <w:proofErr w:type="spellEnd"/>
            <w:r w:rsidRPr="008973A3">
              <w:rPr>
                <w:rFonts w:eastAsia="Malgun Gothic"/>
                <w:szCs w:val="22"/>
                <w:lang w:val="en-GB"/>
              </w:rPr>
              <w:t> = 0; </w:t>
            </w:r>
            <w:proofErr w:type="spellStart"/>
            <w:r w:rsidRPr="008973A3">
              <w:rPr>
                <w:rFonts w:eastAsia="Malgun Gothic"/>
                <w:szCs w:val="22"/>
                <w:lang w:val="en-GB"/>
              </w:rPr>
              <w:t>i</w:t>
            </w:r>
            <w:proofErr w:type="spellEnd"/>
            <w:r w:rsidRPr="008973A3">
              <w:rPr>
                <w:rFonts w:eastAsia="Malgun Gothic"/>
                <w:szCs w:val="22"/>
                <w:lang w:val="en-GB"/>
              </w:rPr>
              <w:t xml:space="preserve"> &lt;= pri_num_regions_minus1; </w:t>
            </w:r>
            <w:proofErr w:type="spellStart"/>
            <w:r w:rsidRPr="008973A3">
              <w:rPr>
                <w:rFonts w:eastAsia="Malgun Gothic"/>
                <w:szCs w:val="22"/>
                <w:lang w:val="en-GB"/>
              </w:rPr>
              <w:t>i</w:t>
            </w:r>
            <w:proofErr w:type="spellEnd"/>
            <w:r w:rsidRPr="008973A3">
              <w:rPr>
                <w:rFonts w:eastAsia="Malgun Gothic"/>
                <w:szCs w:val="22"/>
                <w:lang w:val="en-GB"/>
              </w:rPr>
              <w:t>++ ) {</w:t>
            </w:r>
          </w:p>
        </w:tc>
        <w:tc>
          <w:tcPr>
            <w:tcW w:w="1279" w:type="dxa"/>
            <w:tcBorders>
              <w:top w:val="single" w:sz="4" w:space="0" w:color="auto"/>
              <w:left w:val="single" w:sz="4" w:space="0" w:color="auto"/>
              <w:bottom w:val="single" w:sz="4" w:space="0" w:color="auto"/>
              <w:right w:val="single" w:sz="4" w:space="0" w:color="auto"/>
            </w:tcBorders>
          </w:tcPr>
          <w:p w14:paraId="1F8FBE8E"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29126B20"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EE7A527"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szCs w:val="22"/>
                <w:lang w:val="en-GB"/>
              </w:rPr>
              <w:tab/>
            </w:r>
            <w:r w:rsidRPr="008973A3">
              <w:rPr>
                <w:rFonts w:eastAsia="Malgun Gothic"/>
                <w:szCs w:val="22"/>
                <w:lang w:val="en-GB"/>
              </w:rPr>
              <w:tab/>
              <w:t>if( </w:t>
            </w:r>
            <w:proofErr w:type="spellStart"/>
            <w:r w:rsidRPr="008973A3">
              <w:rPr>
                <w:rFonts w:eastAsia="Malgun Gothic"/>
                <w:szCs w:val="22"/>
                <w:lang w:val="en-GB"/>
              </w:rPr>
              <w:t>pri_region_id_present_flag</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07B7966C"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0788DB58"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42A485D0" w14:textId="77777777" w:rsidR="00C26DB5" w:rsidRPr="00B951AE"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B951AE">
              <w:rPr>
                <w:rFonts w:eastAsia="Malgun Gothic"/>
                <w:b/>
                <w:bCs/>
                <w:szCs w:val="22"/>
                <w:lang w:val="en-GB"/>
              </w:rPr>
              <w:tab/>
            </w:r>
            <w:r w:rsidRPr="00B951AE">
              <w:rPr>
                <w:rFonts w:eastAsia="Malgun Gothic"/>
                <w:b/>
                <w:bCs/>
                <w:szCs w:val="22"/>
                <w:lang w:val="en-GB"/>
              </w:rPr>
              <w:tab/>
            </w:r>
            <w:proofErr w:type="spellStart"/>
            <w:r w:rsidRPr="008973A3">
              <w:rPr>
                <w:rFonts w:eastAsia="Malgun Gothic"/>
                <w:b/>
                <w:bCs/>
                <w:szCs w:val="22"/>
                <w:lang w:val="en-GB"/>
              </w:rPr>
              <w:t>pri_region_id</w:t>
            </w:r>
            <w:proofErr w:type="spellEnd"/>
            <w:r w:rsidRPr="008E26EC">
              <w:rPr>
                <w:rFonts w:eastAsia="Malgun Gothic"/>
                <w:szCs w:val="22"/>
                <w:lang w:val="en-GB"/>
              </w:rPr>
              <w:t>[ </w:t>
            </w:r>
            <w:proofErr w:type="spellStart"/>
            <w:r w:rsidRPr="008E26EC">
              <w:rPr>
                <w:rFonts w:eastAsia="Malgun Gothic"/>
                <w:szCs w:val="22"/>
                <w:lang w:val="en-GB"/>
              </w:rPr>
              <w:t>i</w:t>
            </w:r>
            <w:proofErr w:type="spellEnd"/>
            <w:r w:rsidRPr="008E26EC">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3CAE5893" w14:textId="77777777" w:rsidR="00C26DB5" w:rsidRPr="00B951AE"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rFonts w:eastAsia="Malgun Gothic"/>
                <w:szCs w:val="22"/>
                <w:lang w:val="en-GB"/>
              </w:rPr>
            </w:pPr>
            <w:proofErr w:type="spellStart"/>
            <w:r w:rsidRPr="00B951AE">
              <w:rPr>
                <w:rFonts w:eastAsia="Malgun Gothic"/>
                <w:szCs w:val="22"/>
                <w:lang w:val="en-GB"/>
              </w:rPr>
              <w:t>ue</w:t>
            </w:r>
            <w:proofErr w:type="spellEnd"/>
            <w:r w:rsidRPr="00B951AE">
              <w:rPr>
                <w:rFonts w:eastAsia="Malgun Gothic"/>
                <w:szCs w:val="22"/>
                <w:lang w:val="en-GB"/>
              </w:rPr>
              <w:t>(v)</w:t>
            </w:r>
          </w:p>
        </w:tc>
      </w:tr>
      <w:tr w:rsidR="00C26DB5" w:rsidRPr="008973A3" w14:paraId="3804AF7D"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8536D93"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szCs w:val="22"/>
                <w:lang w:val="en-GB"/>
              </w:rPr>
              <w:tab/>
            </w:r>
            <w:proofErr w:type="spellStart"/>
            <w:r w:rsidRPr="008973A3">
              <w:rPr>
                <w:rFonts w:eastAsia="Malgun Gothic"/>
                <w:b/>
                <w:bCs/>
                <w:szCs w:val="22"/>
                <w:lang w:val="en-GB"/>
              </w:rPr>
              <w:t>pri_region_top_left_in_units_x</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239F797F"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u(v)</w:t>
            </w:r>
          </w:p>
        </w:tc>
      </w:tr>
      <w:tr w:rsidR="00C26DB5" w:rsidRPr="008973A3" w14:paraId="542DA3A0"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6CD2AA6"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szCs w:val="22"/>
                <w:lang w:val="en-GB"/>
              </w:rPr>
              <w:tab/>
            </w:r>
            <w:proofErr w:type="spellStart"/>
            <w:r w:rsidRPr="008973A3">
              <w:rPr>
                <w:rFonts w:eastAsia="Malgun Gothic"/>
                <w:b/>
                <w:bCs/>
                <w:szCs w:val="22"/>
                <w:lang w:val="en-GB"/>
              </w:rPr>
              <w:t>pri_region_top_left_in_units_y</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27E9ECC9"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u(v)</w:t>
            </w:r>
          </w:p>
        </w:tc>
      </w:tr>
      <w:tr w:rsidR="00C26DB5" w:rsidRPr="008973A3" w14:paraId="1B21955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5EB0B56"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szCs w:val="22"/>
                <w:lang w:val="en-GB"/>
              </w:rPr>
              <w:tab/>
            </w:r>
            <w:r w:rsidRPr="008973A3">
              <w:rPr>
                <w:rFonts w:eastAsia="Malgun Gothic"/>
                <w:b/>
                <w:bCs/>
                <w:szCs w:val="22"/>
                <w:lang w:val="en-GB"/>
              </w:rPr>
              <w:t>pri_region_width_in_units_minus1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551ED6C1"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u(v)</w:t>
            </w:r>
          </w:p>
        </w:tc>
      </w:tr>
      <w:tr w:rsidR="00C26DB5" w:rsidRPr="008973A3" w14:paraId="3C301E7C"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26ADB4E"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szCs w:val="22"/>
                <w:lang w:val="en-GB"/>
              </w:rPr>
              <w:tab/>
            </w:r>
            <w:r w:rsidRPr="008973A3">
              <w:rPr>
                <w:rFonts w:eastAsia="Malgun Gothic"/>
                <w:b/>
                <w:bCs/>
                <w:szCs w:val="22"/>
                <w:lang w:val="en-GB"/>
              </w:rPr>
              <w:t>pri_region_height_in_units_minus1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086C4217"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u(v)</w:t>
            </w:r>
          </w:p>
        </w:tc>
      </w:tr>
      <w:tr w:rsidR="00C26DB5" w:rsidRPr="008973A3" w14:paraId="192D9F1D"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1D0E4262"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sidRPr="008973A3">
              <w:rPr>
                <w:rFonts w:eastAsia="Malgun Gothic"/>
                <w:szCs w:val="22"/>
                <w:lang w:val="en-GB"/>
              </w:rPr>
              <w:tab/>
            </w:r>
            <w:r w:rsidRPr="008973A3">
              <w:rPr>
                <w:rFonts w:eastAsia="Malgun Gothic"/>
                <w:szCs w:val="22"/>
                <w:lang w:val="en-GB"/>
              </w:rPr>
              <w:tab/>
              <w:t>if( pri_num_resampling_ratios</w:t>
            </w:r>
            <w:r>
              <w:rPr>
                <w:rFonts w:eastAsia="Malgun Gothic"/>
                <w:szCs w:val="22"/>
                <w:lang w:val="en-GB"/>
              </w:rPr>
              <w:t>_minus1</w:t>
            </w:r>
            <w:r w:rsidRPr="008973A3">
              <w:rPr>
                <w:rFonts w:eastAsia="Malgun Gothic"/>
                <w:szCs w:val="22"/>
                <w:lang w:val="en-GB"/>
              </w:rPr>
              <w:t xml:space="preserve"> &gt; 0 )</w:t>
            </w:r>
          </w:p>
        </w:tc>
        <w:tc>
          <w:tcPr>
            <w:tcW w:w="1279" w:type="dxa"/>
            <w:tcBorders>
              <w:top w:val="single" w:sz="4" w:space="0" w:color="auto"/>
              <w:left w:val="single" w:sz="4" w:space="0" w:color="auto"/>
              <w:bottom w:val="single" w:sz="4" w:space="0" w:color="auto"/>
              <w:right w:val="single" w:sz="4" w:space="0" w:color="auto"/>
            </w:tcBorders>
          </w:tcPr>
          <w:p w14:paraId="47155A14"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4496B144"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063DD9F4" w14:textId="77777777" w:rsidR="00C26DB5" w:rsidRPr="00667A99"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b/>
                <w:bCs/>
                <w:szCs w:val="22"/>
                <w:lang w:val="en-GB"/>
              </w:rPr>
              <w:tab/>
            </w:r>
            <w:r w:rsidRPr="008973A3">
              <w:rPr>
                <w:rFonts w:eastAsia="Malgun Gothic"/>
                <w:b/>
                <w:bCs/>
                <w:szCs w:val="22"/>
                <w:lang w:val="en-GB"/>
              </w:rPr>
              <w:tab/>
            </w:r>
            <w:proofErr w:type="spellStart"/>
            <w:r w:rsidRPr="008973A3">
              <w:rPr>
                <w:rFonts w:eastAsia="Malgun Gothic"/>
                <w:b/>
                <w:bCs/>
                <w:szCs w:val="22"/>
                <w:lang w:val="en-GB"/>
              </w:rPr>
              <w:t>pri_resampling_ratio_idx</w:t>
            </w:r>
            <w:proofErr w:type="spellEnd"/>
            <w:r w:rsidRPr="00B951AE">
              <w:rPr>
                <w:rFonts w:eastAsia="Malgun Gothic"/>
                <w:szCs w:val="22"/>
                <w:lang w:val="en-GB"/>
              </w:rPr>
              <w:t>[ </w:t>
            </w:r>
            <w:proofErr w:type="spellStart"/>
            <w:r w:rsidRPr="00B951AE">
              <w:rPr>
                <w:rFonts w:eastAsia="Malgun Gothic"/>
                <w:szCs w:val="22"/>
                <w:lang w:val="en-GB"/>
              </w:rPr>
              <w:t>i</w:t>
            </w:r>
            <w:proofErr w:type="spellEnd"/>
            <w:r w:rsidRPr="00B951AE">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0DDF24E2"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u(v)</w:t>
            </w:r>
          </w:p>
        </w:tc>
      </w:tr>
      <w:tr w:rsidR="00C26DB5" w:rsidRPr="008973A3" w14:paraId="49F6F71F"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641B5C43"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lastRenderedPageBreak/>
              <w:tab/>
            </w:r>
            <w:r w:rsidRPr="008973A3">
              <w:rPr>
                <w:rFonts w:eastAsia="Malgun Gothic"/>
                <w:szCs w:val="22"/>
                <w:lang w:val="en-GB"/>
              </w:rPr>
              <w:tab/>
            </w:r>
            <w:r w:rsidRPr="008973A3">
              <w:rPr>
                <w:rFonts w:eastAsia="Malgun Gothic"/>
                <w:szCs w:val="22"/>
                <w:lang w:val="en-GB"/>
              </w:rPr>
              <w:tab/>
              <w:t>if( </w:t>
            </w:r>
            <w:proofErr w:type="spellStart"/>
            <w:r w:rsidRPr="008973A3">
              <w:rPr>
                <w:rFonts w:eastAsia="Malgun Gothic"/>
                <w:szCs w:val="22"/>
                <w:lang w:val="en-GB"/>
              </w:rPr>
              <w:t>pri_target_pic_</w:t>
            </w:r>
            <w:r>
              <w:rPr>
                <w:rFonts w:eastAsia="Malgun Gothic"/>
                <w:szCs w:val="22"/>
                <w:lang w:val="en-GB"/>
              </w:rPr>
              <w:t>params</w:t>
            </w:r>
            <w:r w:rsidRPr="008973A3">
              <w:rPr>
                <w:rFonts w:eastAsia="Malgun Gothic"/>
                <w:szCs w:val="22"/>
                <w:lang w:val="en-GB"/>
              </w:rPr>
              <w:t>_present_flag</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08AF5906"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3B9A8BCB"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22734617"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b/>
                <w:bCs/>
                <w:szCs w:val="22"/>
                <w:lang w:val="en-GB"/>
              </w:rPr>
              <w:tab/>
            </w:r>
            <w:r w:rsidRPr="008973A3">
              <w:rPr>
                <w:rFonts w:eastAsia="Malgun Gothic"/>
                <w:b/>
                <w:bCs/>
                <w:szCs w:val="22"/>
                <w:lang w:val="en-GB"/>
              </w:rPr>
              <w:tab/>
            </w:r>
            <w:proofErr w:type="spellStart"/>
            <w:r w:rsidRPr="008973A3">
              <w:rPr>
                <w:rFonts w:eastAsia="Malgun Gothic"/>
                <w:b/>
                <w:bCs/>
                <w:szCs w:val="22"/>
                <w:lang w:val="en-GB"/>
              </w:rPr>
              <w:t>pri_target_region_top_left_x</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3B54B46D"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u(v)</w:t>
            </w:r>
          </w:p>
        </w:tc>
      </w:tr>
      <w:tr w:rsidR="00C26DB5" w:rsidRPr="008973A3" w14:paraId="3849A81B"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32F1CE8D"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sidRPr="008973A3">
              <w:rPr>
                <w:rFonts w:eastAsia="Malgun Gothic"/>
                <w:b/>
                <w:bCs/>
                <w:szCs w:val="22"/>
                <w:lang w:val="en-GB"/>
              </w:rPr>
              <w:tab/>
            </w:r>
            <w:r w:rsidRPr="008973A3">
              <w:rPr>
                <w:rFonts w:eastAsia="Malgun Gothic"/>
                <w:szCs w:val="22"/>
                <w:lang w:val="en-GB"/>
              </w:rPr>
              <w:tab/>
            </w:r>
            <w:proofErr w:type="spellStart"/>
            <w:r w:rsidRPr="008973A3">
              <w:rPr>
                <w:rFonts w:eastAsia="Malgun Gothic"/>
                <w:b/>
                <w:bCs/>
                <w:szCs w:val="22"/>
                <w:lang w:val="en-GB"/>
              </w:rPr>
              <w:t>pri_target_region_top_left_y</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p>
        </w:tc>
        <w:tc>
          <w:tcPr>
            <w:tcW w:w="1279" w:type="dxa"/>
            <w:tcBorders>
              <w:top w:val="single" w:sz="4" w:space="0" w:color="auto"/>
              <w:left w:val="single" w:sz="4" w:space="0" w:color="auto"/>
              <w:bottom w:val="single" w:sz="4" w:space="0" w:color="auto"/>
              <w:right w:val="single" w:sz="4" w:space="0" w:color="auto"/>
            </w:tcBorders>
          </w:tcPr>
          <w:p w14:paraId="018DCEF8"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r w:rsidRPr="008973A3">
              <w:rPr>
                <w:szCs w:val="22"/>
                <w:lang w:val="en-GB"/>
              </w:rPr>
              <w:t>u(v)</w:t>
            </w:r>
          </w:p>
        </w:tc>
      </w:tr>
      <w:tr w:rsidR="00C26DB5" w:rsidRPr="008973A3" w14:paraId="6659AAB7"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7CC2ED7F" w14:textId="77777777" w:rsidR="00C26DB5" w:rsidRPr="002929C9"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Pr>
                <w:rFonts w:eastAsia="Malgun Gothic"/>
                <w:b/>
                <w:bCs/>
                <w:szCs w:val="22"/>
                <w:lang w:val="en-GB"/>
              </w:rPr>
              <w:tab/>
            </w:r>
            <w:r>
              <w:rPr>
                <w:rFonts w:eastAsia="Malgun Gothic"/>
                <w:b/>
                <w:bCs/>
                <w:szCs w:val="22"/>
                <w:lang w:val="en-GB"/>
              </w:rPr>
              <w:tab/>
            </w:r>
            <w:r>
              <w:rPr>
                <w:rFonts w:eastAsia="Malgun Gothic"/>
                <w:b/>
                <w:bCs/>
                <w:szCs w:val="22"/>
                <w:lang w:val="en-GB"/>
              </w:rPr>
              <w:tab/>
            </w:r>
            <w:r w:rsidRPr="002929C9">
              <w:rPr>
                <w:rFonts w:eastAsia="Malgun Gothic"/>
                <w:szCs w:val="22"/>
                <w:lang w:val="en-GB"/>
              </w:rPr>
              <w:t>}</w:t>
            </w:r>
          </w:p>
        </w:tc>
        <w:tc>
          <w:tcPr>
            <w:tcW w:w="1279" w:type="dxa"/>
            <w:tcBorders>
              <w:top w:val="single" w:sz="4" w:space="0" w:color="auto"/>
              <w:left w:val="single" w:sz="4" w:space="0" w:color="auto"/>
              <w:bottom w:val="single" w:sz="4" w:space="0" w:color="auto"/>
              <w:right w:val="single" w:sz="4" w:space="0" w:color="auto"/>
            </w:tcBorders>
          </w:tcPr>
          <w:p w14:paraId="5D1E16B3"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19CC6188"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18F71895"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b/>
                <w:bCs/>
                <w:szCs w:val="22"/>
                <w:lang w:val="en-GB"/>
              </w:rPr>
            </w:pPr>
            <w:r w:rsidRPr="008973A3">
              <w:rPr>
                <w:rFonts w:eastAsia="Malgun Gothic"/>
                <w:szCs w:val="22"/>
                <w:lang w:val="en-GB"/>
              </w:rPr>
              <w:tab/>
            </w:r>
            <w:r w:rsidRPr="008973A3">
              <w:rPr>
                <w:rFonts w:eastAsia="Malgun Gothic"/>
                <w:szCs w:val="22"/>
                <w:lang w:val="en-GB"/>
              </w:rPr>
              <w:tab/>
              <w:t>}</w:t>
            </w:r>
          </w:p>
        </w:tc>
        <w:tc>
          <w:tcPr>
            <w:tcW w:w="1279" w:type="dxa"/>
            <w:tcBorders>
              <w:top w:val="single" w:sz="4" w:space="0" w:color="auto"/>
              <w:left w:val="single" w:sz="4" w:space="0" w:color="auto"/>
              <w:bottom w:val="single" w:sz="4" w:space="0" w:color="auto"/>
              <w:right w:val="single" w:sz="4" w:space="0" w:color="auto"/>
            </w:tcBorders>
          </w:tcPr>
          <w:p w14:paraId="5A76C765"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3C95979E"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0C67134"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sidRPr="008973A3">
              <w:rPr>
                <w:rFonts w:eastAsia="Malgun Gothic"/>
                <w:szCs w:val="22"/>
                <w:lang w:val="en-GB"/>
              </w:rPr>
              <w:tab/>
              <w:t>}</w:t>
            </w:r>
          </w:p>
        </w:tc>
        <w:tc>
          <w:tcPr>
            <w:tcW w:w="1279" w:type="dxa"/>
            <w:tcBorders>
              <w:top w:val="single" w:sz="4" w:space="0" w:color="auto"/>
              <w:left w:val="single" w:sz="4" w:space="0" w:color="auto"/>
              <w:bottom w:val="single" w:sz="4" w:space="0" w:color="auto"/>
              <w:right w:val="single" w:sz="4" w:space="0" w:color="auto"/>
            </w:tcBorders>
          </w:tcPr>
          <w:p w14:paraId="67F1A6B7"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r w:rsidR="00C26DB5" w:rsidRPr="008973A3" w14:paraId="09ACFA21" w14:textId="77777777" w:rsidTr="003121CB">
        <w:trPr>
          <w:trHeight w:val="204"/>
          <w:jc w:val="center"/>
        </w:trPr>
        <w:tc>
          <w:tcPr>
            <w:tcW w:w="7792" w:type="dxa"/>
            <w:tcBorders>
              <w:top w:val="single" w:sz="4" w:space="0" w:color="auto"/>
              <w:left w:val="single" w:sz="4" w:space="0" w:color="auto"/>
              <w:bottom w:val="single" w:sz="4" w:space="0" w:color="auto"/>
              <w:right w:val="single" w:sz="4" w:space="0" w:color="auto"/>
            </w:tcBorders>
          </w:tcPr>
          <w:p w14:paraId="51E659C5" w14:textId="77777777" w:rsidR="00C26DB5" w:rsidRPr="008973A3" w:rsidRDefault="00C26DB5" w:rsidP="003121CB">
            <w:pPr>
              <w:keepLines/>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rPr>
                <w:rFonts w:eastAsia="Malgun Gothic"/>
                <w:szCs w:val="22"/>
                <w:lang w:val="en-GB"/>
              </w:rPr>
            </w:pPr>
            <w:r w:rsidRPr="008973A3">
              <w:rPr>
                <w:rFonts w:eastAsia="Malgun Gothic"/>
                <w:szCs w:val="22"/>
                <w:lang w:val="en-GB"/>
              </w:rPr>
              <w:t>}</w:t>
            </w:r>
          </w:p>
        </w:tc>
        <w:tc>
          <w:tcPr>
            <w:tcW w:w="1279" w:type="dxa"/>
            <w:tcBorders>
              <w:top w:val="single" w:sz="4" w:space="0" w:color="auto"/>
              <w:left w:val="single" w:sz="4" w:space="0" w:color="auto"/>
              <w:bottom w:val="single" w:sz="4" w:space="0" w:color="auto"/>
              <w:right w:val="single" w:sz="4" w:space="0" w:color="auto"/>
            </w:tcBorders>
          </w:tcPr>
          <w:p w14:paraId="0D0EBE73" w14:textId="77777777" w:rsidR="00C26DB5" w:rsidRPr="008973A3" w:rsidRDefault="00C26DB5" w:rsidP="003121CB">
            <w:pPr>
              <w:keepNext/>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293"/>
                <w:tab w:val="left" w:pos="1508"/>
              </w:tabs>
              <w:spacing w:before="20" w:after="40"/>
              <w:jc w:val="center"/>
              <w:rPr>
                <w:szCs w:val="22"/>
                <w:lang w:val="en-GB"/>
              </w:rPr>
            </w:pPr>
          </w:p>
        </w:tc>
      </w:tr>
    </w:tbl>
    <w:p w14:paraId="107CFEC5" w14:textId="77777777" w:rsidR="00BB6414" w:rsidRDefault="00BB6414" w:rsidP="00C462D1">
      <w:pPr>
        <w:rPr>
          <w:lang w:val="en-CA"/>
        </w:rPr>
      </w:pPr>
    </w:p>
    <w:p w14:paraId="26721926" w14:textId="5B8E8F8C" w:rsidR="00C26DB5" w:rsidRDefault="00C26DB5" w:rsidP="00C26DB5">
      <w:pPr>
        <w:pStyle w:val="Annex3"/>
      </w:pPr>
      <w:r w:rsidRPr="00763A29">
        <w:rPr>
          <w:noProof/>
          <w:lang w:val="en-CA"/>
        </w:rPr>
        <w:t>8.</w:t>
      </w:r>
      <w:r w:rsidR="00740F7B">
        <w:rPr>
          <w:noProof/>
          <w:lang w:val="en-CA"/>
        </w:rPr>
        <w:t>39</w:t>
      </w:r>
      <w:r w:rsidRPr="00763A29">
        <w:rPr>
          <w:noProof/>
          <w:lang w:val="en-CA"/>
        </w:rPr>
        <w:t>.</w:t>
      </w:r>
      <w:r>
        <w:rPr>
          <w:noProof/>
          <w:lang w:val="en-CA"/>
        </w:rPr>
        <w:t>2</w:t>
      </w:r>
      <w:r w:rsidRPr="00763A29">
        <w:rPr>
          <w:noProof/>
          <w:lang w:val="en-CA"/>
        </w:rPr>
        <w:t xml:space="preserve"> </w:t>
      </w:r>
      <w:r>
        <w:t>Packed regions information</w:t>
      </w:r>
      <w:r w:rsidRPr="00E3557C">
        <w:t xml:space="preserve"> </w:t>
      </w:r>
      <w:r w:rsidRPr="00763A29">
        <w:t xml:space="preserve">SEI message </w:t>
      </w:r>
      <w:r>
        <w:t>semantics</w:t>
      </w:r>
    </w:p>
    <w:p w14:paraId="63D14196" w14:textId="77777777" w:rsidR="006A3543" w:rsidRPr="008551C8" w:rsidRDefault="006A3543" w:rsidP="006A3543">
      <w:pPr>
        <w:rPr>
          <w:rFonts w:eastAsia="Malgun Gothic"/>
          <w:lang w:val="en-GB"/>
        </w:rPr>
      </w:pPr>
      <w:r w:rsidRPr="008551C8">
        <w:rPr>
          <w:lang w:val="en-CA"/>
        </w:rPr>
        <w:t xml:space="preserve">The packed regions info SEI message provides information regarding rectangular regions packed with the coded picture. This information may optionally be used to reconstruct a target picture from </w:t>
      </w:r>
      <w:r w:rsidRPr="008551C8">
        <w:rPr>
          <w:rFonts w:eastAsia="Malgun Gothic"/>
          <w:lang w:val="en-GB"/>
        </w:rPr>
        <w:t xml:space="preserve">the samples of the </w:t>
      </w:r>
      <w:r w:rsidRPr="008551C8">
        <w:rPr>
          <w:lang w:val="en-CA"/>
        </w:rPr>
        <w:t xml:space="preserve">cropped </w:t>
      </w:r>
      <w:r w:rsidRPr="008551C8">
        <w:rPr>
          <w:rFonts w:eastAsia="Malgun Gothic"/>
          <w:lang w:val="en-GB"/>
        </w:rPr>
        <w:t xml:space="preserve">decoded picture corresponding to the regions described in this SEI message. </w:t>
      </w:r>
    </w:p>
    <w:p w14:paraId="01B04BD2" w14:textId="77777777" w:rsidR="008551C8" w:rsidRPr="008551C8" w:rsidRDefault="008551C8" w:rsidP="008551C8">
      <w:pPr>
        <w:rPr>
          <w:rFonts w:eastAsia="Malgun Gothic"/>
          <w:lang w:val="en-GB"/>
        </w:rPr>
      </w:pPr>
      <w:r w:rsidRPr="008551C8">
        <w:rPr>
          <w:rFonts w:eastAsia="Malgun Gothic"/>
          <w:lang w:val="en-GB"/>
        </w:rPr>
        <w:t>Use of this SEI message requires the definition of the following variables:</w:t>
      </w:r>
    </w:p>
    <w:p w14:paraId="635965AB" w14:textId="77777777" w:rsidR="008551C8" w:rsidRPr="008551C8" w:rsidRDefault="008551C8" w:rsidP="008551C8">
      <w:pPr>
        <w:pStyle w:val="enumlev1"/>
        <w:spacing w:before="136"/>
        <w:ind w:left="397"/>
        <w:rPr>
          <w:rFonts w:eastAsia="Malgun Gothic"/>
        </w:rPr>
      </w:pPr>
      <w:r w:rsidRPr="008551C8">
        <w:rPr>
          <w:rFonts w:eastAsia="Malgun Gothic"/>
        </w:rPr>
        <w:t>–</w:t>
      </w:r>
      <w:r w:rsidRPr="008551C8">
        <w:rPr>
          <w:rFonts w:eastAsia="Malgun Gothic"/>
        </w:rPr>
        <w:tab/>
        <w:t xml:space="preserve">A picture width and picture height in units of luma samples, denoted herein by </w:t>
      </w:r>
      <w:proofErr w:type="spellStart"/>
      <w:r w:rsidRPr="008551C8">
        <w:rPr>
          <w:rFonts w:eastAsia="Malgun Gothic"/>
        </w:rPr>
        <w:t>PicWidthInLumaSamples</w:t>
      </w:r>
      <w:proofErr w:type="spellEnd"/>
      <w:r w:rsidRPr="008551C8">
        <w:rPr>
          <w:rFonts w:eastAsia="Malgun Gothic"/>
        </w:rPr>
        <w:t xml:space="preserve"> and </w:t>
      </w:r>
      <w:proofErr w:type="spellStart"/>
      <w:r w:rsidRPr="008551C8">
        <w:rPr>
          <w:rFonts w:eastAsia="Malgun Gothic"/>
        </w:rPr>
        <w:t>PicHeightInLumaSamples</w:t>
      </w:r>
      <w:proofErr w:type="spellEnd"/>
      <w:r w:rsidRPr="008551C8">
        <w:rPr>
          <w:rFonts w:eastAsia="Malgun Gothic"/>
        </w:rPr>
        <w:t>, respectively.</w:t>
      </w:r>
    </w:p>
    <w:p w14:paraId="779E3BAB" w14:textId="77777777" w:rsidR="008551C8" w:rsidRPr="008551C8" w:rsidRDefault="008551C8" w:rsidP="008551C8">
      <w:pPr>
        <w:pStyle w:val="enumlev1"/>
        <w:spacing w:before="136"/>
        <w:ind w:left="397"/>
        <w:rPr>
          <w:rFonts w:eastAsia="Malgun Gothic"/>
        </w:rPr>
      </w:pPr>
      <w:r w:rsidRPr="003121CB">
        <w:rPr>
          <w:rFonts w:eastAsia="Malgun Gothic"/>
        </w:rPr>
        <w:t>–</w:t>
      </w:r>
      <w:r w:rsidRPr="003121CB">
        <w:rPr>
          <w:rFonts w:eastAsia="Malgun Gothic"/>
        </w:rPr>
        <w:tab/>
        <w:t xml:space="preserve">A maximum picture width and maximum picture height in units of luma samples, denoted herein by </w:t>
      </w:r>
      <w:proofErr w:type="spellStart"/>
      <w:r w:rsidRPr="003121CB">
        <w:rPr>
          <w:rFonts w:eastAsia="Malgun Gothic"/>
        </w:rPr>
        <w:t>MaxPicWidth</w:t>
      </w:r>
      <w:proofErr w:type="spellEnd"/>
      <w:r w:rsidRPr="003121CB">
        <w:rPr>
          <w:rFonts w:eastAsia="Malgun Gothic"/>
        </w:rPr>
        <w:t xml:space="preserve"> and </w:t>
      </w:r>
      <w:proofErr w:type="spellStart"/>
      <w:r w:rsidRPr="003121CB">
        <w:rPr>
          <w:rFonts w:eastAsia="Malgun Gothic"/>
        </w:rPr>
        <w:t>MaxPicHeight</w:t>
      </w:r>
      <w:proofErr w:type="spellEnd"/>
      <w:r w:rsidRPr="003121CB">
        <w:rPr>
          <w:rFonts w:eastAsia="Malgun Gothic"/>
        </w:rPr>
        <w:t>, respectively.</w:t>
      </w:r>
    </w:p>
    <w:p w14:paraId="0C640B35" w14:textId="77777777" w:rsidR="008551C8" w:rsidRPr="008551C8" w:rsidRDefault="008551C8" w:rsidP="008551C8">
      <w:pPr>
        <w:pStyle w:val="enumlev1"/>
        <w:spacing w:before="136"/>
        <w:ind w:left="397"/>
        <w:rPr>
          <w:rFonts w:eastAsia="Malgun Gothic"/>
        </w:rPr>
      </w:pPr>
      <w:r w:rsidRPr="003121CB">
        <w:rPr>
          <w:rFonts w:eastAsia="Malgun Gothic"/>
        </w:rPr>
        <w:t>–</w:t>
      </w:r>
      <w:r w:rsidRPr="003121CB">
        <w:rPr>
          <w:rFonts w:eastAsia="Malgun Gothic"/>
        </w:rPr>
        <w:tab/>
        <w:t xml:space="preserve">A chroma format indicator, denoted herein by </w:t>
      </w:r>
      <w:proofErr w:type="spellStart"/>
      <w:r w:rsidRPr="003121CB">
        <w:rPr>
          <w:rFonts w:eastAsia="Malgun Gothic"/>
        </w:rPr>
        <w:t>ChromaFormatIdc</w:t>
      </w:r>
      <w:proofErr w:type="spellEnd"/>
      <w:r w:rsidRPr="003121CB">
        <w:rPr>
          <w:rFonts w:eastAsia="Malgun Gothic"/>
        </w:rPr>
        <w:t>, as described in clause </w:t>
      </w:r>
      <w:r w:rsidRPr="003121CB">
        <w:rPr>
          <w:rFonts w:eastAsia="Malgun Gothic"/>
        </w:rPr>
        <w:fldChar w:fldCharType="begin"/>
      </w:r>
      <w:r w:rsidRPr="003121CB">
        <w:rPr>
          <w:rFonts w:eastAsia="Malgun Gothic"/>
        </w:rPr>
        <w:instrText xml:space="preserve"> REF _Ref23160780 \r \h  \* MERGEFORMAT </w:instrText>
      </w:r>
      <w:r w:rsidRPr="003121CB">
        <w:rPr>
          <w:rFonts w:eastAsia="Malgun Gothic"/>
        </w:rPr>
      </w:r>
      <w:r w:rsidRPr="003121CB">
        <w:rPr>
          <w:rFonts w:eastAsia="Malgun Gothic"/>
        </w:rPr>
        <w:fldChar w:fldCharType="separate"/>
      </w:r>
      <w:r w:rsidRPr="003121CB">
        <w:rPr>
          <w:rFonts w:eastAsia="Malgun Gothic"/>
        </w:rPr>
        <w:t>7.3</w:t>
      </w:r>
      <w:r w:rsidRPr="003121CB">
        <w:rPr>
          <w:rFonts w:eastAsia="Malgun Gothic"/>
        </w:rPr>
        <w:fldChar w:fldCharType="end"/>
      </w:r>
      <w:r w:rsidRPr="003121CB">
        <w:rPr>
          <w:rFonts w:eastAsia="Malgun Gothic"/>
        </w:rPr>
        <w:t>.</w:t>
      </w:r>
    </w:p>
    <w:p w14:paraId="750E9BEF" w14:textId="77777777" w:rsidR="008551C8" w:rsidRPr="003121CB" w:rsidRDefault="008551C8" w:rsidP="008551C8">
      <w:pPr>
        <w:pStyle w:val="enumlev1"/>
        <w:spacing w:before="136"/>
        <w:ind w:left="397"/>
        <w:rPr>
          <w:rFonts w:eastAsia="Malgun Gothic"/>
        </w:rPr>
      </w:pPr>
      <w:r w:rsidRPr="003121CB">
        <w:rPr>
          <w:rFonts w:eastAsia="Malgun Gothic"/>
        </w:rPr>
        <w:t>–</w:t>
      </w:r>
      <w:r w:rsidRPr="003121CB">
        <w:rPr>
          <w:rFonts w:eastAsia="Malgun Gothic"/>
        </w:rPr>
        <w:tab/>
        <w:t xml:space="preserve">A bit depth for the samples of the luma component, denoted herein by </w:t>
      </w:r>
      <w:proofErr w:type="spellStart"/>
      <w:r w:rsidRPr="003121CB">
        <w:rPr>
          <w:rFonts w:eastAsia="Malgun Gothic"/>
        </w:rPr>
        <w:t>BitDepth</w:t>
      </w:r>
      <w:r w:rsidRPr="003121CB">
        <w:rPr>
          <w:rFonts w:eastAsia="Malgun Gothic"/>
          <w:vertAlign w:val="subscript"/>
        </w:rPr>
        <w:t>Y</w:t>
      </w:r>
      <w:proofErr w:type="spellEnd"/>
      <w:r w:rsidRPr="003121CB">
        <w:rPr>
          <w:rFonts w:eastAsia="Malgun Gothic"/>
        </w:rPr>
        <w:t xml:space="preserve">, and when </w:t>
      </w:r>
      <w:proofErr w:type="spellStart"/>
      <w:r w:rsidRPr="003121CB">
        <w:rPr>
          <w:rFonts w:eastAsia="Malgun Gothic"/>
        </w:rPr>
        <w:t>ChromaFormatIdc</w:t>
      </w:r>
      <w:proofErr w:type="spellEnd"/>
      <w:r w:rsidRPr="003121CB">
        <w:rPr>
          <w:rFonts w:eastAsia="Malgun Gothic"/>
        </w:rPr>
        <w:t xml:space="preserve"> is not equal to 0, a bit depth for the samples of the two associated chroma components, denoted herein by </w:t>
      </w:r>
      <w:proofErr w:type="spellStart"/>
      <w:r w:rsidRPr="003121CB">
        <w:rPr>
          <w:rFonts w:eastAsia="Malgun Gothic"/>
        </w:rPr>
        <w:t>BitDepth</w:t>
      </w:r>
      <w:r w:rsidRPr="003121CB">
        <w:rPr>
          <w:rFonts w:eastAsia="Malgun Gothic"/>
          <w:vertAlign w:val="subscript"/>
        </w:rPr>
        <w:t>C</w:t>
      </w:r>
      <w:proofErr w:type="spellEnd"/>
      <w:r w:rsidRPr="003121CB">
        <w:rPr>
          <w:rFonts w:eastAsia="Malgun Gothic"/>
        </w:rPr>
        <w:t>.</w:t>
      </w:r>
    </w:p>
    <w:p w14:paraId="383B9F66" w14:textId="77777777" w:rsidR="006A3543" w:rsidRPr="001D3971" w:rsidRDefault="006A3543" w:rsidP="006A3543">
      <w:proofErr w:type="spellStart"/>
      <w:r>
        <w:rPr>
          <w:b/>
        </w:rPr>
        <w:t>pri</w:t>
      </w:r>
      <w:r w:rsidRPr="001D3971">
        <w:rPr>
          <w:b/>
        </w:rPr>
        <w:t>_cancel_flag</w:t>
      </w:r>
      <w:proofErr w:type="spellEnd"/>
      <w:r w:rsidRPr="001D3971">
        <w:t xml:space="preserve"> equal to 1 indicates that the SEI message cancels the persistence of any previous </w:t>
      </w:r>
      <w:r>
        <w:t>packed regions information</w:t>
      </w:r>
      <w:r w:rsidRPr="001D3971">
        <w:t xml:space="preserve"> SEI message in output order that applies to the current layer. </w:t>
      </w:r>
      <w:proofErr w:type="spellStart"/>
      <w:r>
        <w:t>pri</w:t>
      </w:r>
      <w:r w:rsidRPr="001D3971">
        <w:t>_cancel_flag</w:t>
      </w:r>
      <w:proofErr w:type="spellEnd"/>
      <w:r w:rsidRPr="001D3971">
        <w:rPr>
          <w:b/>
        </w:rPr>
        <w:t xml:space="preserve"> </w:t>
      </w:r>
      <w:r w:rsidRPr="001D3971">
        <w:t xml:space="preserve">equal to 0 indicates that </w:t>
      </w:r>
      <w:r>
        <w:t>packed regions</w:t>
      </w:r>
      <w:r w:rsidRPr="001D3971">
        <w:t xml:space="preserve"> information follows.</w:t>
      </w:r>
    </w:p>
    <w:p w14:paraId="625ED8DB" w14:textId="77777777" w:rsidR="006A3543" w:rsidRPr="001D3971" w:rsidRDefault="006A3543" w:rsidP="006A3543">
      <w:proofErr w:type="spellStart"/>
      <w:r>
        <w:rPr>
          <w:b/>
        </w:rPr>
        <w:t>pri</w:t>
      </w:r>
      <w:r w:rsidRPr="001D3971">
        <w:rPr>
          <w:b/>
        </w:rPr>
        <w:t>_persistence_flag</w:t>
      </w:r>
      <w:proofErr w:type="spellEnd"/>
      <w:r w:rsidRPr="001D3971">
        <w:t xml:space="preserve"> specifies the persistence of the </w:t>
      </w:r>
      <w:r>
        <w:t>packed regions information</w:t>
      </w:r>
      <w:r w:rsidRPr="001D3971">
        <w:t xml:space="preserve"> SEI message for the current layer.</w:t>
      </w:r>
    </w:p>
    <w:p w14:paraId="6BB22A5D" w14:textId="77777777" w:rsidR="006A3543" w:rsidRPr="001D3971" w:rsidRDefault="006A3543" w:rsidP="006A3543">
      <w:proofErr w:type="spellStart"/>
      <w:r>
        <w:t>pri</w:t>
      </w:r>
      <w:r w:rsidRPr="001D3971">
        <w:t>_persistence_flag</w:t>
      </w:r>
      <w:proofErr w:type="spellEnd"/>
      <w:r w:rsidRPr="001D3971">
        <w:t xml:space="preserve"> equal to 0 specifies that the </w:t>
      </w:r>
      <w:r>
        <w:t>packed regions information</w:t>
      </w:r>
      <w:r w:rsidRPr="001D3971">
        <w:t xml:space="preserve"> applies to the current decoded picture only.</w:t>
      </w:r>
    </w:p>
    <w:p w14:paraId="2D1025B3" w14:textId="77777777" w:rsidR="006A3543" w:rsidRPr="001D3971" w:rsidRDefault="006A3543" w:rsidP="006A3543">
      <w:proofErr w:type="spellStart"/>
      <w:r>
        <w:t>pri</w:t>
      </w:r>
      <w:r w:rsidRPr="001D3971">
        <w:t>_persistence_flag</w:t>
      </w:r>
      <w:proofErr w:type="spellEnd"/>
      <w:r w:rsidRPr="001D3971">
        <w:t xml:space="preserve"> equal to 1 specifies that the </w:t>
      </w:r>
      <w:r>
        <w:t>packed regions information</w:t>
      </w:r>
      <w:r w:rsidRPr="001D3971">
        <w:t xml:space="preserve"> SEI message applies to the current decoded picture and persists for all subsequent pictures of the current layer in output order until one or more of the following conditions are true:</w:t>
      </w:r>
    </w:p>
    <w:p w14:paraId="5F831DDD" w14:textId="77777777" w:rsidR="006A3543" w:rsidRPr="001D3971" w:rsidRDefault="006A3543" w:rsidP="006A3543">
      <w:pPr>
        <w:ind w:left="397" w:hanging="397"/>
      </w:pPr>
      <w:r w:rsidRPr="001D3971">
        <w:t>–</w:t>
      </w:r>
      <w:r w:rsidRPr="001D3971">
        <w:tab/>
        <w:t>A new CLVS of the current layer begins.</w:t>
      </w:r>
    </w:p>
    <w:p w14:paraId="441D9F52" w14:textId="77777777" w:rsidR="006A3543" w:rsidRPr="001D3971" w:rsidRDefault="006A3543" w:rsidP="006A3543">
      <w:pPr>
        <w:spacing w:before="86"/>
        <w:ind w:left="397" w:hanging="397"/>
      </w:pPr>
      <w:r w:rsidRPr="001D3971">
        <w:t>–</w:t>
      </w:r>
      <w:r w:rsidRPr="001D3971">
        <w:tab/>
        <w:t>The bitstream ends.</w:t>
      </w:r>
    </w:p>
    <w:p w14:paraId="3F75E62E" w14:textId="77777777" w:rsidR="006A3543" w:rsidRPr="001D3971" w:rsidRDefault="006A3543" w:rsidP="006A3543">
      <w:pPr>
        <w:spacing w:before="86"/>
        <w:ind w:left="397" w:hanging="397"/>
      </w:pPr>
      <w:r w:rsidRPr="001D3971">
        <w:t>–</w:t>
      </w:r>
      <w:r w:rsidRPr="001D3971">
        <w:tab/>
        <w:t xml:space="preserve">A picture in the current layer in an AU associated with a </w:t>
      </w:r>
      <w:r>
        <w:t>packed regions information</w:t>
      </w:r>
      <w:r w:rsidRPr="001D3971">
        <w:t xml:space="preserve"> SEI message is output that follows the current picture in output order.</w:t>
      </w:r>
    </w:p>
    <w:p w14:paraId="290C40F0" w14:textId="77777777" w:rsidR="006A3543" w:rsidRDefault="006A3543" w:rsidP="006A3543">
      <w:pPr>
        <w:rPr>
          <w:szCs w:val="22"/>
          <w:lang w:val="en-CA"/>
        </w:rPr>
      </w:pPr>
      <w:r w:rsidRPr="008973A3">
        <w:rPr>
          <w:b/>
          <w:bCs/>
          <w:szCs w:val="22"/>
          <w:lang w:val="en-CA"/>
        </w:rPr>
        <w:t>pri_num_regions_minus1</w:t>
      </w:r>
      <w:r w:rsidRPr="008973A3">
        <w:rPr>
          <w:szCs w:val="22"/>
          <w:lang w:val="en-CA"/>
        </w:rPr>
        <w:t xml:space="preserve"> plus 1 specifies the number of regions for which information is signalled.</w:t>
      </w:r>
    </w:p>
    <w:p w14:paraId="562402F0" w14:textId="77777777" w:rsidR="006A3543" w:rsidRPr="008973A3" w:rsidRDefault="006A3543" w:rsidP="006A3543">
      <w:pPr>
        <w:rPr>
          <w:szCs w:val="22"/>
          <w:lang w:val="en-CA"/>
        </w:rPr>
      </w:pPr>
      <w:bookmarkStart w:id="71" w:name="_Hlk160441535"/>
      <w:proofErr w:type="spellStart"/>
      <w:r w:rsidRPr="008973A3">
        <w:rPr>
          <w:b/>
          <w:bCs/>
          <w:szCs w:val="22"/>
          <w:lang w:val="en-CA"/>
        </w:rPr>
        <w:t>pri_</w:t>
      </w:r>
      <w:r>
        <w:rPr>
          <w:b/>
          <w:bCs/>
          <w:szCs w:val="22"/>
          <w:lang w:val="en-CA"/>
        </w:rPr>
        <w:t>use_max_dimensions_flag</w:t>
      </w:r>
      <w:proofErr w:type="spellEnd"/>
      <w:r w:rsidRPr="008973A3">
        <w:rPr>
          <w:szCs w:val="22"/>
          <w:lang w:val="en-CA"/>
        </w:rPr>
        <w:t xml:space="preserve"> </w:t>
      </w:r>
      <w:r>
        <w:rPr>
          <w:szCs w:val="22"/>
          <w:lang w:val="en-CA"/>
        </w:rPr>
        <w:t xml:space="preserve">equal to 1 specifies that </w:t>
      </w:r>
      <w:proofErr w:type="spellStart"/>
      <w:r>
        <w:rPr>
          <w:szCs w:val="22"/>
          <w:lang w:val="en-CA"/>
        </w:rPr>
        <w:t>MaxPicWidth</w:t>
      </w:r>
      <w:proofErr w:type="spellEnd"/>
      <w:r>
        <w:rPr>
          <w:szCs w:val="22"/>
          <w:lang w:val="en-CA"/>
        </w:rPr>
        <w:t xml:space="preserve">, </w:t>
      </w:r>
      <w:proofErr w:type="spellStart"/>
      <w:r>
        <w:rPr>
          <w:szCs w:val="22"/>
          <w:lang w:val="en-CA"/>
        </w:rPr>
        <w:t>MaxPicHeight</w:t>
      </w:r>
      <w:proofErr w:type="spellEnd"/>
      <w:r>
        <w:rPr>
          <w:szCs w:val="22"/>
          <w:lang w:val="en-CA"/>
        </w:rPr>
        <w:t xml:space="preserve">, </w:t>
      </w:r>
      <w:proofErr w:type="spellStart"/>
      <w:r>
        <w:rPr>
          <w:szCs w:val="22"/>
          <w:lang w:val="en-CA"/>
        </w:rPr>
        <w:t>PicWidthInLumaSamples</w:t>
      </w:r>
      <w:proofErr w:type="spellEnd"/>
      <w:r w:rsidRPr="00E243FF">
        <w:rPr>
          <w:szCs w:val="22"/>
          <w:lang w:val="en-CA"/>
        </w:rPr>
        <w:t xml:space="preserve"> and </w:t>
      </w:r>
      <w:proofErr w:type="spellStart"/>
      <w:r>
        <w:rPr>
          <w:szCs w:val="22"/>
          <w:lang w:val="en-CA"/>
        </w:rPr>
        <w:t>PicHeightInLumaSamples</w:t>
      </w:r>
      <w:proofErr w:type="spellEnd"/>
      <w:r>
        <w:rPr>
          <w:szCs w:val="22"/>
          <w:lang w:val="en-CA"/>
        </w:rPr>
        <w:t xml:space="preserve"> will be used in variable calculations. </w:t>
      </w:r>
      <w:proofErr w:type="spellStart"/>
      <w:r w:rsidRPr="00E243FF">
        <w:rPr>
          <w:szCs w:val="22"/>
          <w:lang w:val="en-CA"/>
        </w:rPr>
        <w:t>pri_</w:t>
      </w:r>
      <w:r>
        <w:rPr>
          <w:szCs w:val="22"/>
          <w:lang w:val="en-CA"/>
        </w:rPr>
        <w:t>use_</w:t>
      </w:r>
      <w:r w:rsidRPr="00E243FF">
        <w:rPr>
          <w:szCs w:val="22"/>
          <w:lang w:val="en-CA"/>
        </w:rPr>
        <w:t>max_dimensions_flag</w:t>
      </w:r>
      <w:proofErr w:type="spellEnd"/>
      <w:r w:rsidRPr="00E243FF">
        <w:rPr>
          <w:szCs w:val="22"/>
          <w:lang w:val="en-CA"/>
        </w:rPr>
        <w:t xml:space="preserve"> equal to </w:t>
      </w:r>
      <w:r>
        <w:rPr>
          <w:szCs w:val="22"/>
          <w:lang w:val="en-CA"/>
        </w:rPr>
        <w:t xml:space="preserve">0 specifies </w:t>
      </w:r>
      <w:bookmarkEnd w:id="71"/>
      <w:r>
        <w:rPr>
          <w:szCs w:val="22"/>
          <w:lang w:val="en-CA"/>
        </w:rPr>
        <w:t xml:space="preserve">that </w:t>
      </w:r>
      <w:proofErr w:type="spellStart"/>
      <w:r>
        <w:rPr>
          <w:szCs w:val="22"/>
          <w:lang w:val="en-CA"/>
        </w:rPr>
        <w:t>MaxPicWidth</w:t>
      </w:r>
      <w:proofErr w:type="spellEnd"/>
      <w:r>
        <w:rPr>
          <w:szCs w:val="22"/>
          <w:lang w:val="en-CA"/>
        </w:rPr>
        <w:t xml:space="preserve">, </w:t>
      </w:r>
      <w:proofErr w:type="spellStart"/>
      <w:r>
        <w:rPr>
          <w:szCs w:val="22"/>
          <w:lang w:val="en-CA"/>
        </w:rPr>
        <w:t>MaxPicHeight</w:t>
      </w:r>
      <w:proofErr w:type="spellEnd"/>
      <w:r>
        <w:rPr>
          <w:szCs w:val="22"/>
          <w:lang w:val="en-CA"/>
        </w:rPr>
        <w:t xml:space="preserve">, </w:t>
      </w:r>
      <w:proofErr w:type="spellStart"/>
      <w:r>
        <w:rPr>
          <w:szCs w:val="22"/>
          <w:lang w:val="en-CA"/>
        </w:rPr>
        <w:t>PicWidthInLumaSamples</w:t>
      </w:r>
      <w:proofErr w:type="spellEnd"/>
      <w:r w:rsidRPr="00E243FF">
        <w:rPr>
          <w:szCs w:val="22"/>
          <w:lang w:val="en-CA"/>
        </w:rPr>
        <w:t xml:space="preserve"> and </w:t>
      </w:r>
      <w:proofErr w:type="spellStart"/>
      <w:r>
        <w:rPr>
          <w:szCs w:val="22"/>
          <w:lang w:val="en-CA"/>
        </w:rPr>
        <w:t>PicHeightInLumaSamples</w:t>
      </w:r>
      <w:proofErr w:type="spellEnd"/>
      <w:r>
        <w:rPr>
          <w:szCs w:val="22"/>
          <w:lang w:val="en-CA"/>
        </w:rPr>
        <w:t xml:space="preserve"> will not be used in variable calculations for the region parameters.</w:t>
      </w:r>
    </w:p>
    <w:p w14:paraId="3E91A387" w14:textId="77777777" w:rsidR="006A3543" w:rsidRDefault="006A3543" w:rsidP="006A3543">
      <w:pPr>
        <w:rPr>
          <w:szCs w:val="22"/>
          <w:lang w:val="en-CA"/>
        </w:rPr>
      </w:pPr>
      <w:r w:rsidRPr="008973A3">
        <w:rPr>
          <w:b/>
          <w:bCs/>
          <w:szCs w:val="22"/>
          <w:lang w:val="en-CA"/>
        </w:rPr>
        <w:t>pri_</w:t>
      </w:r>
      <w:r>
        <w:rPr>
          <w:b/>
          <w:bCs/>
          <w:szCs w:val="22"/>
          <w:lang w:val="en-CA"/>
        </w:rPr>
        <w:t>log2_</w:t>
      </w:r>
      <w:r w:rsidRPr="008973A3">
        <w:rPr>
          <w:b/>
          <w:bCs/>
          <w:szCs w:val="22"/>
          <w:lang w:val="en-CA"/>
        </w:rPr>
        <w:t>unit_size</w:t>
      </w:r>
      <w:r w:rsidRPr="008973A3">
        <w:rPr>
          <w:szCs w:val="22"/>
          <w:lang w:val="en-CA"/>
        </w:rPr>
        <w:t xml:space="preserve"> </w:t>
      </w:r>
      <w:r>
        <w:rPr>
          <w:szCs w:val="22"/>
          <w:lang w:val="en-CA"/>
        </w:rPr>
        <w:t>specifies</w:t>
      </w:r>
      <w:r w:rsidRPr="008973A3">
        <w:rPr>
          <w:szCs w:val="22"/>
          <w:lang w:val="en-CA"/>
        </w:rPr>
        <w:t xml:space="preserve"> </w:t>
      </w:r>
      <w:r>
        <w:rPr>
          <w:szCs w:val="22"/>
          <w:lang w:val="en-CA"/>
        </w:rPr>
        <w:t>a</w:t>
      </w:r>
      <w:r w:rsidRPr="008973A3">
        <w:rPr>
          <w:szCs w:val="22"/>
          <w:lang w:val="en-CA"/>
        </w:rPr>
        <w:t xml:space="preserve"> unit size </w:t>
      </w:r>
      <w:r>
        <w:rPr>
          <w:szCs w:val="22"/>
          <w:lang w:val="en-CA"/>
        </w:rPr>
        <w:t>used in variable calculations for the region parameters</w:t>
      </w:r>
      <w:r w:rsidRPr="008973A3">
        <w:rPr>
          <w:szCs w:val="22"/>
          <w:lang w:val="en-CA"/>
        </w:rPr>
        <w:t>.</w:t>
      </w:r>
      <w:r>
        <w:rPr>
          <w:szCs w:val="22"/>
          <w:lang w:val="en-CA"/>
        </w:rPr>
        <w:t xml:space="preserve"> </w:t>
      </w:r>
    </w:p>
    <w:p w14:paraId="743B52EC" w14:textId="77777777" w:rsidR="006A3543" w:rsidRPr="008973A3" w:rsidRDefault="006A3543" w:rsidP="006A3543">
      <w:pPr>
        <w:rPr>
          <w:szCs w:val="22"/>
          <w:lang w:val="en-CA"/>
        </w:rPr>
      </w:pPr>
      <w:r>
        <w:rPr>
          <w:rFonts w:eastAsia="Malgun Gothic"/>
          <w:szCs w:val="22"/>
          <w:lang w:val="en-GB"/>
        </w:rPr>
        <w:t xml:space="preserve">The variable </w:t>
      </w:r>
      <w:proofErr w:type="spellStart"/>
      <w:r>
        <w:rPr>
          <w:rFonts w:eastAsia="Malgun Gothic"/>
          <w:szCs w:val="22"/>
          <w:lang w:val="en-GB"/>
        </w:rPr>
        <w:t>priUnitSize</w:t>
      </w:r>
      <w:proofErr w:type="spellEnd"/>
      <w:r>
        <w:rPr>
          <w:rFonts w:eastAsia="Malgun Gothic"/>
          <w:szCs w:val="22"/>
          <w:lang w:val="en-GB"/>
        </w:rPr>
        <w:t xml:space="preserve"> is set equal to 1 &lt;&lt;</w:t>
      </w:r>
      <w:r w:rsidRPr="002C05C8">
        <w:t xml:space="preserve"> </w:t>
      </w:r>
      <w:r w:rsidRPr="002C05C8">
        <w:rPr>
          <w:rFonts w:eastAsia="Malgun Gothic"/>
          <w:szCs w:val="22"/>
          <w:lang w:val="en-GB"/>
        </w:rPr>
        <w:t>pri_log2_unit_size</w:t>
      </w:r>
      <w:r>
        <w:rPr>
          <w:rFonts w:eastAsia="Malgun Gothic"/>
          <w:szCs w:val="22"/>
          <w:lang w:val="en-GB"/>
        </w:rPr>
        <w:t xml:space="preserve">. </w:t>
      </w:r>
    </w:p>
    <w:p w14:paraId="22E9229E" w14:textId="77777777" w:rsidR="006A3543" w:rsidRPr="008973A3" w:rsidRDefault="006A3543" w:rsidP="006A3543">
      <w:pPr>
        <w:rPr>
          <w:rFonts w:eastAsia="Malgun Gothic"/>
          <w:b/>
          <w:bCs/>
          <w:szCs w:val="22"/>
          <w:lang w:val="en-GB"/>
        </w:rPr>
      </w:pPr>
      <w:r w:rsidRPr="008973A3">
        <w:rPr>
          <w:b/>
          <w:bCs/>
          <w:szCs w:val="22"/>
          <w:lang w:val="en-CA"/>
        </w:rPr>
        <w:t xml:space="preserve">pri_region_size_len_minus1 </w:t>
      </w:r>
      <w:r w:rsidRPr="008973A3">
        <w:rPr>
          <w:szCs w:val="22"/>
          <w:lang w:val="en-CA"/>
        </w:rPr>
        <w:t xml:space="preserve">plus 1 specifies the number of bits used to signal </w:t>
      </w:r>
      <w:proofErr w:type="spellStart"/>
      <w:r w:rsidRPr="008973A3">
        <w:rPr>
          <w:rFonts w:eastAsia="Malgun Gothic"/>
          <w:szCs w:val="22"/>
          <w:lang w:val="en-GB"/>
        </w:rPr>
        <w:t>pri_region_top_left_in_units_x</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w:t>
      </w:r>
      <w:proofErr w:type="spellStart"/>
      <w:r w:rsidRPr="008973A3">
        <w:rPr>
          <w:rFonts w:eastAsia="Malgun Gothic"/>
          <w:szCs w:val="22"/>
          <w:lang w:val="en-GB"/>
        </w:rPr>
        <w:t>pri_region_top_left_in_units_y</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r w:rsidRPr="00404A16">
        <w:rPr>
          <w:rFonts w:eastAsia="Malgun Gothic"/>
          <w:b/>
          <w:bCs/>
          <w:szCs w:val="22"/>
          <w:lang w:val="en-GB"/>
        </w:rPr>
        <w:t xml:space="preserve"> </w:t>
      </w:r>
      <w:r w:rsidRPr="00404A16">
        <w:rPr>
          <w:rFonts w:eastAsia="Malgun Gothic"/>
          <w:szCs w:val="22"/>
          <w:lang w:val="en-GB"/>
        </w:rPr>
        <w:t>pri_region_width_in_units_minus1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r>
        <w:rPr>
          <w:rFonts w:eastAsia="Malgun Gothic"/>
          <w:szCs w:val="22"/>
          <w:lang w:val="en-GB"/>
        </w:rPr>
        <w:t>,</w:t>
      </w:r>
      <w:r w:rsidRPr="00404A16">
        <w:rPr>
          <w:rFonts w:eastAsia="Malgun Gothic"/>
          <w:szCs w:val="22"/>
          <w:lang w:val="en-GB"/>
        </w:rPr>
        <w:t xml:space="preserve"> pri_region_</w:t>
      </w:r>
      <w:r>
        <w:rPr>
          <w:rFonts w:eastAsia="Malgun Gothic"/>
          <w:szCs w:val="22"/>
          <w:lang w:val="en-GB"/>
        </w:rPr>
        <w:t>height</w:t>
      </w:r>
      <w:r w:rsidRPr="00404A16">
        <w:rPr>
          <w:rFonts w:eastAsia="Malgun Gothic"/>
          <w:szCs w:val="22"/>
          <w:lang w:val="en-GB"/>
        </w:rPr>
        <w:t>_in_units_minus1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r>
        <w:rPr>
          <w:rFonts w:eastAsia="Malgun Gothic"/>
          <w:szCs w:val="22"/>
          <w:lang w:val="en-GB"/>
        </w:rPr>
        <w:t>,</w:t>
      </w:r>
      <w:r w:rsidRPr="008973A3">
        <w:rPr>
          <w:rFonts w:eastAsia="Malgun Gothic"/>
          <w:szCs w:val="22"/>
          <w:lang w:val="en-GB"/>
        </w:rPr>
        <w:t xml:space="preserve">  </w:t>
      </w:r>
      <w:proofErr w:type="spellStart"/>
      <w:r w:rsidRPr="0036226E">
        <w:rPr>
          <w:rFonts w:eastAsia="Malgun Gothic"/>
          <w:szCs w:val="22"/>
          <w:lang w:val="en-GB"/>
        </w:rPr>
        <w:t>pri_target_region_top_left_x</w:t>
      </w:r>
      <w:proofErr w:type="spellEnd"/>
      <w:r w:rsidRPr="0036226E">
        <w:rPr>
          <w:rFonts w:eastAsia="Malgun Gothic"/>
          <w:szCs w:val="22"/>
          <w:lang w:val="en-GB"/>
        </w:rPr>
        <w:t>[</w:t>
      </w:r>
      <w:r>
        <w:rPr>
          <w:rFonts w:eastAsia="Malgun Gothic"/>
          <w:szCs w:val="22"/>
          <w:lang w:val="en-GB"/>
        </w:rPr>
        <w:t> </w:t>
      </w:r>
      <w:proofErr w:type="spellStart"/>
      <w:r w:rsidRPr="0036226E">
        <w:rPr>
          <w:rFonts w:eastAsia="Malgun Gothic"/>
          <w:szCs w:val="22"/>
          <w:lang w:val="en-GB"/>
        </w:rPr>
        <w:t>i</w:t>
      </w:r>
      <w:proofErr w:type="spellEnd"/>
      <w:r>
        <w:rPr>
          <w:rFonts w:eastAsia="Malgun Gothic"/>
          <w:szCs w:val="22"/>
          <w:lang w:val="en-GB"/>
        </w:rPr>
        <w:t> </w:t>
      </w:r>
      <w:r w:rsidRPr="0036226E">
        <w:rPr>
          <w:rFonts w:eastAsia="Malgun Gothic"/>
          <w:szCs w:val="22"/>
          <w:lang w:val="en-GB"/>
        </w:rPr>
        <w:t>]</w:t>
      </w:r>
      <w:r>
        <w:rPr>
          <w:rFonts w:eastAsia="Malgun Gothic"/>
          <w:szCs w:val="22"/>
          <w:lang w:val="en-GB"/>
        </w:rPr>
        <w:t xml:space="preserve">, and </w:t>
      </w:r>
      <w:proofErr w:type="spellStart"/>
      <w:r>
        <w:rPr>
          <w:rFonts w:eastAsia="Malgun Gothic"/>
          <w:szCs w:val="22"/>
          <w:lang w:val="en-GB"/>
        </w:rPr>
        <w:t>p</w:t>
      </w:r>
      <w:r w:rsidRPr="0036226E">
        <w:rPr>
          <w:rFonts w:eastAsia="Malgun Gothic"/>
          <w:szCs w:val="22"/>
          <w:lang w:val="en-GB"/>
        </w:rPr>
        <w:t>ri_target_region_top_left_</w:t>
      </w:r>
      <w:r>
        <w:rPr>
          <w:rFonts w:eastAsia="Malgun Gothic"/>
          <w:szCs w:val="22"/>
          <w:lang w:val="en-GB"/>
        </w:rPr>
        <w:t>y</w:t>
      </w:r>
      <w:proofErr w:type="spellEnd"/>
      <w:r w:rsidRPr="0036226E">
        <w:rPr>
          <w:rFonts w:eastAsia="Malgun Gothic"/>
          <w:szCs w:val="22"/>
          <w:lang w:val="en-GB"/>
        </w:rPr>
        <w:t>[</w:t>
      </w:r>
      <w:r>
        <w:rPr>
          <w:rFonts w:eastAsia="Malgun Gothic"/>
          <w:szCs w:val="22"/>
          <w:lang w:val="en-GB"/>
        </w:rPr>
        <w:t> </w:t>
      </w:r>
      <w:proofErr w:type="spellStart"/>
      <w:r w:rsidRPr="0036226E">
        <w:rPr>
          <w:rFonts w:eastAsia="Malgun Gothic"/>
          <w:szCs w:val="22"/>
          <w:lang w:val="en-GB"/>
        </w:rPr>
        <w:t>i</w:t>
      </w:r>
      <w:proofErr w:type="spellEnd"/>
      <w:r>
        <w:rPr>
          <w:rFonts w:eastAsia="Malgun Gothic"/>
          <w:szCs w:val="22"/>
          <w:lang w:val="en-GB"/>
        </w:rPr>
        <w:t> </w:t>
      </w:r>
      <w:r w:rsidRPr="0036226E">
        <w:rPr>
          <w:rFonts w:eastAsia="Malgun Gothic"/>
          <w:szCs w:val="22"/>
          <w:lang w:val="en-GB"/>
        </w:rPr>
        <w:t>]</w:t>
      </w:r>
      <w:r>
        <w:rPr>
          <w:rFonts w:eastAsia="Malgun Gothic"/>
          <w:szCs w:val="22"/>
          <w:lang w:val="en-GB"/>
        </w:rPr>
        <w:t>.</w:t>
      </w:r>
    </w:p>
    <w:p w14:paraId="64E1DD0A" w14:textId="77777777" w:rsidR="006A3543" w:rsidRPr="008973A3" w:rsidRDefault="006A3543" w:rsidP="006A3543">
      <w:pPr>
        <w:rPr>
          <w:lang w:val="en-CA"/>
        </w:rPr>
      </w:pPr>
      <w:proofErr w:type="spellStart"/>
      <w:r w:rsidRPr="5292FEF5">
        <w:rPr>
          <w:b/>
          <w:bCs/>
          <w:lang w:val="en-CA"/>
        </w:rPr>
        <w:lastRenderedPageBreak/>
        <w:t>pri_region_id_present_flag</w:t>
      </w:r>
      <w:proofErr w:type="spellEnd"/>
      <w:r w:rsidRPr="5292FEF5">
        <w:rPr>
          <w:lang w:val="en-CA"/>
        </w:rPr>
        <w:t xml:space="preserve"> equal to 1 indicates the </w:t>
      </w:r>
      <w:proofErr w:type="spellStart"/>
      <w:r w:rsidRPr="5292FEF5">
        <w:rPr>
          <w:lang w:val="en-CA"/>
        </w:rPr>
        <w:t>pri_region_id</w:t>
      </w:r>
      <w:proofErr w:type="spellEnd"/>
      <w:r w:rsidRPr="5292FEF5">
        <w:rPr>
          <w:rFonts w:eastAsia="Malgun Gothic"/>
          <w:lang w:val="en-GB"/>
        </w:rPr>
        <w:t>[ </w:t>
      </w:r>
      <w:proofErr w:type="spellStart"/>
      <w:r w:rsidRPr="5292FEF5">
        <w:rPr>
          <w:rFonts w:eastAsia="Malgun Gothic"/>
          <w:lang w:val="en-GB"/>
        </w:rPr>
        <w:t>i</w:t>
      </w:r>
      <w:proofErr w:type="spellEnd"/>
      <w:r w:rsidRPr="5292FEF5">
        <w:rPr>
          <w:rFonts w:eastAsia="Malgun Gothic"/>
          <w:lang w:val="en-GB"/>
        </w:rPr>
        <w:t xml:space="preserve"> ] </w:t>
      </w:r>
      <w:r w:rsidRPr="5292FEF5">
        <w:rPr>
          <w:lang w:val="en-CA"/>
        </w:rPr>
        <w:t>syntax element is present.</w:t>
      </w:r>
      <w:r w:rsidRPr="5292FEF5">
        <w:rPr>
          <w:b/>
          <w:bCs/>
          <w:lang w:val="en-CA"/>
        </w:rPr>
        <w:t xml:space="preserve"> </w:t>
      </w:r>
      <w:proofErr w:type="spellStart"/>
      <w:r w:rsidRPr="5292FEF5">
        <w:rPr>
          <w:lang w:val="en-CA"/>
        </w:rPr>
        <w:t>pri_region_id_present_flag</w:t>
      </w:r>
      <w:proofErr w:type="spellEnd"/>
      <w:r w:rsidRPr="5292FEF5">
        <w:rPr>
          <w:lang w:val="en-CA"/>
        </w:rPr>
        <w:t xml:space="preserve"> equal to 0 indicates the </w:t>
      </w:r>
      <w:proofErr w:type="spellStart"/>
      <w:r w:rsidRPr="5292FEF5">
        <w:rPr>
          <w:lang w:val="en-CA"/>
        </w:rPr>
        <w:t>pri_region_id</w:t>
      </w:r>
      <w:proofErr w:type="spellEnd"/>
      <w:r w:rsidRPr="5292FEF5">
        <w:rPr>
          <w:rFonts w:eastAsia="Malgun Gothic"/>
          <w:lang w:val="en-GB"/>
        </w:rPr>
        <w:t>[ </w:t>
      </w:r>
      <w:proofErr w:type="spellStart"/>
      <w:r w:rsidRPr="5292FEF5">
        <w:rPr>
          <w:rFonts w:eastAsia="Malgun Gothic"/>
          <w:lang w:val="en-GB"/>
        </w:rPr>
        <w:t>i</w:t>
      </w:r>
      <w:proofErr w:type="spellEnd"/>
      <w:r w:rsidRPr="5292FEF5">
        <w:rPr>
          <w:rFonts w:eastAsia="Malgun Gothic"/>
          <w:lang w:val="en-GB"/>
        </w:rPr>
        <w:t xml:space="preserve"> ] </w:t>
      </w:r>
      <w:r w:rsidRPr="5292FEF5">
        <w:rPr>
          <w:lang w:val="en-CA"/>
        </w:rPr>
        <w:t>syntax element is not present.</w:t>
      </w:r>
    </w:p>
    <w:p w14:paraId="47E9BA13" w14:textId="77777777" w:rsidR="006A3543" w:rsidRPr="008973A3" w:rsidRDefault="006A3543" w:rsidP="006A3543">
      <w:pPr>
        <w:rPr>
          <w:rFonts w:eastAsia="Malgun Gothic"/>
          <w:lang w:val="en-GB"/>
        </w:rPr>
      </w:pPr>
      <w:proofErr w:type="spellStart"/>
      <w:r w:rsidRPr="5292FEF5">
        <w:rPr>
          <w:rFonts w:eastAsia="Malgun Gothic"/>
          <w:b/>
          <w:bCs/>
          <w:lang w:val="en-GB"/>
        </w:rPr>
        <w:t>pri_target_pic_params_present_flag</w:t>
      </w:r>
      <w:proofErr w:type="spellEnd"/>
      <w:r w:rsidRPr="5292FEF5">
        <w:rPr>
          <w:rFonts w:eastAsia="Malgun Gothic"/>
          <w:lang w:val="en-GB"/>
        </w:rPr>
        <w:t xml:space="preserve"> equal to 1 indicates the </w:t>
      </w:r>
      <w:proofErr w:type="spellStart"/>
      <w:r w:rsidRPr="5292FEF5">
        <w:rPr>
          <w:rFonts w:eastAsia="Malgun Gothic"/>
          <w:lang w:val="en-GB"/>
        </w:rPr>
        <w:t>pri_target_region_top_left_x</w:t>
      </w:r>
      <w:proofErr w:type="spellEnd"/>
      <w:r w:rsidRPr="5292FEF5">
        <w:rPr>
          <w:rFonts w:eastAsia="Malgun Gothic"/>
          <w:lang w:val="en-GB"/>
        </w:rPr>
        <w:t>[ </w:t>
      </w:r>
      <w:proofErr w:type="spellStart"/>
      <w:r w:rsidRPr="5292FEF5">
        <w:rPr>
          <w:rFonts w:eastAsia="Malgun Gothic"/>
          <w:lang w:val="en-GB"/>
        </w:rPr>
        <w:t>i</w:t>
      </w:r>
      <w:proofErr w:type="spellEnd"/>
      <w:r w:rsidRPr="5292FEF5">
        <w:rPr>
          <w:rFonts w:eastAsia="Malgun Gothic"/>
          <w:lang w:val="en-GB"/>
        </w:rPr>
        <w:t xml:space="preserve"> ], </w:t>
      </w:r>
      <w:proofErr w:type="spellStart"/>
      <w:r w:rsidRPr="5292FEF5">
        <w:rPr>
          <w:rFonts w:eastAsia="Malgun Gothic"/>
          <w:lang w:val="en-GB"/>
        </w:rPr>
        <w:t>pri_target_region_top_left_y</w:t>
      </w:r>
      <w:proofErr w:type="spellEnd"/>
      <w:r w:rsidRPr="5292FEF5">
        <w:rPr>
          <w:rFonts w:eastAsia="Malgun Gothic"/>
          <w:lang w:val="en-GB"/>
        </w:rPr>
        <w:t>[ </w:t>
      </w:r>
      <w:proofErr w:type="spellStart"/>
      <w:r w:rsidRPr="5292FEF5">
        <w:rPr>
          <w:rFonts w:eastAsia="Malgun Gothic"/>
          <w:lang w:val="en-GB"/>
        </w:rPr>
        <w:t>i</w:t>
      </w:r>
      <w:proofErr w:type="spellEnd"/>
      <w:r w:rsidRPr="5292FEF5">
        <w:rPr>
          <w:rFonts w:eastAsia="Malgun Gothic"/>
          <w:lang w:val="en-GB"/>
        </w:rPr>
        <w:t> ], pri_target_pic_width_minus1, and pri_target_pic_height_minus1 syntax elements are present.</w:t>
      </w:r>
      <w:r w:rsidRPr="5292FEF5">
        <w:rPr>
          <w:rFonts w:eastAsia="Malgun Gothic"/>
          <w:b/>
          <w:bCs/>
          <w:lang w:val="en-GB"/>
        </w:rPr>
        <w:t xml:space="preserve"> </w:t>
      </w:r>
      <w:proofErr w:type="spellStart"/>
      <w:r w:rsidRPr="5292FEF5">
        <w:rPr>
          <w:rFonts w:eastAsia="Malgun Gothic"/>
          <w:lang w:val="en-GB"/>
        </w:rPr>
        <w:t>pri_target_pic_params_present_flag</w:t>
      </w:r>
      <w:proofErr w:type="spellEnd"/>
      <w:r w:rsidRPr="5292FEF5">
        <w:rPr>
          <w:rFonts w:eastAsia="Malgun Gothic"/>
          <w:lang w:val="en-GB"/>
        </w:rPr>
        <w:t xml:space="preserve"> equal to 0 indicates the </w:t>
      </w:r>
      <w:proofErr w:type="spellStart"/>
      <w:r w:rsidRPr="5292FEF5">
        <w:rPr>
          <w:rFonts w:eastAsia="Malgun Gothic"/>
          <w:lang w:val="en-GB"/>
        </w:rPr>
        <w:t>pri_target_region_top_left_x</w:t>
      </w:r>
      <w:proofErr w:type="spellEnd"/>
      <w:r w:rsidRPr="5292FEF5">
        <w:rPr>
          <w:rFonts w:eastAsia="Malgun Gothic"/>
          <w:lang w:val="en-GB"/>
        </w:rPr>
        <w:t>[ </w:t>
      </w:r>
      <w:proofErr w:type="spellStart"/>
      <w:r w:rsidRPr="5292FEF5">
        <w:rPr>
          <w:rFonts w:eastAsia="Malgun Gothic"/>
          <w:lang w:val="en-GB"/>
        </w:rPr>
        <w:t>i</w:t>
      </w:r>
      <w:proofErr w:type="spellEnd"/>
      <w:r w:rsidRPr="5292FEF5">
        <w:rPr>
          <w:rFonts w:eastAsia="Malgun Gothic"/>
          <w:lang w:val="en-GB"/>
        </w:rPr>
        <w:t xml:space="preserve"> ], </w:t>
      </w:r>
      <w:proofErr w:type="spellStart"/>
      <w:r w:rsidRPr="5292FEF5">
        <w:rPr>
          <w:rFonts w:eastAsia="Malgun Gothic"/>
          <w:lang w:val="en-GB"/>
        </w:rPr>
        <w:t>pri_target_region_top_left_y</w:t>
      </w:r>
      <w:proofErr w:type="spellEnd"/>
      <w:r w:rsidRPr="5292FEF5">
        <w:rPr>
          <w:rFonts w:eastAsia="Malgun Gothic"/>
          <w:lang w:val="en-GB"/>
        </w:rPr>
        <w:t>[ </w:t>
      </w:r>
      <w:proofErr w:type="spellStart"/>
      <w:r w:rsidRPr="5292FEF5">
        <w:rPr>
          <w:rFonts w:eastAsia="Malgun Gothic"/>
          <w:lang w:val="en-GB"/>
        </w:rPr>
        <w:t>i</w:t>
      </w:r>
      <w:proofErr w:type="spellEnd"/>
      <w:r w:rsidRPr="5292FEF5">
        <w:rPr>
          <w:rFonts w:eastAsia="Malgun Gothic"/>
          <w:lang w:val="en-GB"/>
        </w:rPr>
        <w:t> ], pri_target_pic_width_minus1, and pri_target_pic_height_minus1 syntax elements are not present.</w:t>
      </w:r>
    </w:p>
    <w:p w14:paraId="6C9444E4" w14:textId="77777777" w:rsidR="006A3543" w:rsidRDefault="006A3543" w:rsidP="006A3543">
      <w:pPr>
        <w:rPr>
          <w:rFonts w:eastAsia="Malgun Gothic"/>
          <w:szCs w:val="22"/>
          <w:lang w:val="en-GB"/>
        </w:rPr>
      </w:pPr>
      <w:r w:rsidRPr="008973A3">
        <w:rPr>
          <w:rFonts w:eastAsia="Malgun Gothic"/>
          <w:b/>
          <w:bCs/>
          <w:szCs w:val="22"/>
          <w:lang w:val="en-GB"/>
        </w:rPr>
        <w:t xml:space="preserve">pri_target_pic_width_minus1 </w:t>
      </w:r>
      <w:r w:rsidRPr="00B951AE">
        <w:rPr>
          <w:rFonts w:eastAsia="Malgun Gothic"/>
          <w:szCs w:val="22"/>
          <w:lang w:val="en-GB"/>
        </w:rPr>
        <w:t>plus 1</w:t>
      </w:r>
      <w:r w:rsidRPr="008973A3">
        <w:rPr>
          <w:rFonts w:eastAsia="Malgun Gothic"/>
          <w:b/>
          <w:bCs/>
          <w:szCs w:val="22"/>
          <w:lang w:val="en-GB"/>
        </w:rPr>
        <w:t xml:space="preserve"> </w:t>
      </w:r>
      <w:r w:rsidRPr="008973A3">
        <w:rPr>
          <w:rFonts w:eastAsia="Malgun Gothic"/>
          <w:szCs w:val="22"/>
          <w:lang w:val="en-GB"/>
        </w:rPr>
        <w:t>and</w:t>
      </w:r>
      <w:r w:rsidRPr="008973A3">
        <w:rPr>
          <w:rFonts w:eastAsia="Malgun Gothic"/>
          <w:b/>
          <w:bCs/>
          <w:szCs w:val="22"/>
          <w:lang w:val="en-GB"/>
        </w:rPr>
        <w:t xml:space="preserve"> pri_target_pic_height_minus1 </w:t>
      </w:r>
      <w:r w:rsidRPr="00B951AE">
        <w:rPr>
          <w:rFonts w:eastAsia="Malgun Gothic"/>
          <w:szCs w:val="22"/>
          <w:lang w:val="en-GB"/>
        </w:rPr>
        <w:t xml:space="preserve">plus 1, </w:t>
      </w:r>
      <w:r w:rsidRPr="008973A3">
        <w:rPr>
          <w:rFonts w:eastAsia="Malgun Gothic"/>
          <w:szCs w:val="22"/>
          <w:lang w:val="en-GB"/>
        </w:rPr>
        <w:t>when present,</w:t>
      </w:r>
      <w:r w:rsidRPr="008973A3">
        <w:rPr>
          <w:rFonts w:eastAsia="Malgun Gothic"/>
          <w:b/>
          <w:bCs/>
          <w:szCs w:val="22"/>
          <w:lang w:val="en-GB"/>
        </w:rPr>
        <w:t xml:space="preserve"> </w:t>
      </w:r>
      <w:r w:rsidRPr="008973A3">
        <w:rPr>
          <w:rFonts w:eastAsia="Malgun Gothic"/>
          <w:szCs w:val="22"/>
          <w:lang w:val="en-GB"/>
        </w:rPr>
        <w:t xml:space="preserve">indicate the width and height, respectively, in luma samples of the target picture that may be reconstructed from the samples of the </w:t>
      </w:r>
      <w:r>
        <w:rPr>
          <w:szCs w:val="22"/>
          <w:lang w:val="en-CA"/>
        </w:rPr>
        <w:t xml:space="preserve">cropped </w:t>
      </w:r>
      <w:r w:rsidRPr="008973A3">
        <w:rPr>
          <w:rFonts w:eastAsia="Malgun Gothic"/>
          <w:szCs w:val="22"/>
          <w:lang w:val="en-GB"/>
        </w:rPr>
        <w:t xml:space="preserve">decoded picture corresponding to the regions described in this SEI message. </w:t>
      </w:r>
    </w:p>
    <w:p w14:paraId="0F23BE71" w14:textId="77777777" w:rsidR="006A3543" w:rsidRPr="008973A3" w:rsidRDefault="006A3543" w:rsidP="006A3543">
      <w:pPr>
        <w:rPr>
          <w:rFonts w:eastAsia="Malgun Gothic"/>
          <w:szCs w:val="22"/>
          <w:lang w:val="en-GB"/>
        </w:rPr>
      </w:pPr>
      <w:r w:rsidRPr="008973A3">
        <w:rPr>
          <w:rFonts w:eastAsia="Malgun Gothic"/>
          <w:b/>
          <w:bCs/>
          <w:szCs w:val="22"/>
          <w:lang w:val="en-GB"/>
        </w:rPr>
        <w:t>pri_num_resampling_ratios</w:t>
      </w:r>
      <w:r>
        <w:rPr>
          <w:rFonts w:eastAsia="Malgun Gothic"/>
          <w:b/>
          <w:bCs/>
          <w:szCs w:val="22"/>
          <w:lang w:val="en-GB"/>
        </w:rPr>
        <w:t>_minus1</w:t>
      </w:r>
      <w:r w:rsidRPr="00B951AE">
        <w:rPr>
          <w:rFonts w:eastAsia="Malgun Gothic"/>
          <w:szCs w:val="22"/>
          <w:lang w:val="en-GB"/>
        </w:rPr>
        <w:t xml:space="preserve"> </w:t>
      </w:r>
      <w:r w:rsidRPr="008973A3">
        <w:rPr>
          <w:rFonts w:eastAsia="Malgun Gothic"/>
          <w:szCs w:val="22"/>
          <w:lang w:val="en-GB"/>
        </w:rPr>
        <w:t>specifies the number of resampling ratios that are signalled.</w:t>
      </w:r>
    </w:p>
    <w:p w14:paraId="694D9FD5" w14:textId="77777777" w:rsidR="006A3543" w:rsidRDefault="006A3543" w:rsidP="006A3543">
      <w:pPr>
        <w:rPr>
          <w:noProof/>
          <w:szCs w:val="22"/>
        </w:rPr>
      </w:pPr>
      <w:r w:rsidRPr="008973A3">
        <w:rPr>
          <w:rFonts w:eastAsia="Malgun Gothic"/>
          <w:b/>
          <w:bCs/>
          <w:szCs w:val="22"/>
          <w:lang w:val="en-GB"/>
        </w:rPr>
        <w:t>pri_resampling_width_num_minus1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w:t>
      </w:r>
      <w:r w:rsidRPr="008973A3">
        <w:rPr>
          <w:noProof/>
          <w:szCs w:val="22"/>
        </w:rPr>
        <w:t xml:space="preserve">plus 1 and </w:t>
      </w:r>
      <w:r w:rsidRPr="008973A3">
        <w:rPr>
          <w:rFonts w:eastAsia="Malgun Gothic"/>
          <w:b/>
          <w:bCs/>
          <w:szCs w:val="22"/>
          <w:lang w:val="en-GB"/>
        </w:rPr>
        <w:t>pri_resampling_width_denom_minus1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w:t>
      </w:r>
      <w:r w:rsidRPr="008973A3">
        <w:rPr>
          <w:noProof/>
          <w:szCs w:val="22"/>
        </w:rPr>
        <w:t xml:space="preserve">plus 1 specify the numerator and denominator, respectively, for the width resampling of the i-th resampling ratio. Both </w:t>
      </w:r>
      <w:proofErr w:type="spellStart"/>
      <w:r w:rsidRPr="008973A3">
        <w:rPr>
          <w:rFonts w:eastAsia="Malgun Gothic"/>
          <w:szCs w:val="22"/>
          <w:lang w:val="en-GB"/>
        </w:rPr>
        <w:t>pri_resampling</w:t>
      </w:r>
      <w:proofErr w:type="spellEnd"/>
      <w:r w:rsidRPr="008973A3">
        <w:rPr>
          <w:noProof/>
          <w:szCs w:val="22"/>
        </w:rPr>
        <w:t>_width_num_minus1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r w:rsidRPr="008973A3">
        <w:rPr>
          <w:noProof/>
          <w:szCs w:val="22"/>
        </w:rPr>
        <w:t xml:space="preserve"> and </w:t>
      </w:r>
      <w:proofErr w:type="spellStart"/>
      <w:r w:rsidRPr="008973A3">
        <w:rPr>
          <w:rFonts w:eastAsia="Malgun Gothic"/>
          <w:szCs w:val="22"/>
          <w:lang w:val="en-GB"/>
        </w:rPr>
        <w:t>pri_resampling</w:t>
      </w:r>
      <w:proofErr w:type="spellEnd"/>
      <w:r w:rsidRPr="008973A3">
        <w:rPr>
          <w:noProof/>
          <w:szCs w:val="22"/>
        </w:rPr>
        <w:t>_width_denom_minus1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r w:rsidRPr="008973A3">
        <w:rPr>
          <w:noProof/>
          <w:szCs w:val="22"/>
        </w:rPr>
        <w:t xml:space="preserve"> shall be in the range of 0 to 65 535, inclusive. </w:t>
      </w:r>
    </w:p>
    <w:p w14:paraId="61F9A3B7" w14:textId="77777777" w:rsidR="006A3543" w:rsidRDefault="006A3543" w:rsidP="006A3543">
      <w:pPr>
        <w:rPr>
          <w:rFonts w:eastAsia="Malgun Gothic"/>
          <w:lang w:val="en-GB"/>
        </w:rPr>
      </w:pPr>
      <w:r w:rsidRPr="5292FEF5">
        <w:rPr>
          <w:rFonts w:eastAsia="Malgun Gothic"/>
          <w:lang w:val="en-GB"/>
        </w:rPr>
        <w:t>The values of pri_resampling_ratio_width_num_minus1[ 0 ] and pri_resampling_ratio_width_denom_minus1[ 0 ] are inferred to be equal to 0.</w:t>
      </w:r>
    </w:p>
    <w:p w14:paraId="410A8E8E" w14:textId="77777777" w:rsidR="006A3543" w:rsidRPr="00376B52" w:rsidRDefault="006A3543" w:rsidP="006A3543">
      <w:pPr>
        <w:rPr>
          <w:noProof/>
          <w:szCs w:val="22"/>
        </w:rPr>
      </w:pPr>
      <w:proofErr w:type="spellStart"/>
      <w:r w:rsidRPr="008E26EC">
        <w:rPr>
          <w:rFonts w:eastAsia="Malgun Gothic"/>
          <w:b/>
          <w:bCs/>
          <w:szCs w:val="22"/>
          <w:lang w:val="en-GB"/>
        </w:rPr>
        <w:t>pri_fixed_aspect_ratio_flag</w:t>
      </w:r>
      <w:proofErr w:type="spellEnd"/>
      <w:r w:rsidRPr="00376B52">
        <w:rPr>
          <w:rFonts w:eastAsia="Malgun Gothic"/>
          <w:szCs w:val="22"/>
          <w:lang w:val="en-GB"/>
        </w:rPr>
        <w:t>[ </w:t>
      </w:r>
      <w:proofErr w:type="spellStart"/>
      <w:r w:rsidRPr="00376B52">
        <w:rPr>
          <w:rFonts w:eastAsia="Malgun Gothic"/>
          <w:szCs w:val="22"/>
          <w:lang w:val="en-GB"/>
        </w:rPr>
        <w:t>i</w:t>
      </w:r>
      <w:proofErr w:type="spellEnd"/>
      <w:r w:rsidRPr="00376B52">
        <w:rPr>
          <w:rFonts w:eastAsia="Malgun Gothic"/>
          <w:szCs w:val="22"/>
          <w:lang w:val="en-GB"/>
        </w:rPr>
        <w:t xml:space="preserve"> ] equal to 1 specifies that the </w:t>
      </w:r>
      <w:r w:rsidRPr="008E26EC">
        <w:rPr>
          <w:rFonts w:eastAsia="Malgun Gothic"/>
          <w:szCs w:val="22"/>
          <w:lang w:val="en-GB"/>
        </w:rPr>
        <w:t>pri_resampling_height_num_minus1</w:t>
      </w:r>
      <w:r w:rsidRPr="00376B52">
        <w:rPr>
          <w:rFonts w:eastAsia="Malgun Gothic"/>
          <w:szCs w:val="22"/>
          <w:lang w:val="en-GB"/>
        </w:rPr>
        <w:t>[ </w:t>
      </w:r>
      <w:proofErr w:type="spellStart"/>
      <w:r w:rsidRPr="00376B52">
        <w:rPr>
          <w:rFonts w:eastAsia="Malgun Gothic"/>
          <w:szCs w:val="22"/>
          <w:lang w:val="en-GB"/>
        </w:rPr>
        <w:t>i</w:t>
      </w:r>
      <w:proofErr w:type="spellEnd"/>
      <w:r w:rsidRPr="00376B52">
        <w:rPr>
          <w:rFonts w:eastAsia="Malgun Gothic"/>
          <w:szCs w:val="22"/>
          <w:lang w:val="en-GB"/>
        </w:rPr>
        <w:t xml:space="preserve"> ] </w:t>
      </w:r>
      <w:r w:rsidRPr="00376B52">
        <w:rPr>
          <w:noProof/>
          <w:szCs w:val="22"/>
        </w:rPr>
        <w:t xml:space="preserve">and </w:t>
      </w:r>
      <w:r w:rsidRPr="008E26EC">
        <w:rPr>
          <w:rFonts w:eastAsia="Malgun Gothic"/>
          <w:szCs w:val="22"/>
          <w:lang w:val="en-GB"/>
        </w:rPr>
        <w:t>pri_resampling_height_denom_minus1</w:t>
      </w:r>
      <w:r w:rsidRPr="00376B52">
        <w:rPr>
          <w:rFonts w:eastAsia="Malgun Gothic"/>
          <w:szCs w:val="22"/>
          <w:lang w:val="en-GB"/>
        </w:rPr>
        <w:t>[ </w:t>
      </w:r>
      <w:proofErr w:type="spellStart"/>
      <w:r w:rsidRPr="00376B52">
        <w:rPr>
          <w:rFonts w:eastAsia="Malgun Gothic"/>
          <w:szCs w:val="22"/>
          <w:lang w:val="en-GB"/>
        </w:rPr>
        <w:t>i</w:t>
      </w:r>
      <w:proofErr w:type="spellEnd"/>
      <w:r w:rsidRPr="00376B52">
        <w:rPr>
          <w:rFonts w:eastAsia="Malgun Gothic"/>
          <w:szCs w:val="22"/>
          <w:lang w:val="en-GB"/>
        </w:rPr>
        <w:t xml:space="preserve"> ] syntax elements are not present. </w:t>
      </w:r>
      <w:proofErr w:type="spellStart"/>
      <w:r w:rsidRPr="00376B52">
        <w:rPr>
          <w:rFonts w:eastAsia="Malgun Gothic"/>
          <w:szCs w:val="22"/>
          <w:lang w:val="en-GB"/>
        </w:rPr>
        <w:t>pri_fixed_aspect_ratio_flag</w:t>
      </w:r>
      <w:proofErr w:type="spellEnd"/>
      <w:r w:rsidRPr="00376B52">
        <w:rPr>
          <w:rFonts w:eastAsia="Malgun Gothic"/>
          <w:szCs w:val="22"/>
          <w:lang w:val="en-GB"/>
        </w:rPr>
        <w:t>[</w:t>
      </w:r>
      <w:r>
        <w:rPr>
          <w:rFonts w:eastAsia="Malgun Gothic"/>
          <w:szCs w:val="22"/>
          <w:lang w:val="en-GB"/>
        </w:rPr>
        <w:t> </w:t>
      </w:r>
      <w:proofErr w:type="spellStart"/>
      <w:r w:rsidRPr="00376B52">
        <w:rPr>
          <w:rFonts w:eastAsia="Malgun Gothic"/>
          <w:szCs w:val="22"/>
          <w:lang w:val="en-GB"/>
        </w:rPr>
        <w:t>i</w:t>
      </w:r>
      <w:proofErr w:type="spellEnd"/>
      <w:r>
        <w:rPr>
          <w:rFonts w:eastAsia="Malgun Gothic"/>
          <w:szCs w:val="22"/>
          <w:lang w:val="en-GB"/>
        </w:rPr>
        <w:t> ]</w:t>
      </w:r>
      <w:r w:rsidRPr="00376B52">
        <w:rPr>
          <w:rFonts w:eastAsia="Malgun Gothic"/>
          <w:szCs w:val="22"/>
          <w:lang w:val="en-GB"/>
        </w:rPr>
        <w:t xml:space="preserve"> equal to </w:t>
      </w:r>
      <w:r>
        <w:rPr>
          <w:rFonts w:eastAsia="Malgun Gothic"/>
          <w:szCs w:val="22"/>
          <w:lang w:val="en-GB"/>
        </w:rPr>
        <w:t>0</w:t>
      </w:r>
      <w:r w:rsidRPr="00376B52">
        <w:rPr>
          <w:rFonts w:eastAsia="Malgun Gothic"/>
          <w:szCs w:val="22"/>
          <w:lang w:val="en-GB"/>
        </w:rPr>
        <w:t xml:space="preserve"> specifies that the </w:t>
      </w:r>
      <w:r w:rsidRPr="008E26EC">
        <w:rPr>
          <w:rFonts w:eastAsia="Malgun Gothic"/>
          <w:szCs w:val="22"/>
          <w:lang w:val="en-GB"/>
        </w:rPr>
        <w:t>pri_resampling_height_num_minus1</w:t>
      </w:r>
      <w:r w:rsidRPr="00376B52">
        <w:rPr>
          <w:rFonts w:eastAsia="Malgun Gothic"/>
          <w:szCs w:val="22"/>
          <w:lang w:val="en-GB"/>
        </w:rPr>
        <w:t>[ </w:t>
      </w:r>
      <w:proofErr w:type="spellStart"/>
      <w:r w:rsidRPr="00376B52">
        <w:rPr>
          <w:rFonts w:eastAsia="Malgun Gothic"/>
          <w:szCs w:val="22"/>
          <w:lang w:val="en-GB"/>
        </w:rPr>
        <w:t>i</w:t>
      </w:r>
      <w:proofErr w:type="spellEnd"/>
      <w:r w:rsidRPr="00376B52">
        <w:rPr>
          <w:rFonts w:eastAsia="Malgun Gothic"/>
          <w:szCs w:val="22"/>
          <w:lang w:val="en-GB"/>
        </w:rPr>
        <w:t xml:space="preserve"> ] </w:t>
      </w:r>
      <w:r w:rsidRPr="00376B52">
        <w:rPr>
          <w:noProof/>
          <w:szCs w:val="22"/>
        </w:rPr>
        <w:t xml:space="preserve">and </w:t>
      </w:r>
      <w:r w:rsidRPr="008E26EC">
        <w:rPr>
          <w:rFonts w:eastAsia="Malgun Gothic"/>
          <w:szCs w:val="22"/>
          <w:lang w:val="en-GB"/>
        </w:rPr>
        <w:t>pri_resampling_height_denom_minus1</w:t>
      </w:r>
      <w:r w:rsidRPr="00376B52">
        <w:rPr>
          <w:rFonts w:eastAsia="Malgun Gothic"/>
          <w:szCs w:val="22"/>
          <w:lang w:val="en-GB"/>
        </w:rPr>
        <w:t>[ </w:t>
      </w:r>
      <w:proofErr w:type="spellStart"/>
      <w:r w:rsidRPr="00376B52">
        <w:rPr>
          <w:rFonts w:eastAsia="Malgun Gothic"/>
          <w:szCs w:val="22"/>
          <w:lang w:val="en-GB"/>
        </w:rPr>
        <w:t>i</w:t>
      </w:r>
      <w:proofErr w:type="spellEnd"/>
      <w:r w:rsidRPr="00376B52">
        <w:rPr>
          <w:rFonts w:eastAsia="Malgun Gothic"/>
          <w:szCs w:val="22"/>
          <w:lang w:val="en-GB"/>
        </w:rPr>
        <w:t xml:space="preserve"> ] syntax elements are present. </w:t>
      </w:r>
    </w:p>
    <w:p w14:paraId="4D0BA6B7" w14:textId="77777777" w:rsidR="006A3543" w:rsidRPr="008973A3" w:rsidRDefault="006A3543" w:rsidP="006A3543">
      <w:pPr>
        <w:rPr>
          <w:noProof/>
          <w:szCs w:val="22"/>
        </w:rPr>
      </w:pPr>
      <w:r w:rsidRPr="008973A3">
        <w:rPr>
          <w:rFonts w:eastAsia="Malgun Gothic"/>
          <w:b/>
          <w:bCs/>
          <w:szCs w:val="22"/>
          <w:lang w:val="en-GB"/>
        </w:rPr>
        <w:t>pri_resampling_height_num_minus1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w:t>
      </w:r>
      <w:r w:rsidRPr="008973A3">
        <w:rPr>
          <w:noProof/>
          <w:szCs w:val="22"/>
        </w:rPr>
        <w:t xml:space="preserve">plus 1 and </w:t>
      </w:r>
      <w:r w:rsidRPr="008973A3">
        <w:rPr>
          <w:rFonts w:eastAsia="Malgun Gothic"/>
          <w:b/>
          <w:bCs/>
          <w:szCs w:val="22"/>
          <w:lang w:val="en-GB"/>
        </w:rPr>
        <w:t>pri_resampling_height_denom_minus1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w:t>
      </w:r>
      <w:r w:rsidRPr="008973A3">
        <w:rPr>
          <w:noProof/>
          <w:szCs w:val="22"/>
        </w:rPr>
        <w:t xml:space="preserve">plus 1 specify the numerator and denominator, respectively, for the height resampling of the i-th resampling ratio. Both </w:t>
      </w:r>
      <w:proofErr w:type="spellStart"/>
      <w:r w:rsidRPr="008973A3">
        <w:rPr>
          <w:rFonts w:eastAsia="Malgun Gothic"/>
          <w:szCs w:val="22"/>
          <w:lang w:val="en-GB"/>
        </w:rPr>
        <w:t>pri_resampling</w:t>
      </w:r>
      <w:proofErr w:type="spellEnd"/>
      <w:r w:rsidRPr="008973A3">
        <w:rPr>
          <w:noProof/>
          <w:szCs w:val="22"/>
        </w:rPr>
        <w:t>_height_num_minus1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r w:rsidRPr="008973A3">
        <w:rPr>
          <w:noProof/>
          <w:szCs w:val="22"/>
        </w:rPr>
        <w:t xml:space="preserve"> and </w:t>
      </w:r>
      <w:proofErr w:type="spellStart"/>
      <w:r w:rsidRPr="008973A3">
        <w:rPr>
          <w:rFonts w:eastAsia="Malgun Gothic"/>
          <w:szCs w:val="22"/>
          <w:lang w:val="en-GB"/>
        </w:rPr>
        <w:t>pri_resampling</w:t>
      </w:r>
      <w:proofErr w:type="spellEnd"/>
      <w:r w:rsidRPr="008973A3">
        <w:rPr>
          <w:noProof/>
          <w:szCs w:val="22"/>
        </w:rPr>
        <w:t>_height_denom_minus1</w:t>
      </w:r>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r w:rsidRPr="008973A3">
        <w:rPr>
          <w:noProof/>
          <w:szCs w:val="22"/>
        </w:rPr>
        <w:t xml:space="preserve"> shall be in the range of 0 to 65 535, inclusive. </w:t>
      </w:r>
      <w:r w:rsidRPr="0030173E">
        <w:rPr>
          <w:noProof/>
          <w:szCs w:val="22"/>
        </w:rPr>
        <w:t xml:space="preserve">When not present, the values of </w:t>
      </w:r>
      <w:r w:rsidRPr="008E26EC">
        <w:rPr>
          <w:rFonts w:eastAsia="Malgun Gothic"/>
          <w:szCs w:val="22"/>
          <w:lang w:val="en-GB"/>
        </w:rPr>
        <w:t>pri_resampling_height_num_minus1</w:t>
      </w:r>
      <w:r w:rsidRPr="0030173E">
        <w:rPr>
          <w:rFonts w:eastAsia="Malgun Gothic"/>
          <w:szCs w:val="22"/>
          <w:lang w:val="en-GB"/>
        </w:rPr>
        <w:t>[ </w:t>
      </w:r>
      <w:proofErr w:type="spellStart"/>
      <w:r w:rsidRPr="0030173E">
        <w:rPr>
          <w:rFonts w:eastAsia="Malgun Gothic"/>
          <w:szCs w:val="22"/>
          <w:lang w:val="en-GB"/>
        </w:rPr>
        <w:t>i</w:t>
      </w:r>
      <w:proofErr w:type="spellEnd"/>
      <w:r w:rsidRPr="0030173E">
        <w:rPr>
          <w:rFonts w:eastAsia="Malgun Gothic"/>
          <w:szCs w:val="22"/>
          <w:lang w:val="en-GB"/>
        </w:rPr>
        <w:t xml:space="preserve"> ] </w:t>
      </w:r>
      <w:r w:rsidRPr="0030173E">
        <w:rPr>
          <w:noProof/>
          <w:szCs w:val="22"/>
        </w:rPr>
        <w:t xml:space="preserve">and </w:t>
      </w:r>
      <w:r w:rsidRPr="008E26EC">
        <w:rPr>
          <w:rFonts w:eastAsia="Malgun Gothic"/>
          <w:szCs w:val="22"/>
          <w:lang w:val="en-GB"/>
        </w:rPr>
        <w:t>pri_resampling_height_denom_minus1</w:t>
      </w:r>
      <w:r w:rsidRPr="0030173E">
        <w:rPr>
          <w:rFonts w:eastAsia="Malgun Gothic"/>
          <w:szCs w:val="22"/>
          <w:lang w:val="en-GB"/>
        </w:rPr>
        <w:t>[ </w:t>
      </w:r>
      <w:proofErr w:type="spellStart"/>
      <w:r w:rsidRPr="0030173E">
        <w:rPr>
          <w:rFonts w:eastAsia="Malgun Gothic"/>
          <w:szCs w:val="22"/>
          <w:lang w:val="en-GB"/>
        </w:rPr>
        <w:t>i</w:t>
      </w:r>
      <w:proofErr w:type="spellEnd"/>
      <w:r w:rsidRPr="0030173E">
        <w:rPr>
          <w:rFonts w:eastAsia="Malgun Gothic"/>
          <w:szCs w:val="22"/>
          <w:lang w:val="en-GB"/>
        </w:rPr>
        <w:t xml:space="preserve"> ] are inferred to be equal to the </w:t>
      </w:r>
      <w:r w:rsidRPr="008E26EC">
        <w:rPr>
          <w:rFonts w:eastAsia="Malgun Gothic"/>
          <w:szCs w:val="22"/>
          <w:lang w:val="en-GB"/>
        </w:rPr>
        <w:t>pri_resampling_width_num_minus1</w:t>
      </w:r>
      <w:r w:rsidRPr="0030173E">
        <w:rPr>
          <w:rFonts w:eastAsia="Malgun Gothic"/>
          <w:szCs w:val="22"/>
          <w:lang w:val="en-GB"/>
        </w:rPr>
        <w:t>[ </w:t>
      </w:r>
      <w:proofErr w:type="spellStart"/>
      <w:r w:rsidRPr="0030173E">
        <w:rPr>
          <w:rFonts w:eastAsia="Malgun Gothic"/>
          <w:szCs w:val="22"/>
          <w:lang w:val="en-GB"/>
        </w:rPr>
        <w:t>i</w:t>
      </w:r>
      <w:proofErr w:type="spellEnd"/>
      <w:r w:rsidRPr="0030173E">
        <w:rPr>
          <w:rFonts w:eastAsia="Malgun Gothic"/>
          <w:szCs w:val="22"/>
          <w:lang w:val="en-GB"/>
        </w:rPr>
        <w:t xml:space="preserve"> ] </w:t>
      </w:r>
      <w:r w:rsidRPr="0030173E">
        <w:rPr>
          <w:noProof/>
          <w:szCs w:val="22"/>
        </w:rPr>
        <w:t xml:space="preserve">and </w:t>
      </w:r>
      <w:r w:rsidRPr="008E26EC">
        <w:rPr>
          <w:rFonts w:eastAsia="Malgun Gothic"/>
          <w:szCs w:val="22"/>
          <w:lang w:val="en-GB"/>
        </w:rPr>
        <w:t>pri_resampling_width_denom_minus1</w:t>
      </w:r>
      <w:r w:rsidRPr="0030173E">
        <w:rPr>
          <w:rFonts w:eastAsia="Malgun Gothic"/>
          <w:szCs w:val="22"/>
          <w:lang w:val="en-GB"/>
        </w:rPr>
        <w:t>[ </w:t>
      </w:r>
      <w:proofErr w:type="spellStart"/>
      <w:r w:rsidRPr="0030173E">
        <w:rPr>
          <w:rFonts w:eastAsia="Malgun Gothic"/>
          <w:szCs w:val="22"/>
          <w:lang w:val="en-GB"/>
        </w:rPr>
        <w:t>i</w:t>
      </w:r>
      <w:proofErr w:type="spellEnd"/>
      <w:r w:rsidRPr="0030173E">
        <w:rPr>
          <w:rFonts w:eastAsia="Malgun Gothic"/>
          <w:szCs w:val="22"/>
          <w:lang w:val="en-GB"/>
        </w:rPr>
        <w:t> ], respectively.</w:t>
      </w:r>
    </w:p>
    <w:p w14:paraId="53079F1C" w14:textId="77777777" w:rsidR="006A3543" w:rsidRPr="008973A3" w:rsidRDefault="006A3543" w:rsidP="006A3543">
      <w:pPr>
        <w:rPr>
          <w:rFonts w:eastAsia="Malgun Gothic"/>
          <w:szCs w:val="22"/>
          <w:lang w:val="en-GB"/>
        </w:rPr>
      </w:pPr>
      <w:proofErr w:type="spellStart"/>
      <w:r w:rsidRPr="008973A3">
        <w:rPr>
          <w:rFonts w:eastAsia="Malgun Gothic"/>
          <w:b/>
          <w:bCs/>
          <w:szCs w:val="22"/>
          <w:lang w:val="en-GB"/>
        </w:rPr>
        <w:t>pri_region_id</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indicates the ID of the </w:t>
      </w:r>
      <w:proofErr w:type="spellStart"/>
      <w:r w:rsidRPr="008973A3">
        <w:rPr>
          <w:rFonts w:eastAsia="Malgun Gothic"/>
          <w:szCs w:val="22"/>
          <w:lang w:val="en-GB"/>
        </w:rPr>
        <w:t>i-th</w:t>
      </w:r>
      <w:proofErr w:type="spellEnd"/>
      <w:r w:rsidRPr="008973A3">
        <w:rPr>
          <w:rFonts w:eastAsia="Malgun Gothic"/>
          <w:szCs w:val="22"/>
          <w:lang w:val="en-GB"/>
        </w:rPr>
        <w:t xml:space="preserve"> region. When not present, the value of </w:t>
      </w:r>
      <w:proofErr w:type="spellStart"/>
      <w:r w:rsidRPr="008973A3">
        <w:rPr>
          <w:rFonts w:eastAsia="Malgun Gothic"/>
          <w:szCs w:val="22"/>
          <w:lang w:val="en-GB"/>
        </w:rPr>
        <w:t>pri_region_id</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is inferred to be equal to </w:t>
      </w:r>
      <w:proofErr w:type="spellStart"/>
      <w:r w:rsidRPr="008973A3">
        <w:rPr>
          <w:rFonts w:eastAsia="Malgun Gothic"/>
          <w:szCs w:val="22"/>
          <w:lang w:val="en-GB"/>
        </w:rPr>
        <w:t>i</w:t>
      </w:r>
      <w:proofErr w:type="spellEnd"/>
      <w:r w:rsidRPr="008973A3">
        <w:rPr>
          <w:rFonts w:eastAsia="Malgun Gothic"/>
          <w:szCs w:val="22"/>
          <w:lang w:val="en-GB"/>
        </w:rPr>
        <w:t>.</w:t>
      </w:r>
      <w:r>
        <w:rPr>
          <w:rFonts w:eastAsia="Malgun Gothic"/>
          <w:szCs w:val="22"/>
          <w:lang w:val="en-GB"/>
        </w:rPr>
        <w:t xml:space="preserve"> </w:t>
      </w:r>
    </w:p>
    <w:p w14:paraId="666FCCD6" w14:textId="77777777" w:rsidR="006A3543" w:rsidRDefault="006A3543" w:rsidP="006A3543">
      <w:pPr>
        <w:rPr>
          <w:rFonts w:eastAsia="Malgun Gothic"/>
          <w:szCs w:val="22"/>
          <w:lang w:val="en-GB"/>
        </w:rPr>
      </w:pPr>
      <w:proofErr w:type="spellStart"/>
      <w:r w:rsidRPr="008973A3">
        <w:rPr>
          <w:rFonts w:eastAsia="Malgun Gothic"/>
          <w:b/>
          <w:bCs/>
          <w:szCs w:val="22"/>
          <w:lang w:val="en-GB"/>
        </w:rPr>
        <w:t>pri_region_top_left_in_units_x</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and </w:t>
      </w:r>
      <w:proofErr w:type="spellStart"/>
      <w:r w:rsidRPr="008973A3">
        <w:rPr>
          <w:rFonts w:eastAsia="Malgun Gothic"/>
          <w:b/>
          <w:bCs/>
          <w:szCs w:val="22"/>
          <w:lang w:val="en-GB"/>
        </w:rPr>
        <w:t>pri_region_top_left_in_units_y</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 specif</w:t>
      </w:r>
      <w:r>
        <w:rPr>
          <w:rFonts w:eastAsia="Malgun Gothic"/>
          <w:szCs w:val="22"/>
          <w:lang w:val="en-GB"/>
        </w:rPr>
        <w:t>y</w:t>
      </w:r>
      <w:r w:rsidRPr="008973A3">
        <w:rPr>
          <w:rFonts w:eastAsia="Malgun Gothic"/>
          <w:szCs w:val="22"/>
          <w:lang w:val="en-GB"/>
        </w:rPr>
        <w:t xml:space="preserve"> the </w:t>
      </w:r>
      <w:r w:rsidRPr="008973A3">
        <w:rPr>
          <w:noProof/>
          <w:szCs w:val="22"/>
        </w:rPr>
        <w:t xml:space="preserve">horizontal and vertical positions, respectively, of the top left sample of the i-th region in units. The length of the syntax elements are </w:t>
      </w:r>
      <w:r w:rsidRPr="008973A3">
        <w:rPr>
          <w:rFonts w:eastAsia="Malgun Gothic"/>
          <w:szCs w:val="22"/>
          <w:lang w:val="en-GB"/>
        </w:rPr>
        <w:t>pri_region_size_len_minus1 + 1.</w:t>
      </w:r>
    </w:p>
    <w:p w14:paraId="6A121B83" w14:textId="7EE6DE3D" w:rsidR="006A3543" w:rsidRPr="008973A3" w:rsidRDefault="006A3543" w:rsidP="006A3543">
      <w:pPr>
        <w:rPr>
          <w:szCs w:val="22"/>
          <w:lang w:val="en-CA"/>
        </w:rPr>
      </w:pPr>
      <w:r w:rsidRPr="00860C6A">
        <w:rPr>
          <w:szCs w:val="22"/>
          <w:lang w:val="en-CA"/>
        </w:rPr>
        <w:t xml:space="preserve">The variables </w:t>
      </w:r>
      <w:proofErr w:type="spellStart"/>
      <w:r w:rsidRPr="00860C6A">
        <w:rPr>
          <w:szCs w:val="22"/>
          <w:lang w:val="en-CA"/>
        </w:rPr>
        <w:t>priRegionTopLeftX</w:t>
      </w:r>
      <w:proofErr w:type="spellEnd"/>
      <w:r w:rsidRPr="00860C6A">
        <w:rPr>
          <w:szCs w:val="22"/>
          <w:lang w:val="en-CA"/>
        </w:rPr>
        <w:t xml:space="preserve">[ </w:t>
      </w:r>
      <w:proofErr w:type="spellStart"/>
      <w:r w:rsidRPr="00860C6A">
        <w:rPr>
          <w:szCs w:val="22"/>
          <w:lang w:val="en-CA"/>
        </w:rPr>
        <w:t>i</w:t>
      </w:r>
      <w:proofErr w:type="spellEnd"/>
      <w:r w:rsidRPr="00860C6A">
        <w:rPr>
          <w:szCs w:val="22"/>
          <w:lang w:val="en-CA"/>
        </w:rPr>
        <w:t xml:space="preserve"> ] and </w:t>
      </w:r>
      <w:proofErr w:type="spellStart"/>
      <w:r w:rsidRPr="00860C6A">
        <w:rPr>
          <w:szCs w:val="22"/>
          <w:lang w:val="en-CA"/>
        </w:rPr>
        <w:t>priRegionTopLeftY</w:t>
      </w:r>
      <w:proofErr w:type="spellEnd"/>
      <w:r w:rsidRPr="00860C6A">
        <w:rPr>
          <w:szCs w:val="22"/>
          <w:lang w:val="en-CA"/>
        </w:rPr>
        <w:t xml:space="preserve">, representing the horizontal and vertical positions, respectively, in luma samples of the region in the </w:t>
      </w:r>
      <w:r>
        <w:rPr>
          <w:szCs w:val="22"/>
          <w:lang w:val="en-CA"/>
        </w:rPr>
        <w:t xml:space="preserve">cropped </w:t>
      </w:r>
      <w:r w:rsidRPr="00860C6A">
        <w:rPr>
          <w:szCs w:val="22"/>
          <w:lang w:val="en-CA"/>
        </w:rPr>
        <w:t>decoded picture, are derived as follows:</w:t>
      </w:r>
      <w:r w:rsidR="008551C8">
        <w:rPr>
          <w:szCs w:val="22"/>
          <w:lang w:val="en-CA"/>
        </w:rPr>
        <w:t xml:space="preserve"> </w:t>
      </w:r>
      <w:r w:rsidR="008551C8" w:rsidRPr="008551C8">
        <w:rPr>
          <w:szCs w:val="22"/>
          <w:highlight w:val="yellow"/>
          <w:lang w:val="en-CA"/>
        </w:rPr>
        <w:t>[Ed. (JB): Add equation numbers when integrated.]</w:t>
      </w:r>
    </w:p>
    <w:p w14:paraId="53B64E66" w14:textId="77777777" w:rsidR="006A3543" w:rsidRPr="008973A3" w:rsidRDefault="006A3543" w:rsidP="006A3543">
      <w:pPr>
        <w:tabs>
          <w:tab w:val="left" w:pos="1350"/>
          <w:tab w:val="left" w:pos="2340"/>
          <w:tab w:val="center" w:pos="4849"/>
          <w:tab w:val="right" w:pos="9696"/>
        </w:tabs>
        <w:spacing w:before="193" w:after="240"/>
        <w:ind w:left="794"/>
        <w:jc w:val="left"/>
        <w:rPr>
          <w:noProof/>
          <w:szCs w:val="22"/>
        </w:rPr>
      </w:pPr>
      <w:r>
        <w:rPr>
          <w:noProof/>
          <w:szCs w:val="22"/>
        </w:rPr>
        <w:t>if( !pri_use_max_dimensions_flag ) {</w:t>
      </w:r>
      <w:r>
        <w:rPr>
          <w:noProof/>
          <w:szCs w:val="22"/>
        </w:rPr>
        <w:br/>
      </w:r>
      <w:r>
        <w:rPr>
          <w:noProof/>
          <w:szCs w:val="22"/>
        </w:rPr>
        <w:tab/>
      </w:r>
      <w:r w:rsidRPr="008973A3">
        <w:rPr>
          <w:noProof/>
          <w:szCs w:val="22"/>
        </w:rPr>
        <w:t>priRegionTopLeftX[ i ] =</w:t>
      </w:r>
      <w:r w:rsidRPr="008973A3">
        <w:rPr>
          <w:noProof/>
          <w:szCs w:val="22"/>
        </w:rPr>
        <w:tab/>
        <w:t xml:space="preserve"> pri_region_top_left_in_units_x[ i ] * </w:t>
      </w:r>
      <w:proofErr w:type="spellStart"/>
      <w:r>
        <w:rPr>
          <w:rFonts w:eastAsia="Malgun Gothic"/>
          <w:szCs w:val="22"/>
          <w:lang w:val="en-GB"/>
        </w:rPr>
        <w:t>priUnitSize</w:t>
      </w:r>
      <w:proofErr w:type="spellEnd"/>
      <w:r w:rsidRPr="008973A3">
        <w:rPr>
          <w:noProof/>
          <w:szCs w:val="22"/>
        </w:rPr>
        <w:br/>
      </w:r>
      <w:r>
        <w:rPr>
          <w:noProof/>
          <w:szCs w:val="22"/>
        </w:rPr>
        <w:tab/>
      </w:r>
      <w:r w:rsidRPr="008973A3">
        <w:rPr>
          <w:noProof/>
          <w:szCs w:val="22"/>
        </w:rPr>
        <w:t>priRegionTopLeftY[ i ] =</w:t>
      </w:r>
      <w:r w:rsidRPr="008973A3">
        <w:rPr>
          <w:noProof/>
          <w:szCs w:val="22"/>
        </w:rPr>
        <w:tab/>
        <w:t xml:space="preserve"> pri_region_top_left_in_units_y[ i ] * </w:t>
      </w:r>
      <w:proofErr w:type="spellStart"/>
      <w:r>
        <w:rPr>
          <w:rFonts w:eastAsia="Malgun Gothic"/>
          <w:szCs w:val="22"/>
          <w:lang w:val="en-GB"/>
        </w:rPr>
        <w:t>priUnitSize</w:t>
      </w:r>
      <w:proofErr w:type="spellEnd"/>
      <w:r>
        <w:rPr>
          <w:noProof/>
          <w:szCs w:val="22"/>
        </w:rPr>
        <w:br/>
        <w:t>} else {</w:t>
      </w:r>
      <w:r>
        <w:rPr>
          <w:noProof/>
          <w:szCs w:val="22"/>
        </w:rPr>
        <w:br/>
      </w:r>
      <w:r>
        <w:rPr>
          <w:noProof/>
          <w:szCs w:val="22"/>
        </w:rPr>
        <w:tab/>
      </w:r>
      <w:r w:rsidRPr="008973A3">
        <w:rPr>
          <w:noProof/>
          <w:szCs w:val="22"/>
        </w:rPr>
        <w:t>priRegionTopLeftX[ i ] =</w:t>
      </w:r>
      <w:r w:rsidRPr="008973A3">
        <w:rPr>
          <w:noProof/>
          <w:szCs w:val="22"/>
        </w:rPr>
        <w:tab/>
      </w:r>
      <w:r>
        <w:rPr>
          <w:noProof/>
          <w:szCs w:val="22"/>
        </w:rPr>
        <w:t>(</w:t>
      </w:r>
      <w:r w:rsidRPr="008973A3">
        <w:rPr>
          <w:noProof/>
          <w:szCs w:val="22"/>
        </w:rPr>
        <w:t xml:space="preserve"> pri_region_top_left_in_units_x[ i ] * </w:t>
      </w:r>
      <w:proofErr w:type="spellStart"/>
      <w:r>
        <w:rPr>
          <w:rFonts w:eastAsia="Malgun Gothic"/>
          <w:szCs w:val="22"/>
          <w:lang w:val="en-GB"/>
        </w:rPr>
        <w:t>priUnitSize</w:t>
      </w:r>
      <w:proofErr w:type="spellEnd"/>
      <w:r>
        <w:rPr>
          <w:rFonts w:eastAsia="Malgun Gothic"/>
          <w:szCs w:val="22"/>
          <w:lang w:val="en-GB"/>
        </w:rPr>
        <w:t xml:space="preserve"> * </w:t>
      </w:r>
      <w:r>
        <w:rPr>
          <w:rFonts w:eastAsia="Malgun Gothic"/>
          <w:szCs w:val="22"/>
          <w:lang w:val="en-GB"/>
        </w:rPr>
        <w:br/>
      </w:r>
      <w:r>
        <w:rPr>
          <w:rFonts w:eastAsia="Malgun Gothic"/>
          <w:szCs w:val="22"/>
          <w:lang w:val="en-GB"/>
        </w:rPr>
        <w:tab/>
      </w:r>
      <w:r>
        <w:rPr>
          <w:rFonts w:eastAsia="Malgun Gothic"/>
          <w:szCs w:val="22"/>
          <w:lang w:val="en-GB"/>
        </w:rPr>
        <w:tab/>
      </w:r>
      <w:r>
        <w:rPr>
          <w:rFonts w:eastAsia="Malgun Gothic"/>
          <w:szCs w:val="22"/>
          <w:lang w:val="en-GB"/>
        </w:rPr>
        <w:tab/>
      </w:r>
      <w:proofErr w:type="spellStart"/>
      <w:r>
        <w:rPr>
          <w:rFonts w:eastAsia="Malgun Gothic"/>
          <w:szCs w:val="22"/>
          <w:lang w:val="en-GB"/>
        </w:rPr>
        <w:t>PicWidthInLumaSamples</w:t>
      </w:r>
      <w:proofErr w:type="spellEnd"/>
      <w:r>
        <w:rPr>
          <w:rFonts w:eastAsia="Malgun Gothic"/>
          <w:szCs w:val="22"/>
          <w:lang w:val="en-GB"/>
        </w:rPr>
        <w:t xml:space="preserve"> + </w:t>
      </w:r>
      <w:proofErr w:type="spellStart"/>
      <w:r>
        <w:rPr>
          <w:rFonts w:eastAsia="Malgun Gothic"/>
          <w:szCs w:val="22"/>
          <w:lang w:val="en-GB"/>
        </w:rPr>
        <w:t>MaxPicWidth</w:t>
      </w:r>
      <w:proofErr w:type="spellEnd"/>
      <w:r>
        <w:rPr>
          <w:rFonts w:eastAsia="Malgun Gothic"/>
          <w:szCs w:val="22"/>
          <w:lang w:val="en-GB"/>
        </w:rPr>
        <w:t xml:space="preserve"> /2 ) / </w:t>
      </w:r>
      <w:proofErr w:type="spellStart"/>
      <w:r>
        <w:rPr>
          <w:rFonts w:eastAsia="Malgun Gothic"/>
          <w:szCs w:val="22"/>
          <w:lang w:val="en-GB"/>
        </w:rPr>
        <w:t>MaxWidth</w:t>
      </w:r>
      <w:proofErr w:type="spellEnd"/>
      <w:r>
        <w:rPr>
          <w:noProof/>
          <w:szCs w:val="22"/>
        </w:rPr>
        <w:br/>
      </w:r>
      <w:r>
        <w:rPr>
          <w:noProof/>
          <w:szCs w:val="22"/>
        </w:rPr>
        <w:tab/>
      </w:r>
      <w:r w:rsidRPr="008973A3">
        <w:rPr>
          <w:noProof/>
          <w:szCs w:val="22"/>
        </w:rPr>
        <w:t>priRegionTopLeftY[ i ] =</w:t>
      </w:r>
      <w:r w:rsidRPr="008973A3">
        <w:rPr>
          <w:noProof/>
          <w:szCs w:val="22"/>
        </w:rPr>
        <w:tab/>
      </w:r>
      <w:r>
        <w:rPr>
          <w:noProof/>
          <w:szCs w:val="22"/>
        </w:rPr>
        <w:t>(</w:t>
      </w:r>
      <w:r w:rsidRPr="008973A3">
        <w:rPr>
          <w:noProof/>
          <w:szCs w:val="22"/>
        </w:rPr>
        <w:t xml:space="preserve"> pri_region_top_left_in_units_y[ i ] * </w:t>
      </w:r>
      <w:proofErr w:type="spellStart"/>
      <w:r>
        <w:rPr>
          <w:rFonts w:eastAsia="Malgun Gothic"/>
          <w:szCs w:val="22"/>
          <w:lang w:val="en-GB"/>
        </w:rPr>
        <w:t>priUnitSize</w:t>
      </w:r>
      <w:proofErr w:type="spellEnd"/>
      <w:r>
        <w:rPr>
          <w:rFonts w:eastAsia="Malgun Gothic"/>
          <w:szCs w:val="22"/>
          <w:lang w:val="en-GB"/>
        </w:rPr>
        <w:t xml:space="preserve">* </w:t>
      </w:r>
      <w:r>
        <w:rPr>
          <w:rFonts w:eastAsia="Malgun Gothic"/>
          <w:szCs w:val="22"/>
          <w:lang w:val="en-GB"/>
        </w:rPr>
        <w:br/>
      </w:r>
      <w:r>
        <w:rPr>
          <w:rFonts w:eastAsia="Malgun Gothic"/>
          <w:szCs w:val="22"/>
          <w:lang w:val="en-GB"/>
        </w:rPr>
        <w:tab/>
      </w:r>
      <w:r>
        <w:rPr>
          <w:rFonts w:eastAsia="Malgun Gothic"/>
          <w:szCs w:val="22"/>
          <w:lang w:val="en-GB"/>
        </w:rPr>
        <w:tab/>
      </w:r>
      <w:r>
        <w:rPr>
          <w:rFonts w:eastAsia="Malgun Gothic"/>
          <w:szCs w:val="22"/>
          <w:lang w:val="en-GB"/>
        </w:rPr>
        <w:tab/>
      </w:r>
      <w:proofErr w:type="spellStart"/>
      <w:r>
        <w:rPr>
          <w:rFonts w:eastAsia="Malgun Gothic"/>
          <w:szCs w:val="22"/>
          <w:lang w:val="en-GB"/>
        </w:rPr>
        <w:t>PicHeightInLumaSamples</w:t>
      </w:r>
      <w:proofErr w:type="spellEnd"/>
      <w:r>
        <w:rPr>
          <w:rFonts w:eastAsia="Malgun Gothic"/>
          <w:szCs w:val="22"/>
          <w:lang w:val="en-GB"/>
        </w:rPr>
        <w:t xml:space="preserve"> + </w:t>
      </w:r>
      <w:proofErr w:type="spellStart"/>
      <w:r>
        <w:rPr>
          <w:rFonts w:eastAsia="Malgun Gothic"/>
          <w:szCs w:val="22"/>
          <w:lang w:val="en-GB"/>
        </w:rPr>
        <w:t>MaxPicHeight</w:t>
      </w:r>
      <w:proofErr w:type="spellEnd"/>
      <w:r>
        <w:rPr>
          <w:rFonts w:eastAsia="Malgun Gothic"/>
          <w:szCs w:val="22"/>
          <w:lang w:val="en-GB"/>
        </w:rPr>
        <w:t xml:space="preserve"> /2 ) / </w:t>
      </w:r>
      <w:proofErr w:type="spellStart"/>
      <w:r>
        <w:rPr>
          <w:rFonts w:eastAsia="Malgun Gothic"/>
          <w:szCs w:val="22"/>
          <w:lang w:val="en-GB"/>
        </w:rPr>
        <w:t>MaxHeight</w:t>
      </w:r>
      <w:proofErr w:type="spellEnd"/>
      <w:r w:rsidRPr="008973A3">
        <w:rPr>
          <w:noProof/>
          <w:szCs w:val="22"/>
        </w:rPr>
        <w:br/>
      </w:r>
      <w:r>
        <w:rPr>
          <w:noProof/>
          <w:szCs w:val="22"/>
        </w:rPr>
        <w:t>}</w:t>
      </w:r>
    </w:p>
    <w:p w14:paraId="13EA88C8" w14:textId="77777777" w:rsidR="006A3543" w:rsidRDefault="006A3543" w:rsidP="006A3543">
      <w:pPr>
        <w:rPr>
          <w:rFonts w:eastAsia="Malgun Gothic"/>
          <w:lang w:val="en-GB"/>
        </w:rPr>
      </w:pPr>
      <w:r w:rsidRPr="5292FEF5">
        <w:rPr>
          <w:rFonts w:eastAsia="Malgun Gothic"/>
          <w:b/>
          <w:bCs/>
          <w:lang w:val="en-GB"/>
        </w:rPr>
        <w:t>pri_region_width_in_units_minus1</w:t>
      </w:r>
      <w:r w:rsidRPr="5292FEF5">
        <w:rPr>
          <w:rFonts w:eastAsia="Malgun Gothic"/>
          <w:lang w:val="en-GB"/>
        </w:rPr>
        <w:t>[ </w:t>
      </w:r>
      <w:proofErr w:type="spellStart"/>
      <w:r w:rsidRPr="5292FEF5">
        <w:rPr>
          <w:rFonts w:eastAsia="Malgun Gothic"/>
          <w:lang w:val="en-GB"/>
        </w:rPr>
        <w:t>i</w:t>
      </w:r>
      <w:proofErr w:type="spellEnd"/>
      <w:r w:rsidRPr="5292FEF5">
        <w:rPr>
          <w:rFonts w:eastAsia="Malgun Gothic"/>
          <w:lang w:val="en-GB"/>
        </w:rPr>
        <w:t xml:space="preserve"> ] plus 1 and </w:t>
      </w:r>
      <w:r w:rsidRPr="5292FEF5">
        <w:rPr>
          <w:rFonts w:eastAsia="Malgun Gothic"/>
          <w:b/>
          <w:bCs/>
          <w:lang w:val="en-GB"/>
        </w:rPr>
        <w:t>pri_region_height_in_units_minsu1</w:t>
      </w:r>
      <w:r w:rsidRPr="5292FEF5">
        <w:rPr>
          <w:rFonts w:eastAsia="Malgun Gothic"/>
          <w:lang w:val="en-GB"/>
        </w:rPr>
        <w:t>[ </w:t>
      </w:r>
      <w:proofErr w:type="spellStart"/>
      <w:r w:rsidRPr="5292FEF5">
        <w:rPr>
          <w:rFonts w:eastAsia="Malgun Gothic"/>
          <w:lang w:val="en-GB"/>
        </w:rPr>
        <w:t>i</w:t>
      </w:r>
      <w:proofErr w:type="spellEnd"/>
      <w:r w:rsidRPr="5292FEF5">
        <w:rPr>
          <w:rFonts w:eastAsia="Malgun Gothic"/>
          <w:lang w:val="en-GB"/>
        </w:rPr>
        <w:t xml:space="preserve"> ] plus 1 specify the </w:t>
      </w:r>
      <w:r w:rsidRPr="5292FEF5">
        <w:rPr>
          <w:noProof/>
        </w:rPr>
        <w:t xml:space="preserve">horizontal and vertical positions, respectively, of the width and height of the i-th region in units. The length of the syntax elements are </w:t>
      </w:r>
      <w:r w:rsidRPr="5292FEF5">
        <w:rPr>
          <w:rFonts w:eastAsia="Malgun Gothic"/>
          <w:lang w:val="en-GB"/>
        </w:rPr>
        <w:t>pri_region_size_len_minus1 + 1.</w:t>
      </w:r>
    </w:p>
    <w:p w14:paraId="278E1F73" w14:textId="77777777" w:rsidR="006A3543" w:rsidRDefault="006A3543" w:rsidP="006A3543">
      <w:pPr>
        <w:rPr>
          <w:szCs w:val="22"/>
          <w:lang w:val="en-CA"/>
        </w:rPr>
      </w:pPr>
      <w:r w:rsidRPr="008973A3">
        <w:rPr>
          <w:szCs w:val="22"/>
          <w:lang w:val="en-CA"/>
        </w:rPr>
        <w:t xml:space="preserve">The variables </w:t>
      </w:r>
      <w:proofErr w:type="spellStart"/>
      <w:r w:rsidRPr="008973A3">
        <w:rPr>
          <w:szCs w:val="22"/>
          <w:lang w:val="en-CA"/>
        </w:rPr>
        <w:t>priRegionWidth</w:t>
      </w:r>
      <w:proofErr w:type="spellEnd"/>
      <w:r w:rsidRPr="008973A3">
        <w:rPr>
          <w:szCs w:val="22"/>
          <w:lang w:val="en-CA"/>
        </w:rPr>
        <w:t>[ </w:t>
      </w:r>
      <w:proofErr w:type="spellStart"/>
      <w:r w:rsidRPr="008973A3">
        <w:rPr>
          <w:szCs w:val="22"/>
          <w:lang w:val="en-CA"/>
        </w:rPr>
        <w:t>i</w:t>
      </w:r>
      <w:proofErr w:type="spellEnd"/>
      <w:r w:rsidRPr="008973A3">
        <w:rPr>
          <w:szCs w:val="22"/>
          <w:lang w:val="en-CA"/>
        </w:rPr>
        <w:t xml:space="preserve"> ] and </w:t>
      </w:r>
      <w:proofErr w:type="spellStart"/>
      <w:r w:rsidRPr="008973A3">
        <w:rPr>
          <w:szCs w:val="22"/>
          <w:lang w:val="en-CA"/>
        </w:rPr>
        <w:t>priRegionHeight</w:t>
      </w:r>
      <w:proofErr w:type="spellEnd"/>
      <w:r w:rsidRPr="008973A3">
        <w:rPr>
          <w:szCs w:val="22"/>
          <w:lang w:val="en-CA"/>
        </w:rPr>
        <w:t>[ </w:t>
      </w:r>
      <w:proofErr w:type="spellStart"/>
      <w:r w:rsidRPr="008973A3">
        <w:rPr>
          <w:szCs w:val="22"/>
          <w:lang w:val="en-CA"/>
        </w:rPr>
        <w:t>i</w:t>
      </w:r>
      <w:proofErr w:type="spellEnd"/>
      <w:r w:rsidRPr="008973A3">
        <w:rPr>
          <w:szCs w:val="22"/>
          <w:lang w:val="en-CA"/>
        </w:rPr>
        <w:t xml:space="preserve"> ], representing the width and height, respectively, in luma samples of the </w:t>
      </w:r>
      <w:proofErr w:type="spellStart"/>
      <w:r>
        <w:rPr>
          <w:szCs w:val="22"/>
          <w:lang w:val="en-CA"/>
        </w:rPr>
        <w:t>i-th</w:t>
      </w:r>
      <w:proofErr w:type="spellEnd"/>
      <w:r>
        <w:rPr>
          <w:szCs w:val="22"/>
          <w:lang w:val="en-CA"/>
        </w:rPr>
        <w:t xml:space="preserve"> </w:t>
      </w:r>
      <w:r w:rsidRPr="008973A3">
        <w:rPr>
          <w:szCs w:val="22"/>
          <w:lang w:val="en-CA"/>
        </w:rPr>
        <w:t xml:space="preserve">region in the </w:t>
      </w:r>
      <w:r>
        <w:rPr>
          <w:szCs w:val="22"/>
          <w:lang w:val="en-CA"/>
        </w:rPr>
        <w:t xml:space="preserve">cropped </w:t>
      </w:r>
      <w:r w:rsidRPr="008973A3">
        <w:rPr>
          <w:szCs w:val="22"/>
          <w:lang w:val="en-CA"/>
        </w:rPr>
        <w:t>decoded picture are derived as follows:</w:t>
      </w:r>
    </w:p>
    <w:p w14:paraId="12593A80" w14:textId="77777777" w:rsidR="006A3543" w:rsidRDefault="006A3543" w:rsidP="006A3543">
      <w:pPr>
        <w:tabs>
          <w:tab w:val="left" w:pos="1350"/>
          <w:tab w:val="left" w:pos="2340"/>
          <w:tab w:val="center" w:pos="4849"/>
          <w:tab w:val="right" w:pos="9696"/>
        </w:tabs>
        <w:spacing w:before="193" w:after="240"/>
        <w:ind w:left="794"/>
        <w:jc w:val="left"/>
        <w:rPr>
          <w:rFonts w:eastAsia="Malgun Gothic"/>
          <w:szCs w:val="22"/>
          <w:lang w:val="en-GB"/>
        </w:rPr>
      </w:pPr>
      <w:r>
        <w:rPr>
          <w:noProof/>
          <w:szCs w:val="22"/>
        </w:rPr>
        <w:lastRenderedPageBreak/>
        <w:t>if( !pri_use_max_dimensions_flag ) {</w:t>
      </w:r>
      <w:r>
        <w:rPr>
          <w:szCs w:val="22"/>
          <w:lang w:val="en-CA"/>
        </w:rPr>
        <w:br/>
      </w:r>
      <w:r>
        <w:rPr>
          <w:noProof/>
          <w:szCs w:val="22"/>
        </w:rPr>
        <w:tab/>
      </w:r>
      <w:r w:rsidRPr="008973A3">
        <w:rPr>
          <w:noProof/>
          <w:szCs w:val="22"/>
        </w:rPr>
        <w:t>priRegionWidth[ i ] =</w:t>
      </w:r>
      <w:r w:rsidRPr="008973A3">
        <w:rPr>
          <w:noProof/>
          <w:szCs w:val="22"/>
        </w:rPr>
        <w:tab/>
        <w:t xml:space="preserve"> ( pri_region_width_in_units_minus1 [ i ] + 1) </w:t>
      </w:r>
      <w:r>
        <w:rPr>
          <w:noProof/>
          <w:szCs w:val="22"/>
        </w:rPr>
        <w:t xml:space="preserve">* </w:t>
      </w:r>
      <w:proofErr w:type="spellStart"/>
      <w:r>
        <w:rPr>
          <w:rFonts w:eastAsia="Malgun Gothic"/>
          <w:szCs w:val="22"/>
          <w:lang w:val="en-GB"/>
        </w:rPr>
        <w:t>priUnitSize</w:t>
      </w:r>
      <w:proofErr w:type="spellEnd"/>
      <w:r w:rsidRPr="008973A3" w:rsidDel="00DA556F">
        <w:rPr>
          <w:noProof/>
          <w:szCs w:val="22"/>
        </w:rPr>
        <w:t xml:space="preserve"> </w:t>
      </w:r>
      <w:r>
        <w:rPr>
          <w:noProof/>
          <w:szCs w:val="22"/>
        </w:rPr>
        <w:br/>
      </w:r>
      <w:r>
        <w:rPr>
          <w:noProof/>
          <w:szCs w:val="22"/>
        </w:rPr>
        <w:tab/>
      </w:r>
      <w:r w:rsidRPr="008973A3">
        <w:rPr>
          <w:noProof/>
          <w:szCs w:val="22"/>
        </w:rPr>
        <w:t>priRegionHeight[ i ] =</w:t>
      </w:r>
      <w:r w:rsidRPr="008973A3">
        <w:rPr>
          <w:noProof/>
          <w:szCs w:val="22"/>
        </w:rPr>
        <w:tab/>
        <w:t xml:space="preserve"> ( pri_region_height_in_units_minus1 [ i ] + 1) * </w:t>
      </w:r>
      <w:proofErr w:type="spellStart"/>
      <w:r>
        <w:rPr>
          <w:rFonts w:eastAsia="Malgun Gothic"/>
          <w:szCs w:val="22"/>
          <w:lang w:val="en-GB"/>
        </w:rPr>
        <w:t>priUnitSize</w:t>
      </w:r>
      <w:proofErr w:type="spellEnd"/>
      <w:r w:rsidRPr="008973A3" w:rsidDel="00DA556F">
        <w:rPr>
          <w:noProof/>
          <w:szCs w:val="22"/>
        </w:rPr>
        <w:t xml:space="preserve"> </w:t>
      </w:r>
      <w:r>
        <w:rPr>
          <w:noProof/>
          <w:szCs w:val="22"/>
        </w:rPr>
        <w:br/>
        <w:t>} else {</w:t>
      </w:r>
      <w:r>
        <w:rPr>
          <w:noProof/>
          <w:szCs w:val="22"/>
        </w:rPr>
        <w:br/>
      </w:r>
      <w:r>
        <w:rPr>
          <w:noProof/>
          <w:szCs w:val="22"/>
        </w:rPr>
        <w:tab/>
      </w:r>
      <w:r w:rsidRPr="008973A3">
        <w:rPr>
          <w:noProof/>
          <w:szCs w:val="22"/>
        </w:rPr>
        <w:t>priRegionWidth[ i ] =</w:t>
      </w:r>
      <w:r>
        <w:rPr>
          <w:noProof/>
          <w:szCs w:val="22"/>
        </w:rPr>
        <w:t xml:space="preserve"> </w:t>
      </w:r>
      <w:r w:rsidRPr="008973A3">
        <w:rPr>
          <w:noProof/>
          <w:szCs w:val="22"/>
        </w:rPr>
        <w:t xml:space="preserve"> </w:t>
      </w:r>
      <w:r>
        <w:rPr>
          <w:noProof/>
          <w:szCs w:val="22"/>
        </w:rPr>
        <w:t xml:space="preserve">( </w:t>
      </w:r>
      <w:r w:rsidRPr="008973A3">
        <w:rPr>
          <w:noProof/>
          <w:szCs w:val="22"/>
        </w:rPr>
        <w:t xml:space="preserve">( pri_region_width_in_units_minus1 [ i ] + 1) </w:t>
      </w:r>
      <w:r>
        <w:rPr>
          <w:noProof/>
          <w:szCs w:val="22"/>
        </w:rPr>
        <w:t xml:space="preserve">* </w:t>
      </w:r>
      <w:proofErr w:type="spellStart"/>
      <w:r>
        <w:rPr>
          <w:rFonts w:eastAsia="Malgun Gothic"/>
          <w:szCs w:val="22"/>
          <w:lang w:val="en-GB"/>
        </w:rPr>
        <w:t>priUnitSize</w:t>
      </w:r>
      <w:proofErr w:type="spellEnd"/>
      <w:r w:rsidRPr="008973A3" w:rsidDel="00DA556F">
        <w:rPr>
          <w:noProof/>
          <w:szCs w:val="22"/>
        </w:rPr>
        <w:t xml:space="preserve"> </w:t>
      </w:r>
      <w:r>
        <w:rPr>
          <w:rFonts w:eastAsia="Malgun Gothic"/>
          <w:szCs w:val="22"/>
          <w:lang w:val="en-GB"/>
        </w:rPr>
        <w:t>*</w:t>
      </w:r>
      <w:r>
        <w:rPr>
          <w:rFonts w:eastAsia="Malgun Gothic"/>
          <w:szCs w:val="22"/>
          <w:lang w:val="en-GB"/>
        </w:rPr>
        <w:br/>
      </w:r>
      <w:r>
        <w:rPr>
          <w:rFonts w:eastAsia="Malgun Gothic"/>
          <w:szCs w:val="22"/>
          <w:lang w:val="en-GB"/>
        </w:rPr>
        <w:tab/>
      </w:r>
      <w:r>
        <w:rPr>
          <w:rFonts w:eastAsia="Malgun Gothic"/>
          <w:szCs w:val="22"/>
          <w:lang w:val="en-GB"/>
        </w:rPr>
        <w:tab/>
      </w:r>
      <w:r>
        <w:rPr>
          <w:rFonts w:eastAsia="Malgun Gothic"/>
          <w:szCs w:val="22"/>
          <w:lang w:val="en-GB"/>
        </w:rPr>
        <w:tab/>
      </w:r>
      <w:proofErr w:type="spellStart"/>
      <w:r>
        <w:rPr>
          <w:rFonts w:eastAsia="Malgun Gothic"/>
          <w:szCs w:val="22"/>
          <w:lang w:val="en-GB"/>
        </w:rPr>
        <w:t>PicWidthInLumaSamples</w:t>
      </w:r>
      <w:proofErr w:type="spellEnd"/>
      <w:r>
        <w:rPr>
          <w:rFonts w:eastAsia="Malgun Gothic"/>
          <w:szCs w:val="22"/>
          <w:lang w:val="en-GB"/>
        </w:rPr>
        <w:t xml:space="preserve"> + </w:t>
      </w:r>
      <w:proofErr w:type="spellStart"/>
      <w:r>
        <w:rPr>
          <w:rFonts w:eastAsia="Malgun Gothic"/>
          <w:szCs w:val="22"/>
          <w:lang w:val="en-GB"/>
        </w:rPr>
        <w:t>MaxPicWidth</w:t>
      </w:r>
      <w:proofErr w:type="spellEnd"/>
      <w:r>
        <w:rPr>
          <w:rFonts w:eastAsia="Malgun Gothic"/>
          <w:szCs w:val="22"/>
          <w:lang w:val="en-GB"/>
        </w:rPr>
        <w:t xml:space="preserve">/2 ) / </w:t>
      </w:r>
      <w:proofErr w:type="spellStart"/>
      <w:r>
        <w:rPr>
          <w:rFonts w:eastAsia="Malgun Gothic"/>
          <w:szCs w:val="22"/>
          <w:lang w:val="en-GB"/>
        </w:rPr>
        <w:t>MaxWidth</w:t>
      </w:r>
      <w:proofErr w:type="spellEnd"/>
      <w:r>
        <w:rPr>
          <w:noProof/>
          <w:szCs w:val="22"/>
        </w:rPr>
        <w:br/>
      </w:r>
      <w:r>
        <w:rPr>
          <w:noProof/>
          <w:szCs w:val="22"/>
        </w:rPr>
        <w:tab/>
      </w:r>
      <w:r w:rsidRPr="008973A3">
        <w:rPr>
          <w:noProof/>
          <w:szCs w:val="22"/>
        </w:rPr>
        <w:t>priRegionHeight[ i ] =</w:t>
      </w:r>
      <w:r>
        <w:rPr>
          <w:noProof/>
          <w:szCs w:val="22"/>
        </w:rPr>
        <w:t xml:space="preserve"> ( </w:t>
      </w:r>
      <w:r w:rsidRPr="008973A3">
        <w:rPr>
          <w:noProof/>
          <w:szCs w:val="22"/>
        </w:rPr>
        <w:t xml:space="preserve">( pri_region_height_in_units_minus1 [ i ] + 1) * </w:t>
      </w:r>
      <w:proofErr w:type="spellStart"/>
      <w:r>
        <w:rPr>
          <w:rFonts w:eastAsia="Malgun Gothic"/>
          <w:szCs w:val="22"/>
          <w:lang w:val="en-GB"/>
        </w:rPr>
        <w:t>priUnitSize</w:t>
      </w:r>
      <w:proofErr w:type="spellEnd"/>
      <w:r w:rsidRPr="008973A3" w:rsidDel="00DA556F">
        <w:rPr>
          <w:noProof/>
          <w:szCs w:val="22"/>
        </w:rPr>
        <w:t xml:space="preserve"> </w:t>
      </w:r>
      <w:r>
        <w:rPr>
          <w:rFonts w:eastAsia="Malgun Gothic"/>
          <w:szCs w:val="22"/>
          <w:lang w:val="en-GB"/>
        </w:rPr>
        <w:t xml:space="preserve">* </w:t>
      </w:r>
      <w:r>
        <w:rPr>
          <w:rFonts w:eastAsia="Malgun Gothic"/>
          <w:szCs w:val="22"/>
          <w:lang w:val="en-GB"/>
        </w:rPr>
        <w:br/>
      </w:r>
      <w:r>
        <w:rPr>
          <w:rFonts w:eastAsia="Malgun Gothic"/>
          <w:szCs w:val="22"/>
          <w:lang w:val="en-GB"/>
        </w:rPr>
        <w:tab/>
      </w:r>
      <w:r>
        <w:rPr>
          <w:rFonts w:eastAsia="Malgun Gothic"/>
          <w:szCs w:val="22"/>
          <w:lang w:val="en-GB"/>
        </w:rPr>
        <w:tab/>
      </w:r>
      <w:r>
        <w:rPr>
          <w:rFonts w:eastAsia="Malgun Gothic"/>
          <w:szCs w:val="22"/>
          <w:lang w:val="en-GB"/>
        </w:rPr>
        <w:tab/>
      </w:r>
      <w:proofErr w:type="spellStart"/>
      <w:r>
        <w:rPr>
          <w:rFonts w:eastAsia="Malgun Gothic"/>
          <w:szCs w:val="22"/>
          <w:lang w:val="en-GB"/>
        </w:rPr>
        <w:t>PicHeightInLumaSamples</w:t>
      </w:r>
      <w:proofErr w:type="spellEnd"/>
      <w:r>
        <w:rPr>
          <w:rFonts w:eastAsia="Malgun Gothic"/>
          <w:szCs w:val="22"/>
          <w:lang w:val="en-GB"/>
        </w:rPr>
        <w:t xml:space="preserve"> + </w:t>
      </w:r>
      <w:proofErr w:type="spellStart"/>
      <w:r>
        <w:rPr>
          <w:rFonts w:eastAsia="Malgun Gothic"/>
          <w:szCs w:val="22"/>
          <w:lang w:val="en-GB"/>
        </w:rPr>
        <w:t>MaxPicHeight</w:t>
      </w:r>
      <w:proofErr w:type="spellEnd"/>
      <w:r>
        <w:rPr>
          <w:rFonts w:eastAsia="Malgun Gothic"/>
          <w:szCs w:val="22"/>
          <w:lang w:val="en-GB"/>
        </w:rPr>
        <w:t xml:space="preserve">/2 ) / </w:t>
      </w:r>
      <w:proofErr w:type="spellStart"/>
      <w:r>
        <w:rPr>
          <w:rFonts w:eastAsia="Malgun Gothic"/>
          <w:szCs w:val="22"/>
          <w:lang w:val="en-GB"/>
        </w:rPr>
        <w:t>MaxHeight</w:t>
      </w:r>
      <w:proofErr w:type="spellEnd"/>
      <w:r>
        <w:rPr>
          <w:rFonts w:eastAsia="Malgun Gothic"/>
          <w:szCs w:val="22"/>
          <w:lang w:val="en-GB"/>
        </w:rPr>
        <w:br/>
        <w:t>}</w:t>
      </w:r>
    </w:p>
    <w:p w14:paraId="0425EB10" w14:textId="77777777" w:rsidR="006A3543" w:rsidRPr="002B1FE1" w:rsidRDefault="006A3543" w:rsidP="006A3543">
      <w:pPr>
        <w:pStyle w:val="BodyText"/>
        <w:autoSpaceDE w:val="0"/>
        <w:autoSpaceDN w:val="0"/>
        <w:adjustRightInd w:val="0"/>
        <w:spacing w:before="136" w:after="0"/>
      </w:pPr>
      <w:r w:rsidRPr="002B1FE1">
        <w:rPr>
          <w:rFonts w:eastAsia="SimSun"/>
        </w:rPr>
        <w:t xml:space="preserve">The variables </w:t>
      </w:r>
      <w:proofErr w:type="spellStart"/>
      <w:r w:rsidRPr="002B1FE1">
        <w:t>SubWidthC</w:t>
      </w:r>
      <w:proofErr w:type="spellEnd"/>
      <w:r w:rsidRPr="002B1FE1">
        <w:t xml:space="preserve"> and </w:t>
      </w:r>
      <w:proofErr w:type="spellStart"/>
      <w:r w:rsidRPr="002B1FE1">
        <w:t>SubHeightC</w:t>
      </w:r>
      <w:proofErr w:type="spellEnd"/>
      <w:r w:rsidRPr="002B1FE1">
        <w:t xml:space="preserve"> are derived from </w:t>
      </w:r>
      <w:proofErr w:type="spellStart"/>
      <w:r w:rsidRPr="002B1FE1">
        <w:rPr>
          <w:rFonts w:eastAsia="SimSun"/>
        </w:rPr>
        <w:t>ChromaFormatIdc</w:t>
      </w:r>
      <w:proofErr w:type="spellEnd"/>
      <w:r w:rsidRPr="002B1FE1">
        <w:t xml:space="preserve"> as specified by </w:t>
      </w:r>
      <w:r w:rsidRPr="002B1FE1">
        <w:fldChar w:fldCharType="begin"/>
      </w:r>
      <w:r w:rsidRPr="002B1FE1">
        <w:instrText xml:space="preserve"> REF _Ref31189773 \h  \* MERGEFORMAT </w:instrText>
      </w:r>
      <w:r w:rsidRPr="002B1FE1">
        <w:fldChar w:fldCharType="separate"/>
      </w:r>
      <w:r w:rsidRPr="002B1FE1">
        <w:t>Table 2</w:t>
      </w:r>
      <w:r w:rsidRPr="002B1FE1">
        <w:fldChar w:fldCharType="end"/>
      </w:r>
      <w:r w:rsidRPr="002B1FE1">
        <w:t>.</w:t>
      </w:r>
    </w:p>
    <w:p w14:paraId="3DB77EE2" w14:textId="77777777" w:rsidR="006A3543" w:rsidRDefault="006A3543" w:rsidP="00D77D31">
      <w:pPr>
        <w:spacing w:after="240"/>
        <w:rPr>
          <w:noProof/>
          <w:szCs w:val="22"/>
        </w:rPr>
      </w:pPr>
      <w:r w:rsidRPr="002B1FE1">
        <w:rPr>
          <w:noProof/>
          <w:szCs w:val="22"/>
        </w:rPr>
        <w:t xml:space="preserve">It is a requirement of bitstream conformance that </w:t>
      </w:r>
      <w:r w:rsidRPr="008973A3">
        <w:rPr>
          <w:noProof/>
          <w:szCs w:val="22"/>
        </w:rPr>
        <w:t xml:space="preserve">priRegionWidth[ i ] </w:t>
      </w:r>
      <w:r w:rsidRPr="002B1FE1">
        <w:rPr>
          <w:noProof/>
          <w:szCs w:val="22"/>
        </w:rPr>
        <w:t>% SubWidthC shall be equal to 0</w:t>
      </w:r>
      <w:r>
        <w:rPr>
          <w:noProof/>
          <w:szCs w:val="22"/>
        </w:rPr>
        <w:t xml:space="preserve"> and </w:t>
      </w:r>
      <w:r w:rsidRPr="008973A3">
        <w:rPr>
          <w:noProof/>
          <w:szCs w:val="22"/>
        </w:rPr>
        <w:t>priRegion</w:t>
      </w:r>
      <w:r>
        <w:rPr>
          <w:noProof/>
          <w:szCs w:val="22"/>
        </w:rPr>
        <w:t>Height</w:t>
      </w:r>
      <w:r w:rsidRPr="008973A3">
        <w:rPr>
          <w:noProof/>
          <w:szCs w:val="22"/>
        </w:rPr>
        <w:t xml:space="preserve">[ i ] </w:t>
      </w:r>
      <w:r w:rsidRPr="002B1FE1">
        <w:rPr>
          <w:noProof/>
          <w:szCs w:val="22"/>
        </w:rPr>
        <w:t>% Sub</w:t>
      </w:r>
      <w:r>
        <w:rPr>
          <w:noProof/>
          <w:szCs w:val="22"/>
        </w:rPr>
        <w:t>Height</w:t>
      </w:r>
      <w:r w:rsidRPr="002B1FE1">
        <w:rPr>
          <w:noProof/>
          <w:szCs w:val="22"/>
        </w:rPr>
        <w:t>C shall be equal to 0</w:t>
      </w:r>
      <w:r>
        <w:rPr>
          <w:noProof/>
          <w:szCs w:val="22"/>
        </w:rPr>
        <w:t xml:space="preserve">. </w:t>
      </w:r>
    </w:p>
    <w:p w14:paraId="581B075A" w14:textId="77777777" w:rsidR="006A3543" w:rsidRDefault="006A3543" w:rsidP="006A3543">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Malgun Gothic"/>
          <w:szCs w:val="22"/>
          <w:lang w:val="en-GB"/>
        </w:rPr>
      </w:pPr>
      <w:proofErr w:type="spellStart"/>
      <w:r w:rsidRPr="008973A3">
        <w:rPr>
          <w:rFonts w:eastAsia="Malgun Gothic"/>
          <w:b/>
          <w:bCs/>
          <w:szCs w:val="22"/>
          <w:lang w:val="en-GB"/>
        </w:rPr>
        <w:t>pri_resampling_ratio_idx</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specifies the index of the resampling ratio used for the </w:t>
      </w:r>
      <w:proofErr w:type="spellStart"/>
      <w:r w:rsidRPr="008973A3">
        <w:rPr>
          <w:rFonts w:eastAsia="Malgun Gothic"/>
          <w:szCs w:val="22"/>
          <w:lang w:val="en-GB"/>
        </w:rPr>
        <w:t>i-th</w:t>
      </w:r>
      <w:proofErr w:type="spellEnd"/>
      <w:r w:rsidRPr="008973A3">
        <w:rPr>
          <w:rFonts w:eastAsia="Malgun Gothic"/>
          <w:szCs w:val="22"/>
          <w:lang w:val="en-GB"/>
        </w:rPr>
        <w:t xml:space="preserve"> region. The length of the syntax element is Ceil(</w:t>
      </w:r>
      <w:r w:rsidRPr="008973A3">
        <w:rPr>
          <w:rFonts w:eastAsia="Malgun Gothic"/>
          <w:szCs w:val="22"/>
        </w:rPr>
        <w:t> </w:t>
      </w:r>
      <w:r w:rsidRPr="008973A3">
        <w:rPr>
          <w:rFonts w:eastAsia="Malgun Gothic"/>
          <w:szCs w:val="22"/>
          <w:lang w:val="en-GB"/>
        </w:rPr>
        <w:t>Log2( pri_num_resampling_ratios</w:t>
      </w:r>
      <w:r>
        <w:rPr>
          <w:rFonts w:eastAsia="Malgun Gothic"/>
          <w:szCs w:val="22"/>
          <w:lang w:val="en-GB"/>
        </w:rPr>
        <w:t>_minus1 + 1</w:t>
      </w:r>
      <w:r w:rsidRPr="008973A3">
        <w:rPr>
          <w:rFonts w:eastAsia="Malgun Gothic"/>
          <w:szCs w:val="22"/>
          <w:lang w:val="en-GB"/>
        </w:rPr>
        <w:t> ) ).</w:t>
      </w:r>
    </w:p>
    <w:p w14:paraId="1FF5F6E4" w14:textId="77777777" w:rsidR="006A3543" w:rsidRDefault="006A3543" w:rsidP="006A3543">
      <w:pPr>
        <w:keepNext/>
        <w:keepLines/>
        <w:tabs>
          <w:tab w:val="left" w:pos="216"/>
          <w:tab w:val="left" w:pos="432"/>
          <w:tab w:val="left" w:pos="648"/>
          <w:tab w:val="left" w:pos="864"/>
          <w:tab w:val="left" w:pos="1296"/>
          <w:tab w:val="left" w:pos="1512"/>
          <w:tab w:val="left" w:pos="1728"/>
          <w:tab w:val="left" w:pos="1944"/>
        </w:tabs>
        <w:spacing w:before="20" w:after="40"/>
        <w:jc w:val="left"/>
        <w:rPr>
          <w:rFonts w:eastAsia="Malgun Gothic"/>
          <w:szCs w:val="22"/>
          <w:lang w:val="en-GB"/>
        </w:rPr>
      </w:pPr>
      <w:r>
        <w:rPr>
          <w:rFonts w:eastAsia="Malgun Gothic"/>
          <w:szCs w:val="22"/>
          <w:lang w:val="en-GB"/>
        </w:rPr>
        <w:t xml:space="preserve">The variables </w:t>
      </w:r>
      <w:r>
        <w:rPr>
          <w:noProof/>
          <w:szCs w:val="22"/>
        </w:rPr>
        <w:t>priResampleWidthNum[ i ], priResampleWidthDenom[ i ],</w:t>
      </w:r>
      <w:r w:rsidRPr="009048D8">
        <w:rPr>
          <w:noProof/>
          <w:szCs w:val="22"/>
        </w:rPr>
        <w:t xml:space="preserve"> </w:t>
      </w:r>
      <w:r>
        <w:rPr>
          <w:noProof/>
          <w:szCs w:val="22"/>
        </w:rPr>
        <w:t>priResampleHeightNum[ i ]  and  priResampleHeightDenom[ i ]  are derived as follows.</w:t>
      </w:r>
    </w:p>
    <w:p w14:paraId="3A0D5196" w14:textId="22C8E87B" w:rsidR="006A3543" w:rsidRDefault="006A3543" w:rsidP="002F605E">
      <w:pPr>
        <w:tabs>
          <w:tab w:val="left" w:pos="1350"/>
          <w:tab w:val="left" w:pos="2340"/>
          <w:tab w:val="center" w:pos="4849"/>
          <w:tab w:val="right" w:pos="9696"/>
        </w:tabs>
        <w:spacing w:before="193"/>
        <w:ind w:left="360"/>
        <w:jc w:val="left"/>
        <w:rPr>
          <w:noProof/>
          <w:szCs w:val="22"/>
        </w:rPr>
      </w:pPr>
      <w:r>
        <w:rPr>
          <w:noProof/>
          <w:szCs w:val="22"/>
        </w:rPr>
        <w:t xml:space="preserve">priResampleWidthNum[ i ] = </w:t>
      </w:r>
      <w:r w:rsidRPr="008973A3">
        <w:rPr>
          <w:noProof/>
          <w:szCs w:val="22"/>
        </w:rPr>
        <w:t>pri_resampling_width_</w:t>
      </w:r>
      <w:r>
        <w:rPr>
          <w:noProof/>
          <w:szCs w:val="22"/>
        </w:rPr>
        <w:t>num</w:t>
      </w:r>
      <w:r w:rsidRPr="008973A3">
        <w:rPr>
          <w:noProof/>
          <w:szCs w:val="22"/>
        </w:rPr>
        <w:t>_minus1</w:t>
      </w:r>
      <w:r>
        <w:rPr>
          <w:noProof/>
          <w:szCs w:val="22"/>
        </w:rPr>
        <w:t>[ pri_rsampling_ratio_idx[ i ]</w:t>
      </w:r>
      <w:r w:rsidRPr="008973A3">
        <w:rPr>
          <w:noProof/>
          <w:szCs w:val="22"/>
        </w:rPr>
        <w:t> </w:t>
      </w:r>
      <w:r>
        <w:rPr>
          <w:noProof/>
          <w:szCs w:val="22"/>
        </w:rPr>
        <w:t>] </w:t>
      </w:r>
      <w:r w:rsidRPr="008973A3">
        <w:rPr>
          <w:noProof/>
          <w:szCs w:val="22"/>
        </w:rPr>
        <w:t>+ 1 </w:t>
      </w:r>
    </w:p>
    <w:p w14:paraId="2BFFA948" w14:textId="6336393B" w:rsidR="006A3543" w:rsidRDefault="006A3543" w:rsidP="002F605E">
      <w:pPr>
        <w:tabs>
          <w:tab w:val="left" w:pos="1350"/>
          <w:tab w:val="left" w:pos="2340"/>
          <w:tab w:val="center" w:pos="4849"/>
          <w:tab w:val="right" w:pos="9696"/>
        </w:tabs>
        <w:ind w:left="360"/>
        <w:jc w:val="left"/>
        <w:rPr>
          <w:noProof/>
          <w:szCs w:val="22"/>
        </w:rPr>
      </w:pPr>
      <w:r>
        <w:rPr>
          <w:noProof/>
          <w:szCs w:val="22"/>
        </w:rPr>
        <w:t>priResampleWidthDenom[ i ] =</w:t>
      </w:r>
    </w:p>
    <w:p w14:paraId="0A0DF511" w14:textId="09C66EF5" w:rsidR="006A3543" w:rsidRDefault="006A3543" w:rsidP="002F605E">
      <w:pPr>
        <w:tabs>
          <w:tab w:val="left" w:pos="1350"/>
          <w:tab w:val="left" w:pos="2340"/>
          <w:tab w:val="center" w:pos="4849"/>
          <w:tab w:val="right" w:pos="9696"/>
        </w:tabs>
        <w:spacing w:before="0"/>
        <w:ind w:left="360"/>
        <w:jc w:val="left"/>
        <w:rPr>
          <w:noProof/>
          <w:szCs w:val="22"/>
        </w:rPr>
      </w:pPr>
      <w:r>
        <w:rPr>
          <w:noProof/>
          <w:szCs w:val="22"/>
        </w:rPr>
        <w:tab/>
      </w:r>
      <w:r w:rsidR="002F605E">
        <w:rPr>
          <w:noProof/>
          <w:szCs w:val="22"/>
        </w:rPr>
        <w:tab/>
      </w:r>
      <w:r>
        <w:rPr>
          <w:noProof/>
          <w:szCs w:val="22"/>
        </w:rPr>
        <w:t xml:space="preserve"> </w:t>
      </w:r>
      <w:r w:rsidRPr="008973A3">
        <w:rPr>
          <w:noProof/>
          <w:szCs w:val="22"/>
        </w:rPr>
        <w:t>pri_resampling_width_denom_minus1</w:t>
      </w:r>
      <w:r>
        <w:rPr>
          <w:noProof/>
          <w:szCs w:val="22"/>
        </w:rPr>
        <w:t>[ pri_rsampling_ratio_idx[ i ]</w:t>
      </w:r>
      <w:r w:rsidRPr="008973A3">
        <w:rPr>
          <w:noProof/>
          <w:szCs w:val="22"/>
        </w:rPr>
        <w:t> </w:t>
      </w:r>
      <w:r>
        <w:rPr>
          <w:noProof/>
          <w:szCs w:val="22"/>
        </w:rPr>
        <w:t>] </w:t>
      </w:r>
      <w:r w:rsidRPr="008973A3">
        <w:rPr>
          <w:noProof/>
          <w:szCs w:val="22"/>
        </w:rPr>
        <w:t>+ 1 </w:t>
      </w:r>
    </w:p>
    <w:p w14:paraId="547F52B5" w14:textId="2A103743" w:rsidR="006A3543" w:rsidRDefault="006A3543" w:rsidP="002F605E">
      <w:pPr>
        <w:tabs>
          <w:tab w:val="left" w:pos="1350"/>
          <w:tab w:val="left" w:pos="2340"/>
          <w:tab w:val="center" w:pos="4849"/>
          <w:tab w:val="right" w:pos="9696"/>
        </w:tabs>
        <w:ind w:left="360"/>
        <w:jc w:val="left"/>
        <w:rPr>
          <w:noProof/>
          <w:szCs w:val="22"/>
        </w:rPr>
      </w:pPr>
      <w:r>
        <w:rPr>
          <w:noProof/>
          <w:szCs w:val="22"/>
        </w:rPr>
        <w:t xml:space="preserve">priResampleHeightNum[ i ] = </w:t>
      </w:r>
    </w:p>
    <w:p w14:paraId="3394D92C" w14:textId="608DE7D0" w:rsidR="006A3543" w:rsidRDefault="006A3543" w:rsidP="002F605E">
      <w:pPr>
        <w:tabs>
          <w:tab w:val="left" w:pos="1350"/>
          <w:tab w:val="left" w:pos="2340"/>
          <w:tab w:val="center" w:pos="4849"/>
          <w:tab w:val="right" w:pos="9696"/>
        </w:tabs>
        <w:spacing w:before="0"/>
        <w:ind w:left="360"/>
        <w:jc w:val="left"/>
        <w:rPr>
          <w:noProof/>
          <w:szCs w:val="22"/>
        </w:rPr>
      </w:pPr>
      <w:r>
        <w:rPr>
          <w:noProof/>
          <w:szCs w:val="22"/>
        </w:rPr>
        <w:tab/>
      </w:r>
      <w:r w:rsidRPr="008973A3">
        <w:rPr>
          <w:noProof/>
          <w:szCs w:val="22"/>
        </w:rPr>
        <w:t>pri_resampling_</w:t>
      </w:r>
      <w:r>
        <w:rPr>
          <w:noProof/>
          <w:szCs w:val="22"/>
        </w:rPr>
        <w:t>height</w:t>
      </w:r>
      <w:r w:rsidRPr="008973A3">
        <w:rPr>
          <w:noProof/>
          <w:szCs w:val="22"/>
        </w:rPr>
        <w:t>_</w:t>
      </w:r>
      <w:r>
        <w:rPr>
          <w:noProof/>
          <w:szCs w:val="22"/>
        </w:rPr>
        <w:t>num</w:t>
      </w:r>
      <w:r w:rsidRPr="008973A3">
        <w:rPr>
          <w:noProof/>
          <w:szCs w:val="22"/>
        </w:rPr>
        <w:t>_minus1</w:t>
      </w:r>
      <w:r>
        <w:rPr>
          <w:noProof/>
          <w:szCs w:val="22"/>
        </w:rPr>
        <w:t>[ pri_rsampling_ratio_idx[ i ]</w:t>
      </w:r>
      <w:r w:rsidRPr="008973A3">
        <w:rPr>
          <w:noProof/>
          <w:szCs w:val="22"/>
        </w:rPr>
        <w:t> </w:t>
      </w:r>
      <w:r>
        <w:rPr>
          <w:noProof/>
          <w:szCs w:val="22"/>
        </w:rPr>
        <w:t>] </w:t>
      </w:r>
      <w:r w:rsidRPr="008973A3">
        <w:rPr>
          <w:noProof/>
          <w:szCs w:val="22"/>
        </w:rPr>
        <w:t>+ 1 </w:t>
      </w:r>
    </w:p>
    <w:p w14:paraId="705C4AA4" w14:textId="5637FA4B" w:rsidR="006A3543" w:rsidRDefault="006A3543" w:rsidP="002F605E">
      <w:pPr>
        <w:tabs>
          <w:tab w:val="left" w:pos="1350"/>
          <w:tab w:val="left" w:pos="2340"/>
          <w:tab w:val="center" w:pos="4849"/>
          <w:tab w:val="right" w:pos="9696"/>
        </w:tabs>
        <w:ind w:left="360"/>
        <w:jc w:val="left"/>
        <w:rPr>
          <w:noProof/>
          <w:szCs w:val="22"/>
        </w:rPr>
      </w:pPr>
      <w:r>
        <w:rPr>
          <w:noProof/>
          <w:szCs w:val="22"/>
        </w:rPr>
        <w:t>priResampleHeightDenom[ i ] =</w:t>
      </w:r>
    </w:p>
    <w:p w14:paraId="1FA877BB" w14:textId="0D636CEA" w:rsidR="006A3543" w:rsidRDefault="006A3543" w:rsidP="002F605E">
      <w:pPr>
        <w:tabs>
          <w:tab w:val="left" w:pos="1350"/>
          <w:tab w:val="left" w:pos="2340"/>
          <w:tab w:val="center" w:pos="4849"/>
          <w:tab w:val="right" w:pos="9696"/>
        </w:tabs>
        <w:spacing w:before="0"/>
        <w:ind w:left="360"/>
        <w:jc w:val="left"/>
        <w:rPr>
          <w:noProof/>
          <w:szCs w:val="22"/>
        </w:rPr>
      </w:pPr>
      <w:r>
        <w:rPr>
          <w:noProof/>
          <w:szCs w:val="22"/>
        </w:rPr>
        <w:tab/>
      </w:r>
      <w:r w:rsidR="002F605E">
        <w:rPr>
          <w:noProof/>
          <w:szCs w:val="22"/>
        </w:rPr>
        <w:tab/>
      </w:r>
      <w:r w:rsidR="002F605E">
        <w:rPr>
          <w:noProof/>
          <w:szCs w:val="22"/>
        </w:rPr>
        <w:tab/>
      </w:r>
      <w:r w:rsidRPr="008973A3">
        <w:rPr>
          <w:noProof/>
          <w:szCs w:val="22"/>
        </w:rPr>
        <w:t>pri_resampling_</w:t>
      </w:r>
      <w:r>
        <w:rPr>
          <w:noProof/>
          <w:szCs w:val="22"/>
        </w:rPr>
        <w:t>height</w:t>
      </w:r>
      <w:r w:rsidRPr="008973A3">
        <w:rPr>
          <w:noProof/>
          <w:szCs w:val="22"/>
        </w:rPr>
        <w:t>_denom_minus1</w:t>
      </w:r>
      <w:r>
        <w:rPr>
          <w:noProof/>
          <w:szCs w:val="22"/>
        </w:rPr>
        <w:t>[ pri_rsampling_ratio_idx[ i ]</w:t>
      </w:r>
      <w:r w:rsidRPr="008973A3">
        <w:rPr>
          <w:noProof/>
          <w:szCs w:val="22"/>
        </w:rPr>
        <w:t> </w:t>
      </w:r>
      <w:r>
        <w:rPr>
          <w:noProof/>
          <w:szCs w:val="22"/>
        </w:rPr>
        <w:t>] </w:t>
      </w:r>
      <w:r w:rsidRPr="008973A3">
        <w:rPr>
          <w:noProof/>
          <w:szCs w:val="22"/>
        </w:rPr>
        <w:t>+ 1 </w:t>
      </w:r>
    </w:p>
    <w:p w14:paraId="0B6F4FF0" w14:textId="5C203F1F" w:rsidR="006A3543" w:rsidRDefault="006A3543" w:rsidP="006A3543">
      <w:pPr>
        <w:tabs>
          <w:tab w:val="left" w:pos="1350"/>
          <w:tab w:val="left" w:pos="2340"/>
          <w:tab w:val="center" w:pos="4849"/>
          <w:tab w:val="right" w:pos="9696"/>
        </w:tabs>
        <w:spacing w:before="193" w:after="240"/>
        <w:jc w:val="left"/>
        <w:rPr>
          <w:rFonts w:eastAsia="Malgun Gothic"/>
          <w:szCs w:val="22"/>
          <w:lang w:val="en-GB"/>
        </w:rPr>
      </w:pPr>
      <w:proofErr w:type="spellStart"/>
      <w:r w:rsidRPr="008973A3">
        <w:rPr>
          <w:rFonts w:eastAsia="Malgun Gothic"/>
          <w:b/>
          <w:bCs/>
          <w:szCs w:val="22"/>
          <w:lang w:val="en-GB"/>
        </w:rPr>
        <w:t>pri_target_region_top_left_x</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and </w:t>
      </w:r>
      <w:proofErr w:type="spellStart"/>
      <w:r w:rsidRPr="008973A3">
        <w:rPr>
          <w:rFonts w:eastAsia="Malgun Gothic"/>
          <w:b/>
          <w:bCs/>
          <w:szCs w:val="22"/>
          <w:lang w:val="en-GB"/>
        </w:rPr>
        <w:t>pri_target_region_top_left_y</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w:t>
      </w:r>
      <w:r>
        <w:rPr>
          <w:rFonts w:eastAsia="Malgun Gothic"/>
          <w:szCs w:val="22"/>
          <w:lang w:val="en-GB"/>
        </w:rPr>
        <w:t>, when present,</w:t>
      </w:r>
      <w:r w:rsidRPr="008973A3">
        <w:rPr>
          <w:rFonts w:eastAsia="Malgun Gothic"/>
          <w:szCs w:val="22"/>
          <w:lang w:val="en-GB"/>
        </w:rPr>
        <w:t xml:space="preserve"> indicate the horizontal and vertical positions, respectively, of the top left sample position in luma samples of the </w:t>
      </w:r>
      <w:proofErr w:type="spellStart"/>
      <w:r w:rsidRPr="008973A3">
        <w:rPr>
          <w:rFonts w:eastAsia="Malgun Gothic"/>
          <w:szCs w:val="22"/>
          <w:lang w:val="en-GB"/>
        </w:rPr>
        <w:t>i-th</w:t>
      </w:r>
      <w:proofErr w:type="spellEnd"/>
      <w:r w:rsidRPr="008973A3">
        <w:rPr>
          <w:rFonts w:eastAsia="Malgun Gothic"/>
          <w:szCs w:val="22"/>
          <w:lang w:val="en-GB"/>
        </w:rPr>
        <w:t xml:space="preserve"> region in the reconstructed target picture</w:t>
      </w:r>
      <w:r>
        <w:rPr>
          <w:rFonts w:eastAsia="Malgun Gothic"/>
          <w:szCs w:val="22"/>
          <w:lang w:val="en-GB"/>
        </w:rPr>
        <w:t>.</w:t>
      </w:r>
    </w:p>
    <w:p w14:paraId="485A57AB" w14:textId="77777777" w:rsidR="006A3543" w:rsidRDefault="006A3543" w:rsidP="006A3543">
      <w:pPr>
        <w:rPr>
          <w:noProof/>
          <w:szCs w:val="22"/>
        </w:rPr>
      </w:pPr>
      <w:r w:rsidRPr="008973A3">
        <w:rPr>
          <w:noProof/>
          <w:szCs w:val="22"/>
        </w:rPr>
        <w:t>The variable</w:t>
      </w:r>
      <w:r>
        <w:rPr>
          <w:noProof/>
          <w:szCs w:val="22"/>
        </w:rPr>
        <w:t>s</w:t>
      </w:r>
      <w:r w:rsidRPr="008973A3">
        <w:rPr>
          <w:noProof/>
          <w:szCs w:val="22"/>
        </w:rPr>
        <w:t xml:space="preserve"> priTargetRegionWidth</w:t>
      </w:r>
      <w:r>
        <w:rPr>
          <w:noProof/>
          <w:szCs w:val="22"/>
        </w:rPr>
        <w:t xml:space="preserve"> and priTargetHeight</w:t>
      </w:r>
      <w:r w:rsidRPr="008973A3">
        <w:rPr>
          <w:noProof/>
          <w:szCs w:val="22"/>
        </w:rPr>
        <w:t>, representing the width</w:t>
      </w:r>
      <w:r>
        <w:rPr>
          <w:noProof/>
          <w:szCs w:val="22"/>
        </w:rPr>
        <w:t xml:space="preserve"> and height, respectively,</w:t>
      </w:r>
      <w:r w:rsidRPr="008973A3">
        <w:rPr>
          <w:noProof/>
          <w:szCs w:val="22"/>
        </w:rPr>
        <w:t xml:space="preserve"> in luma samples of the resampled region in the reconstructed target picture, </w:t>
      </w:r>
      <w:r>
        <w:rPr>
          <w:noProof/>
          <w:szCs w:val="22"/>
        </w:rPr>
        <w:t>are</w:t>
      </w:r>
      <w:r w:rsidRPr="008973A3">
        <w:rPr>
          <w:noProof/>
          <w:szCs w:val="22"/>
        </w:rPr>
        <w:t xml:space="preserve"> derived as follows:</w:t>
      </w:r>
    </w:p>
    <w:p w14:paraId="4CE21EC6" w14:textId="77777777" w:rsidR="006A3543" w:rsidRDefault="006A3543" w:rsidP="006A3543">
      <w:pPr>
        <w:tabs>
          <w:tab w:val="left" w:pos="1350"/>
          <w:tab w:val="left" w:pos="2340"/>
          <w:tab w:val="center" w:pos="4849"/>
          <w:tab w:val="right" w:pos="9696"/>
        </w:tabs>
        <w:spacing w:before="193"/>
        <w:ind w:left="360"/>
        <w:jc w:val="left"/>
        <w:rPr>
          <w:noProof/>
          <w:szCs w:val="22"/>
        </w:rPr>
      </w:pPr>
      <w:r w:rsidRPr="008973A3">
        <w:rPr>
          <w:noProof/>
          <w:szCs w:val="22"/>
        </w:rPr>
        <w:t xml:space="preserve">priTargetRegionWidth = </w:t>
      </w:r>
      <w:r>
        <w:rPr>
          <w:noProof/>
          <w:szCs w:val="22"/>
        </w:rPr>
        <w:t>Round</w:t>
      </w:r>
      <w:r w:rsidRPr="008973A3">
        <w:rPr>
          <w:noProof/>
          <w:szCs w:val="22"/>
        </w:rPr>
        <w:t>( </w:t>
      </w:r>
      <w:r>
        <w:rPr>
          <w:noProof/>
          <w:szCs w:val="22"/>
        </w:rPr>
        <w:t xml:space="preserve">( </w:t>
      </w:r>
      <w:r w:rsidRPr="008973A3">
        <w:rPr>
          <w:noProof/>
          <w:szCs w:val="22"/>
        </w:rPr>
        <w:t>priRegionWidth</w:t>
      </w:r>
      <w:r>
        <w:rPr>
          <w:noProof/>
          <w:szCs w:val="22"/>
        </w:rPr>
        <w:t>[ i ]</w:t>
      </w:r>
      <w:r w:rsidRPr="008973A3">
        <w:rPr>
          <w:noProof/>
          <w:szCs w:val="22"/>
        </w:rPr>
        <w:t xml:space="preserve"> </w:t>
      </w:r>
      <w:r>
        <w:rPr>
          <w:noProof/>
          <w:szCs w:val="22"/>
        </w:rPr>
        <w:t xml:space="preserve">* </w:t>
      </w:r>
      <w:r w:rsidRPr="008973A3">
        <w:rPr>
          <w:noProof/>
          <w:szCs w:val="22"/>
        </w:rPr>
        <w:t>pri</w:t>
      </w:r>
      <w:r>
        <w:rPr>
          <w:noProof/>
          <w:szCs w:val="22"/>
        </w:rPr>
        <w:t xml:space="preserve">ResampleWidthNum[ i ] ) </w:t>
      </w:r>
      <w:r w:rsidRPr="008973A3">
        <w:rPr>
          <w:noProof/>
          <w:szCs w:val="22"/>
        </w:rPr>
        <w:t>÷</w:t>
      </w:r>
    </w:p>
    <w:p w14:paraId="19C3821A" w14:textId="7B0B5243" w:rsidR="006A3543" w:rsidRPr="008973A3" w:rsidRDefault="006A3543" w:rsidP="006A3543">
      <w:pPr>
        <w:tabs>
          <w:tab w:val="left" w:pos="1350"/>
          <w:tab w:val="left" w:pos="2340"/>
          <w:tab w:val="center" w:pos="4849"/>
          <w:tab w:val="right" w:pos="9696"/>
        </w:tabs>
        <w:spacing w:before="0" w:after="240"/>
        <w:ind w:left="360"/>
        <w:jc w:val="left"/>
        <w:rPr>
          <w:noProof/>
          <w:szCs w:val="22"/>
        </w:rPr>
      </w:pPr>
      <w:r w:rsidRPr="008973A3" w:rsidDel="0033389E">
        <w:rPr>
          <w:noProof/>
          <w:szCs w:val="22"/>
        </w:rPr>
        <w:t xml:space="preserve"> </w:t>
      </w:r>
      <w:r>
        <w:rPr>
          <w:noProof/>
          <w:szCs w:val="22"/>
        </w:rPr>
        <w:tab/>
      </w:r>
      <w:r w:rsidR="002F605E">
        <w:rPr>
          <w:noProof/>
          <w:szCs w:val="22"/>
        </w:rPr>
        <w:tab/>
      </w:r>
      <w:r w:rsidRPr="008973A3">
        <w:rPr>
          <w:noProof/>
          <w:szCs w:val="22"/>
        </w:rPr>
        <w:t>( pri</w:t>
      </w:r>
      <w:r>
        <w:rPr>
          <w:noProof/>
          <w:szCs w:val="22"/>
        </w:rPr>
        <w:t>ResampleWidthDenom[ i ]  * SubWidthC )</w:t>
      </w:r>
      <w:r w:rsidRPr="008973A3">
        <w:rPr>
          <w:noProof/>
          <w:szCs w:val="22"/>
        </w:rPr>
        <w:t> )</w:t>
      </w:r>
      <w:r>
        <w:rPr>
          <w:noProof/>
          <w:szCs w:val="22"/>
        </w:rPr>
        <w:t xml:space="preserve"> * SubWidthC</w:t>
      </w:r>
    </w:p>
    <w:p w14:paraId="7C62CFB2" w14:textId="77777777" w:rsidR="006A3543" w:rsidRDefault="006A3543" w:rsidP="006A3543">
      <w:pPr>
        <w:tabs>
          <w:tab w:val="left" w:pos="1350"/>
          <w:tab w:val="left" w:pos="2340"/>
          <w:tab w:val="center" w:pos="4849"/>
          <w:tab w:val="right" w:pos="9696"/>
        </w:tabs>
        <w:spacing w:before="193"/>
        <w:ind w:left="360"/>
        <w:jc w:val="left"/>
        <w:rPr>
          <w:noProof/>
          <w:szCs w:val="22"/>
        </w:rPr>
      </w:pPr>
      <w:r w:rsidRPr="008973A3">
        <w:rPr>
          <w:noProof/>
          <w:szCs w:val="22"/>
        </w:rPr>
        <w:t>priTargetRegion</w:t>
      </w:r>
      <w:r>
        <w:rPr>
          <w:noProof/>
          <w:szCs w:val="22"/>
        </w:rPr>
        <w:t>Height</w:t>
      </w:r>
      <w:r w:rsidRPr="008973A3">
        <w:rPr>
          <w:noProof/>
          <w:szCs w:val="22"/>
        </w:rPr>
        <w:t xml:space="preserve"> = </w:t>
      </w:r>
      <w:r>
        <w:rPr>
          <w:noProof/>
          <w:szCs w:val="22"/>
        </w:rPr>
        <w:t>Round</w:t>
      </w:r>
      <w:r w:rsidRPr="008973A3">
        <w:rPr>
          <w:noProof/>
          <w:szCs w:val="22"/>
        </w:rPr>
        <w:t>( </w:t>
      </w:r>
      <w:r>
        <w:rPr>
          <w:noProof/>
          <w:szCs w:val="22"/>
        </w:rPr>
        <w:t xml:space="preserve">( </w:t>
      </w:r>
      <w:r w:rsidRPr="008973A3">
        <w:rPr>
          <w:noProof/>
          <w:szCs w:val="22"/>
        </w:rPr>
        <w:t>priRegion</w:t>
      </w:r>
      <w:r>
        <w:rPr>
          <w:noProof/>
          <w:szCs w:val="22"/>
        </w:rPr>
        <w:t>Height[ i ]</w:t>
      </w:r>
      <w:r w:rsidRPr="008973A3">
        <w:rPr>
          <w:noProof/>
          <w:szCs w:val="22"/>
        </w:rPr>
        <w:t xml:space="preserve"> </w:t>
      </w:r>
      <w:r>
        <w:rPr>
          <w:noProof/>
          <w:szCs w:val="22"/>
        </w:rPr>
        <w:t xml:space="preserve">* </w:t>
      </w:r>
      <w:r w:rsidRPr="008973A3">
        <w:rPr>
          <w:noProof/>
          <w:szCs w:val="22"/>
        </w:rPr>
        <w:t>pri</w:t>
      </w:r>
      <w:r>
        <w:rPr>
          <w:noProof/>
          <w:szCs w:val="22"/>
        </w:rPr>
        <w:t xml:space="preserve">ResampleHeightNum[ i ] ) </w:t>
      </w:r>
      <w:r w:rsidRPr="008973A3">
        <w:rPr>
          <w:noProof/>
          <w:szCs w:val="22"/>
        </w:rPr>
        <w:t>÷</w:t>
      </w:r>
    </w:p>
    <w:p w14:paraId="75C6DEF7" w14:textId="5B31F6C6" w:rsidR="006A3543" w:rsidRPr="008973A3" w:rsidRDefault="002F605E" w:rsidP="006A3543">
      <w:pPr>
        <w:tabs>
          <w:tab w:val="left" w:pos="1350"/>
          <w:tab w:val="left" w:pos="2340"/>
          <w:tab w:val="center" w:pos="4849"/>
          <w:tab w:val="right" w:pos="9696"/>
        </w:tabs>
        <w:spacing w:before="0" w:after="240"/>
        <w:ind w:left="360"/>
        <w:jc w:val="left"/>
        <w:rPr>
          <w:noProof/>
          <w:szCs w:val="22"/>
        </w:rPr>
      </w:pPr>
      <w:r>
        <w:rPr>
          <w:noProof/>
          <w:szCs w:val="22"/>
        </w:rPr>
        <w:tab/>
      </w:r>
      <w:r w:rsidR="006A3543" w:rsidRPr="008973A3" w:rsidDel="0033389E">
        <w:rPr>
          <w:noProof/>
          <w:szCs w:val="22"/>
        </w:rPr>
        <w:t xml:space="preserve"> </w:t>
      </w:r>
      <w:r w:rsidR="006A3543">
        <w:rPr>
          <w:noProof/>
          <w:szCs w:val="22"/>
        </w:rPr>
        <w:tab/>
      </w:r>
      <w:r w:rsidR="006A3543" w:rsidRPr="008973A3">
        <w:rPr>
          <w:noProof/>
          <w:szCs w:val="22"/>
        </w:rPr>
        <w:t>( pri</w:t>
      </w:r>
      <w:r w:rsidR="006A3543">
        <w:rPr>
          <w:noProof/>
          <w:szCs w:val="22"/>
        </w:rPr>
        <w:t>ResampleHeightDenom[ i ] * SubHeightC )</w:t>
      </w:r>
      <w:r w:rsidR="006A3543" w:rsidRPr="008973A3">
        <w:rPr>
          <w:noProof/>
          <w:szCs w:val="22"/>
        </w:rPr>
        <w:t> )</w:t>
      </w:r>
      <w:r w:rsidR="006A3543">
        <w:rPr>
          <w:noProof/>
          <w:szCs w:val="22"/>
        </w:rPr>
        <w:t xml:space="preserve"> * SubHeightC</w:t>
      </w:r>
    </w:p>
    <w:p w14:paraId="69649AF2" w14:textId="77777777" w:rsidR="006A3543" w:rsidRDefault="006A3543" w:rsidP="006A3543">
      <w:pPr>
        <w:rPr>
          <w:szCs w:val="22"/>
        </w:rPr>
      </w:pPr>
      <w:r w:rsidRPr="008973A3">
        <w:rPr>
          <w:szCs w:val="22"/>
        </w:rPr>
        <w:t>When reconstructing a target picture</w:t>
      </w:r>
      <w:r>
        <w:rPr>
          <w:szCs w:val="22"/>
        </w:rPr>
        <w:t xml:space="preserve"> with luma sample array of size (</w:t>
      </w:r>
      <w:r w:rsidRPr="003D0433">
        <w:rPr>
          <w:rFonts w:eastAsia="Malgun Gothic"/>
          <w:szCs w:val="22"/>
          <w:lang w:val="en-GB"/>
        </w:rPr>
        <w:t>pri_target_pic_width_minus1</w:t>
      </w:r>
      <w:r>
        <w:rPr>
          <w:szCs w:val="22"/>
        </w:rPr>
        <w:t xml:space="preserve"> + 1) × (</w:t>
      </w:r>
      <w:r w:rsidRPr="003D0433">
        <w:rPr>
          <w:rFonts w:eastAsia="Malgun Gothic"/>
          <w:szCs w:val="22"/>
          <w:lang w:val="en-GB"/>
        </w:rPr>
        <w:t>pri_target_pic_</w:t>
      </w:r>
      <w:r>
        <w:rPr>
          <w:rFonts w:eastAsia="Malgun Gothic"/>
          <w:szCs w:val="22"/>
          <w:lang w:val="en-GB"/>
        </w:rPr>
        <w:t>height</w:t>
      </w:r>
      <w:r w:rsidRPr="003D0433">
        <w:rPr>
          <w:rFonts w:eastAsia="Malgun Gothic"/>
          <w:szCs w:val="22"/>
          <w:lang w:val="en-GB"/>
        </w:rPr>
        <w:t>_minus1</w:t>
      </w:r>
      <w:r>
        <w:rPr>
          <w:rFonts w:eastAsia="Malgun Gothic"/>
          <w:szCs w:val="22"/>
          <w:lang w:val="en-GB"/>
        </w:rPr>
        <w:t xml:space="preserve"> + 1), all luma sample values are initialized to value </w:t>
      </w:r>
      <w:bookmarkStart w:id="72" w:name="_Hlk160455095"/>
      <w:r w:rsidRPr="001D3971">
        <w:rPr>
          <w:noProof/>
        </w:rPr>
        <w:t>1  &lt;&lt; </w:t>
      </w:r>
      <w:r>
        <w:rPr>
          <w:noProof/>
        </w:rPr>
        <w:t>(</w:t>
      </w:r>
      <w:r w:rsidRPr="001D3971">
        <w:rPr>
          <w:noProof/>
        </w:rPr>
        <w:t> BitDepth</w:t>
      </w:r>
      <w:r w:rsidRPr="001D3971">
        <w:rPr>
          <w:noProof/>
          <w:vertAlign w:val="subscript"/>
        </w:rPr>
        <w:t>Y</w:t>
      </w:r>
      <w:r w:rsidRPr="001D3971">
        <w:rPr>
          <w:noProof/>
        </w:rPr>
        <w:t xml:space="preserve"> </w:t>
      </w:r>
      <w:r>
        <w:rPr>
          <w:noProof/>
        </w:rPr>
        <w:t>–</w:t>
      </w:r>
      <w:r w:rsidRPr="001D3971">
        <w:rPr>
          <w:noProof/>
        </w:rPr>
        <w:t xml:space="preserve"> 1</w:t>
      </w:r>
      <w:bookmarkEnd w:id="72"/>
      <w:r>
        <w:rPr>
          <w:noProof/>
        </w:rPr>
        <w:t xml:space="preserve">) and chroma samples, if present, to </w:t>
      </w:r>
      <w:r w:rsidRPr="001D3971">
        <w:rPr>
          <w:noProof/>
        </w:rPr>
        <w:t>1  &lt;&lt; </w:t>
      </w:r>
      <w:r>
        <w:rPr>
          <w:noProof/>
        </w:rPr>
        <w:t>(</w:t>
      </w:r>
      <w:r w:rsidRPr="001D3971">
        <w:rPr>
          <w:noProof/>
        </w:rPr>
        <w:t> BitDepth</w:t>
      </w:r>
      <w:r>
        <w:rPr>
          <w:noProof/>
          <w:vertAlign w:val="subscript"/>
        </w:rPr>
        <w:t>C</w:t>
      </w:r>
      <w:r w:rsidRPr="001D3971">
        <w:rPr>
          <w:noProof/>
        </w:rPr>
        <w:t xml:space="preserve"> </w:t>
      </w:r>
      <w:r>
        <w:rPr>
          <w:noProof/>
        </w:rPr>
        <w:t>–</w:t>
      </w:r>
      <w:r w:rsidRPr="001D3971">
        <w:rPr>
          <w:noProof/>
        </w:rPr>
        <w:t xml:space="preserve"> 1</w:t>
      </w:r>
      <w:r>
        <w:rPr>
          <w:noProof/>
        </w:rPr>
        <w:t>).</w:t>
      </w:r>
    </w:p>
    <w:p w14:paraId="5399216F" w14:textId="77777777" w:rsidR="006A3543" w:rsidRPr="008973A3" w:rsidRDefault="006A3543" w:rsidP="006A3543">
      <w:pPr>
        <w:rPr>
          <w:szCs w:val="22"/>
        </w:rPr>
      </w:pPr>
      <w:r w:rsidRPr="008973A3">
        <w:rPr>
          <w:szCs w:val="22"/>
        </w:rPr>
        <w:t>If for any sample position (</w:t>
      </w:r>
      <w:proofErr w:type="spellStart"/>
      <w:r w:rsidRPr="008973A3">
        <w:rPr>
          <w:szCs w:val="22"/>
        </w:rPr>
        <w:t>x,y</w:t>
      </w:r>
      <w:proofErr w:type="spellEnd"/>
      <w:r w:rsidRPr="008973A3">
        <w:rPr>
          <w:szCs w:val="22"/>
        </w:rPr>
        <w:t>) and regions j and k the following conditions are all met:</w:t>
      </w:r>
    </w:p>
    <w:p w14:paraId="34A49244" w14:textId="40CDF9E7" w:rsidR="006A3543" w:rsidRPr="008973A3" w:rsidRDefault="002F605E" w:rsidP="006A3543">
      <w:pPr>
        <w:ind w:left="720"/>
        <w:rPr>
          <w:szCs w:val="22"/>
        </w:rPr>
      </w:pPr>
      <w:r w:rsidRPr="001D3971">
        <w:rPr>
          <w:noProof/>
          <w:szCs w:val="18"/>
        </w:rPr>
        <w:t>–</w:t>
      </w:r>
      <w:r w:rsidRPr="001D3971">
        <w:rPr>
          <w:noProof/>
          <w:szCs w:val="18"/>
        </w:rPr>
        <w:tab/>
      </w:r>
      <w:proofErr w:type="spellStart"/>
      <w:r w:rsidR="006A3543" w:rsidRPr="008973A3">
        <w:rPr>
          <w:szCs w:val="22"/>
        </w:rPr>
        <w:t>pri_region_id</w:t>
      </w:r>
      <w:proofErr w:type="spellEnd"/>
      <w:r w:rsidR="006A3543" w:rsidRPr="008973A3">
        <w:rPr>
          <w:szCs w:val="22"/>
        </w:rPr>
        <w:t xml:space="preserve">[ j ] </w:t>
      </w:r>
      <w:r w:rsidR="006A3543">
        <w:rPr>
          <w:szCs w:val="22"/>
        </w:rPr>
        <w:t>&gt;</w:t>
      </w:r>
      <w:r w:rsidR="006A3543" w:rsidRPr="008973A3">
        <w:rPr>
          <w:szCs w:val="22"/>
        </w:rPr>
        <w:t xml:space="preserve"> </w:t>
      </w:r>
      <w:proofErr w:type="spellStart"/>
      <w:r w:rsidR="006A3543" w:rsidRPr="008973A3">
        <w:rPr>
          <w:szCs w:val="22"/>
        </w:rPr>
        <w:t>pri_region_id</w:t>
      </w:r>
      <w:proofErr w:type="spellEnd"/>
      <w:r w:rsidR="006A3543" w:rsidRPr="008973A3">
        <w:rPr>
          <w:szCs w:val="22"/>
        </w:rPr>
        <w:t>[ k</w:t>
      </w:r>
      <w:r w:rsidR="006A3543" w:rsidRPr="008973A3">
        <w:rPr>
          <w:noProof/>
          <w:szCs w:val="22"/>
        </w:rPr>
        <w:t> ]</w:t>
      </w:r>
      <w:r w:rsidR="006A3543" w:rsidRPr="008973A3">
        <w:rPr>
          <w:noProof/>
          <w:szCs w:val="22"/>
        </w:rPr>
        <w:br/>
      </w:r>
      <w:r w:rsidRPr="001D3971">
        <w:rPr>
          <w:noProof/>
          <w:szCs w:val="18"/>
        </w:rPr>
        <w:t>–</w:t>
      </w:r>
      <w:r w:rsidRPr="001D3971">
        <w:rPr>
          <w:noProof/>
          <w:szCs w:val="18"/>
        </w:rPr>
        <w:tab/>
      </w:r>
      <w:r w:rsidR="006A3543" w:rsidRPr="008973A3">
        <w:rPr>
          <w:szCs w:val="22"/>
        </w:rPr>
        <w:t>x is in (</w:t>
      </w:r>
      <w:proofErr w:type="spellStart"/>
      <w:r w:rsidR="006A3543" w:rsidRPr="008973A3">
        <w:rPr>
          <w:noProof/>
          <w:szCs w:val="22"/>
        </w:rPr>
        <w:t>priRegionTopLeftX</w:t>
      </w:r>
      <w:proofErr w:type="spellEnd"/>
      <w:r w:rsidR="006A3543" w:rsidRPr="008973A3">
        <w:rPr>
          <w:noProof/>
          <w:szCs w:val="22"/>
        </w:rPr>
        <w:t>[ j ] .. priRegionTopLeftX[ j ] + priRegionWidth[ j</w:t>
      </w:r>
      <w:r w:rsidR="006A3543">
        <w:rPr>
          <w:noProof/>
          <w:szCs w:val="22"/>
        </w:rPr>
        <w:t> </w:t>
      </w:r>
      <w:r w:rsidR="006A3543" w:rsidRPr="008973A3">
        <w:rPr>
          <w:noProof/>
          <w:szCs w:val="22"/>
        </w:rPr>
        <w:t>]) </w:t>
      </w:r>
      <w:r w:rsidR="006A3543" w:rsidRPr="008973A3">
        <w:rPr>
          <w:noProof/>
          <w:szCs w:val="22"/>
        </w:rPr>
        <w:br/>
      </w:r>
      <w:r w:rsidRPr="001D3971">
        <w:rPr>
          <w:noProof/>
          <w:szCs w:val="18"/>
        </w:rPr>
        <w:t>–</w:t>
      </w:r>
      <w:r w:rsidRPr="001D3971">
        <w:rPr>
          <w:noProof/>
          <w:szCs w:val="18"/>
        </w:rPr>
        <w:tab/>
      </w:r>
      <w:r w:rsidR="006A3543" w:rsidRPr="008973A3">
        <w:rPr>
          <w:szCs w:val="22"/>
        </w:rPr>
        <w:t>y is in (</w:t>
      </w:r>
      <w:proofErr w:type="spellStart"/>
      <w:r w:rsidR="006A3543" w:rsidRPr="008973A3">
        <w:rPr>
          <w:noProof/>
          <w:szCs w:val="22"/>
        </w:rPr>
        <w:t>priRegionTopLeftY</w:t>
      </w:r>
      <w:proofErr w:type="spellEnd"/>
      <w:r w:rsidR="006A3543" w:rsidRPr="008973A3">
        <w:rPr>
          <w:noProof/>
          <w:szCs w:val="22"/>
        </w:rPr>
        <w:t>[ j ] .. priRegionTopLeftY[ j ] + priRegionHeight[ j ] </w:t>
      </w:r>
      <w:r w:rsidR="006A3543" w:rsidRPr="008973A3">
        <w:rPr>
          <w:noProof/>
          <w:szCs w:val="22"/>
        </w:rPr>
        <w:br/>
      </w:r>
      <w:r w:rsidRPr="001D3971">
        <w:rPr>
          <w:noProof/>
          <w:szCs w:val="18"/>
        </w:rPr>
        <w:t>–</w:t>
      </w:r>
      <w:r w:rsidRPr="001D3971">
        <w:rPr>
          <w:noProof/>
          <w:szCs w:val="18"/>
        </w:rPr>
        <w:tab/>
      </w:r>
      <w:r w:rsidR="006A3543" w:rsidRPr="008973A3">
        <w:rPr>
          <w:szCs w:val="22"/>
        </w:rPr>
        <w:t>x is in (</w:t>
      </w:r>
      <w:proofErr w:type="spellStart"/>
      <w:r w:rsidR="006A3543" w:rsidRPr="008973A3">
        <w:rPr>
          <w:noProof/>
          <w:szCs w:val="22"/>
        </w:rPr>
        <w:t>priRegionTopLeftX</w:t>
      </w:r>
      <w:proofErr w:type="spellEnd"/>
      <w:r w:rsidR="006A3543" w:rsidRPr="008973A3">
        <w:rPr>
          <w:noProof/>
          <w:szCs w:val="22"/>
        </w:rPr>
        <w:t>[ k ] .. priRegionTopLeftX[ k ] + priRegionWidth[ k]) </w:t>
      </w:r>
      <w:r w:rsidR="006A3543" w:rsidRPr="008973A3">
        <w:rPr>
          <w:noProof/>
          <w:szCs w:val="22"/>
        </w:rPr>
        <w:br/>
      </w:r>
      <w:r w:rsidRPr="001D3971">
        <w:rPr>
          <w:noProof/>
          <w:szCs w:val="18"/>
        </w:rPr>
        <w:t>–</w:t>
      </w:r>
      <w:r w:rsidRPr="001D3971">
        <w:rPr>
          <w:noProof/>
          <w:szCs w:val="18"/>
        </w:rPr>
        <w:tab/>
      </w:r>
      <w:r w:rsidR="006A3543" w:rsidRPr="008973A3">
        <w:rPr>
          <w:szCs w:val="22"/>
        </w:rPr>
        <w:t>y is in (</w:t>
      </w:r>
      <w:proofErr w:type="spellStart"/>
      <w:r w:rsidR="006A3543" w:rsidRPr="008973A3">
        <w:rPr>
          <w:noProof/>
          <w:szCs w:val="22"/>
        </w:rPr>
        <w:t>priRegionTopLeftY</w:t>
      </w:r>
      <w:proofErr w:type="spellEnd"/>
      <w:r w:rsidR="006A3543" w:rsidRPr="008973A3">
        <w:rPr>
          <w:noProof/>
          <w:szCs w:val="22"/>
        </w:rPr>
        <w:t>[ k ] .. priRegionTopLeftY[ k ] + priRegionHeight[ k ] </w:t>
      </w:r>
    </w:p>
    <w:p w14:paraId="41E60A32" w14:textId="2B38356C" w:rsidR="00075251" w:rsidRDefault="006A3543" w:rsidP="00075251">
      <w:pPr>
        <w:rPr>
          <w:szCs w:val="22"/>
          <w:lang w:val="en-CA"/>
        </w:rPr>
      </w:pPr>
      <w:r w:rsidRPr="008973A3">
        <w:rPr>
          <w:szCs w:val="22"/>
          <w:lang w:val="en-CA"/>
        </w:rPr>
        <w:t>Then the reconstructed target picture sample</w:t>
      </w:r>
      <w:r>
        <w:rPr>
          <w:szCs w:val="22"/>
          <w:lang w:val="en-CA"/>
        </w:rPr>
        <w:t xml:space="preserve"> at position</w:t>
      </w:r>
      <w:r w:rsidRPr="008973A3">
        <w:rPr>
          <w:szCs w:val="22"/>
          <w:lang w:val="en-CA"/>
        </w:rPr>
        <w:t xml:space="preserve"> (x, y) should be determined by the parameters signalled for the j-</w:t>
      </w:r>
      <w:proofErr w:type="spellStart"/>
      <w:r w:rsidRPr="008973A3">
        <w:rPr>
          <w:szCs w:val="22"/>
          <w:lang w:val="en-CA"/>
        </w:rPr>
        <w:t>th</w:t>
      </w:r>
      <w:proofErr w:type="spellEnd"/>
      <w:r w:rsidRPr="008973A3">
        <w:rPr>
          <w:szCs w:val="22"/>
          <w:lang w:val="en-CA"/>
        </w:rPr>
        <w:t xml:space="preserve"> region.</w:t>
      </w:r>
    </w:p>
    <w:p w14:paraId="4654EBB8" w14:textId="4AA7F2F2" w:rsidR="00075251" w:rsidRPr="00B047EE" w:rsidRDefault="00075251" w:rsidP="00B047EE">
      <w:pPr>
        <w:pStyle w:val="Annex3"/>
        <w:keepNext w:val="0"/>
        <w:widowControl w:val="0"/>
        <w:ind w:left="1225" w:hanging="1225"/>
        <w:rPr>
          <w:noProof/>
        </w:rPr>
      </w:pPr>
      <w:r w:rsidRPr="00763A29">
        <w:rPr>
          <w:noProof/>
        </w:rPr>
        <w:t>8.</w:t>
      </w:r>
      <w:r w:rsidR="00740F7B">
        <w:rPr>
          <w:noProof/>
        </w:rPr>
        <w:t>40</w:t>
      </w:r>
      <w:r w:rsidRPr="00763A29">
        <w:rPr>
          <w:noProof/>
        </w:rPr>
        <w:t xml:space="preserve"> </w:t>
      </w:r>
      <w:r w:rsidRPr="00B047EE">
        <w:rPr>
          <w:noProof/>
        </w:rPr>
        <w:t>Constituent rectangles SEI message</w:t>
      </w:r>
    </w:p>
    <w:p w14:paraId="42E3D3ED" w14:textId="281FF878" w:rsidR="00075251" w:rsidRDefault="00075251" w:rsidP="00075251">
      <w:pPr>
        <w:pStyle w:val="Annex3"/>
      </w:pPr>
      <w:r w:rsidRPr="00763A29">
        <w:rPr>
          <w:noProof/>
          <w:lang w:val="en-CA"/>
        </w:rPr>
        <w:t>8.</w:t>
      </w:r>
      <w:r w:rsidR="00740F7B">
        <w:rPr>
          <w:noProof/>
          <w:lang w:val="en-CA"/>
        </w:rPr>
        <w:t>40</w:t>
      </w:r>
      <w:r w:rsidRPr="00763A29">
        <w:rPr>
          <w:noProof/>
          <w:lang w:val="en-CA"/>
        </w:rPr>
        <w:t xml:space="preserve">.1 </w:t>
      </w:r>
      <w:r>
        <w:t xml:space="preserve">Constituent rectangles </w:t>
      </w:r>
      <w:r w:rsidRPr="00763A29">
        <w:t>SEI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75251" w:rsidRPr="002B1FE1" w14:paraId="54BFE78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0019515"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proofErr w:type="spellStart"/>
            <w:r>
              <w:rPr>
                <w:rFonts w:eastAsia="Malgun Gothic"/>
                <w:szCs w:val="22"/>
                <w:lang w:val="en-GB"/>
              </w:rPr>
              <w:lastRenderedPageBreak/>
              <w:t>constituent_rectangles</w:t>
            </w:r>
            <w:proofErr w:type="spellEnd"/>
            <w:r w:rsidRPr="002B1FE1">
              <w:rPr>
                <w:rFonts w:eastAsia="Malgun Gothic"/>
                <w:szCs w:val="22"/>
                <w:lang w:val="en-GB"/>
              </w:rPr>
              <w:t>( </w:t>
            </w:r>
            <w:proofErr w:type="spellStart"/>
            <w:r w:rsidRPr="002B1FE1">
              <w:rPr>
                <w:rFonts w:eastAsia="Malgun Gothic"/>
                <w:szCs w:val="22"/>
                <w:lang w:val="en-GB"/>
              </w:rPr>
              <w:t>payloadSize</w:t>
            </w:r>
            <w:proofErr w:type="spellEnd"/>
            <w:r w:rsidRPr="002B1FE1">
              <w:rPr>
                <w:rFonts w:eastAsia="Malgun Gothic"/>
                <w:szCs w:val="22"/>
                <w:lang w:val="en-GB"/>
              </w:rPr>
              <w:t> ) {</w:t>
            </w:r>
          </w:p>
        </w:tc>
        <w:tc>
          <w:tcPr>
            <w:tcW w:w="1151" w:type="dxa"/>
            <w:tcBorders>
              <w:top w:val="single" w:sz="4" w:space="0" w:color="auto"/>
              <w:left w:val="single" w:sz="4" w:space="0" w:color="auto"/>
              <w:bottom w:val="single" w:sz="4" w:space="0" w:color="auto"/>
              <w:right w:val="single" w:sz="4" w:space="0" w:color="auto"/>
            </w:tcBorders>
          </w:tcPr>
          <w:p w14:paraId="47C11142"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Descriptor</w:t>
            </w:r>
          </w:p>
        </w:tc>
      </w:tr>
      <w:tr w:rsidR="00075251" w:rsidRPr="002B1FE1" w14:paraId="328550C3"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21AB49"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r>
              <w:rPr>
                <w:rFonts w:eastAsia="Malgun Gothic"/>
                <w:b/>
                <w:bCs/>
                <w:szCs w:val="22"/>
                <w:lang w:val="en-GB"/>
              </w:rPr>
              <w:t>cr_</w:t>
            </w:r>
            <w:r w:rsidRPr="002B1FE1">
              <w:rPr>
                <w:rFonts w:eastAsia="Malgun Gothic"/>
                <w:b/>
                <w:bCs/>
                <w:szCs w:val="22"/>
                <w:lang w:val="en-GB"/>
              </w:rPr>
              <w:t>num_re</w:t>
            </w:r>
            <w:r>
              <w:rPr>
                <w:rFonts w:eastAsia="Malgun Gothic"/>
                <w:b/>
                <w:bCs/>
                <w:szCs w:val="22"/>
                <w:lang w:val="en-GB"/>
              </w:rPr>
              <w:t>cts</w:t>
            </w:r>
            <w:r w:rsidRPr="002B1FE1">
              <w:rPr>
                <w:rFonts w:eastAsia="Malgun Gothic"/>
                <w:b/>
                <w:bCs/>
                <w:szCs w:val="22"/>
                <w:lang w:val="en-GB"/>
              </w:rPr>
              <w:t>_minus1</w:t>
            </w:r>
          </w:p>
        </w:tc>
        <w:tc>
          <w:tcPr>
            <w:tcW w:w="1151" w:type="dxa"/>
            <w:tcBorders>
              <w:top w:val="single" w:sz="4" w:space="0" w:color="auto"/>
              <w:left w:val="single" w:sz="4" w:space="0" w:color="auto"/>
              <w:bottom w:val="single" w:sz="4" w:space="0" w:color="auto"/>
              <w:right w:val="single" w:sz="4" w:space="0" w:color="auto"/>
            </w:tcBorders>
          </w:tcPr>
          <w:p w14:paraId="63B504C8"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w:t>
            </w:r>
            <w:r>
              <w:rPr>
                <w:rFonts w:eastAsia="Malgun Gothic"/>
                <w:szCs w:val="22"/>
                <w:lang w:val="en-GB"/>
              </w:rPr>
              <w:t>12</w:t>
            </w:r>
            <w:r w:rsidRPr="002B1FE1">
              <w:rPr>
                <w:rFonts w:eastAsia="Malgun Gothic"/>
                <w:szCs w:val="22"/>
                <w:lang w:val="en-GB"/>
              </w:rPr>
              <w:t>)</w:t>
            </w:r>
          </w:p>
        </w:tc>
      </w:tr>
      <w:tr w:rsidR="00075251" w:rsidRPr="002B1FE1" w14:paraId="445EBFD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F781617"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proofErr w:type="spellStart"/>
            <w:r>
              <w:rPr>
                <w:rFonts w:eastAsia="Malgun Gothic"/>
                <w:b/>
                <w:bCs/>
                <w:szCs w:val="22"/>
                <w:lang w:val="en-GB"/>
              </w:rPr>
              <w:t>cr_rect</w:t>
            </w:r>
            <w:r w:rsidRPr="002B1FE1">
              <w:rPr>
                <w:rFonts w:eastAsia="Malgun Gothic"/>
                <w:b/>
                <w:bCs/>
                <w:szCs w:val="22"/>
                <w:lang w:val="en-GB"/>
              </w:rPr>
              <w:t>_id_present_flag</w:t>
            </w:r>
            <w:proofErr w:type="spellEnd"/>
          </w:p>
        </w:tc>
        <w:tc>
          <w:tcPr>
            <w:tcW w:w="1151" w:type="dxa"/>
            <w:tcBorders>
              <w:top w:val="single" w:sz="4" w:space="0" w:color="auto"/>
              <w:left w:val="single" w:sz="4" w:space="0" w:color="auto"/>
              <w:bottom w:val="single" w:sz="4" w:space="0" w:color="auto"/>
              <w:right w:val="single" w:sz="4" w:space="0" w:color="auto"/>
            </w:tcBorders>
          </w:tcPr>
          <w:p w14:paraId="7CF4549B"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u(1)</w:t>
            </w:r>
          </w:p>
        </w:tc>
      </w:tr>
      <w:tr w:rsidR="00075251" w:rsidRPr="002B1FE1" w14:paraId="047A59B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1F33703"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szCs w:val="22"/>
                <w:lang w:val="en-GB"/>
              </w:rPr>
              <w:tab/>
              <w:t>if ( </w:t>
            </w:r>
            <w:proofErr w:type="spellStart"/>
            <w:r>
              <w:rPr>
                <w:rFonts w:eastAsia="Malgun Gothic"/>
                <w:szCs w:val="22"/>
                <w:lang w:val="en-GB"/>
              </w:rPr>
              <w:t>cr_rect</w:t>
            </w:r>
            <w:proofErr w:type="spellEnd"/>
            <w:r w:rsidRPr="002B1FE1">
              <w:rPr>
                <w:rFonts w:eastAsia="Malgun Gothic"/>
                <w:szCs w:val="22"/>
                <w:lang w:val="en-GB"/>
              </w:rPr>
              <w:t xml:space="preserve"> </w:t>
            </w:r>
            <w:proofErr w:type="spellStart"/>
            <w:r w:rsidRPr="002B1FE1">
              <w:rPr>
                <w:rFonts w:eastAsia="Malgun Gothic"/>
                <w:szCs w:val="22"/>
                <w:lang w:val="en-GB"/>
              </w:rPr>
              <w:t>id_present_flag</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6A922AA1" w14:textId="77777777" w:rsidR="00075251" w:rsidRPr="002B1FE1" w:rsidDel="00514C34"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6039D52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4D0187E"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r>
              <w:rPr>
                <w:rFonts w:eastAsia="Malgun Gothic"/>
                <w:b/>
                <w:bCs/>
                <w:szCs w:val="22"/>
                <w:lang w:val="en-GB"/>
              </w:rPr>
              <w:tab/>
            </w:r>
            <w:proofErr w:type="spellStart"/>
            <w:r>
              <w:rPr>
                <w:rFonts w:eastAsia="Malgun Gothic"/>
                <w:b/>
                <w:bCs/>
                <w:szCs w:val="22"/>
                <w:lang w:val="en-GB"/>
              </w:rPr>
              <w:t>cr_rect</w:t>
            </w:r>
            <w:r w:rsidRPr="002B1FE1">
              <w:rPr>
                <w:rFonts w:eastAsia="Malgun Gothic"/>
                <w:b/>
                <w:bCs/>
                <w:szCs w:val="22"/>
                <w:lang w:val="en-GB"/>
              </w:rPr>
              <w:t>_</w:t>
            </w:r>
            <w:r>
              <w:rPr>
                <w:rFonts w:eastAsia="Malgun Gothic"/>
                <w:b/>
                <w:bCs/>
                <w:szCs w:val="22"/>
                <w:lang w:val="en-GB"/>
              </w:rPr>
              <w:t>id_len</w:t>
            </w:r>
            <w:proofErr w:type="spellEnd"/>
          </w:p>
        </w:tc>
        <w:tc>
          <w:tcPr>
            <w:tcW w:w="1151" w:type="dxa"/>
            <w:tcBorders>
              <w:top w:val="single" w:sz="4" w:space="0" w:color="auto"/>
              <w:left w:val="single" w:sz="4" w:space="0" w:color="auto"/>
              <w:bottom w:val="single" w:sz="4" w:space="0" w:color="auto"/>
              <w:right w:val="single" w:sz="4" w:space="0" w:color="auto"/>
            </w:tcBorders>
          </w:tcPr>
          <w:p w14:paraId="1E488C44" w14:textId="77777777" w:rsidR="00075251" w:rsidRPr="002B1FE1" w:rsidDel="00514C34"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Pr>
                <w:rFonts w:eastAsia="Malgun Gothic"/>
                <w:szCs w:val="22"/>
                <w:lang w:val="en-GB"/>
              </w:rPr>
              <w:t>u(4)</w:t>
            </w:r>
          </w:p>
        </w:tc>
      </w:tr>
      <w:tr w:rsidR="00075251" w:rsidRPr="002B1FE1" w14:paraId="7ED3A54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5B3522C"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proofErr w:type="spellStart"/>
            <w:r>
              <w:rPr>
                <w:rFonts w:eastAsia="Malgun Gothic"/>
                <w:b/>
                <w:bCs/>
                <w:szCs w:val="22"/>
                <w:lang w:val="en-GB"/>
              </w:rPr>
              <w:t>cr_rect</w:t>
            </w:r>
            <w:r w:rsidRPr="002B1FE1">
              <w:rPr>
                <w:rFonts w:eastAsia="Malgun Gothic"/>
                <w:b/>
                <w:bCs/>
                <w:szCs w:val="22"/>
                <w:lang w:val="en-GB"/>
              </w:rPr>
              <w:t>_</w:t>
            </w:r>
            <w:r>
              <w:rPr>
                <w:rFonts w:eastAsia="Malgun Gothic"/>
                <w:b/>
                <w:bCs/>
                <w:szCs w:val="22"/>
                <w:lang w:val="en-GB"/>
              </w:rPr>
              <w:t>type</w:t>
            </w:r>
            <w:r w:rsidRPr="002B1FE1">
              <w:rPr>
                <w:rFonts w:eastAsia="Malgun Gothic"/>
                <w:b/>
                <w:bCs/>
                <w:szCs w:val="22"/>
                <w:lang w:val="en-GB"/>
              </w:rPr>
              <w:t>_</w:t>
            </w:r>
            <w:r>
              <w:rPr>
                <w:rFonts w:eastAsia="Malgun Gothic"/>
                <w:b/>
                <w:bCs/>
                <w:szCs w:val="22"/>
                <w:lang w:val="en-GB"/>
              </w:rPr>
              <w:t>enabled</w:t>
            </w:r>
            <w:r w:rsidRPr="002B1FE1">
              <w:rPr>
                <w:rFonts w:eastAsia="Malgun Gothic"/>
                <w:b/>
                <w:bCs/>
                <w:szCs w:val="22"/>
                <w:lang w:val="en-GB"/>
              </w:rPr>
              <w:t>_flag</w:t>
            </w:r>
            <w:proofErr w:type="spellEnd"/>
          </w:p>
        </w:tc>
        <w:tc>
          <w:tcPr>
            <w:tcW w:w="1151" w:type="dxa"/>
            <w:tcBorders>
              <w:top w:val="single" w:sz="4" w:space="0" w:color="auto"/>
              <w:left w:val="single" w:sz="4" w:space="0" w:color="auto"/>
              <w:bottom w:val="single" w:sz="4" w:space="0" w:color="auto"/>
              <w:right w:val="single" w:sz="4" w:space="0" w:color="auto"/>
            </w:tcBorders>
          </w:tcPr>
          <w:p w14:paraId="6B643860" w14:textId="77777777" w:rsidR="00075251" w:rsidRPr="002B1FE1" w:rsidDel="00514C34"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u(1)</w:t>
            </w:r>
          </w:p>
        </w:tc>
      </w:tr>
      <w:tr w:rsidR="00075251" w:rsidRPr="002B1FE1" w14:paraId="1C3737D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8784593"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proofErr w:type="spellStart"/>
            <w:r>
              <w:rPr>
                <w:rFonts w:eastAsia="Malgun Gothic"/>
                <w:b/>
                <w:bCs/>
                <w:szCs w:val="22"/>
                <w:lang w:val="en-GB"/>
              </w:rPr>
              <w:t>cr_rect</w:t>
            </w:r>
            <w:r w:rsidRPr="002B1FE1">
              <w:rPr>
                <w:rFonts w:eastAsia="Malgun Gothic"/>
                <w:b/>
                <w:bCs/>
                <w:szCs w:val="22"/>
                <w:lang w:val="en-GB"/>
              </w:rPr>
              <w:t>_</w:t>
            </w:r>
            <w:r>
              <w:rPr>
                <w:rFonts w:eastAsia="Malgun Gothic"/>
                <w:b/>
                <w:bCs/>
                <w:szCs w:val="22"/>
                <w:lang w:val="en-GB"/>
              </w:rPr>
              <w:t>type</w:t>
            </w:r>
            <w:r w:rsidRPr="002B1FE1">
              <w:rPr>
                <w:rFonts w:eastAsia="Malgun Gothic"/>
                <w:b/>
                <w:bCs/>
                <w:szCs w:val="22"/>
                <w:lang w:val="en-GB"/>
              </w:rPr>
              <w:t>_</w:t>
            </w:r>
            <w:r>
              <w:rPr>
                <w:rFonts w:eastAsia="Malgun Gothic"/>
                <w:b/>
                <w:bCs/>
                <w:szCs w:val="22"/>
                <w:lang w:val="en-GB"/>
              </w:rPr>
              <w:t>descriptions_enabled_</w:t>
            </w:r>
            <w:r w:rsidRPr="002B1FE1">
              <w:rPr>
                <w:rFonts w:eastAsia="Malgun Gothic"/>
                <w:b/>
                <w:bCs/>
                <w:szCs w:val="22"/>
                <w:lang w:val="en-GB"/>
              </w:rPr>
              <w:t>flag</w:t>
            </w:r>
            <w:proofErr w:type="spellEnd"/>
          </w:p>
        </w:tc>
        <w:tc>
          <w:tcPr>
            <w:tcW w:w="1151" w:type="dxa"/>
            <w:tcBorders>
              <w:top w:val="single" w:sz="4" w:space="0" w:color="auto"/>
              <w:left w:val="single" w:sz="4" w:space="0" w:color="auto"/>
              <w:bottom w:val="single" w:sz="4" w:space="0" w:color="auto"/>
              <w:right w:val="single" w:sz="4" w:space="0" w:color="auto"/>
            </w:tcBorders>
          </w:tcPr>
          <w:p w14:paraId="5911D578"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u(1)</w:t>
            </w:r>
          </w:p>
        </w:tc>
      </w:tr>
      <w:tr w:rsidR="00075251" w:rsidRPr="002B1FE1" w14:paraId="55EEF79F"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D66AF8B"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proofErr w:type="spellStart"/>
            <w:r>
              <w:rPr>
                <w:rFonts w:eastAsia="Malgun Gothic"/>
                <w:b/>
                <w:bCs/>
                <w:szCs w:val="22"/>
                <w:lang w:val="en-GB"/>
              </w:rPr>
              <w:t>cr_</w:t>
            </w:r>
            <w:r w:rsidRPr="002B1FE1">
              <w:rPr>
                <w:rFonts w:eastAsia="Malgun Gothic"/>
                <w:b/>
                <w:bCs/>
                <w:szCs w:val="22"/>
                <w:lang w:val="en-GB"/>
              </w:rPr>
              <w:t>subpics_partitioning_flag</w:t>
            </w:r>
            <w:proofErr w:type="spellEnd"/>
          </w:p>
        </w:tc>
        <w:tc>
          <w:tcPr>
            <w:tcW w:w="1151" w:type="dxa"/>
            <w:tcBorders>
              <w:top w:val="single" w:sz="4" w:space="0" w:color="auto"/>
              <w:left w:val="single" w:sz="4" w:space="0" w:color="auto"/>
              <w:bottom w:val="single" w:sz="4" w:space="0" w:color="auto"/>
              <w:right w:val="single" w:sz="4" w:space="0" w:color="auto"/>
            </w:tcBorders>
          </w:tcPr>
          <w:p w14:paraId="376918F3"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u(1)</w:t>
            </w:r>
          </w:p>
        </w:tc>
      </w:tr>
      <w:tr w:rsidR="00075251" w:rsidRPr="002B1FE1" w14:paraId="27A6CC0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B9E6454"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r w:rsidRPr="002B1FE1">
              <w:rPr>
                <w:rFonts w:eastAsia="Malgun Gothic"/>
                <w:szCs w:val="22"/>
                <w:lang w:val="en-GB"/>
              </w:rPr>
              <w:t>if( !</w:t>
            </w:r>
            <w:proofErr w:type="spellStart"/>
            <w:r>
              <w:rPr>
                <w:rFonts w:eastAsia="Malgun Gothic"/>
                <w:szCs w:val="22"/>
                <w:lang w:val="en-GB"/>
              </w:rPr>
              <w:t>cr_</w:t>
            </w:r>
            <w:r w:rsidRPr="002B1FE1">
              <w:rPr>
                <w:rFonts w:eastAsia="Malgun Gothic"/>
                <w:szCs w:val="22"/>
                <w:lang w:val="en-GB"/>
              </w:rPr>
              <w:t>subpics_partitioning_flag</w:t>
            </w:r>
            <w:proofErr w:type="spellEnd"/>
            <w:r w:rsidRPr="002B1FE1">
              <w:rPr>
                <w:rFonts w:eastAsia="Malgun Gothic"/>
                <w:szCs w:val="22"/>
                <w:lang w:val="en-GB"/>
              </w:rPr>
              <w:t> ) {</w:t>
            </w:r>
          </w:p>
        </w:tc>
        <w:tc>
          <w:tcPr>
            <w:tcW w:w="1151" w:type="dxa"/>
            <w:tcBorders>
              <w:top w:val="single" w:sz="4" w:space="0" w:color="auto"/>
              <w:left w:val="single" w:sz="4" w:space="0" w:color="auto"/>
              <w:bottom w:val="single" w:sz="4" w:space="0" w:color="auto"/>
              <w:right w:val="single" w:sz="4" w:space="0" w:color="auto"/>
            </w:tcBorders>
          </w:tcPr>
          <w:p w14:paraId="167BD4FE"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u(1)</w:t>
            </w:r>
          </w:p>
        </w:tc>
      </w:tr>
      <w:tr w:rsidR="00075251" w:rsidRPr="002B1FE1" w14:paraId="47BAFDE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4EDBB0D"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r w:rsidRPr="002B1FE1">
              <w:rPr>
                <w:rFonts w:eastAsia="Malgun Gothic"/>
                <w:b/>
                <w:bCs/>
                <w:szCs w:val="22"/>
                <w:lang w:val="en-GB"/>
              </w:rPr>
              <w:tab/>
            </w:r>
            <w:proofErr w:type="spellStart"/>
            <w:r>
              <w:rPr>
                <w:rFonts w:eastAsia="Malgun Gothic"/>
                <w:b/>
                <w:bCs/>
                <w:szCs w:val="22"/>
                <w:lang w:val="en-GB"/>
              </w:rPr>
              <w:t>cr_rect</w:t>
            </w:r>
            <w:r w:rsidRPr="002B1FE1">
              <w:rPr>
                <w:rFonts w:eastAsia="Malgun Gothic"/>
                <w:b/>
                <w:bCs/>
                <w:szCs w:val="22"/>
                <w:lang w:val="en-GB"/>
              </w:rPr>
              <w:t>_same_size_flag</w:t>
            </w:r>
            <w:proofErr w:type="spellEnd"/>
          </w:p>
        </w:tc>
        <w:tc>
          <w:tcPr>
            <w:tcW w:w="1151" w:type="dxa"/>
            <w:tcBorders>
              <w:top w:val="single" w:sz="4" w:space="0" w:color="auto"/>
              <w:left w:val="single" w:sz="4" w:space="0" w:color="auto"/>
              <w:bottom w:val="single" w:sz="4" w:space="0" w:color="auto"/>
              <w:right w:val="single" w:sz="4" w:space="0" w:color="auto"/>
            </w:tcBorders>
          </w:tcPr>
          <w:p w14:paraId="6F2DB664"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u(1)</w:t>
            </w:r>
          </w:p>
        </w:tc>
      </w:tr>
      <w:tr w:rsidR="00075251" w:rsidRPr="002B1FE1" w14:paraId="2A0DBCB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BAB968E"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b/>
                <w:bCs/>
                <w:szCs w:val="22"/>
                <w:lang w:val="en-GB"/>
              </w:rPr>
              <w:tab/>
            </w:r>
            <w:r w:rsidRPr="002B1FE1">
              <w:rPr>
                <w:rFonts w:eastAsia="Malgun Gothic"/>
                <w:szCs w:val="22"/>
                <w:lang w:val="en-GB"/>
              </w:rPr>
              <w:tab/>
              <w:t>if ( </w:t>
            </w:r>
            <w:proofErr w:type="spellStart"/>
            <w:r>
              <w:rPr>
                <w:rFonts w:eastAsia="Malgun Gothic"/>
                <w:szCs w:val="22"/>
                <w:lang w:val="en-GB"/>
              </w:rPr>
              <w:t>cr_rect</w:t>
            </w:r>
            <w:r w:rsidRPr="002B1FE1">
              <w:rPr>
                <w:rFonts w:eastAsia="Malgun Gothic"/>
                <w:szCs w:val="22"/>
                <w:lang w:val="en-GB"/>
              </w:rPr>
              <w:t>_same_size_flag</w:t>
            </w:r>
            <w:proofErr w:type="spellEnd"/>
            <w:r w:rsidRPr="002B1FE1">
              <w:rPr>
                <w:rFonts w:eastAsia="Malgun Gothic"/>
                <w:szCs w:val="22"/>
                <w:lang w:val="en-GB"/>
              </w:rPr>
              <w:t> ) {</w:t>
            </w:r>
          </w:p>
        </w:tc>
        <w:tc>
          <w:tcPr>
            <w:tcW w:w="1151" w:type="dxa"/>
            <w:tcBorders>
              <w:top w:val="single" w:sz="4" w:space="0" w:color="auto"/>
              <w:left w:val="single" w:sz="4" w:space="0" w:color="auto"/>
              <w:bottom w:val="single" w:sz="4" w:space="0" w:color="auto"/>
              <w:right w:val="single" w:sz="4" w:space="0" w:color="auto"/>
            </w:tcBorders>
          </w:tcPr>
          <w:p w14:paraId="30BBA74B"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7ABEA78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C0CA0F9"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r w:rsidRPr="002B1FE1">
              <w:rPr>
                <w:rFonts w:eastAsia="Malgun Gothic"/>
                <w:b/>
                <w:bCs/>
                <w:szCs w:val="22"/>
                <w:lang w:val="en-GB"/>
              </w:rPr>
              <w:tab/>
            </w:r>
            <w:r w:rsidRPr="002B1FE1">
              <w:rPr>
                <w:rFonts w:eastAsia="Malgun Gothic"/>
                <w:b/>
                <w:bCs/>
                <w:szCs w:val="22"/>
                <w:lang w:val="en-GB"/>
              </w:rPr>
              <w:tab/>
            </w:r>
            <w:r>
              <w:rPr>
                <w:rFonts w:eastAsia="Malgun Gothic"/>
                <w:b/>
                <w:bCs/>
                <w:szCs w:val="22"/>
                <w:lang w:val="en-GB"/>
              </w:rPr>
              <w:t>cr_</w:t>
            </w:r>
            <w:r w:rsidRPr="002B1FE1">
              <w:rPr>
                <w:rFonts w:eastAsia="Malgun Gothic"/>
                <w:b/>
                <w:bCs/>
                <w:szCs w:val="22"/>
                <w:lang w:val="en-GB"/>
              </w:rPr>
              <w:t>num_cols_minus1</w:t>
            </w:r>
          </w:p>
        </w:tc>
        <w:tc>
          <w:tcPr>
            <w:tcW w:w="1151" w:type="dxa"/>
            <w:tcBorders>
              <w:top w:val="single" w:sz="4" w:space="0" w:color="auto"/>
              <w:left w:val="single" w:sz="4" w:space="0" w:color="auto"/>
              <w:bottom w:val="single" w:sz="4" w:space="0" w:color="auto"/>
              <w:right w:val="single" w:sz="4" w:space="0" w:color="auto"/>
            </w:tcBorders>
          </w:tcPr>
          <w:p w14:paraId="3B886605"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roofErr w:type="spellStart"/>
            <w:r w:rsidRPr="002B1FE1">
              <w:rPr>
                <w:rFonts w:eastAsia="Malgun Gothic"/>
                <w:szCs w:val="22"/>
                <w:lang w:val="en-GB"/>
              </w:rPr>
              <w:t>ue</w:t>
            </w:r>
            <w:proofErr w:type="spellEnd"/>
            <w:r w:rsidRPr="002B1FE1">
              <w:rPr>
                <w:rFonts w:eastAsia="Malgun Gothic"/>
                <w:szCs w:val="22"/>
                <w:lang w:val="en-GB"/>
              </w:rPr>
              <w:t>(v)</w:t>
            </w:r>
          </w:p>
        </w:tc>
      </w:tr>
      <w:tr w:rsidR="00075251" w:rsidRPr="002B1FE1" w14:paraId="37C1218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F2CE9F5"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b/>
                <w:bCs/>
                <w:szCs w:val="22"/>
                <w:lang w:val="en-GB"/>
              </w:rPr>
              <w:tab/>
            </w:r>
            <w:r w:rsidRPr="002B1FE1">
              <w:rPr>
                <w:rFonts w:eastAsia="Malgun Gothic"/>
                <w:b/>
                <w:bCs/>
                <w:szCs w:val="22"/>
                <w:lang w:val="en-GB"/>
              </w:rPr>
              <w:tab/>
            </w:r>
            <w:r w:rsidRPr="002B1FE1">
              <w:rPr>
                <w:rFonts w:eastAsia="Malgun Gothic"/>
                <w:b/>
                <w:bCs/>
                <w:szCs w:val="22"/>
                <w:lang w:val="en-GB"/>
              </w:rPr>
              <w:tab/>
            </w:r>
            <w:r>
              <w:rPr>
                <w:rFonts w:eastAsia="Malgun Gothic"/>
                <w:b/>
                <w:bCs/>
                <w:szCs w:val="22"/>
                <w:lang w:val="en-GB"/>
              </w:rPr>
              <w:t>cr_</w:t>
            </w:r>
            <w:r w:rsidRPr="002B1FE1">
              <w:rPr>
                <w:rFonts w:eastAsia="Malgun Gothic"/>
                <w:b/>
                <w:bCs/>
                <w:szCs w:val="22"/>
                <w:lang w:val="en-GB"/>
              </w:rPr>
              <w:t>num_rows_minus1</w:t>
            </w:r>
          </w:p>
        </w:tc>
        <w:tc>
          <w:tcPr>
            <w:tcW w:w="1151" w:type="dxa"/>
            <w:tcBorders>
              <w:top w:val="single" w:sz="4" w:space="0" w:color="auto"/>
              <w:left w:val="single" w:sz="4" w:space="0" w:color="auto"/>
              <w:bottom w:val="single" w:sz="4" w:space="0" w:color="auto"/>
              <w:right w:val="single" w:sz="4" w:space="0" w:color="auto"/>
            </w:tcBorders>
          </w:tcPr>
          <w:p w14:paraId="791863FF"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roofErr w:type="spellStart"/>
            <w:r w:rsidRPr="002B1FE1">
              <w:rPr>
                <w:rFonts w:eastAsia="Malgun Gothic"/>
                <w:szCs w:val="22"/>
                <w:lang w:val="en-GB"/>
              </w:rPr>
              <w:t>ue</w:t>
            </w:r>
            <w:proofErr w:type="spellEnd"/>
            <w:r w:rsidRPr="002B1FE1">
              <w:rPr>
                <w:rFonts w:eastAsia="Malgun Gothic"/>
                <w:szCs w:val="22"/>
                <w:lang w:val="en-GB"/>
              </w:rPr>
              <w:t>(v)</w:t>
            </w:r>
          </w:p>
        </w:tc>
      </w:tr>
      <w:tr w:rsidR="00075251" w:rsidRPr="002B1FE1" w14:paraId="065B217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730F811"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szCs w:val="22"/>
                <w:lang w:val="en-GB"/>
              </w:rPr>
              <w:tab/>
            </w:r>
            <w:r w:rsidRPr="002B1FE1">
              <w:rPr>
                <w:rFonts w:eastAsia="Malgun Gothic"/>
                <w:szCs w:val="22"/>
                <w:lang w:val="en-GB"/>
              </w:rPr>
              <w:tab/>
              <w:t>}</w:t>
            </w:r>
            <w:r>
              <w:rPr>
                <w:rFonts w:eastAsia="Malgun Gothic"/>
                <w:szCs w:val="22"/>
                <w:lang w:val="en-GB"/>
              </w:rPr>
              <w:t xml:space="preserve"> else {</w:t>
            </w:r>
          </w:p>
        </w:tc>
        <w:tc>
          <w:tcPr>
            <w:tcW w:w="1151" w:type="dxa"/>
            <w:tcBorders>
              <w:top w:val="single" w:sz="4" w:space="0" w:color="auto"/>
              <w:left w:val="single" w:sz="4" w:space="0" w:color="auto"/>
              <w:bottom w:val="single" w:sz="4" w:space="0" w:color="auto"/>
              <w:right w:val="single" w:sz="4" w:space="0" w:color="auto"/>
            </w:tcBorders>
          </w:tcPr>
          <w:p w14:paraId="7CA94F7B"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1503C5B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11E93FC"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b/>
                <w:bCs/>
                <w:szCs w:val="22"/>
                <w:lang w:val="en-GB"/>
              </w:rPr>
              <w:tab/>
            </w:r>
            <w:r w:rsidRPr="002B1FE1">
              <w:rPr>
                <w:rFonts w:eastAsia="Malgun Gothic"/>
                <w:b/>
                <w:bCs/>
                <w:szCs w:val="22"/>
                <w:lang w:val="en-GB"/>
              </w:rPr>
              <w:tab/>
            </w:r>
            <w:r w:rsidRPr="002B1FE1">
              <w:rPr>
                <w:rFonts w:eastAsia="Malgun Gothic"/>
                <w:b/>
                <w:bCs/>
                <w:szCs w:val="22"/>
                <w:lang w:val="en-GB"/>
              </w:rPr>
              <w:tab/>
            </w:r>
            <w:r>
              <w:rPr>
                <w:rFonts w:eastAsia="Malgun Gothic"/>
                <w:b/>
                <w:bCs/>
                <w:szCs w:val="22"/>
                <w:lang w:val="en-GB"/>
              </w:rPr>
              <w:t>cr</w:t>
            </w:r>
            <w:r w:rsidRPr="008973A3">
              <w:rPr>
                <w:rFonts w:eastAsia="Malgun Gothic"/>
                <w:b/>
                <w:bCs/>
                <w:szCs w:val="22"/>
                <w:lang w:val="en-GB"/>
              </w:rPr>
              <w:t>_</w:t>
            </w:r>
            <w:r>
              <w:rPr>
                <w:rFonts w:eastAsia="Malgun Gothic"/>
                <w:b/>
                <w:bCs/>
                <w:szCs w:val="22"/>
                <w:lang w:val="en-GB"/>
              </w:rPr>
              <w:t>log2_</w:t>
            </w:r>
            <w:r w:rsidRPr="008973A3">
              <w:rPr>
                <w:rFonts w:eastAsia="Malgun Gothic"/>
                <w:b/>
                <w:bCs/>
                <w:szCs w:val="22"/>
                <w:lang w:val="en-GB"/>
              </w:rPr>
              <w:t>unit_size</w:t>
            </w:r>
          </w:p>
        </w:tc>
        <w:tc>
          <w:tcPr>
            <w:tcW w:w="1151" w:type="dxa"/>
            <w:tcBorders>
              <w:top w:val="single" w:sz="4" w:space="0" w:color="auto"/>
              <w:left w:val="single" w:sz="4" w:space="0" w:color="auto"/>
              <w:bottom w:val="single" w:sz="4" w:space="0" w:color="auto"/>
              <w:right w:val="single" w:sz="4" w:space="0" w:color="auto"/>
            </w:tcBorders>
          </w:tcPr>
          <w:p w14:paraId="3D2023A2"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Pr>
                <w:rFonts w:eastAsia="Malgun Gothic"/>
                <w:szCs w:val="22"/>
                <w:lang w:val="en-GB"/>
              </w:rPr>
              <w:t>u(4)</w:t>
            </w:r>
          </w:p>
        </w:tc>
      </w:tr>
      <w:tr w:rsidR="00075251" w:rsidRPr="002B1FE1" w14:paraId="3B1A896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CC49203"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Pr>
                <w:rFonts w:eastAsia="Malgun Gothic"/>
                <w:b/>
                <w:bCs/>
                <w:szCs w:val="22"/>
                <w:lang w:val="en-GB"/>
              </w:rPr>
              <w:tab/>
            </w:r>
            <w:r w:rsidRPr="008973A3">
              <w:rPr>
                <w:rFonts w:eastAsia="Malgun Gothic"/>
                <w:b/>
                <w:bCs/>
                <w:szCs w:val="22"/>
                <w:lang w:val="en-GB"/>
              </w:rPr>
              <w:tab/>
            </w:r>
            <w:r>
              <w:rPr>
                <w:rFonts w:eastAsia="Malgun Gothic"/>
                <w:b/>
                <w:bCs/>
                <w:szCs w:val="22"/>
                <w:lang w:val="en-GB"/>
              </w:rPr>
              <w:tab/>
              <w:t>cr</w:t>
            </w:r>
            <w:r w:rsidRPr="008973A3">
              <w:rPr>
                <w:rFonts w:eastAsia="Malgun Gothic"/>
                <w:b/>
                <w:bCs/>
                <w:szCs w:val="22"/>
                <w:lang w:val="en-GB"/>
              </w:rPr>
              <w:t>_</w:t>
            </w:r>
            <w:r>
              <w:rPr>
                <w:rFonts w:eastAsia="Malgun Gothic"/>
                <w:b/>
                <w:bCs/>
                <w:szCs w:val="22"/>
                <w:lang w:val="en-GB"/>
              </w:rPr>
              <w:t>rect</w:t>
            </w:r>
            <w:r w:rsidRPr="008973A3">
              <w:rPr>
                <w:rFonts w:eastAsia="Malgun Gothic"/>
                <w:b/>
                <w:bCs/>
                <w:szCs w:val="22"/>
                <w:lang w:val="en-GB"/>
              </w:rPr>
              <w:t>_size_len_minus1</w:t>
            </w:r>
          </w:p>
        </w:tc>
        <w:tc>
          <w:tcPr>
            <w:tcW w:w="1151" w:type="dxa"/>
            <w:tcBorders>
              <w:top w:val="single" w:sz="4" w:space="0" w:color="auto"/>
              <w:left w:val="single" w:sz="4" w:space="0" w:color="auto"/>
              <w:bottom w:val="single" w:sz="4" w:space="0" w:color="auto"/>
              <w:right w:val="single" w:sz="4" w:space="0" w:color="auto"/>
            </w:tcBorders>
          </w:tcPr>
          <w:p w14:paraId="2C224E17" w14:textId="77777777" w:rsidR="0007525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8973A3">
              <w:rPr>
                <w:szCs w:val="22"/>
                <w:lang w:val="en-GB"/>
              </w:rPr>
              <w:t>u(4)</w:t>
            </w:r>
          </w:p>
        </w:tc>
      </w:tr>
      <w:tr w:rsidR="007B3BC1" w:rsidRPr="002B1FE1" w14:paraId="75965DD3" w14:textId="77777777" w:rsidTr="003121CB">
        <w:trPr>
          <w:trHeight w:val="204"/>
          <w:jc w:val="center"/>
          <w:ins w:id="73" w:author="McCarthy, Sean" w:date="2024-06-05T09:42:00Z"/>
        </w:trPr>
        <w:tc>
          <w:tcPr>
            <w:tcW w:w="7920" w:type="dxa"/>
            <w:tcBorders>
              <w:top w:val="single" w:sz="4" w:space="0" w:color="auto"/>
              <w:left w:val="single" w:sz="4" w:space="0" w:color="auto"/>
              <w:bottom w:val="single" w:sz="4" w:space="0" w:color="auto"/>
              <w:right w:val="single" w:sz="4" w:space="0" w:color="auto"/>
            </w:tcBorders>
          </w:tcPr>
          <w:p w14:paraId="71852D30" w14:textId="0E13CFCA" w:rsidR="007B3BC1" w:rsidRPr="002B1FE1" w:rsidRDefault="007B3BC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ins w:id="74" w:author="McCarthy, Sean" w:date="2024-06-05T09:42:00Z"/>
                <w:rFonts w:eastAsia="Malgun Gothic"/>
                <w:szCs w:val="22"/>
                <w:lang w:val="en-GB"/>
              </w:rPr>
            </w:pPr>
            <w:ins w:id="75" w:author="McCarthy, Sean" w:date="2024-06-05T09:42:00Z">
              <w:r>
                <w:rPr>
                  <w:rFonts w:eastAsia="Malgun Gothic"/>
                  <w:szCs w:val="22"/>
                  <w:lang w:val="en-GB"/>
                </w:rPr>
                <w:tab/>
              </w:r>
              <w:r>
                <w:rPr>
                  <w:rFonts w:eastAsia="Malgun Gothic"/>
                  <w:szCs w:val="22"/>
                  <w:lang w:val="en-GB"/>
                </w:rPr>
                <w:tab/>
                <w:t>}</w:t>
              </w:r>
            </w:ins>
          </w:p>
        </w:tc>
        <w:tc>
          <w:tcPr>
            <w:tcW w:w="1151" w:type="dxa"/>
            <w:tcBorders>
              <w:top w:val="single" w:sz="4" w:space="0" w:color="auto"/>
              <w:left w:val="single" w:sz="4" w:space="0" w:color="auto"/>
              <w:bottom w:val="single" w:sz="4" w:space="0" w:color="auto"/>
              <w:right w:val="single" w:sz="4" w:space="0" w:color="auto"/>
            </w:tcBorders>
          </w:tcPr>
          <w:p w14:paraId="1D237D9B" w14:textId="77777777" w:rsidR="007B3BC1" w:rsidRPr="002B1FE1" w:rsidRDefault="007B3BC1" w:rsidP="003121CB">
            <w:pPr>
              <w:keepNext/>
              <w:keepLines/>
              <w:pageBreakBefore/>
              <w:tabs>
                <w:tab w:val="clear" w:pos="360"/>
                <w:tab w:val="left" w:pos="794"/>
                <w:tab w:val="left" w:pos="1191"/>
                <w:tab w:val="left" w:pos="1588"/>
                <w:tab w:val="left" w:pos="1985"/>
              </w:tabs>
              <w:spacing w:before="20" w:after="40"/>
              <w:jc w:val="center"/>
              <w:rPr>
                <w:ins w:id="76" w:author="McCarthy, Sean" w:date="2024-06-05T09:42:00Z"/>
                <w:rFonts w:eastAsia="Malgun Gothic"/>
                <w:szCs w:val="22"/>
                <w:lang w:val="en-GB"/>
              </w:rPr>
            </w:pPr>
          </w:p>
        </w:tc>
      </w:tr>
      <w:tr w:rsidR="00075251" w:rsidRPr="002B1FE1" w14:paraId="0FF3C377"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415B4A6"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t>}</w:t>
            </w:r>
          </w:p>
        </w:tc>
        <w:tc>
          <w:tcPr>
            <w:tcW w:w="1151" w:type="dxa"/>
            <w:tcBorders>
              <w:top w:val="single" w:sz="4" w:space="0" w:color="auto"/>
              <w:left w:val="single" w:sz="4" w:space="0" w:color="auto"/>
              <w:bottom w:val="single" w:sz="4" w:space="0" w:color="auto"/>
              <w:right w:val="single" w:sz="4" w:space="0" w:color="auto"/>
            </w:tcBorders>
          </w:tcPr>
          <w:p w14:paraId="4FBFE652"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0D5B0C02"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59E6062"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t>for( </w:t>
            </w:r>
            <w:proofErr w:type="spellStart"/>
            <w:r w:rsidRPr="002B1FE1">
              <w:rPr>
                <w:rFonts w:eastAsia="Malgun Gothic"/>
                <w:szCs w:val="22"/>
                <w:lang w:val="en-GB"/>
              </w:rPr>
              <w:t>i</w:t>
            </w:r>
            <w:proofErr w:type="spellEnd"/>
            <w:r w:rsidRPr="002B1FE1">
              <w:rPr>
                <w:rFonts w:eastAsia="Malgun Gothic"/>
                <w:szCs w:val="22"/>
                <w:lang w:val="en-GB"/>
              </w:rPr>
              <w:t> = 0; </w:t>
            </w:r>
            <w:proofErr w:type="spellStart"/>
            <w:r w:rsidRPr="002B1FE1">
              <w:rPr>
                <w:rFonts w:eastAsia="Malgun Gothic"/>
                <w:szCs w:val="22"/>
                <w:lang w:val="en-GB"/>
              </w:rPr>
              <w:t>i</w:t>
            </w:r>
            <w:proofErr w:type="spellEnd"/>
            <w:r w:rsidRPr="002B1FE1">
              <w:rPr>
                <w:rFonts w:eastAsia="Malgun Gothic"/>
                <w:szCs w:val="22"/>
                <w:lang w:val="en-GB"/>
              </w:rPr>
              <w:t> &lt;= </w:t>
            </w:r>
            <w:r>
              <w:rPr>
                <w:rFonts w:eastAsia="Malgun Gothic"/>
                <w:szCs w:val="22"/>
                <w:lang w:val="en-GB"/>
              </w:rPr>
              <w:t>cr_</w:t>
            </w:r>
            <w:r w:rsidRPr="002B1FE1">
              <w:rPr>
                <w:rFonts w:eastAsia="Malgun Gothic"/>
                <w:szCs w:val="22"/>
                <w:lang w:val="en-GB"/>
              </w:rPr>
              <w:t>num_</w:t>
            </w:r>
            <w:r>
              <w:rPr>
                <w:rFonts w:eastAsia="Malgun Gothic"/>
                <w:szCs w:val="22"/>
                <w:lang w:val="en-GB"/>
              </w:rPr>
              <w:t>rect</w:t>
            </w:r>
            <w:r w:rsidRPr="002B1FE1">
              <w:rPr>
                <w:rFonts w:eastAsia="Malgun Gothic"/>
                <w:szCs w:val="22"/>
                <w:lang w:val="en-GB"/>
              </w:rPr>
              <w:t xml:space="preserve">s_minus1; </w:t>
            </w:r>
            <w:proofErr w:type="spellStart"/>
            <w:r w:rsidRPr="002B1FE1">
              <w:rPr>
                <w:rFonts w:eastAsia="Malgun Gothic"/>
                <w:szCs w:val="22"/>
                <w:lang w:val="en-GB"/>
              </w:rPr>
              <w:t>i</w:t>
            </w:r>
            <w:proofErr w:type="spellEnd"/>
            <w:r w:rsidRPr="002B1FE1">
              <w:rPr>
                <w:rFonts w:eastAsia="Malgun Gothic"/>
                <w:szCs w:val="22"/>
                <w:lang w:val="en-GB"/>
              </w:rPr>
              <w:t>++ ) {</w:t>
            </w:r>
          </w:p>
        </w:tc>
        <w:tc>
          <w:tcPr>
            <w:tcW w:w="1151" w:type="dxa"/>
            <w:tcBorders>
              <w:top w:val="single" w:sz="4" w:space="0" w:color="auto"/>
              <w:left w:val="single" w:sz="4" w:space="0" w:color="auto"/>
              <w:bottom w:val="single" w:sz="4" w:space="0" w:color="auto"/>
              <w:right w:val="single" w:sz="4" w:space="0" w:color="auto"/>
            </w:tcBorders>
          </w:tcPr>
          <w:p w14:paraId="77E45342"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 </w:t>
            </w:r>
          </w:p>
        </w:tc>
      </w:tr>
      <w:tr w:rsidR="00075251" w:rsidRPr="002B1FE1" w14:paraId="196EA9AA"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8E8541B"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t>if ( </w:t>
            </w:r>
            <w:proofErr w:type="spellStart"/>
            <w:r>
              <w:rPr>
                <w:rFonts w:eastAsia="Malgun Gothic"/>
                <w:szCs w:val="22"/>
                <w:lang w:val="en-GB"/>
              </w:rPr>
              <w:t>cr_rect</w:t>
            </w:r>
            <w:proofErr w:type="spellEnd"/>
            <w:r w:rsidRPr="002B1FE1">
              <w:rPr>
                <w:rFonts w:eastAsia="Malgun Gothic"/>
                <w:szCs w:val="22"/>
                <w:lang w:val="en-GB"/>
              </w:rPr>
              <w:t xml:space="preserve"> </w:t>
            </w:r>
            <w:proofErr w:type="spellStart"/>
            <w:r>
              <w:rPr>
                <w:rFonts w:eastAsia="Malgun Gothic"/>
                <w:szCs w:val="22"/>
                <w:lang w:val="en-GB"/>
              </w:rPr>
              <w:t>type</w:t>
            </w:r>
            <w:r w:rsidRPr="002B1FE1">
              <w:rPr>
                <w:rFonts w:eastAsia="Malgun Gothic"/>
                <w:szCs w:val="22"/>
                <w:lang w:val="en-GB"/>
              </w:rPr>
              <w:t>_</w:t>
            </w:r>
            <w:r>
              <w:rPr>
                <w:rFonts w:eastAsia="Malgun Gothic"/>
                <w:szCs w:val="22"/>
                <w:lang w:val="en-GB"/>
              </w:rPr>
              <w:t>enabled</w:t>
            </w:r>
            <w:r w:rsidRPr="002B1FE1">
              <w:rPr>
                <w:rFonts w:eastAsia="Malgun Gothic"/>
                <w:szCs w:val="22"/>
                <w:lang w:val="en-GB"/>
              </w:rPr>
              <w:t>_flag</w:t>
            </w:r>
            <w:proofErr w:type="spellEnd"/>
            <w:r w:rsidRPr="002B1FE1">
              <w:rPr>
                <w:rFonts w:eastAsia="Malgun Gothic"/>
                <w:szCs w:val="22"/>
                <w:lang w:val="en-GB"/>
              </w:rPr>
              <w:t> )</w:t>
            </w:r>
            <w:r>
              <w:rPr>
                <w:rFonts w:eastAsia="Malgun Gothic"/>
                <w:szCs w:val="22"/>
                <w:lang w:val="en-GB"/>
              </w:rPr>
              <w:t xml:space="preserve"> {</w:t>
            </w:r>
          </w:p>
        </w:tc>
        <w:tc>
          <w:tcPr>
            <w:tcW w:w="1151" w:type="dxa"/>
            <w:tcBorders>
              <w:top w:val="single" w:sz="4" w:space="0" w:color="auto"/>
              <w:left w:val="single" w:sz="4" w:space="0" w:color="auto"/>
              <w:bottom w:val="single" w:sz="4" w:space="0" w:color="auto"/>
              <w:right w:val="single" w:sz="4" w:space="0" w:color="auto"/>
            </w:tcBorders>
          </w:tcPr>
          <w:p w14:paraId="03EF9689"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4AFBE7A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56F9275"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 xml:space="preserve"> </w:t>
            </w:r>
            <w:r>
              <w:rPr>
                <w:rFonts w:eastAsia="Malgun Gothic"/>
                <w:szCs w:val="22"/>
                <w:lang w:val="en-GB"/>
              </w:rPr>
              <w:tab/>
            </w:r>
            <w:r w:rsidRPr="002B1FE1">
              <w:rPr>
                <w:rFonts w:eastAsia="Malgun Gothic"/>
                <w:szCs w:val="22"/>
                <w:lang w:val="en-GB"/>
              </w:rPr>
              <w:tab/>
            </w:r>
            <w:r>
              <w:rPr>
                <w:rFonts w:eastAsia="Malgun Gothic"/>
                <w:szCs w:val="22"/>
                <w:lang w:val="en-GB"/>
              </w:rPr>
              <w:tab/>
            </w:r>
            <w:proofErr w:type="spellStart"/>
            <w:r>
              <w:rPr>
                <w:rFonts w:eastAsia="Malgun Gothic"/>
                <w:b/>
                <w:bCs/>
                <w:szCs w:val="22"/>
                <w:lang w:val="en-GB"/>
              </w:rPr>
              <w:t>cr_rect</w:t>
            </w:r>
            <w:r w:rsidRPr="002B1FE1">
              <w:rPr>
                <w:rFonts w:eastAsia="Malgun Gothic"/>
                <w:b/>
                <w:bCs/>
                <w:szCs w:val="22"/>
                <w:lang w:val="en-GB"/>
              </w:rPr>
              <w:t>_type_present_flag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64527914"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u(1)</w:t>
            </w:r>
          </w:p>
        </w:tc>
      </w:tr>
      <w:tr w:rsidR="00075251" w:rsidRPr="002B1FE1" w14:paraId="0F052F4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CF2E761"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r>
            <w:r>
              <w:rPr>
                <w:rFonts w:eastAsia="Malgun Gothic"/>
                <w:szCs w:val="22"/>
                <w:lang w:val="en-GB"/>
              </w:rPr>
              <w:tab/>
            </w:r>
            <w:r w:rsidRPr="002B1FE1">
              <w:rPr>
                <w:rFonts w:eastAsia="Malgun Gothic"/>
                <w:szCs w:val="22"/>
                <w:lang w:val="en-GB"/>
              </w:rPr>
              <w:t>if ( </w:t>
            </w:r>
            <w:proofErr w:type="spellStart"/>
            <w:r w:rsidRPr="00604770">
              <w:rPr>
                <w:rFonts w:eastAsia="Malgun Gothic"/>
                <w:szCs w:val="22"/>
                <w:lang w:val="en-GB"/>
              </w:rPr>
              <w:t>cr_rect_type_present_flag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r>
              <w:rPr>
                <w:rFonts w:eastAsia="Malgun Gothic"/>
                <w:szCs w:val="22"/>
                <w:lang w:val="en-GB"/>
              </w:rPr>
              <w:t> </w:t>
            </w:r>
            <w:r w:rsidRPr="002B1FE1">
              <w:rPr>
                <w:rFonts w:eastAsia="Malgun Gothic"/>
                <w:szCs w:val="22"/>
                <w:lang w:val="en-GB"/>
              </w:rPr>
              <w:t>)</w:t>
            </w:r>
            <w:r>
              <w:rPr>
                <w:rFonts w:eastAsia="Malgun Gothic"/>
                <w:szCs w:val="22"/>
                <w:lang w:val="en-GB"/>
              </w:rPr>
              <w:t xml:space="preserve"> </w:t>
            </w:r>
          </w:p>
        </w:tc>
        <w:tc>
          <w:tcPr>
            <w:tcW w:w="1151" w:type="dxa"/>
            <w:tcBorders>
              <w:top w:val="single" w:sz="4" w:space="0" w:color="auto"/>
              <w:left w:val="single" w:sz="4" w:space="0" w:color="auto"/>
              <w:bottom w:val="single" w:sz="4" w:space="0" w:color="auto"/>
              <w:right w:val="single" w:sz="4" w:space="0" w:color="auto"/>
            </w:tcBorders>
          </w:tcPr>
          <w:p w14:paraId="4DA35BCA"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208B0D8E"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4F35091" w14:textId="77777777" w:rsidR="00075251" w:rsidRPr="002B1FE1" w:rsidRDefault="00075251" w:rsidP="003121CB">
            <w:pPr>
              <w:keepNext/>
              <w:keepLines/>
              <w:pageBreakBefore/>
              <w:tabs>
                <w:tab w:val="clear" w:pos="360"/>
                <w:tab w:val="clear" w:pos="72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r>
            <w:r>
              <w:rPr>
                <w:rFonts w:eastAsia="Malgun Gothic"/>
                <w:szCs w:val="22"/>
                <w:lang w:val="en-GB"/>
              </w:rPr>
              <w:tab/>
            </w:r>
            <w:r>
              <w:rPr>
                <w:rFonts w:eastAsia="Malgun Gothic"/>
                <w:szCs w:val="22"/>
                <w:lang w:val="en-GB"/>
              </w:rPr>
              <w:tab/>
            </w:r>
            <w:proofErr w:type="spellStart"/>
            <w:r w:rsidRPr="001A30D9">
              <w:rPr>
                <w:rFonts w:eastAsia="Malgun Gothic"/>
                <w:b/>
                <w:bCs/>
                <w:szCs w:val="22"/>
                <w:lang w:val="en-GB"/>
              </w:rPr>
              <w:t>cr_rect_type_idc</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1566B71A" w14:textId="77777777" w:rsidR="00075251" w:rsidRPr="002B1FE1" w:rsidRDefault="00075251" w:rsidP="003121CB">
            <w:pPr>
              <w:keepNext/>
              <w:keepLines/>
              <w:pageBreakBefore/>
              <w:tabs>
                <w:tab w:val="clear" w:pos="360"/>
                <w:tab w:val="clear" w:pos="72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w:t>
            </w:r>
            <w:r>
              <w:rPr>
                <w:rFonts w:eastAsia="Malgun Gothic"/>
                <w:szCs w:val="22"/>
                <w:lang w:val="en-GB"/>
              </w:rPr>
              <w:t>8</w:t>
            </w:r>
            <w:r w:rsidRPr="002B1FE1">
              <w:rPr>
                <w:rFonts w:eastAsia="Malgun Gothic"/>
                <w:szCs w:val="22"/>
                <w:lang w:val="en-GB"/>
              </w:rPr>
              <w:t>)</w:t>
            </w:r>
          </w:p>
        </w:tc>
      </w:tr>
      <w:tr w:rsidR="00075251" w:rsidRPr="002B1FE1" w14:paraId="03A25DFA"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193C167"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Pr>
                <w:rFonts w:eastAsia="Malgun Gothic"/>
                <w:szCs w:val="22"/>
                <w:lang w:val="en-GB"/>
              </w:rPr>
              <w:tab/>
            </w:r>
            <w:r>
              <w:rPr>
                <w:rFonts w:eastAsia="Malgun Gothic"/>
                <w:szCs w:val="22"/>
                <w:lang w:val="en-GB"/>
              </w:rPr>
              <w:tab/>
              <w:t>}</w:t>
            </w:r>
          </w:p>
        </w:tc>
        <w:tc>
          <w:tcPr>
            <w:tcW w:w="1151" w:type="dxa"/>
            <w:tcBorders>
              <w:top w:val="single" w:sz="4" w:space="0" w:color="auto"/>
              <w:left w:val="single" w:sz="4" w:space="0" w:color="auto"/>
              <w:bottom w:val="single" w:sz="4" w:space="0" w:color="auto"/>
              <w:right w:val="single" w:sz="4" w:space="0" w:color="auto"/>
            </w:tcBorders>
          </w:tcPr>
          <w:p w14:paraId="6C6F4476"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5396570E"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6FC0415"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t>if ( </w:t>
            </w:r>
            <w:proofErr w:type="spellStart"/>
            <w:r>
              <w:rPr>
                <w:rFonts w:eastAsia="Malgun Gothic"/>
                <w:szCs w:val="22"/>
                <w:lang w:val="en-GB"/>
              </w:rPr>
              <w:t>cr_rect</w:t>
            </w:r>
            <w:proofErr w:type="spellEnd"/>
            <w:r w:rsidRPr="002B1FE1">
              <w:rPr>
                <w:rFonts w:eastAsia="Malgun Gothic"/>
                <w:szCs w:val="22"/>
                <w:lang w:val="en-GB"/>
              </w:rPr>
              <w:t xml:space="preserve"> </w:t>
            </w:r>
            <w:proofErr w:type="spellStart"/>
            <w:r>
              <w:rPr>
                <w:rFonts w:eastAsia="Malgun Gothic"/>
                <w:szCs w:val="22"/>
                <w:lang w:val="en-GB"/>
              </w:rPr>
              <w:t>type</w:t>
            </w:r>
            <w:r w:rsidRPr="002B1FE1">
              <w:rPr>
                <w:rFonts w:eastAsia="Malgun Gothic"/>
                <w:szCs w:val="22"/>
                <w:lang w:val="en-GB"/>
              </w:rPr>
              <w:t>_</w:t>
            </w:r>
            <w:r>
              <w:rPr>
                <w:rFonts w:eastAsia="Malgun Gothic"/>
                <w:szCs w:val="22"/>
                <w:lang w:val="en-GB"/>
              </w:rPr>
              <w:t>idc</w:t>
            </w:r>
            <w:proofErr w:type="spellEnd"/>
            <w:r>
              <w:rPr>
                <w:rFonts w:eastAsia="Malgun Gothic"/>
                <w:szCs w:val="22"/>
                <w:lang w:val="en-GB"/>
              </w:rPr>
              <w:t>[</w:t>
            </w:r>
            <w:r>
              <w:rPr>
                <w:rFonts w:eastAsia="Malgun Gothic"/>
              </w:rPr>
              <w:t> </w:t>
            </w:r>
            <w:proofErr w:type="spellStart"/>
            <w:r>
              <w:rPr>
                <w:rFonts w:eastAsia="Malgun Gothic"/>
              </w:rPr>
              <w:t>i</w:t>
            </w:r>
            <w:proofErr w:type="spellEnd"/>
            <w:r>
              <w:rPr>
                <w:rFonts w:eastAsia="Malgun Gothic"/>
              </w:rPr>
              <w:t> ] != 255</w:t>
            </w:r>
            <w:r w:rsidRPr="002B1FE1">
              <w:rPr>
                <w:rFonts w:eastAsia="Malgun Gothic"/>
                <w:szCs w:val="22"/>
                <w:lang w:val="en-GB"/>
              </w:rPr>
              <w:t> )</w:t>
            </w:r>
            <w:r>
              <w:rPr>
                <w:rFonts w:eastAsia="Malgun Gothic"/>
                <w:szCs w:val="22"/>
                <w:lang w:val="en-GB"/>
              </w:rPr>
              <w:t xml:space="preserve"> {</w:t>
            </w:r>
          </w:p>
        </w:tc>
        <w:tc>
          <w:tcPr>
            <w:tcW w:w="1151" w:type="dxa"/>
            <w:tcBorders>
              <w:top w:val="single" w:sz="4" w:space="0" w:color="auto"/>
              <w:left w:val="single" w:sz="4" w:space="0" w:color="auto"/>
              <w:bottom w:val="single" w:sz="4" w:space="0" w:color="auto"/>
              <w:right w:val="single" w:sz="4" w:space="0" w:color="auto"/>
            </w:tcBorders>
          </w:tcPr>
          <w:p w14:paraId="0D355F51" w14:textId="77777777" w:rsidR="00075251" w:rsidRPr="002B1FE1" w:rsidDel="00514C34"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5E6A8D6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9968981"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r>
            <w:r w:rsidRPr="002B1FE1">
              <w:rPr>
                <w:rFonts w:eastAsia="Malgun Gothic"/>
                <w:szCs w:val="22"/>
                <w:lang w:val="en-GB"/>
              </w:rPr>
              <w:tab/>
              <w:t>if ( </w:t>
            </w:r>
            <w:proofErr w:type="spellStart"/>
            <w:r>
              <w:rPr>
                <w:rFonts w:eastAsia="Malgun Gothic"/>
                <w:szCs w:val="22"/>
                <w:lang w:val="en-GB"/>
              </w:rPr>
              <w:t>cr_rect</w:t>
            </w:r>
            <w:proofErr w:type="spellEnd"/>
            <w:r w:rsidRPr="002B1FE1">
              <w:rPr>
                <w:rFonts w:eastAsia="Malgun Gothic"/>
                <w:szCs w:val="22"/>
                <w:lang w:val="en-GB"/>
              </w:rPr>
              <w:t xml:space="preserve"> </w:t>
            </w:r>
            <w:proofErr w:type="spellStart"/>
            <w:r w:rsidRPr="002B1FE1">
              <w:rPr>
                <w:rFonts w:eastAsia="Malgun Gothic"/>
                <w:szCs w:val="22"/>
                <w:lang w:val="en-GB"/>
              </w:rPr>
              <w:t>id_present_flag</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2F25F667" w14:textId="77777777" w:rsidR="00075251" w:rsidRPr="002B1FE1" w:rsidDel="00514C34"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027BF9F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8BFAD44"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r>
            <w:r w:rsidRPr="002B1FE1">
              <w:rPr>
                <w:rFonts w:eastAsia="Malgun Gothic"/>
                <w:szCs w:val="22"/>
                <w:lang w:val="en-GB"/>
              </w:rPr>
              <w:tab/>
            </w:r>
            <w:r w:rsidRPr="002B1FE1">
              <w:rPr>
                <w:rFonts w:eastAsia="Malgun Gothic"/>
                <w:szCs w:val="22"/>
                <w:lang w:val="en-GB"/>
              </w:rPr>
              <w:tab/>
            </w:r>
            <w:r w:rsidRPr="002B1FE1">
              <w:rPr>
                <w:rFonts w:eastAsia="Malgun Gothic"/>
                <w:szCs w:val="22"/>
                <w:lang w:val="en-GB"/>
              </w:rPr>
              <w:tab/>
            </w:r>
            <w:proofErr w:type="spellStart"/>
            <w:r>
              <w:rPr>
                <w:rFonts w:eastAsia="Malgun Gothic"/>
                <w:b/>
                <w:bCs/>
                <w:szCs w:val="22"/>
                <w:lang w:val="en-GB"/>
              </w:rPr>
              <w:t>cr_rect</w:t>
            </w:r>
            <w:r w:rsidRPr="002B1FE1">
              <w:rPr>
                <w:rFonts w:eastAsia="Malgun Gothic"/>
                <w:b/>
                <w:bCs/>
                <w:szCs w:val="22"/>
                <w:lang w:val="en-GB"/>
              </w:rPr>
              <w:t>_id</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2C66E56B" w14:textId="77777777" w:rsidR="00075251" w:rsidRPr="002B1FE1" w:rsidDel="00514C34"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w:t>
            </w:r>
            <w:r>
              <w:rPr>
                <w:rFonts w:eastAsia="Malgun Gothic"/>
                <w:szCs w:val="22"/>
                <w:lang w:val="en-GB"/>
              </w:rPr>
              <w:t>v</w:t>
            </w:r>
            <w:r w:rsidRPr="002B1FE1">
              <w:rPr>
                <w:rFonts w:eastAsia="Malgun Gothic"/>
                <w:szCs w:val="22"/>
                <w:lang w:val="en-GB"/>
              </w:rPr>
              <w:t>)</w:t>
            </w:r>
          </w:p>
        </w:tc>
      </w:tr>
      <w:tr w:rsidR="00075251" w:rsidRPr="002B1FE1" w14:paraId="2A761F6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9302B46"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Pr>
                <w:rFonts w:eastAsia="Malgun Gothic"/>
                <w:szCs w:val="22"/>
                <w:lang w:val="en-GB"/>
              </w:rPr>
              <w:tab/>
            </w:r>
            <w:r w:rsidRPr="002B1FE1">
              <w:rPr>
                <w:rFonts w:eastAsia="Malgun Gothic"/>
                <w:szCs w:val="22"/>
                <w:lang w:val="en-GB"/>
              </w:rPr>
              <w:tab/>
            </w:r>
            <w:r w:rsidRPr="002B1FE1">
              <w:rPr>
                <w:rFonts w:eastAsia="Malgun Gothic"/>
                <w:szCs w:val="22"/>
                <w:lang w:val="en-GB"/>
              </w:rPr>
              <w:tab/>
              <w:t>if ( </w:t>
            </w:r>
            <w:proofErr w:type="spellStart"/>
            <w:r>
              <w:rPr>
                <w:rFonts w:eastAsia="Malgun Gothic"/>
                <w:szCs w:val="22"/>
                <w:lang w:val="en-GB"/>
              </w:rPr>
              <w:t>cr_rect</w:t>
            </w:r>
            <w:proofErr w:type="spellEnd"/>
            <w:r w:rsidRPr="002B1FE1">
              <w:rPr>
                <w:rFonts w:eastAsia="Malgun Gothic"/>
                <w:szCs w:val="22"/>
                <w:lang w:val="en-GB"/>
              </w:rPr>
              <w:t xml:space="preserve"> </w:t>
            </w:r>
            <w:proofErr w:type="spellStart"/>
            <w:r>
              <w:rPr>
                <w:rFonts w:eastAsia="Malgun Gothic"/>
                <w:szCs w:val="22"/>
                <w:lang w:val="en-GB"/>
              </w:rPr>
              <w:t>type</w:t>
            </w:r>
            <w:r w:rsidRPr="002B1FE1">
              <w:rPr>
                <w:rFonts w:eastAsia="Malgun Gothic"/>
                <w:szCs w:val="22"/>
                <w:lang w:val="en-GB"/>
              </w:rPr>
              <w:t>_</w:t>
            </w:r>
            <w:r>
              <w:rPr>
                <w:rFonts w:eastAsia="Malgun Gothic"/>
                <w:szCs w:val="22"/>
                <w:lang w:val="en-GB"/>
              </w:rPr>
              <w:t>description_enabled</w:t>
            </w:r>
            <w:r w:rsidRPr="002B1FE1">
              <w:rPr>
                <w:rFonts w:eastAsia="Malgun Gothic"/>
                <w:szCs w:val="22"/>
                <w:lang w:val="en-GB"/>
              </w:rPr>
              <w:t>_flag</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77F91A62"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7E6B380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09FB1B9" w14:textId="77777777" w:rsidR="00075251" w:rsidRPr="002B1FE1" w:rsidRDefault="00075251" w:rsidP="003121CB">
            <w:pPr>
              <w:keepNext/>
              <w:keepLines/>
              <w:pageBreakBefore/>
              <w:tabs>
                <w:tab w:val="clear" w:pos="360"/>
                <w:tab w:val="clear" w:pos="72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 xml:space="preserve"> </w:t>
            </w:r>
            <w:r>
              <w:rPr>
                <w:rFonts w:eastAsia="Malgun Gothic"/>
                <w:szCs w:val="22"/>
                <w:lang w:val="en-GB"/>
              </w:rPr>
              <w:tab/>
            </w:r>
            <w:r w:rsidRPr="002B1FE1">
              <w:rPr>
                <w:rFonts w:eastAsia="Malgun Gothic"/>
                <w:szCs w:val="22"/>
                <w:lang w:val="en-GB"/>
              </w:rPr>
              <w:tab/>
            </w:r>
            <w:r>
              <w:rPr>
                <w:rFonts w:eastAsia="Malgun Gothic"/>
                <w:szCs w:val="22"/>
                <w:lang w:val="en-GB"/>
              </w:rPr>
              <w:tab/>
            </w:r>
            <w:r w:rsidRPr="002B1FE1">
              <w:rPr>
                <w:rFonts w:eastAsia="Malgun Gothic"/>
                <w:szCs w:val="22"/>
                <w:lang w:val="en-GB"/>
              </w:rPr>
              <w:tab/>
            </w:r>
            <w:proofErr w:type="spellStart"/>
            <w:r>
              <w:rPr>
                <w:rFonts w:eastAsia="Malgun Gothic"/>
                <w:b/>
                <w:bCs/>
                <w:szCs w:val="22"/>
                <w:lang w:val="en-GB"/>
              </w:rPr>
              <w:t>cr_rect</w:t>
            </w:r>
            <w:r w:rsidRPr="002B1FE1">
              <w:rPr>
                <w:rFonts w:eastAsia="Malgun Gothic"/>
                <w:b/>
                <w:bCs/>
                <w:szCs w:val="22"/>
                <w:lang w:val="en-GB"/>
              </w:rPr>
              <w:t>_type_description_present_flag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5971D0FC"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u(1)</w:t>
            </w:r>
          </w:p>
        </w:tc>
      </w:tr>
      <w:tr w:rsidR="00075251" w:rsidRPr="002B1FE1" w14:paraId="6AA7F36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2512E45"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t>}</w:t>
            </w:r>
          </w:p>
        </w:tc>
        <w:tc>
          <w:tcPr>
            <w:tcW w:w="1151" w:type="dxa"/>
            <w:tcBorders>
              <w:top w:val="single" w:sz="4" w:space="0" w:color="auto"/>
              <w:left w:val="single" w:sz="4" w:space="0" w:color="auto"/>
              <w:bottom w:val="single" w:sz="4" w:space="0" w:color="auto"/>
              <w:right w:val="single" w:sz="4" w:space="0" w:color="auto"/>
            </w:tcBorders>
          </w:tcPr>
          <w:p w14:paraId="2F690314" w14:textId="77777777" w:rsidR="00075251" w:rsidRPr="002B1FE1" w:rsidDel="00514C34"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5A68CD0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83187CA"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t>if( !</w:t>
            </w:r>
            <w:proofErr w:type="spellStart"/>
            <w:r>
              <w:rPr>
                <w:rFonts w:eastAsia="Malgun Gothic"/>
                <w:szCs w:val="22"/>
                <w:lang w:val="en-GB"/>
              </w:rPr>
              <w:t>cr_</w:t>
            </w:r>
            <w:r w:rsidRPr="002B1FE1">
              <w:rPr>
                <w:rFonts w:eastAsia="Malgun Gothic"/>
                <w:szCs w:val="22"/>
                <w:lang w:val="en-GB"/>
              </w:rPr>
              <w:t>subpics_partitioning_flag</w:t>
            </w:r>
            <w:proofErr w:type="spellEnd"/>
            <w:r w:rsidRPr="002B1FE1">
              <w:rPr>
                <w:rFonts w:eastAsia="Malgun Gothic"/>
                <w:szCs w:val="22"/>
                <w:lang w:val="en-GB"/>
              </w:rPr>
              <w:t xml:space="preserve"> &amp;&amp;  !</w:t>
            </w:r>
            <w:proofErr w:type="spellStart"/>
            <w:r>
              <w:rPr>
                <w:rFonts w:eastAsia="Malgun Gothic"/>
                <w:szCs w:val="22"/>
                <w:lang w:val="en-GB"/>
              </w:rPr>
              <w:t>cr_rect</w:t>
            </w:r>
            <w:r w:rsidRPr="002B1FE1">
              <w:rPr>
                <w:rFonts w:eastAsia="Malgun Gothic"/>
                <w:szCs w:val="22"/>
                <w:lang w:val="en-GB"/>
              </w:rPr>
              <w:t>s_same_size_flag</w:t>
            </w:r>
            <w:proofErr w:type="spellEnd"/>
            <w:r w:rsidRPr="002B1FE1">
              <w:rPr>
                <w:rFonts w:eastAsia="Malgun Gothic"/>
                <w:szCs w:val="22"/>
                <w:lang w:val="en-GB"/>
              </w:rPr>
              <w:t> ) {</w:t>
            </w:r>
          </w:p>
        </w:tc>
        <w:tc>
          <w:tcPr>
            <w:tcW w:w="1151" w:type="dxa"/>
            <w:tcBorders>
              <w:top w:val="single" w:sz="4" w:space="0" w:color="auto"/>
              <w:left w:val="single" w:sz="4" w:space="0" w:color="auto"/>
              <w:bottom w:val="single" w:sz="4" w:space="0" w:color="auto"/>
              <w:right w:val="single" w:sz="4" w:space="0" w:color="auto"/>
            </w:tcBorders>
          </w:tcPr>
          <w:p w14:paraId="2F333443"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 </w:t>
            </w:r>
          </w:p>
        </w:tc>
      </w:tr>
      <w:tr w:rsidR="00075251" w:rsidRPr="002B1FE1" w14:paraId="72E771A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18F35FB"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b/>
                <w:bCs/>
                <w:szCs w:val="22"/>
                <w:lang w:val="en-GB"/>
              </w:rPr>
            </w:pPr>
            <w:r w:rsidRPr="002B1FE1">
              <w:rPr>
                <w:rFonts w:eastAsia="Malgun Gothic"/>
                <w:szCs w:val="22"/>
                <w:lang w:val="en-GB"/>
              </w:rPr>
              <w:tab/>
            </w:r>
            <w:r w:rsidRPr="002B1FE1">
              <w:rPr>
                <w:rFonts w:eastAsia="Malgun Gothic"/>
                <w:szCs w:val="22"/>
                <w:lang w:val="en-GB"/>
              </w:rPr>
              <w:tab/>
            </w:r>
            <w:r w:rsidRPr="002B1FE1">
              <w:rPr>
                <w:rFonts w:eastAsia="Malgun Gothic"/>
                <w:szCs w:val="22"/>
                <w:lang w:val="en-GB"/>
              </w:rPr>
              <w:tab/>
            </w:r>
            <w:proofErr w:type="spellStart"/>
            <w:r>
              <w:rPr>
                <w:rFonts w:eastAsia="Malgun Gothic"/>
                <w:b/>
                <w:bCs/>
                <w:szCs w:val="22"/>
                <w:lang w:val="en-GB"/>
              </w:rPr>
              <w:t>cr_rect</w:t>
            </w:r>
            <w:r w:rsidRPr="002B1FE1">
              <w:rPr>
                <w:rFonts w:eastAsia="Malgun Gothic"/>
                <w:b/>
                <w:bCs/>
                <w:szCs w:val="22"/>
                <w:lang w:val="en-GB"/>
              </w:rPr>
              <w:t>_top_left</w:t>
            </w:r>
            <w:r>
              <w:rPr>
                <w:rFonts w:eastAsia="Malgun Gothic"/>
                <w:b/>
                <w:bCs/>
                <w:szCs w:val="22"/>
                <w:lang w:val="en-GB"/>
              </w:rPr>
              <w:t>_in_units_</w:t>
            </w:r>
            <w:r w:rsidRPr="002B1FE1">
              <w:rPr>
                <w:rFonts w:eastAsia="Malgun Gothic"/>
                <w:b/>
                <w:bCs/>
                <w:szCs w:val="22"/>
                <w:lang w:val="en-GB"/>
              </w:rPr>
              <w:t>x</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6E1691E2" w14:textId="77777777" w:rsidR="00075251" w:rsidRPr="002B1FE1" w:rsidRDefault="00075251" w:rsidP="003121CB">
            <w:pPr>
              <w:keepNext/>
              <w:keepLines/>
              <w:pageBreakBefore/>
              <w:tabs>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w:t>
            </w:r>
            <w:r>
              <w:rPr>
                <w:rFonts w:eastAsia="Malgun Gothic"/>
                <w:szCs w:val="22"/>
                <w:lang w:val="en-GB"/>
              </w:rPr>
              <w:t>v</w:t>
            </w:r>
            <w:r w:rsidRPr="002B1FE1">
              <w:rPr>
                <w:rFonts w:eastAsia="Malgun Gothic"/>
                <w:szCs w:val="22"/>
                <w:lang w:val="en-GB"/>
              </w:rPr>
              <w:t>)</w:t>
            </w:r>
          </w:p>
        </w:tc>
      </w:tr>
      <w:tr w:rsidR="00075251" w:rsidRPr="002B1FE1" w14:paraId="4F83BBB3"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400F8DA"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r>
            <w:r w:rsidRPr="002B1FE1">
              <w:rPr>
                <w:rFonts w:eastAsia="Malgun Gothic"/>
                <w:szCs w:val="22"/>
                <w:lang w:val="en-GB"/>
              </w:rPr>
              <w:tab/>
            </w:r>
            <w:proofErr w:type="spellStart"/>
            <w:r>
              <w:rPr>
                <w:rFonts w:eastAsia="Malgun Gothic"/>
                <w:b/>
                <w:bCs/>
                <w:szCs w:val="22"/>
                <w:lang w:val="en-GB"/>
              </w:rPr>
              <w:t>cr_rect</w:t>
            </w:r>
            <w:r w:rsidRPr="002B1FE1">
              <w:rPr>
                <w:rFonts w:eastAsia="Malgun Gothic"/>
                <w:b/>
                <w:bCs/>
                <w:szCs w:val="22"/>
                <w:lang w:val="en-GB"/>
              </w:rPr>
              <w:t>_top_left</w:t>
            </w:r>
            <w:r>
              <w:rPr>
                <w:rFonts w:eastAsia="Malgun Gothic"/>
                <w:b/>
                <w:bCs/>
                <w:szCs w:val="22"/>
                <w:lang w:val="en-GB"/>
              </w:rPr>
              <w:t>_in_units</w:t>
            </w:r>
            <w:r w:rsidRPr="002B1FE1">
              <w:rPr>
                <w:rFonts w:eastAsia="Malgun Gothic"/>
                <w:b/>
                <w:bCs/>
                <w:szCs w:val="22"/>
                <w:lang w:val="en-GB"/>
              </w:rPr>
              <w:t>_y</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2457988A" w14:textId="77777777" w:rsidR="00075251" w:rsidRPr="002B1FE1" w:rsidRDefault="00075251" w:rsidP="003121CB">
            <w:pPr>
              <w:keepNext/>
              <w:keepLines/>
              <w:pageBreakBefore/>
              <w:tabs>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w:t>
            </w:r>
            <w:r>
              <w:rPr>
                <w:rFonts w:eastAsia="Malgun Gothic"/>
                <w:szCs w:val="22"/>
                <w:lang w:val="en-GB"/>
              </w:rPr>
              <w:t>v</w:t>
            </w:r>
            <w:r w:rsidRPr="002B1FE1">
              <w:rPr>
                <w:rFonts w:eastAsia="Malgun Gothic"/>
                <w:szCs w:val="22"/>
                <w:lang w:val="en-GB"/>
              </w:rPr>
              <w:t>)</w:t>
            </w:r>
          </w:p>
        </w:tc>
      </w:tr>
      <w:tr w:rsidR="00075251" w:rsidRPr="002B1FE1" w14:paraId="7BF7A7E7"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BC4AC81"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r>
            <w:r w:rsidRPr="002B1FE1">
              <w:rPr>
                <w:rFonts w:eastAsia="Malgun Gothic"/>
                <w:szCs w:val="22"/>
                <w:lang w:val="en-GB"/>
              </w:rPr>
              <w:tab/>
            </w:r>
            <w:r>
              <w:rPr>
                <w:rFonts w:eastAsia="Malgun Gothic"/>
                <w:b/>
                <w:bCs/>
                <w:szCs w:val="22"/>
                <w:lang w:val="en-GB"/>
              </w:rPr>
              <w:t>cr_rect</w:t>
            </w:r>
            <w:r w:rsidRPr="002B1FE1">
              <w:rPr>
                <w:rFonts w:eastAsia="Malgun Gothic"/>
                <w:b/>
                <w:bCs/>
                <w:szCs w:val="22"/>
                <w:lang w:val="en-GB"/>
              </w:rPr>
              <w:t>_width</w:t>
            </w:r>
            <w:r>
              <w:rPr>
                <w:rFonts w:eastAsia="Malgun Gothic"/>
                <w:b/>
                <w:bCs/>
                <w:szCs w:val="22"/>
                <w:lang w:val="en-GB"/>
              </w:rPr>
              <w:t>_in_units</w:t>
            </w:r>
            <w:r w:rsidRPr="002B1FE1">
              <w:rPr>
                <w:rFonts w:eastAsia="Malgun Gothic"/>
                <w:b/>
                <w:bCs/>
                <w:szCs w:val="22"/>
                <w:lang w:val="en-GB"/>
              </w:rPr>
              <w:t>_minus1</w:t>
            </w:r>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131A889D" w14:textId="77777777" w:rsidR="00075251" w:rsidRPr="002B1FE1" w:rsidRDefault="00075251" w:rsidP="003121CB">
            <w:pPr>
              <w:keepNext/>
              <w:keepLines/>
              <w:pageBreakBefore/>
              <w:tabs>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w:t>
            </w:r>
            <w:r>
              <w:rPr>
                <w:rFonts w:eastAsia="Malgun Gothic"/>
                <w:szCs w:val="22"/>
                <w:lang w:val="en-GB"/>
              </w:rPr>
              <w:t>v</w:t>
            </w:r>
            <w:r w:rsidRPr="002B1FE1">
              <w:rPr>
                <w:rFonts w:eastAsia="Malgun Gothic"/>
                <w:szCs w:val="22"/>
                <w:lang w:val="en-GB"/>
              </w:rPr>
              <w:t>)</w:t>
            </w:r>
          </w:p>
        </w:tc>
      </w:tr>
      <w:tr w:rsidR="00075251" w:rsidRPr="002B1FE1" w14:paraId="3C6F0E8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6F143F3"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r>
            <w:r w:rsidRPr="002B1FE1">
              <w:rPr>
                <w:rFonts w:eastAsia="Malgun Gothic"/>
                <w:szCs w:val="22"/>
                <w:lang w:val="en-GB"/>
              </w:rPr>
              <w:tab/>
            </w:r>
            <w:proofErr w:type="spellStart"/>
            <w:r>
              <w:rPr>
                <w:rFonts w:eastAsia="Malgun Gothic"/>
                <w:b/>
                <w:bCs/>
                <w:szCs w:val="22"/>
                <w:lang w:val="en-GB"/>
              </w:rPr>
              <w:t>cr_rect</w:t>
            </w:r>
            <w:r w:rsidRPr="002B1FE1">
              <w:rPr>
                <w:rFonts w:eastAsia="Malgun Gothic"/>
                <w:b/>
                <w:bCs/>
                <w:szCs w:val="22"/>
                <w:lang w:val="en-GB"/>
              </w:rPr>
              <w:t>_height</w:t>
            </w:r>
            <w:r>
              <w:rPr>
                <w:rFonts w:eastAsia="Malgun Gothic"/>
                <w:b/>
                <w:bCs/>
                <w:szCs w:val="22"/>
                <w:lang w:val="en-GB"/>
              </w:rPr>
              <w:t>_in_units</w:t>
            </w:r>
            <w:proofErr w:type="spellEnd"/>
            <w:r w:rsidRPr="002B1FE1">
              <w:rPr>
                <w:rFonts w:eastAsia="Malgun Gothic"/>
                <w:b/>
                <w:bCs/>
                <w:szCs w:val="22"/>
                <w:lang w:val="en-GB"/>
              </w:rPr>
              <w:t xml:space="preserve"> minus1</w:t>
            </w:r>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50C8A502" w14:textId="77777777" w:rsidR="00075251" w:rsidRPr="002B1FE1" w:rsidRDefault="00075251" w:rsidP="003121CB">
            <w:pPr>
              <w:keepNext/>
              <w:keepLines/>
              <w:pageBreakBefore/>
              <w:tabs>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u(</w:t>
            </w:r>
            <w:r>
              <w:rPr>
                <w:rFonts w:eastAsia="Malgun Gothic"/>
                <w:szCs w:val="22"/>
                <w:lang w:val="en-GB"/>
              </w:rPr>
              <w:t>v</w:t>
            </w:r>
            <w:r w:rsidRPr="002B1FE1">
              <w:rPr>
                <w:rFonts w:eastAsia="Malgun Gothic"/>
                <w:szCs w:val="22"/>
                <w:lang w:val="en-GB"/>
              </w:rPr>
              <w:t>)</w:t>
            </w:r>
          </w:p>
        </w:tc>
      </w:tr>
      <w:tr w:rsidR="00075251" w:rsidRPr="002B1FE1" w14:paraId="783310E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B8C1700"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t>}</w:t>
            </w:r>
          </w:p>
        </w:tc>
        <w:tc>
          <w:tcPr>
            <w:tcW w:w="1151" w:type="dxa"/>
            <w:tcBorders>
              <w:top w:val="single" w:sz="4" w:space="0" w:color="auto"/>
              <w:left w:val="single" w:sz="4" w:space="0" w:color="auto"/>
              <w:bottom w:val="single" w:sz="4" w:space="0" w:color="auto"/>
              <w:right w:val="single" w:sz="4" w:space="0" w:color="auto"/>
            </w:tcBorders>
          </w:tcPr>
          <w:p w14:paraId="185B0DF4"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735E1274"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A1C176D"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t>}</w:t>
            </w:r>
          </w:p>
        </w:tc>
        <w:tc>
          <w:tcPr>
            <w:tcW w:w="1151" w:type="dxa"/>
            <w:tcBorders>
              <w:top w:val="single" w:sz="4" w:space="0" w:color="auto"/>
              <w:left w:val="single" w:sz="4" w:space="0" w:color="auto"/>
              <w:bottom w:val="single" w:sz="4" w:space="0" w:color="auto"/>
              <w:right w:val="single" w:sz="4" w:space="0" w:color="auto"/>
            </w:tcBorders>
          </w:tcPr>
          <w:p w14:paraId="02BBA2B8"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3D26701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AF6F363"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t>if( </w:t>
            </w:r>
            <w:proofErr w:type="spellStart"/>
            <w:r w:rsidRPr="007B1672">
              <w:rPr>
                <w:rFonts w:eastAsia="Malgun Gothic"/>
                <w:szCs w:val="22"/>
                <w:lang w:val="en-GB"/>
              </w:rPr>
              <w:t>cr_rect_type_descriptions_enabled_flag</w:t>
            </w:r>
            <w:proofErr w:type="spellEnd"/>
            <w:r>
              <w:rPr>
                <w:rFonts w:eastAsia="Malgun Gothic"/>
                <w:szCs w:val="22"/>
                <w:lang w:val="en-GB"/>
              </w:rPr>
              <w:t> </w:t>
            </w:r>
            <w:r w:rsidRPr="002B1FE1">
              <w:rPr>
                <w:rFonts w:eastAsia="Malgun Gothic"/>
                <w:szCs w:val="22"/>
                <w:lang w:val="en-GB"/>
              </w:rPr>
              <w:t>)</w:t>
            </w:r>
            <w:r>
              <w:rPr>
                <w:rFonts w:eastAsia="Malgun Gothic"/>
                <w:szCs w:val="22"/>
                <w:lang w:val="en-GB"/>
              </w:rPr>
              <w:t xml:space="preserve"> {</w:t>
            </w:r>
          </w:p>
        </w:tc>
        <w:tc>
          <w:tcPr>
            <w:tcW w:w="1151" w:type="dxa"/>
            <w:tcBorders>
              <w:top w:val="single" w:sz="4" w:space="0" w:color="auto"/>
              <w:left w:val="single" w:sz="4" w:space="0" w:color="auto"/>
              <w:bottom w:val="single" w:sz="4" w:space="0" w:color="auto"/>
              <w:right w:val="single" w:sz="4" w:space="0" w:color="auto"/>
            </w:tcBorders>
          </w:tcPr>
          <w:p w14:paraId="6EE4087C"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rFonts w:eastAsia="Malgun Gothic"/>
                <w:szCs w:val="22"/>
                <w:lang w:val="en-GB"/>
              </w:rPr>
              <w:t> </w:t>
            </w:r>
          </w:p>
        </w:tc>
      </w:tr>
      <w:tr w:rsidR="00075251" w:rsidRPr="002B1FE1" w14:paraId="7F56F40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6A5E8C3"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b/>
                <w:bCs/>
                <w:szCs w:val="22"/>
              </w:rPr>
              <w:tab/>
            </w:r>
            <w:r>
              <w:rPr>
                <w:b/>
                <w:bCs/>
                <w:szCs w:val="22"/>
              </w:rPr>
              <w:tab/>
            </w:r>
            <w:r w:rsidRPr="002B1FE1">
              <w:rPr>
                <w:szCs w:val="22"/>
              </w:rPr>
              <w:t>while( !</w:t>
            </w:r>
            <w:proofErr w:type="spellStart"/>
            <w:r w:rsidRPr="002B1FE1">
              <w:rPr>
                <w:szCs w:val="22"/>
              </w:rPr>
              <w:t>byte_aligned</w:t>
            </w:r>
            <w:proofErr w:type="spellEnd"/>
            <w:r w:rsidRPr="002B1FE1">
              <w:rPr>
                <w:szCs w:val="22"/>
              </w:rPr>
              <w:t>( ) )</w:t>
            </w:r>
          </w:p>
        </w:tc>
        <w:tc>
          <w:tcPr>
            <w:tcW w:w="1151" w:type="dxa"/>
            <w:tcBorders>
              <w:top w:val="single" w:sz="4" w:space="0" w:color="auto"/>
              <w:left w:val="single" w:sz="4" w:space="0" w:color="auto"/>
              <w:bottom w:val="single" w:sz="4" w:space="0" w:color="auto"/>
              <w:right w:val="single" w:sz="4" w:space="0" w:color="auto"/>
            </w:tcBorders>
          </w:tcPr>
          <w:p w14:paraId="25DF373D"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26BB6B3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5DD8F35"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b/>
                <w:bCs/>
                <w:szCs w:val="22"/>
              </w:rPr>
              <w:tab/>
            </w:r>
            <w:r w:rsidRPr="002B1FE1">
              <w:rPr>
                <w:b/>
                <w:bCs/>
                <w:szCs w:val="22"/>
              </w:rPr>
              <w:tab/>
            </w:r>
            <w:r>
              <w:rPr>
                <w:b/>
                <w:bCs/>
                <w:szCs w:val="22"/>
              </w:rPr>
              <w:tab/>
            </w:r>
            <w:proofErr w:type="spellStart"/>
            <w:r>
              <w:rPr>
                <w:b/>
                <w:bCs/>
                <w:szCs w:val="22"/>
              </w:rPr>
              <w:t>cr_</w:t>
            </w:r>
            <w:r w:rsidRPr="002B1FE1">
              <w:rPr>
                <w:b/>
                <w:bCs/>
                <w:szCs w:val="22"/>
              </w:rPr>
              <w:t>bit_equal_to_zero</w:t>
            </w:r>
            <w:proofErr w:type="spellEnd"/>
            <w:r w:rsidRPr="002B1FE1">
              <w:rPr>
                <w:bCs/>
                <w:szCs w:val="22"/>
              </w:rPr>
              <w:t xml:space="preserve"> </w:t>
            </w:r>
            <w:r w:rsidRPr="002B1FE1">
              <w:rPr>
                <w:szCs w:val="22"/>
              </w:rPr>
              <w:t>/* equal to 0 */</w:t>
            </w:r>
          </w:p>
        </w:tc>
        <w:tc>
          <w:tcPr>
            <w:tcW w:w="1151" w:type="dxa"/>
            <w:tcBorders>
              <w:top w:val="single" w:sz="4" w:space="0" w:color="auto"/>
              <w:left w:val="single" w:sz="4" w:space="0" w:color="auto"/>
              <w:bottom w:val="single" w:sz="4" w:space="0" w:color="auto"/>
              <w:right w:val="single" w:sz="4" w:space="0" w:color="auto"/>
            </w:tcBorders>
          </w:tcPr>
          <w:p w14:paraId="5FCBC117"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r w:rsidRPr="002B1FE1">
              <w:rPr>
                <w:szCs w:val="22"/>
              </w:rPr>
              <w:t>f(1)</w:t>
            </w:r>
          </w:p>
        </w:tc>
      </w:tr>
      <w:tr w:rsidR="00075251" w:rsidRPr="002B1FE1" w14:paraId="6747CF0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F0D1157"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b/>
                <w:bCs/>
                <w:szCs w:val="22"/>
              </w:rPr>
            </w:pPr>
            <w:r w:rsidRPr="002B1FE1">
              <w:rPr>
                <w:rFonts w:eastAsia="Malgun Gothic"/>
                <w:szCs w:val="22"/>
                <w:lang w:val="en-GB"/>
              </w:rPr>
              <w:tab/>
            </w:r>
            <w:r>
              <w:rPr>
                <w:rFonts w:eastAsia="Malgun Gothic"/>
                <w:szCs w:val="22"/>
                <w:lang w:val="en-GB"/>
              </w:rPr>
              <w:tab/>
            </w:r>
            <w:r w:rsidRPr="002B1FE1">
              <w:rPr>
                <w:rFonts w:eastAsia="Malgun Gothic"/>
                <w:szCs w:val="22"/>
                <w:lang w:val="en-GB"/>
              </w:rPr>
              <w:t>for( </w:t>
            </w:r>
            <w:proofErr w:type="spellStart"/>
            <w:r w:rsidRPr="002B1FE1">
              <w:rPr>
                <w:rFonts w:eastAsia="Malgun Gothic"/>
                <w:szCs w:val="22"/>
                <w:lang w:val="en-GB"/>
              </w:rPr>
              <w:t>i</w:t>
            </w:r>
            <w:proofErr w:type="spellEnd"/>
            <w:r w:rsidRPr="002B1FE1">
              <w:rPr>
                <w:rFonts w:eastAsia="Malgun Gothic"/>
                <w:szCs w:val="22"/>
                <w:lang w:val="en-GB"/>
              </w:rPr>
              <w:t> = 0; </w:t>
            </w:r>
            <w:proofErr w:type="spellStart"/>
            <w:r w:rsidRPr="002B1FE1">
              <w:rPr>
                <w:rFonts w:eastAsia="Malgun Gothic"/>
                <w:szCs w:val="22"/>
                <w:lang w:val="en-GB"/>
              </w:rPr>
              <w:t>i</w:t>
            </w:r>
            <w:proofErr w:type="spellEnd"/>
            <w:r w:rsidRPr="002B1FE1">
              <w:rPr>
                <w:rFonts w:eastAsia="Malgun Gothic"/>
                <w:szCs w:val="22"/>
                <w:lang w:val="en-GB"/>
              </w:rPr>
              <w:t> &lt;= </w:t>
            </w:r>
            <w:r>
              <w:rPr>
                <w:rFonts w:eastAsia="Malgun Gothic"/>
                <w:szCs w:val="22"/>
                <w:lang w:val="en-GB"/>
              </w:rPr>
              <w:t>cr_</w:t>
            </w:r>
            <w:r w:rsidRPr="002B1FE1">
              <w:rPr>
                <w:rFonts w:eastAsia="Malgun Gothic"/>
                <w:szCs w:val="22"/>
                <w:lang w:val="en-GB"/>
              </w:rPr>
              <w:t>num_</w:t>
            </w:r>
            <w:r>
              <w:rPr>
                <w:rFonts w:eastAsia="Malgun Gothic"/>
                <w:szCs w:val="22"/>
                <w:lang w:val="en-GB"/>
              </w:rPr>
              <w:t>rect</w:t>
            </w:r>
            <w:r w:rsidRPr="002B1FE1">
              <w:rPr>
                <w:rFonts w:eastAsia="Malgun Gothic"/>
                <w:szCs w:val="22"/>
                <w:lang w:val="en-GB"/>
              </w:rPr>
              <w:t xml:space="preserve">s_minus1; </w:t>
            </w:r>
            <w:proofErr w:type="spellStart"/>
            <w:r w:rsidRPr="002B1FE1">
              <w:rPr>
                <w:rFonts w:eastAsia="Malgun Gothic"/>
                <w:szCs w:val="22"/>
                <w:lang w:val="en-GB"/>
              </w:rPr>
              <w:t>i</w:t>
            </w:r>
            <w:proofErr w:type="spellEnd"/>
            <w:r w:rsidRPr="002B1FE1">
              <w:rPr>
                <w:rFonts w:eastAsia="Malgun Gothic"/>
                <w:szCs w:val="22"/>
                <w:lang w:val="en-GB"/>
              </w:rPr>
              <w:t xml:space="preserve">++ ) </w:t>
            </w:r>
          </w:p>
        </w:tc>
        <w:tc>
          <w:tcPr>
            <w:tcW w:w="1151" w:type="dxa"/>
            <w:tcBorders>
              <w:top w:val="single" w:sz="4" w:space="0" w:color="auto"/>
              <w:left w:val="single" w:sz="4" w:space="0" w:color="auto"/>
              <w:bottom w:val="single" w:sz="4" w:space="0" w:color="auto"/>
              <w:right w:val="single" w:sz="4" w:space="0" w:color="auto"/>
            </w:tcBorders>
          </w:tcPr>
          <w:p w14:paraId="335F3A2E"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szCs w:val="22"/>
              </w:rPr>
            </w:pPr>
          </w:p>
        </w:tc>
      </w:tr>
      <w:tr w:rsidR="00075251" w:rsidRPr="002B1FE1" w14:paraId="33C3324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8DF057B"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Pr>
                <w:rFonts w:eastAsia="Malgun Gothic"/>
                <w:szCs w:val="22"/>
                <w:lang w:val="en-GB"/>
              </w:rPr>
              <w:tab/>
            </w:r>
            <w:r>
              <w:rPr>
                <w:rFonts w:eastAsia="Malgun Gothic"/>
                <w:szCs w:val="22"/>
                <w:lang w:val="en-GB"/>
              </w:rPr>
              <w:tab/>
            </w:r>
            <w:r>
              <w:rPr>
                <w:rFonts w:eastAsia="Malgun Gothic"/>
                <w:szCs w:val="22"/>
                <w:lang w:val="en-GB"/>
              </w:rPr>
              <w:tab/>
            </w:r>
            <w:r w:rsidRPr="002B1FE1">
              <w:rPr>
                <w:rFonts w:eastAsia="Malgun Gothic"/>
                <w:szCs w:val="22"/>
                <w:lang w:val="en-GB"/>
              </w:rPr>
              <w:t>if( </w:t>
            </w:r>
            <w:proofErr w:type="spellStart"/>
            <w:r>
              <w:rPr>
                <w:rFonts w:eastAsia="Malgun Gothic"/>
                <w:szCs w:val="22"/>
                <w:lang w:val="en-GB"/>
              </w:rPr>
              <w:t>rect</w:t>
            </w:r>
            <w:r w:rsidRPr="002B1FE1">
              <w:rPr>
                <w:rFonts w:eastAsia="Malgun Gothic"/>
                <w:szCs w:val="22"/>
                <w:lang w:val="en-GB"/>
              </w:rPr>
              <w:t>_type_description_present_flag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 )</w:t>
            </w:r>
          </w:p>
        </w:tc>
        <w:tc>
          <w:tcPr>
            <w:tcW w:w="1151" w:type="dxa"/>
            <w:tcBorders>
              <w:top w:val="single" w:sz="4" w:space="0" w:color="auto"/>
              <w:left w:val="single" w:sz="4" w:space="0" w:color="auto"/>
              <w:bottom w:val="single" w:sz="4" w:space="0" w:color="auto"/>
              <w:right w:val="single" w:sz="4" w:space="0" w:color="auto"/>
            </w:tcBorders>
          </w:tcPr>
          <w:p w14:paraId="2EE21EC5"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szCs w:val="22"/>
              </w:rPr>
            </w:pPr>
          </w:p>
        </w:tc>
      </w:tr>
      <w:tr w:rsidR="00075251" w:rsidRPr="002B1FE1" w14:paraId="32EAF2E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26D796E"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ab/>
            </w:r>
            <w:r w:rsidRPr="002B1FE1">
              <w:rPr>
                <w:rFonts w:eastAsia="Malgun Gothic"/>
                <w:szCs w:val="22"/>
                <w:lang w:val="en-GB"/>
              </w:rPr>
              <w:tab/>
            </w:r>
            <w:r w:rsidRPr="002B1FE1">
              <w:rPr>
                <w:rFonts w:eastAsia="Malgun Gothic"/>
                <w:szCs w:val="22"/>
                <w:lang w:val="en-GB"/>
              </w:rPr>
              <w:tab/>
            </w:r>
            <w:r>
              <w:rPr>
                <w:rFonts w:eastAsia="Malgun Gothic"/>
                <w:szCs w:val="22"/>
                <w:lang w:val="en-GB"/>
              </w:rPr>
              <w:tab/>
            </w:r>
            <w:proofErr w:type="spellStart"/>
            <w:r>
              <w:rPr>
                <w:rFonts w:eastAsia="Malgun Gothic"/>
                <w:b/>
                <w:bCs/>
                <w:szCs w:val="22"/>
                <w:lang w:val="en-GB"/>
              </w:rPr>
              <w:t>cr_rect</w:t>
            </w:r>
            <w:r w:rsidRPr="002B1FE1">
              <w:rPr>
                <w:rFonts w:eastAsia="Malgun Gothic"/>
                <w:b/>
                <w:bCs/>
                <w:szCs w:val="22"/>
                <w:lang w:val="en-GB"/>
              </w:rPr>
              <w:t>_type_description</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p>
        </w:tc>
        <w:tc>
          <w:tcPr>
            <w:tcW w:w="1151" w:type="dxa"/>
            <w:tcBorders>
              <w:top w:val="single" w:sz="4" w:space="0" w:color="auto"/>
              <w:left w:val="single" w:sz="4" w:space="0" w:color="auto"/>
              <w:bottom w:val="single" w:sz="4" w:space="0" w:color="auto"/>
              <w:right w:val="single" w:sz="4" w:space="0" w:color="auto"/>
            </w:tcBorders>
          </w:tcPr>
          <w:p w14:paraId="1CD8596A"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roofErr w:type="spellStart"/>
            <w:r w:rsidRPr="002B1FE1">
              <w:rPr>
                <w:rFonts w:eastAsia="Malgun Gothic"/>
                <w:szCs w:val="22"/>
                <w:lang w:val="en-GB"/>
              </w:rPr>
              <w:t>st</w:t>
            </w:r>
            <w:proofErr w:type="spellEnd"/>
            <w:r w:rsidRPr="002B1FE1">
              <w:rPr>
                <w:rFonts w:eastAsia="Malgun Gothic"/>
                <w:szCs w:val="22"/>
                <w:lang w:val="en-GB"/>
              </w:rPr>
              <w:t>(v)</w:t>
            </w:r>
          </w:p>
        </w:tc>
      </w:tr>
      <w:tr w:rsidR="00075251" w:rsidRPr="002B1FE1" w14:paraId="37A5E817"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A764982"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Pr>
                <w:rFonts w:eastAsia="Malgun Gothic"/>
                <w:szCs w:val="22"/>
                <w:lang w:val="en-GB"/>
              </w:rPr>
              <w:tab/>
              <w:t>}</w:t>
            </w:r>
          </w:p>
        </w:tc>
        <w:tc>
          <w:tcPr>
            <w:tcW w:w="1151" w:type="dxa"/>
            <w:tcBorders>
              <w:top w:val="single" w:sz="4" w:space="0" w:color="auto"/>
              <w:left w:val="single" w:sz="4" w:space="0" w:color="auto"/>
              <w:bottom w:val="single" w:sz="4" w:space="0" w:color="auto"/>
              <w:right w:val="single" w:sz="4" w:space="0" w:color="auto"/>
            </w:tcBorders>
          </w:tcPr>
          <w:p w14:paraId="26EEF125"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r w:rsidR="00075251" w:rsidRPr="002B1FE1" w14:paraId="62809B81" w14:textId="77777777" w:rsidTr="003121CB">
        <w:trPr>
          <w:trHeight w:val="204"/>
          <w:jc w:val="center"/>
        </w:trPr>
        <w:tc>
          <w:tcPr>
            <w:tcW w:w="7920" w:type="dxa"/>
          </w:tcPr>
          <w:p w14:paraId="72C5976A" w14:textId="77777777" w:rsidR="00075251" w:rsidRPr="002B1FE1" w:rsidRDefault="00075251" w:rsidP="003121CB">
            <w:pPr>
              <w:keepNext/>
              <w:keepLines/>
              <w:pageBreakBefore/>
              <w:tabs>
                <w:tab w:val="clear" w:pos="360"/>
                <w:tab w:val="left" w:pos="216"/>
                <w:tab w:val="left" w:pos="432"/>
                <w:tab w:val="left" w:pos="648"/>
                <w:tab w:val="left" w:pos="864"/>
                <w:tab w:val="left" w:pos="1296"/>
                <w:tab w:val="left" w:pos="1512"/>
                <w:tab w:val="left" w:pos="1728"/>
                <w:tab w:val="left" w:pos="1944"/>
              </w:tabs>
              <w:spacing w:before="20" w:after="40"/>
              <w:rPr>
                <w:rFonts w:eastAsia="Malgun Gothic"/>
                <w:szCs w:val="22"/>
                <w:lang w:val="en-GB"/>
              </w:rPr>
            </w:pPr>
            <w:r w:rsidRPr="002B1FE1">
              <w:rPr>
                <w:rFonts w:eastAsia="Malgun Gothic"/>
                <w:szCs w:val="22"/>
                <w:lang w:val="en-GB"/>
              </w:rPr>
              <w:t>}</w:t>
            </w:r>
          </w:p>
        </w:tc>
        <w:tc>
          <w:tcPr>
            <w:tcW w:w="1151" w:type="dxa"/>
          </w:tcPr>
          <w:p w14:paraId="214EAE47" w14:textId="77777777" w:rsidR="00075251" w:rsidRPr="002B1FE1" w:rsidRDefault="00075251" w:rsidP="003121CB">
            <w:pPr>
              <w:keepNext/>
              <w:keepLines/>
              <w:pageBreakBefore/>
              <w:tabs>
                <w:tab w:val="clear" w:pos="360"/>
                <w:tab w:val="left" w:pos="794"/>
                <w:tab w:val="left" w:pos="1191"/>
                <w:tab w:val="left" w:pos="1588"/>
                <w:tab w:val="left" w:pos="1985"/>
              </w:tabs>
              <w:spacing w:before="20" w:after="40"/>
              <w:jc w:val="center"/>
              <w:rPr>
                <w:rFonts w:eastAsia="Malgun Gothic"/>
                <w:szCs w:val="22"/>
                <w:lang w:val="en-GB"/>
              </w:rPr>
            </w:pPr>
          </w:p>
        </w:tc>
      </w:tr>
    </w:tbl>
    <w:p w14:paraId="6C6D447C" w14:textId="77777777" w:rsidR="0068472F" w:rsidRPr="003856CD" w:rsidRDefault="0068472F" w:rsidP="003856CD">
      <w:pPr>
        <w:rPr>
          <w:lang w:val="en-GB"/>
        </w:rPr>
      </w:pPr>
    </w:p>
    <w:p w14:paraId="3FA02B5E" w14:textId="6D8BE32A" w:rsidR="0043436B" w:rsidRPr="0043436B" w:rsidRDefault="0043436B" w:rsidP="0043436B">
      <w:pPr>
        <w:pStyle w:val="Annex3"/>
      </w:pPr>
      <w:r w:rsidRPr="00763A29">
        <w:rPr>
          <w:noProof/>
          <w:lang w:val="en-CA"/>
        </w:rPr>
        <w:t>8.</w:t>
      </w:r>
      <w:r w:rsidR="00740F7B">
        <w:rPr>
          <w:noProof/>
          <w:lang w:val="en-CA"/>
        </w:rPr>
        <w:t>40</w:t>
      </w:r>
      <w:r w:rsidRPr="00763A29">
        <w:rPr>
          <w:noProof/>
          <w:lang w:val="en-CA"/>
        </w:rPr>
        <w:t>.</w:t>
      </w:r>
      <w:r>
        <w:rPr>
          <w:noProof/>
          <w:lang w:val="en-CA"/>
        </w:rPr>
        <w:t>2</w:t>
      </w:r>
      <w:r w:rsidR="0013560B">
        <w:rPr>
          <w:noProof/>
          <w:lang w:val="en-CA"/>
        </w:rPr>
        <w:t xml:space="preserve"> </w:t>
      </w:r>
      <w:r>
        <w:t xml:space="preserve">Constituent rectangles </w:t>
      </w:r>
      <w:r w:rsidRPr="00763A29">
        <w:t xml:space="preserve">SEI message </w:t>
      </w:r>
      <w:r w:rsidR="00CE5120">
        <w:t>semantics</w:t>
      </w:r>
    </w:p>
    <w:p w14:paraId="5C6E21AB" w14:textId="77777777" w:rsidR="003856CD" w:rsidRDefault="003856CD" w:rsidP="003856CD">
      <w:pPr>
        <w:rPr>
          <w:szCs w:val="22"/>
          <w:lang w:val="en-CA"/>
        </w:rPr>
      </w:pPr>
      <w:r w:rsidRPr="002B1FE1">
        <w:rPr>
          <w:szCs w:val="22"/>
          <w:lang w:val="en-CA"/>
        </w:rPr>
        <w:t xml:space="preserve">The </w:t>
      </w:r>
      <w:r>
        <w:rPr>
          <w:szCs w:val="22"/>
          <w:lang w:val="en-CA"/>
        </w:rPr>
        <w:t>constituent rectangles</w:t>
      </w:r>
      <w:r w:rsidRPr="002B1FE1">
        <w:rPr>
          <w:szCs w:val="22"/>
          <w:lang w:val="en-CA"/>
        </w:rPr>
        <w:t xml:space="preserve"> SEI message enables composition of multiple </w:t>
      </w:r>
      <w:r>
        <w:rPr>
          <w:szCs w:val="22"/>
          <w:lang w:val="en-CA"/>
        </w:rPr>
        <w:t>rectangles</w:t>
      </w:r>
      <w:r w:rsidRPr="002B1FE1">
        <w:rPr>
          <w:szCs w:val="22"/>
          <w:lang w:val="en-CA"/>
        </w:rPr>
        <w:t xml:space="preserve"> within </w:t>
      </w:r>
      <w:r>
        <w:rPr>
          <w:szCs w:val="22"/>
          <w:lang w:val="en-CA"/>
        </w:rPr>
        <w:t>a</w:t>
      </w:r>
      <w:r w:rsidRPr="002B1FE1">
        <w:rPr>
          <w:szCs w:val="22"/>
          <w:lang w:val="en-CA"/>
        </w:rPr>
        <w:t xml:space="preserve"> coded picture and provides information about the </w:t>
      </w:r>
      <w:r>
        <w:rPr>
          <w:szCs w:val="22"/>
          <w:lang w:val="en-CA"/>
        </w:rPr>
        <w:t>rectangles, including ID, type, text description, location, and size</w:t>
      </w:r>
      <w:r w:rsidRPr="002B1FE1">
        <w:rPr>
          <w:szCs w:val="22"/>
          <w:lang w:val="en-CA"/>
        </w:rPr>
        <w:t xml:space="preserve">. </w:t>
      </w:r>
    </w:p>
    <w:p w14:paraId="080E7F95" w14:textId="77777777" w:rsidR="003856CD" w:rsidRPr="00BB2DE9" w:rsidRDefault="003856CD" w:rsidP="003856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BB2DE9">
        <w:rPr>
          <w:lang w:val="en-GB"/>
        </w:rPr>
        <w:t>Use of this SEI message requires the definition of the following variables:</w:t>
      </w:r>
    </w:p>
    <w:p w14:paraId="2F411E2B" w14:textId="77777777" w:rsidR="003856CD" w:rsidRPr="003856CD" w:rsidRDefault="003856CD" w:rsidP="003856CD">
      <w:pPr>
        <w:pStyle w:val="enumlev1"/>
        <w:spacing w:before="136"/>
        <w:ind w:left="397"/>
        <w:rPr>
          <w:rFonts w:eastAsia="Malgun Gothic"/>
        </w:rPr>
      </w:pPr>
      <w:r w:rsidRPr="003121CB">
        <w:rPr>
          <w:rFonts w:eastAsia="Malgun Gothic"/>
        </w:rPr>
        <w:t>–</w:t>
      </w:r>
      <w:r w:rsidRPr="003121CB">
        <w:rPr>
          <w:rFonts w:eastAsia="Malgun Gothic"/>
        </w:rPr>
        <w:tab/>
        <w:t xml:space="preserve">A picture width and picture height in units of luma samples, denoted herein by </w:t>
      </w:r>
      <w:proofErr w:type="spellStart"/>
      <w:r w:rsidRPr="003121CB">
        <w:rPr>
          <w:rFonts w:eastAsia="Malgun Gothic"/>
        </w:rPr>
        <w:t>PicWidthInLumaSamples</w:t>
      </w:r>
      <w:proofErr w:type="spellEnd"/>
      <w:r w:rsidRPr="003121CB">
        <w:rPr>
          <w:rFonts w:eastAsia="Malgun Gothic"/>
        </w:rPr>
        <w:t xml:space="preserve"> and </w:t>
      </w:r>
      <w:proofErr w:type="spellStart"/>
      <w:r w:rsidRPr="003121CB">
        <w:rPr>
          <w:rFonts w:eastAsia="Malgun Gothic"/>
        </w:rPr>
        <w:t>PicHeightInLumaSamples</w:t>
      </w:r>
      <w:proofErr w:type="spellEnd"/>
      <w:r w:rsidRPr="003121CB">
        <w:rPr>
          <w:rFonts w:eastAsia="Malgun Gothic"/>
        </w:rPr>
        <w:t>, respectively.</w:t>
      </w:r>
    </w:p>
    <w:p w14:paraId="702F2372" w14:textId="77777777" w:rsidR="003856CD" w:rsidRPr="003856CD" w:rsidRDefault="003856CD" w:rsidP="003856CD">
      <w:pPr>
        <w:pStyle w:val="enumlev1"/>
        <w:spacing w:before="136"/>
        <w:ind w:left="397"/>
        <w:rPr>
          <w:rFonts w:eastAsia="Malgun Gothic"/>
        </w:rPr>
      </w:pPr>
      <w:r w:rsidRPr="003121CB">
        <w:rPr>
          <w:rFonts w:eastAsia="Malgun Gothic"/>
        </w:rPr>
        <w:t>–</w:t>
      </w:r>
      <w:r w:rsidRPr="003121CB">
        <w:rPr>
          <w:rFonts w:eastAsia="Malgun Gothic"/>
        </w:rPr>
        <w:tab/>
        <w:t xml:space="preserve">A maximum picture width and maximum picture height in units of luma samples, denoted herein by </w:t>
      </w:r>
      <w:proofErr w:type="spellStart"/>
      <w:r w:rsidRPr="003121CB">
        <w:rPr>
          <w:rFonts w:eastAsia="Malgun Gothic"/>
        </w:rPr>
        <w:t>MaxPicWidth</w:t>
      </w:r>
      <w:proofErr w:type="spellEnd"/>
      <w:r w:rsidRPr="003121CB">
        <w:rPr>
          <w:rFonts w:eastAsia="Malgun Gothic"/>
        </w:rPr>
        <w:t xml:space="preserve"> and </w:t>
      </w:r>
      <w:proofErr w:type="spellStart"/>
      <w:r w:rsidRPr="003121CB">
        <w:rPr>
          <w:rFonts w:eastAsia="Malgun Gothic"/>
        </w:rPr>
        <w:t>MaxPicHeight</w:t>
      </w:r>
      <w:proofErr w:type="spellEnd"/>
      <w:r w:rsidRPr="003121CB">
        <w:rPr>
          <w:rFonts w:eastAsia="Malgun Gothic"/>
        </w:rPr>
        <w:t>, respectively.</w:t>
      </w:r>
    </w:p>
    <w:p w14:paraId="5B6FC5B9" w14:textId="77777777" w:rsidR="003856CD" w:rsidRPr="003856CD" w:rsidRDefault="003856CD" w:rsidP="003856CD">
      <w:pPr>
        <w:pStyle w:val="enumlev1"/>
        <w:spacing w:before="136"/>
        <w:ind w:left="397"/>
        <w:rPr>
          <w:rFonts w:eastAsia="Malgun Gothic"/>
        </w:rPr>
      </w:pPr>
      <w:r w:rsidRPr="003121CB">
        <w:rPr>
          <w:rFonts w:eastAsia="Malgun Gothic"/>
        </w:rPr>
        <w:t>–</w:t>
      </w:r>
      <w:r w:rsidRPr="003121CB">
        <w:rPr>
          <w:rFonts w:eastAsia="Malgun Gothic"/>
        </w:rPr>
        <w:tab/>
        <w:t xml:space="preserve">A chroma format indicator, denoted herein by </w:t>
      </w:r>
      <w:proofErr w:type="spellStart"/>
      <w:r w:rsidRPr="003121CB">
        <w:rPr>
          <w:rFonts w:eastAsia="Malgun Gothic"/>
        </w:rPr>
        <w:t>ChromaFormatIdc</w:t>
      </w:r>
      <w:proofErr w:type="spellEnd"/>
      <w:r w:rsidRPr="003121CB">
        <w:rPr>
          <w:rFonts w:eastAsia="Malgun Gothic"/>
        </w:rPr>
        <w:t>, as described in clause </w:t>
      </w:r>
      <w:r w:rsidRPr="003121CB">
        <w:rPr>
          <w:rFonts w:eastAsia="Malgun Gothic"/>
        </w:rPr>
        <w:fldChar w:fldCharType="begin"/>
      </w:r>
      <w:r w:rsidRPr="003121CB">
        <w:rPr>
          <w:rFonts w:eastAsia="Malgun Gothic"/>
        </w:rPr>
        <w:instrText xml:space="preserve"> REF _Ref23160780 \r \h  \* MERGEFORMAT </w:instrText>
      </w:r>
      <w:r w:rsidRPr="003121CB">
        <w:rPr>
          <w:rFonts w:eastAsia="Malgun Gothic"/>
        </w:rPr>
      </w:r>
      <w:r w:rsidRPr="003121CB">
        <w:rPr>
          <w:rFonts w:eastAsia="Malgun Gothic"/>
        </w:rPr>
        <w:fldChar w:fldCharType="separate"/>
      </w:r>
      <w:r w:rsidRPr="003121CB">
        <w:rPr>
          <w:rFonts w:eastAsia="Malgun Gothic"/>
        </w:rPr>
        <w:t>7.3</w:t>
      </w:r>
      <w:r w:rsidRPr="003121CB">
        <w:rPr>
          <w:rFonts w:eastAsia="Malgun Gothic"/>
        </w:rPr>
        <w:fldChar w:fldCharType="end"/>
      </w:r>
      <w:r w:rsidRPr="003121CB">
        <w:rPr>
          <w:rFonts w:eastAsia="Malgun Gothic"/>
        </w:rPr>
        <w:t>.</w:t>
      </w:r>
    </w:p>
    <w:p w14:paraId="6A01270A" w14:textId="77777777" w:rsidR="003856CD" w:rsidRPr="003121CB" w:rsidRDefault="003856CD" w:rsidP="003856CD">
      <w:pPr>
        <w:pStyle w:val="enumlev1"/>
        <w:spacing w:before="136"/>
        <w:ind w:left="397"/>
        <w:rPr>
          <w:rFonts w:eastAsia="Malgun Gothic"/>
        </w:rPr>
      </w:pPr>
      <w:r w:rsidRPr="003121CB">
        <w:rPr>
          <w:rFonts w:eastAsia="Malgun Gothic"/>
        </w:rPr>
        <w:t>–</w:t>
      </w:r>
      <w:r w:rsidRPr="003121CB">
        <w:rPr>
          <w:rFonts w:eastAsia="Malgun Gothic"/>
        </w:rPr>
        <w:tab/>
        <w:t xml:space="preserve">A bit depth for the samples of the luma component, denoted herein by </w:t>
      </w:r>
      <w:proofErr w:type="spellStart"/>
      <w:r w:rsidRPr="003121CB">
        <w:rPr>
          <w:rFonts w:eastAsia="Malgun Gothic"/>
        </w:rPr>
        <w:t>BitDepth</w:t>
      </w:r>
      <w:r w:rsidRPr="003121CB">
        <w:rPr>
          <w:rFonts w:eastAsia="Malgun Gothic"/>
          <w:vertAlign w:val="subscript"/>
        </w:rPr>
        <w:t>Y</w:t>
      </w:r>
      <w:proofErr w:type="spellEnd"/>
      <w:r w:rsidRPr="003121CB">
        <w:rPr>
          <w:rFonts w:eastAsia="Malgun Gothic"/>
        </w:rPr>
        <w:t xml:space="preserve">, and when </w:t>
      </w:r>
      <w:proofErr w:type="spellStart"/>
      <w:r w:rsidRPr="003121CB">
        <w:rPr>
          <w:rFonts w:eastAsia="Malgun Gothic"/>
        </w:rPr>
        <w:t>ChromaFormatIdc</w:t>
      </w:r>
      <w:proofErr w:type="spellEnd"/>
      <w:r w:rsidRPr="003121CB">
        <w:rPr>
          <w:rFonts w:eastAsia="Malgun Gothic"/>
        </w:rPr>
        <w:t xml:space="preserve"> is not equal to 0, a bit depth for the samples of the two associated chroma components, denoted herein by </w:t>
      </w:r>
      <w:proofErr w:type="spellStart"/>
      <w:r w:rsidRPr="003121CB">
        <w:rPr>
          <w:rFonts w:eastAsia="Malgun Gothic"/>
        </w:rPr>
        <w:t>BitDepth</w:t>
      </w:r>
      <w:r w:rsidRPr="003121CB">
        <w:rPr>
          <w:rFonts w:eastAsia="Malgun Gothic"/>
          <w:vertAlign w:val="subscript"/>
        </w:rPr>
        <w:t>C</w:t>
      </w:r>
      <w:proofErr w:type="spellEnd"/>
      <w:r w:rsidRPr="003121CB">
        <w:rPr>
          <w:rFonts w:eastAsia="Malgun Gothic"/>
        </w:rPr>
        <w:t>.</w:t>
      </w:r>
    </w:p>
    <w:p w14:paraId="4943ACDC" w14:textId="77777777" w:rsidR="003856CD" w:rsidRPr="003856CD" w:rsidRDefault="003856CD" w:rsidP="003856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GB"/>
        </w:rPr>
      </w:pPr>
      <w:r w:rsidRPr="003856CD">
        <w:rPr>
          <w:lang w:val="en-GB"/>
        </w:rPr>
        <w:t>–</w:t>
      </w:r>
      <w:r w:rsidRPr="003856CD">
        <w:rPr>
          <w:lang w:val="en-GB"/>
        </w:rPr>
        <w:tab/>
        <w:t xml:space="preserve">A subpicture count, denoted by </w:t>
      </w:r>
      <w:proofErr w:type="spellStart"/>
      <w:r w:rsidRPr="003856CD">
        <w:rPr>
          <w:lang w:val="en-GB"/>
        </w:rPr>
        <w:t>NumSubpics</w:t>
      </w:r>
      <w:proofErr w:type="spellEnd"/>
      <w:r w:rsidRPr="003856CD">
        <w:rPr>
          <w:lang w:val="en-GB"/>
        </w:rPr>
        <w:t>.</w:t>
      </w:r>
    </w:p>
    <w:p w14:paraId="444B41EC" w14:textId="77777777" w:rsidR="003856CD" w:rsidRPr="003856CD" w:rsidRDefault="003856CD" w:rsidP="003856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GB"/>
        </w:rPr>
      </w:pPr>
      <w:r w:rsidRPr="003856CD">
        <w:rPr>
          <w:lang w:val="en-GB"/>
        </w:rPr>
        <w:t>–</w:t>
      </w:r>
      <w:r w:rsidRPr="003856CD">
        <w:rPr>
          <w:lang w:val="en-GB"/>
        </w:rPr>
        <w:tab/>
        <w:t xml:space="preserve">Arrays of the top left X and Y positions of the subpictures, denoted herein by </w:t>
      </w:r>
      <w:r w:rsidRPr="003856CD">
        <w:rPr>
          <w:noProof/>
        </w:rPr>
        <w:t>SubPicTopLeftX[ i ] and SubPicTopLeftY[ i ], respectively.</w:t>
      </w:r>
    </w:p>
    <w:p w14:paraId="162CD7F3" w14:textId="77777777" w:rsidR="003856CD" w:rsidRPr="003856CD" w:rsidRDefault="003856CD" w:rsidP="003856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GB"/>
        </w:rPr>
      </w:pPr>
      <w:r w:rsidRPr="003856CD">
        <w:rPr>
          <w:lang w:val="en-GB"/>
        </w:rPr>
        <w:t>–</w:t>
      </w:r>
      <w:r w:rsidRPr="003856CD">
        <w:rPr>
          <w:lang w:val="en-GB"/>
        </w:rPr>
        <w:tab/>
        <w:t xml:space="preserve">Arrays of the width and height of the subpictures, denoted herein by </w:t>
      </w:r>
      <w:r w:rsidRPr="003856CD">
        <w:rPr>
          <w:noProof/>
        </w:rPr>
        <w:t>SubPicTopLeftX[ i ] and SubPicTopLeftY[ i ], respectively.</w:t>
      </w:r>
    </w:p>
    <w:p w14:paraId="711CDD14" w14:textId="77777777" w:rsidR="00036F8E" w:rsidRPr="002B1FE1" w:rsidRDefault="00036F8E" w:rsidP="00036F8E">
      <w:pPr>
        <w:rPr>
          <w:szCs w:val="22"/>
          <w:lang w:val="en-CA"/>
        </w:rPr>
      </w:pPr>
      <w:r w:rsidRPr="003856CD">
        <w:rPr>
          <w:lang w:val="en-CA"/>
        </w:rPr>
        <w:t>If this SEI message is present in any picture unit that is not</w:t>
      </w:r>
      <w:r w:rsidRPr="00811E90">
        <w:rPr>
          <w:szCs w:val="22"/>
          <w:lang w:val="en-CA"/>
        </w:rPr>
        <w:t xml:space="preserve"> the first picture unit of a CLVS in decoding order, a </w:t>
      </w:r>
      <w:r>
        <w:rPr>
          <w:szCs w:val="22"/>
          <w:lang w:val="en-CA"/>
        </w:rPr>
        <w:t>constituent rectangles</w:t>
      </w:r>
      <w:r w:rsidRPr="00811E90">
        <w:rPr>
          <w:szCs w:val="22"/>
          <w:lang w:val="en-CA"/>
        </w:rPr>
        <w:t xml:space="preserve"> SEI message with the same payload content shall be present in the first picture unit of the CLVS in decoding order.</w:t>
      </w:r>
    </w:p>
    <w:p w14:paraId="7B5A4A56" w14:textId="77777777" w:rsidR="00036F8E" w:rsidRPr="002B1FE1" w:rsidRDefault="00036F8E" w:rsidP="00036F8E">
      <w:pPr>
        <w:rPr>
          <w:szCs w:val="22"/>
          <w:lang w:val="en-CA"/>
        </w:rPr>
      </w:pPr>
      <w:r>
        <w:rPr>
          <w:rFonts w:eastAsia="Malgun Gothic"/>
          <w:b/>
          <w:bCs/>
          <w:szCs w:val="22"/>
          <w:lang w:val="en-GB"/>
        </w:rPr>
        <w:t>cr_</w:t>
      </w:r>
      <w:r w:rsidRPr="002B1FE1">
        <w:rPr>
          <w:rFonts w:eastAsia="Malgun Gothic"/>
          <w:b/>
          <w:bCs/>
          <w:szCs w:val="22"/>
          <w:lang w:val="en-GB"/>
        </w:rPr>
        <w:t>num_</w:t>
      </w:r>
      <w:r>
        <w:rPr>
          <w:rFonts w:eastAsia="Malgun Gothic"/>
          <w:b/>
          <w:bCs/>
          <w:szCs w:val="22"/>
          <w:lang w:val="en-GB"/>
        </w:rPr>
        <w:t>rect</w:t>
      </w:r>
      <w:r w:rsidRPr="002B1FE1">
        <w:rPr>
          <w:rFonts w:eastAsia="Malgun Gothic"/>
          <w:b/>
          <w:bCs/>
          <w:szCs w:val="22"/>
          <w:lang w:val="en-GB"/>
        </w:rPr>
        <w:t>s_minus1</w:t>
      </w:r>
      <w:r w:rsidRPr="002B1FE1">
        <w:rPr>
          <w:szCs w:val="22"/>
          <w:lang w:val="en-CA"/>
        </w:rPr>
        <w:t xml:space="preserve"> plus 1 specifies the number of constituent </w:t>
      </w:r>
      <w:r>
        <w:rPr>
          <w:szCs w:val="22"/>
          <w:lang w:val="en-CA"/>
        </w:rPr>
        <w:t>rectangle</w:t>
      </w:r>
      <w:r w:rsidRPr="002B1FE1">
        <w:rPr>
          <w:szCs w:val="22"/>
          <w:lang w:val="en-CA"/>
        </w:rPr>
        <w:t>s for which information is signalled in the SEI message.</w:t>
      </w:r>
      <w:r>
        <w:rPr>
          <w:szCs w:val="22"/>
          <w:lang w:val="en-CA"/>
        </w:rPr>
        <w:t xml:space="preserve"> </w:t>
      </w:r>
    </w:p>
    <w:p w14:paraId="51E2D208" w14:textId="77777777" w:rsidR="00036F8E" w:rsidRDefault="00036F8E" w:rsidP="00036F8E">
      <w:pPr>
        <w:rPr>
          <w:rFonts w:eastAsia="Malgun Gothic"/>
          <w:szCs w:val="22"/>
          <w:lang w:val="en-GB"/>
        </w:rPr>
      </w:pPr>
      <w:proofErr w:type="spellStart"/>
      <w:r>
        <w:rPr>
          <w:rFonts w:eastAsia="Malgun Gothic"/>
          <w:b/>
          <w:bCs/>
          <w:szCs w:val="22"/>
          <w:lang w:val="en-GB"/>
        </w:rPr>
        <w:t>cr_rect</w:t>
      </w:r>
      <w:r w:rsidRPr="002B1FE1">
        <w:rPr>
          <w:rFonts w:eastAsia="Malgun Gothic"/>
          <w:b/>
          <w:bCs/>
          <w:szCs w:val="22"/>
          <w:lang w:val="en-GB"/>
        </w:rPr>
        <w:t>_id_present_flag</w:t>
      </w:r>
      <w:proofErr w:type="spellEnd"/>
      <w:r w:rsidRPr="002B1FE1">
        <w:rPr>
          <w:rFonts w:eastAsia="Malgun Gothic"/>
          <w:szCs w:val="22"/>
          <w:lang w:val="en-GB"/>
        </w:rPr>
        <w:t xml:space="preserve"> equal to 1 specifies that the </w:t>
      </w:r>
      <w:proofErr w:type="spellStart"/>
      <w:r>
        <w:rPr>
          <w:rFonts w:eastAsia="Malgun Gothic"/>
          <w:szCs w:val="22"/>
          <w:lang w:val="en-GB"/>
        </w:rPr>
        <w:t>cr_rect</w:t>
      </w:r>
      <w:r w:rsidRPr="002B1FE1">
        <w:rPr>
          <w:rFonts w:eastAsia="Malgun Gothic"/>
          <w:szCs w:val="22"/>
          <w:lang w:val="en-GB"/>
        </w:rPr>
        <w:t>_</w:t>
      </w:r>
      <w:r>
        <w:rPr>
          <w:rFonts w:eastAsia="Malgun Gothic"/>
          <w:szCs w:val="22"/>
          <w:lang w:val="en-GB"/>
        </w:rPr>
        <w:t>id</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 syntax element is present in the SEI message.</w:t>
      </w:r>
      <w:r w:rsidRPr="00745A07">
        <w:rPr>
          <w:rFonts w:eastAsia="Malgun Gothic"/>
          <w:b/>
          <w:bCs/>
          <w:szCs w:val="22"/>
          <w:lang w:val="en-GB"/>
        </w:rPr>
        <w:t xml:space="preserve"> </w:t>
      </w:r>
      <w:proofErr w:type="spellStart"/>
      <w:r w:rsidRPr="00811E90">
        <w:rPr>
          <w:rFonts w:eastAsia="Malgun Gothic"/>
          <w:szCs w:val="22"/>
          <w:lang w:val="en-GB"/>
        </w:rPr>
        <w:t>cr_rect_id_present_flag</w:t>
      </w:r>
      <w:proofErr w:type="spellEnd"/>
      <w:r w:rsidRPr="002B1FE1">
        <w:rPr>
          <w:rFonts w:eastAsia="Malgun Gothic"/>
          <w:szCs w:val="22"/>
          <w:lang w:val="en-GB"/>
        </w:rPr>
        <w:t xml:space="preserve"> equal to </w:t>
      </w:r>
      <w:r>
        <w:rPr>
          <w:rFonts w:eastAsia="Malgun Gothic"/>
          <w:szCs w:val="22"/>
          <w:lang w:val="en-GB"/>
        </w:rPr>
        <w:t>0</w:t>
      </w:r>
      <w:r w:rsidRPr="002B1FE1">
        <w:rPr>
          <w:rFonts w:eastAsia="Malgun Gothic"/>
          <w:szCs w:val="22"/>
          <w:lang w:val="en-GB"/>
        </w:rPr>
        <w:t xml:space="preserve"> specifies that the </w:t>
      </w:r>
      <w:proofErr w:type="spellStart"/>
      <w:r>
        <w:rPr>
          <w:rFonts w:eastAsia="Malgun Gothic"/>
          <w:szCs w:val="22"/>
          <w:lang w:val="en-GB"/>
        </w:rPr>
        <w:t>cr_rect</w:t>
      </w:r>
      <w:r w:rsidRPr="002B1FE1">
        <w:rPr>
          <w:rFonts w:eastAsia="Malgun Gothic"/>
          <w:szCs w:val="22"/>
          <w:lang w:val="en-GB"/>
        </w:rPr>
        <w:t>_</w:t>
      </w:r>
      <w:r>
        <w:rPr>
          <w:rFonts w:eastAsia="Malgun Gothic"/>
          <w:szCs w:val="22"/>
          <w:lang w:val="en-GB"/>
        </w:rPr>
        <w:t>id</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syntax element is </w:t>
      </w:r>
      <w:r>
        <w:rPr>
          <w:rFonts w:eastAsia="Malgun Gothic"/>
          <w:szCs w:val="22"/>
          <w:lang w:val="en-GB"/>
        </w:rPr>
        <w:t xml:space="preserve">not </w:t>
      </w:r>
      <w:r w:rsidRPr="002B1FE1">
        <w:rPr>
          <w:rFonts w:eastAsia="Malgun Gothic"/>
          <w:szCs w:val="22"/>
          <w:lang w:val="en-GB"/>
        </w:rPr>
        <w:t>present in the SEI message.</w:t>
      </w:r>
    </w:p>
    <w:p w14:paraId="05A06270" w14:textId="77777777" w:rsidR="00036F8E" w:rsidRDefault="00036F8E" w:rsidP="00036F8E">
      <w:pPr>
        <w:rPr>
          <w:rFonts w:eastAsia="Malgun Gothic"/>
          <w:szCs w:val="22"/>
          <w:lang w:val="en-GB"/>
        </w:rPr>
      </w:pPr>
      <w:proofErr w:type="spellStart"/>
      <w:r>
        <w:rPr>
          <w:rFonts w:eastAsia="Malgun Gothic"/>
          <w:b/>
          <w:bCs/>
          <w:szCs w:val="22"/>
          <w:lang w:val="en-GB"/>
        </w:rPr>
        <w:t>cr_rect_id_len</w:t>
      </w:r>
      <w:proofErr w:type="spellEnd"/>
      <w:r>
        <w:rPr>
          <w:rFonts w:eastAsia="Malgun Gothic"/>
          <w:szCs w:val="22"/>
          <w:lang w:val="en-GB"/>
        </w:rPr>
        <w:t xml:space="preserve"> specifies the length of the </w:t>
      </w:r>
      <w:proofErr w:type="spellStart"/>
      <w:r>
        <w:rPr>
          <w:rFonts w:eastAsia="Malgun Gothic"/>
          <w:szCs w:val="22"/>
          <w:lang w:val="en-GB"/>
        </w:rPr>
        <w:t>cr_rect_id</w:t>
      </w:r>
      <w:proofErr w:type="spellEnd"/>
      <w:r>
        <w:rPr>
          <w:rFonts w:eastAsia="Malgun Gothic"/>
          <w:szCs w:val="22"/>
          <w:lang w:val="en-GB"/>
        </w:rPr>
        <w:t>[</w:t>
      </w:r>
      <w:r>
        <w:rPr>
          <w:rFonts w:eastAsia="Malgun Gothic"/>
        </w:rPr>
        <w:t> </w:t>
      </w:r>
      <w:proofErr w:type="spellStart"/>
      <w:r>
        <w:rPr>
          <w:rFonts w:eastAsia="Malgun Gothic"/>
        </w:rPr>
        <w:t>i</w:t>
      </w:r>
      <w:proofErr w:type="spellEnd"/>
      <w:r>
        <w:rPr>
          <w:rFonts w:eastAsia="Malgun Gothic"/>
        </w:rPr>
        <w:t xml:space="preserve"> ] </w:t>
      </w:r>
      <w:r>
        <w:rPr>
          <w:rFonts w:eastAsia="Malgun Gothic"/>
          <w:szCs w:val="22"/>
          <w:lang w:val="en-GB"/>
        </w:rPr>
        <w:t>syntax element.</w:t>
      </w:r>
    </w:p>
    <w:p w14:paraId="74ED1AE1" w14:textId="77777777" w:rsidR="00036F8E" w:rsidRDefault="00036F8E" w:rsidP="00036F8E">
      <w:pPr>
        <w:rPr>
          <w:rFonts w:eastAsia="Malgun Gothic"/>
          <w:b/>
          <w:bCs/>
          <w:szCs w:val="22"/>
          <w:lang w:val="en-GB"/>
        </w:rPr>
      </w:pPr>
      <w:proofErr w:type="spellStart"/>
      <w:r>
        <w:rPr>
          <w:rFonts w:eastAsia="Malgun Gothic"/>
          <w:b/>
          <w:bCs/>
          <w:szCs w:val="22"/>
          <w:lang w:val="en-GB"/>
        </w:rPr>
        <w:t>cr_rect</w:t>
      </w:r>
      <w:r w:rsidRPr="002B1FE1">
        <w:rPr>
          <w:rFonts w:eastAsia="Malgun Gothic"/>
          <w:b/>
          <w:bCs/>
          <w:szCs w:val="22"/>
          <w:lang w:val="en-GB"/>
        </w:rPr>
        <w:t>_</w:t>
      </w:r>
      <w:r>
        <w:rPr>
          <w:rFonts w:eastAsia="Malgun Gothic"/>
          <w:b/>
          <w:bCs/>
          <w:szCs w:val="22"/>
          <w:lang w:val="en-GB"/>
        </w:rPr>
        <w:t>type</w:t>
      </w:r>
      <w:r w:rsidRPr="002B1FE1">
        <w:rPr>
          <w:rFonts w:eastAsia="Malgun Gothic"/>
          <w:b/>
          <w:bCs/>
          <w:szCs w:val="22"/>
          <w:lang w:val="en-GB"/>
        </w:rPr>
        <w:t>_</w:t>
      </w:r>
      <w:r>
        <w:rPr>
          <w:rFonts w:eastAsia="Malgun Gothic"/>
          <w:b/>
          <w:bCs/>
          <w:szCs w:val="22"/>
          <w:lang w:val="en-GB"/>
        </w:rPr>
        <w:t>enabled</w:t>
      </w:r>
      <w:r w:rsidRPr="002B1FE1">
        <w:rPr>
          <w:rFonts w:eastAsia="Malgun Gothic"/>
          <w:b/>
          <w:bCs/>
          <w:szCs w:val="22"/>
          <w:lang w:val="en-GB"/>
        </w:rPr>
        <w:t>_flag</w:t>
      </w:r>
      <w:proofErr w:type="spellEnd"/>
      <w:r w:rsidRPr="002B1FE1">
        <w:rPr>
          <w:rFonts w:eastAsia="Malgun Gothic"/>
          <w:szCs w:val="22"/>
          <w:lang w:val="en-GB"/>
        </w:rPr>
        <w:t xml:space="preserve"> equal to 1 specifies that the </w:t>
      </w:r>
      <w:proofErr w:type="spellStart"/>
      <w:r w:rsidRPr="00811E90">
        <w:rPr>
          <w:rFonts w:eastAsia="Malgun Gothic"/>
          <w:szCs w:val="22"/>
          <w:lang w:val="en-GB"/>
        </w:rPr>
        <w:t>cr_rect_type_present_flag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 syntax element is present in the SEI message.</w:t>
      </w:r>
      <w:r w:rsidRPr="00745A07">
        <w:rPr>
          <w:rFonts w:eastAsia="Malgun Gothic"/>
          <w:b/>
          <w:bCs/>
          <w:szCs w:val="22"/>
          <w:lang w:val="en-GB"/>
        </w:rPr>
        <w:t xml:space="preserve"> </w:t>
      </w:r>
      <w:proofErr w:type="spellStart"/>
      <w:r w:rsidRPr="00811E90">
        <w:rPr>
          <w:rFonts w:eastAsia="Malgun Gothic"/>
          <w:szCs w:val="22"/>
          <w:lang w:val="en-GB"/>
        </w:rPr>
        <w:t>cr_rect_type_enabled_flag</w:t>
      </w:r>
      <w:proofErr w:type="spellEnd"/>
      <w:r w:rsidRPr="002B1FE1">
        <w:rPr>
          <w:rFonts w:eastAsia="Malgun Gothic"/>
          <w:szCs w:val="22"/>
          <w:lang w:val="en-GB"/>
        </w:rPr>
        <w:t xml:space="preserve"> equal to </w:t>
      </w:r>
      <w:r>
        <w:rPr>
          <w:rFonts w:eastAsia="Malgun Gothic"/>
          <w:szCs w:val="22"/>
          <w:lang w:val="en-GB"/>
        </w:rPr>
        <w:t>0</w:t>
      </w:r>
      <w:r w:rsidRPr="002B1FE1">
        <w:rPr>
          <w:rFonts w:eastAsia="Malgun Gothic"/>
          <w:szCs w:val="22"/>
          <w:lang w:val="en-GB"/>
        </w:rPr>
        <w:t xml:space="preserve"> specifies that the </w:t>
      </w:r>
      <w:proofErr w:type="spellStart"/>
      <w:r w:rsidRPr="00677D39">
        <w:rPr>
          <w:rFonts w:eastAsia="Malgun Gothic"/>
          <w:szCs w:val="22"/>
          <w:lang w:val="en-GB"/>
        </w:rPr>
        <w:t>cr_rect_type</w:t>
      </w:r>
      <w:proofErr w:type="spellEnd"/>
      <w:r w:rsidRPr="00677D39">
        <w:rPr>
          <w:rFonts w:eastAsia="Malgun Gothic"/>
          <w:szCs w:val="22"/>
          <w:lang w:val="en-GB"/>
        </w:rPr>
        <w:t xml:space="preserve">_ </w:t>
      </w:r>
      <w:proofErr w:type="spellStart"/>
      <w:r w:rsidRPr="00677D39">
        <w:rPr>
          <w:rFonts w:eastAsia="Malgun Gothic"/>
          <w:szCs w:val="22"/>
          <w:lang w:val="en-GB"/>
        </w:rPr>
        <w:t>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syntax element is </w:t>
      </w:r>
      <w:r>
        <w:rPr>
          <w:rFonts w:eastAsia="Malgun Gothic"/>
          <w:szCs w:val="22"/>
          <w:lang w:val="en-GB"/>
        </w:rPr>
        <w:t xml:space="preserve">not </w:t>
      </w:r>
      <w:r w:rsidRPr="002B1FE1">
        <w:rPr>
          <w:rFonts w:eastAsia="Malgun Gothic"/>
          <w:szCs w:val="22"/>
          <w:lang w:val="en-GB"/>
        </w:rPr>
        <w:t>present in the SEI message.</w:t>
      </w:r>
    </w:p>
    <w:p w14:paraId="472D32C8" w14:textId="77777777" w:rsidR="00036F8E" w:rsidRPr="00745A07" w:rsidRDefault="00036F8E" w:rsidP="00036F8E">
      <w:pPr>
        <w:rPr>
          <w:rFonts w:eastAsia="Malgun Gothic"/>
          <w:szCs w:val="22"/>
          <w:lang w:val="en-GB"/>
        </w:rPr>
      </w:pPr>
      <w:proofErr w:type="spellStart"/>
      <w:r>
        <w:rPr>
          <w:rFonts w:eastAsia="Malgun Gothic"/>
          <w:b/>
          <w:bCs/>
          <w:szCs w:val="22"/>
          <w:lang w:val="en-GB"/>
        </w:rPr>
        <w:t>cr_rect</w:t>
      </w:r>
      <w:r w:rsidRPr="002B1FE1">
        <w:rPr>
          <w:rFonts w:eastAsia="Malgun Gothic"/>
          <w:b/>
          <w:bCs/>
          <w:szCs w:val="22"/>
          <w:lang w:val="en-GB"/>
        </w:rPr>
        <w:t>_</w:t>
      </w:r>
      <w:r>
        <w:rPr>
          <w:rFonts w:eastAsia="Malgun Gothic"/>
          <w:b/>
          <w:bCs/>
          <w:szCs w:val="22"/>
          <w:lang w:val="en-GB"/>
        </w:rPr>
        <w:t>type</w:t>
      </w:r>
      <w:r w:rsidRPr="002B1FE1">
        <w:rPr>
          <w:rFonts w:eastAsia="Malgun Gothic"/>
          <w:b/>
          <w:bCs/>
          <w:szCs w:val="22"/>
          <w:lang w:val="en-GB"/>
        </w:rPr>
        <w:t>_</w:t>
      </w:r>
      <w:r>
        <w:rPr>
          <w:rFonts w:eastAsia="Malgun Gothic"/>
          <w:b/>
          <w:bCs/>
          <w:szCs w:val="22"/>
          <w:lang w:val="en-GB"/>
        </w:rPr>
        <w:t>descriptions_enabled</w:t>
      </w:r>
      <w:r w:rsidRPr="002B1FE1">
        <w:rPr>
          <w:rFonts w:eastAsia="Malgun Gothic"/>
          <w:b/>
          <w:bCs/>
          <w:szCs w:val="22"/>
          <w:lang w:val="en-GB"/>
        </w:rPr>
        <w:t>_flag</w:t>
      </w:r>
      <w:proofErr w:type="spellEnd"/>
      <w:r w:rsidRPr="002B1FE1">
        <w:rPr>
          <w:rFonts w:eastAsia="Malgun Gothic"/>
          <w:szCs w:val="22"/>
          <w:lang w:val="en-GB"/>
        </w:rPr>
        <w:t xml:space="preserve"> equal to 1 specifies that the </w:t>
      </w:r>
      <w:proofErr w:type="spellStart"/>
      <w:r w:rsidRPr="00811E90">
        <w:rPr>
          <w:rFonts w:eastAsia="Malgun Gothic"/>
          <w:szCs w:val="22"/>
          <w:lang w:val="en-GB"/>
        </w:rPr>
        <w:t>cr_rect_type_description_present_flag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 syntax element is present in the SEI message.</w:t>
      </w:r>
      <w:r w:rsidRPr="00745A07">
        <w:rPr>
          <w:rFonts w:eastAsia="Malgun Gothic"/>
          <w:b/>
          <w:bCs/>
          <w:szCs w:val="22"/>
          <w:lang w:val="en-GB"/>
        </w:rPr>
        <w:t xml:space="preserve"> </w:t>
      </w:r>
      <w:proofErr w:type="spellStart"/>
      <w:r w:rsidRPr="00811E90">
        <w:rPr>
          <w:rFonts w:eastAsia="Malgun Gothic"/>
          <w:szCs w:val="22"/>
          <w:lang w:val="en-GB"/>
        </w:rPr>
        <w:t>cr_rect_type_descriptions_enabled_flag</w:t>
      </w:r>
      <w:proofErr w:type="spellEnd"/>
      <w:r w:rsidRPr="002B1FE1">
        <w:rPr>
          <w:rFonts w:eastAsia="Malgun Gothic"/>
          <w:szCs w:val="22"/>
          <w:lang w:val="en-GB"/>
        </w:rPr>
        <w:t xml:space="preserve"> equal to </w:t>
      </w:r>
      <w:r>
        <w:rPr>
          <w:rFonts w:eastAsia="Malgun Gothic"/>
          <w:szCs w:val="22"/>
          <w:lang w:val="en-GB"/>
        </w:rPr>
        <w:t>0</w:t>
      </w:r>
      <w:r w:rsidRPr="002B1FE1">
        <w:rPr>
          <w:rFonts w:eastAsia="Malgun Gothic"/>
          <w:szCs w:val="22"/>
          <w:lang w:val="en-GB"/>
        </w:rPr>
        <w:t xml:space="preserve"> specifies that the </w:t>
      </w:r>
      <w:proofErr w:type="spellStart"/>
      <w:r w:rsidRPr="00677D39">
        <w:rPr>
          <w:rFonts w:eastAsia="Malgun Gothic"/>
          <w:szCs w:val="22"/>
          <w:lang w:val="en-GB"/>
        </w:rPr>
        <w:t>cr_rect_type_description_present_flag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syntax element is </w:t>
      </w:r>
      <w:r>
        <w:rPr>
          <w:rFonts w:eastAsia="Malgun Gothic"/>
          <w:szCs w:val="22"/>
          <w:lang w:val="en-GB"/>
        </w:rPr>
        <w:t xml:space="preserve">not </w:t>
      </w:r>
      <w:r w:rsidRPr="002B1FE1">
        <w:rPr>
          <w:rFonts w:eastAsia="Malgun Gothic"/>
          <w:szCs w:val="22"/>
          <w:lang w:val="en-GB"/>
        </w:rPr>
        <w:t>present in the SEI message.</w:t>
      </w:r>
    </w:p>
    <w:p w14:paraId="2C02050A" w14:textId="77777777" w:rsidR="00036F8E" w:rsidRDefault="00036F8E" w:rsidP="00036F8E">
      <w:pPr>
        <w:rPr>
          <w:rFonts w:eastAsia="Malgun Gothic"/>
          <w:szCs w:val="22"/>
          <w:lang w:val="en-GB"/>
        </w:rPr>
      </w:pPr>
      <w:proofErr w:type="spellStart"/>
      <w:r>
        <w:rPr>
          <w:rFonts w:eastAsia="Malgun Gothic"/>
          <w:b/>
          <w:bCs/>
          <w:szCs w:val="22"/>
          <w:lang w:val="en-GB"/>
        </w:rPr>
        <w:t>cr_</w:t>
      </w:r>
      <w:r w:rsidRPr="002B1FE1">
        <w:rPr>
          <w:rFonts w:eastAsia="Malgun Gothic"/>
          <w:b/>
          <w:bCs/>
          <w:szCs w:val="22"/>
          <w:lang w:val="en-GB"/>
        </w:rPr>
        <w:t>subpics_partitioning_flag</w:t>
      </w:r>
      <w:proofErr w:type="spellEnd"/>
      <w:r w:rsidRPr="002B1FE1">
        <w:rPr>
          <w:rFonts w:eastAsia="Malgun Gothic"/>
          <w:szCs w:val="22"/>
          <w:lang w:val="en-GB"/>
        </w:rPr>
        <w:t xml:space="preserve"> equal to 1 indicates that the </w:t>
      </w:r>
      <w:proofErr w:type="spellStart"/>
      <w:r w:rsidRPr="002B1FE1">
        <w:rPr>
          <w:rFonts w:eastAsia="Malgun Gothic"/>
          <w:szCs w:val="22"/>
          <w:lang w:val="en-GB"/>
        </w:rPr>
        <w:t>subpic</w:t>
      </w:r>
      <w:proofErr w:type="spellEnd"/>
      <w:r w:rsidRPr="002B1FE1">
        <w:rPr>
          <w:rFonts w:eastAsia="Malgun Gothic"/>
          <w:szCs w:val="22"/>
          <w:lang w:val="en-GB"/>
        </w:rPr>
        <w:t xml:space="preserve"> partitioning parameters in the SPS are used to determine the </w:t>
      </w:r>
      <w:r w:rsidRPr="002B1FE1">
        <w:rPr>
          <w:szCs w:val="22"/>
          <w:lang w:val="en-CA"/>
        </w:rPr>
        <w:t xml:space="preserve">of constituent </w:t>
      </w:r>
      <w:r>
        <w:rPr>
          <w:rFonts w:eastAsia="Malgun Gothic"/>
          <w:szCs w:val="22"/>
          <w:lang w:val="en-GB"/>
        </w:rPr>
        <w:t>rectangle</w:t>
      </w:r>
      <w:r w:rsidRPr="002B1FE1">
        <w:rPr>
          <w:rFonts w:eastAsia="Malgun Gothic"/>
          <w:szCs w:val="22"/>
          <w:lang w:val="en-GB"/>
        </w:rPr>
        <w:t xml:space="preserve"> sizes and positions. </w:t>
      </w:r>
      <w:proofErr w:type="spellStart"/>
      <w:r>
        <w:rPr>
          <w:rFonts w:eastAsia="Malgun Gothic"/>
          <w:szCs w:val="22"/>
          <w:lang w:val="en-GB"/>
        </w:rPr>
        <w:t>cr_</w:t>
      </w:r>
      <w:r w:rsidRPr="002B1FE1">
        <w:rPr>
          <w:rFonts w:eastAsia="Malgun Gothic"/>
          <w:szCs w:val="22"/>
          <w:lang w:val="en-GB"/>
        </w:rPr>
        <w:t>subpics_partitioning_flag</w:t>
      </w:r>
      <w:proofErr w:type="spellEnd"/>
      <w:r w:rsidRPr="002B1FE1">
        <w:rPr>
          <w:rFonts w:eastAsia="Malgun Gothic"/>
          <w:szCs w:val="22"/>
          <w:lang w:val="en-GB"/>
        </w:rPr>
        <w:t xml:space="preserve"> equal to 0 indicates that determination of the </w:t>
      </w:r>
      <w:r w:rsidRPr="002B1FE1">
        <w:rPr>
          <w:szCs w:val="22"/>
          <w:lang w:val="en-CA"/>
        </w:rPr>
        <w:t xml:space="preserve">constituent </w:t>
      </w:r>
      <w:r>
        <w:rPr>
          <w:rFonts w:eastAsia="Malgun Gothic"/>
          <w:szCs w:val="22"/>
          <w:lang w:val="en-GB"/>
        </w:rPr>
        <w:t>rectangle</w:t>
      </w:r>
      <w:r w:rsidRPr="002B1FE1">
        <w:rPr>
          <w:rFonts w:eastAsia="Malgun Gothic"/>
          <w:szCs w:val="22"/>
          <w:lang w:val="en-GB"/>
        </w:rPr>
        <w:t xml:space="preserve"> sizes and positions is not based on </w:t>
      </w:r>
      <w:proofErr w:type="spellStart"/>
      <w:r w:rsidRPr="002B1FE1">
        <w:rPr>
          <w:rFonts w:eastAsia="Malgun Gothic"/>
          <w:szCs w:val="22"/>
          <w:lang w:val="en-GB"/>
        </w:rPr>
        <w:t>subpic</w:t>
      </w:r>
      <w:proofErr w:type="spellEnd"/>
      <w:r w:rsidRPr="002B1FE1">
        <w:rPr>
          <w:rFonts w:eastAsia="Malgun Gothic"/>
          <w:szCs w:val="22"/>
          <w:lang w:val="en-GB"/>
        </w:rPr>
        <w:t xml:space="preserve"> partitioning parameters in the SPS.</w:t>
      </w:r>
    </w:p>
    <w:p w14:paraId="64881710" w14:textId="77777777" w:rsidR="00036F8E" w:rsidRDefault="00036F8E" w:rsidP="00036F8E">
      <w:pPr>
        <w:rPr>
          <w:rFonts w:eastAsia="Malgun Gothic"/>
          <w:szCs w:val="22"/>
          <w:lang w:val="en-GB"/>
        </w:rPr>
      </w:pPr>
      <w:r>
        <w:rPr>
          <w:rFonts w:eastAsia="Malgun Gothic"/>
          <w:szCs w:val="22"/>
          <w:lang w:val="en-GB"/>
        </w:rPr>
        <w:t xml:space="preserve">When </w:t>
      </w:r>
      <w:proofErr w:type="spellStart"/>
      <w:r>
        <w:rPr>
          <w:rFonts w:eastAsia="Malgun Gothic"/>
          <w:szCs w:val="22"/>
          <w:lang w:val="en-GB"/>
        </w:rPr>
        <w:t>cr_</w:t>
      </w:r>
      <w:r w:rsidRPr="002B1FE1">
        <w:rPr>
          <w:rFonts w:eastAsia="Malgun Gothic"/>
          <w:szCs w:val="22"/>
          <w:lang w:val="en-GB"/>
        </w:rPr>
        <w:t>subpics_partitioning_flag</w:t>
      </w:r>
      <w:proofErr w:type="spellEnd"/>
      <w:r w:rsidRPr="002B1FE1">
        <w:rPr>
          <w:rFonts w:eastAsia="Malgun Gothic"/>
          <w:szCs w:val="22"/>
          <w:lang w:val="en-GB"/>
        </w:rPr>
        <w:t xml:space="preserve"> </w:t>
      </w:r>
      <w:r>
        <w:rPr>
          <w:rFonts w:eastAsia="Malgun Gothic"/>
          <w:szCs w:val="22"/>
          <w:lang w:val="en-GB"/>
        </w:rPr>
        <w:t xml:space="preserve">is </w:t>
      </w:r>
      <w:r w:rsidRPr="002B1FE1">
        <w:rPr>
          <w:rFonts w:eastAsia="Malgun Gothic"/>
          <w:szCs w:val="22"/>
          <w:lang w:val="en-GB"/>
        </w:rPr>
        <w:t xml:space="preserve">equal to </w:t>
      </w:r>
      <w:r>
        <w:rPr>
          <w:rFonts w:eastAsia="Malgun Gothic"/>
          <w:szCs w:val="22"/>
          <w:lang w:val="en-GB"/>
        </w:rPr>
        <w:t xml:space="preserve">1, it is a requirement of bitstream conformance that </w:t>
      </w:r>
      <w:proofErr w:type="spellStart"/>
      <w:r>
        <w:rPr>
          <w:rFonts w:eastAsia="Malgun Gothic"/>
          <w:szCs w:val="22"/>
          <w:lang w:val="en-GB"/>
        </w:rPr>
        <w:t>NumSubpics</w:t>
      </w:r>
      <w:proofErr w:type="spellEnd"/>
      <w:r>
        <w:rPr>
          <w:rFonts w:eastAsia="Malgun Gothic"/>
          <w:szCs w:val="22"/>
          <w:lang w:val="en-GB"/>
        </w:rPr>
        <w:t xml:space="preserve"> be greater than or equal to cr_num_rects_minus1 + 1.</w:t>
      </w:r>
    </w:p>
    <w:p w14:paraId="53E9B720" w14:textId="77777777" w:rsidR="00036F8E" w:rsidRPr="002B1FE1" w:rsidRDefault="00036F8E" w:rsidP="00036F8E">
      <w:pPr>
        <w:rPr>
          <w:rFonts w:eastAsia="Malgun Gothic"/>
          <w:szCs w:val="22"/>
          <w:lang w:val="en-GB"/>
        </w:rPr>
      </w:pPr>
      <w:proofErr w:type="spellStart"/>
      <w:r>
        <w:rPr>
          <w:rFonts w:eastAsia="Malgun Gothic"/>
          <w:b/>
          <w:bCs/>
          <w:szCs w:val="22"/>
          <w:lang w:val="en-GB"/>
        </w:rPr>
        <w:t>cr_rect</w:t>
      </w:r>
      <w:r w:rsidRPr="002B1FE1">
        <w:rPr>
          <w:rFonts w:eastAsia="Malgun Gothic"/>
          <w:b/>
          <w:bCs/>
          <w:szCs w:val="22"/>
          <w:lang w:val="en-GB"/>
        </w:rPr>
        <w:t>_same_size_flag</w:t>
      </w:r>
      <w:proofErr w:type="spellEnd"/>
      <w:r w:rsidRPr="002B1FE1">
        <w:rPr>
          <w:rFonts w:eastAsia="Malgun Gothic"/>
          <w:szCs w:val="22"/>
          <w:lang w:val="en-GB"/>
        </w:rPr>
        <w:t xml:space="preserve"> equal to 1 </w:t>
      </w:r>
      <w:r>
        <w:rPr>
          <w:rFonts w:eastAsia="Malgun Gothic"/>
          <w:szCs w:val="22"/>
          <w:lang w:val="en-GB"/>
        </w:rPr>
        <w:t>indicates</w:t>
      </w:r>
      <w:r w:rsidRPr="002B1FE1">
        <w:rPr>
          <w:rFonts w:eastAsia="Malgun Gothic"/>
          <w:szCs w:val="22"/>
          <w:lang w:val="en-GB"/>
        </w:rPr>
        <w:t xml:space="preserve"> that all constituent </w:t>
      </w:r>
      <w:r>
        <w:rPr>
          <w:rFonts w:eastAsia="Malgun Gothic"/>
          <w:szCs w:val="22"/>
          <w:lang w:val="en-GB"/>
        </w:rPr>
        <w:t>rectangle</w:t>
      </w:r>
      <w:r w:rsidRPr="002B1FE1">
        <w:rPr>
          <w:rFonts w:eastAsia="Malgun Gothic"/>
          <w:szCs w:val="22"/>
          <w:lang w:val="en-GB"/>
        </w:rPr>
        <w:t>s have the same size and are arranged in a grid pattern.</w:t>
      </w:r>
      <w:r>
        <w:rPr>
          <w:rFonts w:eastAsia="Malgun Gothic"/>
          <w:szCs w:val="22"/>
          <w:lang w:val="en-GB"/>
        </w:rPr>
        <w:t xml:space="preserve"> </w:t>
      </w:r>
      <w:proofErr w:type="spellStart"/>
      <w:r w:rsidRPr="00811E90">
        <w:rPr>
          <w:rFonts w:eastAsia="Malgun Gothic"/>
          <w:szCs w:val="22"/>
          <w:lang w:val="en-GB"/>
        </w:rPr>
        <w:t>cr_rect_same_size_flag</w:t>
      </w:r>
      <w:proofErr w:type="spellEnd"/>
      <w:r w:rsidRPr="002B1FE1">
        <w:rPr>
          <w:rFonts w:eastAsia="Malgun Gothic"/>
          <w:szCs w:val="22"/>
          <w:lang w:val="en-GB"/>
        </w:rPr>
        <w:t xml:space="preserve"> equal to </w:t>
      </w:r>
      <w:r>
        <w:rPr>
          <w:rFonts w:eastAsia="Malgun Gothic"/>
          <w:szCs w:val="22"/>
          <w:lang w:val="en-GB"/>
        </w:rPr>
        <w:t>0</w:t>
      </w:r>
      <w:r w:rsidRPr="002B1FE1">
        <w:rPr>
          <w:rFonts w:eastAsia="Malgun Gothic"/>
          <w:szCs w:val="22"/>
          <w:lang w:val="en-GB"/>
        </w:rPr>
        <w:t xml:space="preserve"> </w:t>
      </w:r>
      <w:r>
        <w:rPr>
          <w:rFonts w:eastAsia="Malgun Gothic"/>
          <w:szCs w:val="22"/>
          <w:lang w:val="en-GB"/>
        </w:rPr>
        <w:t>indicates</w:t>
      </w:r>
      <w:r w:rsidRPr="002B1FE1">
        <w:rPr>
          <w:rFonts w:eastAsia="Malgun Gothic"/>
          <w:szCs w:val="22"/>
          <w:lang w:val="en-GB"/>
        </w:rPr>
        <w:t xml:space="preserve"> that </w:t>
      </w:r>
      <w:r>
        <w:rPr>
          <w:rFonts w:eastAsia="Malgun Gothic"/>
          <w:szCs w:val="22"/>
          <w:lang w:val="en-GB"/>
        </w:rPr>
        <w:t>the sizes of</w:t>
      </w:r>
      <w:r w:rsidRPr="002B1FE1">
        <w:rPr>
          <w:rFonts w:eastAsia="Malgun Gothic"/>
          <w:szCs w:val="22"/>
          <w:lang w:val="en-GB"/>
        </w:rPr>
        <w:t xml:space="preserve"> </w:t>
      </w:r>
      <w:r>
        <w:rPr>
          <w:rFonts w:eastAsia="Malgun Gothic"/>
          <w:szCs w:val="22"/>
          <w:lang w:val="en-GB"/>
        </w:rPr>
        <w:t xml:space="preserve">the </w:t>
      </w:r>
      <w:r w:rsidRPr="002B1FE1">
        <w:rPr>
          <w:rFonts w:eastAsia="Malgun Gothic"/>
          <w:szCs w:val="22"/>
          <w:lang w:val="en-GB"/>
        </w:rPr>
        <w:t xml:space="preserve">constituent </w:t>
      </w:r>
      <w:r>
        <w:rPr>
          <w:rFonts w:eastAsia="Malgun Gothic"/>
          <w:szCs w:val="22"/>
          <w:lang w:val="en-GB"/>
        </w:rPr>
        <w:t>rectangle</w:t>
      </w:r>
      <w:r w:rsidRPr="002B1FE1">
        <w:rPr>
          <w:rFonts w:eastAsia="Malgun Gothic"/>
          <w:szCs w:val="22"/>
          <w:lang w:val="en-GB"/>
        </w:rPr>
        <w:t xml:space="preserve">s </w:t>
      </w:r>
      <w:r>
        <w:rPr>
          <w:rFonts w:eastAsia="Malgun Gothic"/>
          <w:szCs w:val="22"/>
          <w:lang w:val="en-GB"/>
        </w:rPr>
        <w:t xml:space="preserve">may differ. </w:t>
      </w:r>
    </w:p>
    <w:p w14:paraId="48231932" w14:textId="77777777" w:rsidR="00036F8E" w:rsidRPr="002B1FE1" w:rsidRDefault="00036F8E" w:rsidP="00036F8E">
      <w:pPr>
        <w:rPr>
          <w:rFonts w:eastAsia="Malgun Gothic"/>
          <w:szCs w:val="22"/>
          <w:lang w:val="en-GB"/>
        </w:rPr>
      </w:pPr>
      <w:r>
        <w:rPr>
          <w:rFonts w:eastAsia="Malgun Gothic"/>
          <w:b/>
          <w:bCs/>
          <w:szCs w:val="22"/>
          <w:lang w:val="en-GB"/>
        </w:rPr>
        <w:t>cr_</w:t>
      </w:r>
      <w:r w:rsidRPr="002B1FE1">
        <w:rPr>
          <w:rFonts w:eastAsia="Malgun Gothic"/>
          <w:b/>
          <w:bCs/>
          <w:szCs w:val="22"/>
          <w:lang w:val="en-GB"/>
        </w:rPr>
        <w:t xml:space="preserve">num_cols_minus1 </w:t>
      </w:r>
      <w:r w:rsidRPr="00811E90">
        <w:rPr>
          <w:rFonts w:eastAsia="Malgun Gothic"/>
          <w:szCs w:val="22"/>
          <w:lang w:val="en-GB"/>
        </w:rPr>
        <w:t>plus 1</w:t>
      </w:r>
      <w:r>
        <w:rPr>
          <w:rFonts w:eastAsia="Malgun Gothic"/>
          <w:b/>
          <w:bCs/>
          <w:szCs w:val="22"/>
          <w:lang w:val="en-GB"/>
        </w:rPr>
        <w:t xml:space="preserve"> </w:t>
      </w:r>
      <w:r w:rsidRPr="002B1FE1">
        <w:rPr>
          <w:rFonts w:eastAsia="Malgun Gothic"/>
          <w:szCs w:val="22"/>
          <w:lang w:val="en-GB"/>
        </w:rPr>
        <w:t>and</w:t>
      </w:r>
      <w:r w:rsidRPr="002B1FE1">
        <w:rPr>
          <w:rFonts w:eastAsia="Malgun Gothic"/>
          <w:b/>
          <w:bCs/>
          <w:szCs w:val="22"/>
          <w:lang w:val="en-GB"/>
        </w:rPr>
        <w:t xml:space="preserve"> </w:t>
      </w:r>
      <w:r>
        <w:rPr>
          <w:rFonts w:eastAsia="Malgun Gothic"/>
          <w:b/>
          <w:bCs/>
          <w:szCs w:val="22"/>
          <w:lang w:val="en-GB"/>
        </w:rPr>
        <w:t>cr_</w:t>
      </w:r>
      <w:r w:rsidRPr="002B1FE1">
        <w:rPr>
          <w:rFonts w:eastAsia="Malgun Gothic"/>
          <w:b/>
          <w:bCs/>
          <w:szCs w:val="22"/>
          <w:lang w:val="en-GB"/>
        </w:rPr>
        <w:t>num_rows_minus1</w:t>
      </w:r>
      <w:r w:rsidRPr="002B1FE1">
        <w:rPr>
          <w:rFonts w:eastAsia="Malgun Gothic"/>
          <w:szCs w:val="22"/>
          <w:lang w:val="en-GB"/>
        </w:rPr>
        <w:t xml:space="preserve"> plus 1 specify the number of columns and rows</w:t>
      </w:r>
      <w:r>
        <w:rPr>
          <w:rFonts w:eastAsia="Malgun Gothic"/>
          <w:szCs w:val="22"/>
          <w:lang w:val="en-GB"/>
        </w:rPr>
        <w:t xml:space="preserve">, respectively, </w:t>
      </w:r>
      <w:r w:rsidRPr="002B1FE1">
        <w:rPr>
          <w:rFonts w:eastAsia="Malgun Gothic"/>
          <w:szCs w:val="22"/>
          <w:lang w:val="en-GB"/>
        </w:rPr>
        <w:t xml:space="preserve">of the constituent </w:t>
      </w:r>
      <w:r>
        <w:rPr>
          <w:rFonts w:eastAsia="Malgun Gothic"/>
          <w:szCs w:val="22"/>
          <w:lang w:val="en-GB"/>
        </w:rPr>
        <w:t>rectangle</w:t>
      </w:r>
      <w:r w:rsidRPr="002B1FE1">
        <w:rPr>
          <w:rFonts w:eastAsia="Malgun Gothic"/>
          <w:szCs w:val="22"/>
          <w:lang w:val="en-GB"/>
        </w:rPr>
        <w:t xml:space="preserve"> grid</w:t>
      </w:r>
      <w:r>
        <w:rPr>
          <w:rFonts w:eastAsia="Malgun Gothic"/>
          <w:szCs w:val="22"/>
          <w:lang w:val="en-GB"/>
        </w:rPr>
        <w:t xml:space="preserve"> when </w:t>
      </w:r>
      <w:proofErr w:type="spellStart"/>
      <w:r>
        <w:rPr>
          <w:rFonts w:eastAsia="Malgun Gothic"/>
          <w:szCs w:val="22"/>
          <w:lang w:val="en-GB"/>
        </w:rPr>
        <w:t>cr_rect_same_size_flag</w:t>
      </w:r>
      <w:proofErr w:type="spellEnd"/>
      <w:r>
        <w:rPr>
          <w:rFonts w:eastAsia="Malgun Gothic"/>
          <w:szCs w:val="22"/>
          <w:lang w:val="en-GB"/>
        </w:rPr>
        <w:t xml:space="preserve"> equal to 1</w:t>
      </w:r>
      <w:r w:rsidRPr="002B1FE1">
        <w:rPr>
          <w:rFonts w:eastAsia="Malgun Gothic"/>
          <w:szCs w:val="22"/>
          <w:lang w:val="en-GB"/>
        </w:rPr>
        <w:t xml:space="preserve">. </w:t>
      </w:r>
    </w:p>
    <w:p w14:paraId="058A7373" w14:textId="77777777" w:rsidR="00036F8E" w:rsidRPr="002B1FE1" w:rsidRDefault="00036F8E" w:rsidP="00036F8E">
      <w:pPr>
        <w:rPr>
          <w:rFonts w:eastAsia="Malgun Gothic"/>
          <w:b/>
          <w:bCs/>
          <w:szCs w:val="22"/>
          <w:lang w:val="en-GB"/>
        </w:rPr>
      </w:pPr>
      <w:r w:rsidRPr="002B1FE1">
        <w:rPr>
          <w:rFonts w:eastAsia="Malgun Gothic"/>
          <w:szCs w:val="22"/>
          <w:lang w:val="en-GB"/>
        </w:rPr>
        <w:t xml:space="preserve">The variable </w:t>
      </w:r>
      <w:proofErr w:type="spellStart"/>
      <w:r>
        <w:rPr>
          <w:rFonts w:eastAsia="Malgun Gothic"/>
          <w:szCs w:val="22"/>
          <w:lang w:val="en-GB"/>
        </w:rPr>
        <w:t>crNum</w:t>
      </w:r>
      <w:r w:rsidRPr="002B1FE1">
        <w:rPr>
          <w:rFonts w:eastAsia="Malgun Gothic"/>
          <w:szCs w:val="22"/>
          <w:lang w:val="en-GB"/>
        </w:rPr>
        <w:t>Cols</w:t>
      </w:r>
      <w:proofErr w:type="spellEnd"/>
      <w:r w:rsidRPr="002B1FE1">
        <w:rPr>
          <w:rFonts w:eastAsia="Malgun Gothic"/>
          <w:szCs w:val="22"/>
          <w:lang w:val="en-GB"/>
        </w:rPr>
        <w:t xml:space="preserve"> is set equal to </w:t>
      </w:r>
      <w:r>
        <w:rPr>
          <w:rFonts w:eastAsia="Malgun Gothic"/>
          <w:szCs w:val="22"/>
          <w:lang w:val="en-GB"/>
        </w:rPr>
        <w:t>cr_</w:t>
      </w:r>
      <w:r w:rsidRPr="002B1FE1">
        <w:rPr>
          <w:rFonts w:eastAsia="Malgun Gothic"/>
          <w:szCs w:val="22"/>
          <w:lang w:val="en-GB"/>
        </w:rPr>
        <w:t>num_cols_minus1 + 1.</w:t>
      </w:r>
    </w:p>
    <w:p w14:paraId="2B7BC5EA" w14:textId="77777777" w:rsidR="00036F8E" w:rsidRDefault="00036F8E" w:rsidP="00036F8E">
      <w:pPr>
        <w:rPr>
          <w:rFonts w:eastAsia="Malgun Gothic"/>
          <w:szCs w:val="22"/>
          <w:lang w:val="en-GB"/>
        </w:rPr>
      </w:pPr>
      <w:r w:rsidRPr="002B1FE1">
        <w:rPr>
          <w:rFonts w:eastAsia="Malgun Gothic"/>
          <w:szCs w:val="22"/>
          <w:lang w:val="en-GB"/>
        </w:rPr>
        <w:t xml:space="preserve">The variable </w:t>
      </w:r>
      <w:proofErr w:type="spellStart"/>
      <w:r>
        <w:rPr>
          <w:rFonts w:eastAsia="Malgun Gothic"/>
          <w:szCs w:val="22"/>
          <w:lang w:val="en-GB"/>
        </w:rPr>
        <w:t>crNum</w:t>
      </w:r>
      <w:r w:rsidRPr="002B1FE1">
        <w:rPr>
          <w:rFonts w:eastAsia="Malgun Gothic"/>
          <w:szCs w:val="22"/>
          <w:lang w:val="en-GB"/>
        </w:rPr>
        <w:t>Rows</w:t>
      </w:r>
      <w:proofErr w:type="spellEnd"/>
      <w:r w:rsidRPr="002B1FE1">
        <w:rPr>
          <w:rFonts w:eastAsia="Malgun Gothic"/>
          <w:szCs w:val="22"/>
          <w:lang w:val="en-GB"/>
        </w:rPr>
        <w:t xml:space="preserve"> is set equal to </w:t>
      </w:r>
      <w:r>
        <w:rPr>
          <w:rFonts w:eastAsia="Malgun Gothic"/>
          <w:szCs w:val="22"/>
          <w:lang w:val="en-GB"/>
        </w:rPr>
        <w:t>cr_</w:t>
      </w:r>
      <w:r w:rsidRPr="002B1FE1">
        <w:rPr>
          <w:rFonts w:eastAsia="Malgun Gothic"/>
          <w:szCs w:val="22"/>
          <w:lang w:val="en-GB"/>
        </w:rPr>
        <w:t>num_</w:t>
      </w:r>
      <w:r>
        <w:rPr>
          <w:rFonts w:eastAsia="Malgun Gothic"/>
          <w:szCs w:val="22"/>
          <w:lang w:val="en-GB"/>
        </w:rPr>
        <w:t>rows</w:t>
      </w:r>
      <w:r w:rsidRPr="002B1FE1">
        <w:rPr>
          <w:rFonts w:eastAsia="Malgun Gothic"/>
          <w:szCs w:val="22"/>
          <w:lang w:val="en-GB"/>
        </w:rPr>
        <w:t>_minus1 + 1.</w:t>
      </w:r>
    </w:p>
    <w:p w14:paraId="46647242" w14:textId="77777777" w:rsidR="00036F8E" w:rsidRDefault="00036F8E" w:rsidP="00036F8E">
      <w:pPr>
        <w:rPr>
          <w:szCs w:val="22"/>
          <w:lang w:val="en-CA"/>
        </w:rPr>
      </w:pPr>
      <w:r>
        <w:rPr>
          <w:b/>
          <w:bCs/>
          <w:szCs w:val="22"/>
          <w:lang w:val="en-CA"/>
        </w:rPr>
        <w:t>cr</w:t>
      </w:r>
      <w:r w:rsidRPr="008973A3">
        <w:rPr>
          <w:b/>
          <w:bCs/>
          <w:szCs w:val="22"/>
          <w:lang w:val="en-CA"/>
        </w:rPr>
        <w:t>_</w:t>
      </w:r>
      <w:r>
        <w:rPr>
          <w:b/>
          <w:bCs/>
          <w:szCs w:val="22"/>
          <w:lang w:val="en-CA"/>
        </w:rPr>
        <w:t>log2_</w:t>
      </w:r>
      <w:r w:rsidRPr="008973A3">
        <w:rPr>
          <w:b/>
          <w:bCs/>
          <w:szCs w:val="22"/>
          <w:lang w:val="en-CA"/>
        </w:rPr>
        <w:t>unit_size</w:t>
      </w:r>
      <w:r w:rsidRPr="008973A3">
        <w:rPr>
          <w:szCs w:val="22"/>
          <w:lang w:val="en-CA"/>
        </w:rPr>
        <w:t xml:space="preserve"> </w:t>
      </w:r>
      <w:r>
        <w:rPr>
          <w:szCs w:val="22"/>
          <w:lang w:val="en-CA"/>
        </w:rPr>
        <w:t>specifies</w:t>
      </w:r>
      <w:r w:rsidRPr="008973A3">
        <w:rPr>
          <w:szCs w:val="22"/>
          <w:lang w:val="en-CA"/>
        </w:rPr>
        <w:t xml:space="preserve"> </w:t>
      </w:r>
      <w:r>
        <w:rPr>
          <w:szCs w:val="22"/>
          <w:lang w:val="en-CA"/>
        </w:rPr>
        <w:t>a</w:t>
      </w:r>
      <w:r w:rsidRPr="008973A3">
        <w:rPr>
          <w:szCs w:val="22"/>
          <w:lang w:val="en-CA"/>
        </w:rPr>
        <w:t xml:space="preserve"> unit size </w:t>
      </w:r>
      <w:r>
        <w:rPr>
          <w:szCs w:val="22"/>
          <w:lang w:val="en-CA"/>
        </w:rPr>
        <w:t>used in variable calculations for the constituent rectangle parameters</w:t>
      </w:r>
      <w:r w:rsidRPr="008973A3">
        <w:rPr>
          <w:szCs w:val="22"/>
          <w:lang w:val="en-CA"/>
        </w:rPr>
        <w:t>.</w:t>
      </w:r>
      <w:r>
        <w:rPr>
          <w:szCs w:val="22"/>
          <w:lang w:val="en-CA"/>
        </w:rPr>
        <w:t xml:space="preserve"> </w:t>
      </w:r>
    </w:p>
    <w:p w14:paraId="1680160F" w14:textId="77777777" w:rsidR="00036F8E" w:rsidRDefault="00036F8E" w:rsidP="00036F8E">
      <w:pPr>
        <w:rPr>
          <w:rFonts w:eastAsia="Malgun Gothic"/>
          <w:szCs w:val="22"/>
          <w:lang w:val="en-GB"/>
        </w:rPr>
      </w:pPr>
      <w:r>
        <w:rPr>
          <w:rFonts w:eastAsia="Malgun Gothic"/>
          <w:szCs w:val="22"/>
          <w:lang w:val="en-GB"/>
        </w:rPr>
        <w:lastRenderedPageBreak/>
        <w:t xml:space="preserve">The variable </w:t>
      </w:r>
      <w:proofErr w:type="spellStart"/>
      <w:r>
        <w:rPr>
          <w:rFonts w:eastAsia="Malgun Gothic"/>
          <w:szCs w:val="22"/>
          <w:lang w:val="en-GB"/>
        </w:rPr>
        <w:t>crUnitSize</w:t>
      </w:r>
      <w:proofErr w:type="spellEnd"/>
      <w:r>
        <w:rPr>
          <w:rFonts w:eastAsia="Malgun Gothic"/>
          <w:szCs w:val="22"/>
          <w:lang w:val="en-GB"/>
        </w:rPr>
        <w:t xml:space="preserve"> is set equal to 1 &lt;&lt;</w:t>
      </w:r>
      <w:r w:rsidRPr="002C05C8">
        <w:t xml:space="preserve"> </w:t>
      </w:r>
      <w:r>
        <w:rPr>
          <w:rFonts w:eastAsia="Malgun Gothic"/>
          <w:szCs w:val="22"/>
          <w:lang w:val="en-GB"/>
        </w:rPr>
        <w:t>cr</w:t>
      </w:r>
      <w:r w:rsidRPr="002C05C8">
        <w:rPr>
          <w:rFonts w:eastAsia="Malgun Gothic"/>
          <w:szCs w:val="22"/>
          <w:lang w:val="en-GB"/>
        </w:rPr>
        <w:t>_log2_unit_size</w:t>
      </w:r>
      <w:r>
        <w:rPr>
          <w:rFonts w:eastAsia="Malgun Gothic"/>
          <w:szCs w:val="22"/>
          <w:lang w:val="en-GB"/>
        </w:rPr>
        <w:t>.</w:t>
      </w:r>
    </w:p>
    <w:p w14:paraId="4ADB0D3F" w14:textId="77777777" w:rsidR="00036F8E" w:rsidRPr="002B1FE1" w:rsidRDefault="00036F8E" w:rsidP="00036F8E">
      <w:pPr>
        <w:rPr>
          <w:rFonts w:eastAsia="Malgun Gothic"/>
          <w:szCs w:val="22"/>
          <w:lang w:val="en-GB"/>
        </w:rPr>
      </w:pPr>
      <w:r>
        <w:rPr>
          <w:b/>
          <w:bCs/>
          <w:szCs w:val="22"/>
          <w:lang w:val="en-CA"/>
        </w:rPr>
        <w:t>cr</w:t>
      </w:r>
      <w:r w:rsidRPr="008973A3">
        <w:rPr>
          <w:b/>
          <w:bCs/>
          <w:szCs w:val="22"/>
          <w:lang w:val="en-CA"/>
        </w:rPr>
        <w:t>_re</w:t>
      </w:r>
      <w:r>
        <w:rPr>
          <w:b/>
          <w:bCs/>
          <w:szCs w:val="22"/>
          <w:lang w:val="en-CA"/>
        </w:rPr>
        <w:t>ct</w:t>
      </w:r>
      <w:r w:rsidRPr="008973A3">
        <w:rPr>
          <w:b/>
          <w:bCs/>
          <w:szCs w:val="22"/>
          <w:lang w:val="en-CA"/>
        </w:rPr>
        <w:t xml:space="preserve">_size_len_minus1 </w:t>
      </w:r>
      <w:r w:rsidRPr="008973A3">
        <w:rPr>
          <w:szCs w:val="22"/>
          <w:lang w:val="en-CA"/>
        </w:rPr>
        <w:t xml:space="preserve">plus 1 specifies the </w:t>
      </w:r>
      <w:r>
        <w:rPr>
          <w:szCs w:val="22"/>
          <w:lang w:val="en-CA"/>
        </w:rPr>
        <w:t>length of syntax elements</w:t>
      </w:r>
      <w:r w:rsidRPr="008973A3">
        <w:rPr>
          <w:szCs w:val="22"/>
          <w:lang w:val="en-CA"/>
        </w:rPr>
        <w:t xml:space="preserve"> </w:t>
      </w:r>
      <w:proofErr w:type="spellStart"/>
      <w:r w:rsidRPr="001A30D9">
        <w:rPr>
          <w:rFonts w:eastAsia="Malgun Gothic"/>
          <w:szCs w:val="22"/>
          <w:lang w:val="en-GB"/>
        </w:rPr>
        <w:t>cr_rect_top_left_in_units_x</w:t>
      </w:r>
      <w:proofErr w:type="spellEnd"/>
      <w:r w:rsidRPr="0099048B">
        <w:rPr>
          <w:rFonts w:eastAsia="Malgun Gothic"/>
          <w:szCs w:val="22"/>
          <w:lang w:val="en-GB"/>
        </w:rPr>
        <w:t>[ </w:t>
      </w:r>
      <w:proofErr w:type="spellStart"/>
      <w:r w:rsidRPr="0099048B">
        <w:rPr>
          <w:rFonts w:eastAsia="Malgun Gothic"/>
          <w:szCs w:val="22"/>
          <w:lang w:val="en-GB"/>
        </w:rPr>
        <w:t>i</w:t>
      </w:r>
      <w:proofErr w:type="spellEnd"/>
      <w:r w:rsidRPr="0099048B">
        <w:rPr>
          <w:rFonts w:eastAsia="Malgun Gothic"/>
          <w:szCs w:val="22"/>
          <w:lang w:val="en-GB"/>
        </w:rPr>
        <w:t xml:space="preserve"> ], </w:t>
      </w:r>
      <w:proofErr w:type="spellStart"/>
      <w:r w:rsidRPr="001A30D9">
        <w:rPr>
          <w:rFonts w:eastAsia="Malgun Gothic"/>
          <w:szCs w:val="22"/>
          <w:lang w:val="en-GB"/>
        </w:rPr>
        <w:t>cr_rect_top_left_in_units_y</w:t>
      </w:r>
      <w:proofErr w:type="spellEnd"/>
      <w:r w:rsidRPr="0099048B">
        <w:rPr>
          <w:rFonts w:eastAsia="Malgun Gothic"/>
          <w:szCs w:val="22"/>
          <w:lang w:val="en-GB"/>
        </w:rPr>
        <w:t>[ </w:t>
      </w:r>
      <w:proofErr w:type="spellStart"/>
      <w:r w:rsidRPr="0099048B">
        <w:rPr>
          <w:rFonts w:eastAsia="Malgun Gothic"/>
          <w:szCs w:val="22"/>
          <w:lang w:val="en-GB"/>
        </w:rPr>
        <w:t>i</w:t>
      </w:r>
      <w:proofErr w:type="spellEnd"/>
      <w:r w:rsidRPr="0099048B">
        <w:rPr>
          <w:rFonts w:eastAsia="Malgun Gothic"/>
          <w:szCs w:val="22"/>
          <w:lang w:val="en-GB"/>
        </w:rPr>
        <w:t xml:space="preserve"> ], </w:t>
      </w:r>
      <w:r w:rsidRPr="001A30D9">
        <w:rPr>
          <w:rFonts w:eastAsia="Malgun Gothic"/>
          <w:szCs w:val="22"/>
          <w:lang w:val="en-GB"/>
        </w:rPr>
        <w:t>cr_rect_width_in_units_minus1</w:t>
      </w:r>
      <w:r w:rsidRPr="0099048B">
        <w:rPr>
          <w:rFonts w:eastAsia="Malgun Gothic"/>
          <w:szCs w:val="22"/>
          <w:lang w:val="en-GB"/>
        </w:rPr>
        <w:t>[ </w:t>
      </w:r>
      <w:proofErr w:type="spellStart"/>
      <w:r w:rsidRPr="0099048B">
        <w:rPr>
          <w:rFonts w:eastAsia="Malgun Gothic"/>
          <w:szCs w:val="22"/>
          <w:lang w:val="en-GB"/>
        </w:rPr>
        <w:t>i</w:t>
      </w:r>
      <w:proofErr w:type="spellEnd"/>
      <w:r w:rsidRPr="0099048B">
        <w:rPr>
          <w:rFonts w:eastAsia="Malgun Gothic"/>
          <w:szCs w:val="22"/>
          <w:lang w:val="en-GB"/>
        </w:rPr>
        <w:t xml:space="preserve"> ], and </w:t>
      </w:r>
      <w:proofErr w:type="spellStart"/>
      <w:r w:rsidRPr="001A30D9">
        <w:rPr>
          <w:rFonts w:eastAsia="Malgun Gothic"/>
          <w:szCs w:val="22"/>
          <w:lang w:val="en-GB"/>
        </w:rPr>
        <w:t>cr_rect_height_in_units</w:t>
      </w:r>
      <w:proofErr w:type="spellEnd"/>
      <w:r w:rsidRPr="001A30D9">
        <w:rPr>
          <w:rFonts w:eastAsia="Malgun Gothic"/>
          <w:szCs w:val="22"/>
          <w:lang w:val="en-GB"/>
        </w:rPr>
        <w:t xml:space="preserve"> minus1</w:t>
      </w:r>
      <w:r w:rsidRPr="0099048B">
        <w:rPr>
          <w:rFonts w:eastAsia="Malgun Gothic"/>
          <w:szCs w:val="22"/>
          <w:lang w:val="en-GB"/>
        </w:rPr>
        <w:t>[ </w:t>
      </w:r>
      <w:proofErr w:type="spellStart"/>
      <w:r w:rsidRPr="0099048B">
        <w:rPr>
          <w:rFonts w:eastAsia="Malgun Gothic"/>
          <w:szCs w:val="22"/>
          <w:lang w:val="en-GB"/>
        </w:rPr>
        <w:t>i</w:t>
      </w:r>
      <w:proofErr w:type="spellEnd"/>
      <w:r w:rsidRPr="0099048B">
        <w:rPr>
          <w:rFonts w:eastAsia="Malgun Gothic"/>
          <w:szCs w:val="22"/>
          <w:lang w:val="en-GB"/>
        </w:rPr>
        <w:t> ].</w:t>
      </w:r>
    </w:p>
    <w:p w14:paraId="509814E2" w14:textId="77777777" w:rsidR="00036F8E" w:rsidRDefault="00036F8E" w:rsidP="00036F8E">
      <w:pPr>
        <w:rPr>
          <w:rFonts w:eastAsia="Malgun Gothic"/>
          <w:szCs w:val="22"/>
          <w:lang w:val="en-GB"/>
        </w:rPr>
      </w:pPr>
      <w:proofErr w:type="spellStart"/>
      <w:r>
        <w:rPr>
          <w:rFonts w:eastAsia="Malgun Gothic"/>
          <w:b/>
          <w:bCs/>
          <w:szCs w:val="22"/>
          <w:lang w:val="en-GB"/>
        </w:rPr>
        <w:t>cr_rect</w:t>
      </w:r>
      <w:r w:rsidRPr="002B1FE1">
        <w:rPr>
          <w:rFonts w:eastAsia="Malgun Gothic"/>
          <w:b/>
          <w:bCs/>
          <w:szCs w:val="22"/>
          <w:lang w:val="en-GB"/>
        </w:rPr>
        <w:t>_</w:t>
      </w:r>
      <w:r>
        <w:rPr>
          <w:rFonts w:eastAsia="Malgun Gothic"/>
          <w:b/>
          <w:bCs/>
          <w:szCs w:val="22"/>
          <w:lang w:val="en-GB"/>
        </w:rPr>
        <w:t>type</w:t>
      </w:r>
      <w:r w:rsidRPr="002B1FE1">
        <w:rPr>
          <w:rFonts w:eastAsia="Malgun Gothic"/>
          <w:b/>
          <w:bCs/>
          <w:szCs w:val="22"/>
          <w:lang w:val="en-GB"/>
        </w:rPr>
        <w:t>_present_flag</w:t>
      </w:r>
      <w:proofErr w:type="spellEnd"/>
      <w:r>
        <w:rPr>
          <w:rFonts w:eastAsia="Malgun Gothic"/>
          <w:szCs w:val="22"/>
          <w:lang w:val="en-GB"/>
        </w:rPr>
        <w:t>[ </w:t>
      </w:r>
      <w:proofErr w:type="spellStart"/>
      <w:r>
        <w:rPr>
          <w:rFonts w:eastAsia="Malgun Gothic"/>
          <w:szCs w:val="22"/>
          <w:lang w:val="en-GB"/>
        </w:rPr>
        <w:t>i</w:t>
      </w:r>
      <w:proofErr w:type="spellEnd"/>
      <w:r>
        <w:rPr>
          <w:rFonts w:eastAsia="Malgun Gothic"/>
          <w:szCs w:val="22"/>
          <w:lang w:val="en-GB"/>
        </w:rPr>
        <w:t> ]</w:t>
      </w:r>
      <w:r w:rsidRPr="002B1FE1">
        <w:rPr>
          <w:rFonts w:eastAsia="Malgun Gothic"/>
          <w:szCs w:val="22"/>
          <w:lang w:val="en-GB"/>
        </w:rPr>
        <w:t xml:space="preserve"> equal to 1 specifies that the </w:t>
      </w:r>
      <w:proofErr w:type="spellStart"/>
      <w:r>
        <w:rPr>
          <w:rFonts w:eastAsia="Malgun Gothic"/>
          <w:szCs w:val="22"/>
          <w:lang w:val="en-GB"/>
        </w:rPr>
        <w:t>cr_rect</w:t>
      </w:r>
      <w:r w:rsidRPr="002B1FE1">
        <w:rPr>
          <w:rFonts w:eastAsia="Malgun Gothic"/>
          <w:szCs w:val="22"/>
          <w:lang w:val="en-GB"/>
        </w:rPr>
        <w:t>_type_idc</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 syntax element is present in the SEI message.</w:t>
      </w:r>
      <w:r>
        <w:rPr>
          <w:rFonts w:eastAsia="Malgun Gothic"/>
          <w:szCs w:val="22"/>
          <w:lang w:val="en-GB"/>
        </w:rPr>
        <w:t xml:space="preserve"> </w:t>
      </w:r>
      <w:proofErr w:type="spellStart"/>
      <w:r w:rsidRPr="00811E90">
        <w:rPr>
          <w:rFonts w:eastAsia="Malgun Gothic"/>
          <w:szCs w:val="22"/>
          <w:lang w:val="en-GB"/>
        </w:rPr>
        <w:t>cr_rect_type_present_flag</w:t>
      </w:r>
      <w:proofErr w:type="spellEnd"/>
      <w:r>
        <w:rPr>
          <w:rFonts w:eastAsia="Malgun Gothic"/>
          <w:szCs w:val="22"/>
          <w:lang w:val="en-GB"/>
        </w:rPr>
        <w:t>[ </w:t>
      </w:r>
      <w:proofErr w:type="spellStart"/>
      <w:r>
        <w:rPr>
          <w:rFonts w:eastAsia="Malgun Gothic"/>
          <w:szCs w:val="22"/>
          <w:lang w:val="en-GB"/>
        </w:rPr>
        <w:t>i</w:t>
      </w:r>
      <w:proofErr w:type="spellEnd"/>
      <w:r>
        <w:rPr>
          <w:rFonts w:eastAsia="Malgun Gothic"/>
          <w:szCs w:val="22"/>
          <w:lang w:val="en-GB"/>
        </w:rPr>
        <w:t> ]</w:t>
      </w:r>
      <w:r w:rsidRPr="00745A07">
        <w:rPr>
          <w:rFonts w:eastAsia="Malgun Gothic"/>
          <w:szCs w:val="22"/>
          <w:lang w:val="en-GB"/>
        </w:rPr>
        <w:t xml:space="preserve"> </w:t>
      </w:r>
      <w:r w:rsidRPr="002B1FE1">
        <w:rPr>
          <w:rFonts w:eastAsia="Malgun Gothic"/>
          <w:szCs w:val="22"/>
          <w:lang w:val="en-GB"/>
        </w:rPr>
        <w:t xml:space="preserve">equal to </w:t>
      </w:r>
      <w:r>
        <w:rPr>
          <w:rFonts w:eastAsia="Malgun Gothic"/>
          <w:szCs w:val="22"/>
          <w:lang w:val="en-GB"/>
        </w:rPr>
        <w:t xml:space="preserve">0 </w:t>
      </w:r>
      <w:r w:rsidRPr="002B1FE1">
        <w:rPr>
          <w:rFonts w:eastAsia="Malgun Gothic"/>
          <w:szCs w:val="22"/>
          <w:lang w:val="en-GB"/>
        </w:rPr>
        <w:t xml:space="preserve">specifies that the </w:t>
      </w:r>
      <w:proofErr w:type="spellStart"/>
      <w:r>
        <w:rPr>
          <w:rFonts w:eastAsia="Malgun Gothic"/>
          <w:szCs w:val="22"/>
          <w:lang w:val="en-GB"/>
        </w:rPr>
        <w:t>cr_rect</w:t>
      </w:r>
      <w:r w:rsidRPr="002B1FE1">
        <w:rPr>
          <w:rFonts w:eastAsia="Malgun Gothic"/>
          <w:szCs w:val="22"/>
          <w:lang w:val="en-GB"/>
        </w:rPr>
        <w:t>_type_idc</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syntax element is </w:t>
      </w:r>
      <w:r>
        <w:rPr>
          <w:rFonts w:eastAsia="Malgun Gothic"/>
          <w:szCs w:val="22"/>
          <w:lang w:val="en-GB"/>
        </w:rPr>
        <w:t xml:space="preserve">not </w:t>
      </w:r>
      <w:r w:rsidRPr="002B1FE1">
        <w:rPr>
          <w:rFonts w:eastAsia="Malgun Gothic"/>
          <w:szCs w:val="22"/>
          <w:lang w:val="en-GB"/>
        </w:rPr>
        <w:t>present in the SEI message.</w:t>
      </w:r>
      <w:r>
        <w:rPr>
          <w:rFonts w:eastAsia="Malgun Gothic"/>
          <w:szCs w:val="22"/>
          <w:lang w:val="en-GB"/>
        </w:rPr>
        <w:t xml:space="preserve"> </w:t>
      </w:r>
    </w:p>
    <w:p w14:paraId="75660AA0" w14:textId="77777777" w:rsidR="00036F8E" w:rsidRPr="002B1FE1" w:rsidRDefault="00036F8E" w:rsidP="00036F8E">
      <w:pPr>
        <w:rPr>
          <w:rFonts w:eastAsia="Malgun Gothic"/>
          <w:szCs w:val="22"/>
          <w:lang w:val="en-GB"/>
        </w:rPr>
      </w:pPr>
      <w:proofErr w:type="spellStart"/>
      <w:r>
        <w:rPr>
          <w:rFonts w:eastAsia="Malgun Gothic"/>
          <w:b/>
          <w:bCs/>
          <w:szCs w:val="22"/>
          <w:lang w:val="en-GB"/>
        </w:rPr>
        <w:t>cr_rect</w:t>
      </w:r>
      <w:r w:rsidRPr="002B1FE1">
        <w:rPr>
          <w:rFonts w:eastAsia="Malgun Gothic"/>
          <w:b/>
          <w:bCs/>
          <w:szCs w:val="22"/>
          <w:lang w:val="en-GB"/>
        </w:rPr>
        <w:t>_type_idc</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indicates the constituent picture type of the </w:t>
      </w:r>
      <w:proofErr w:type="spellStart"/>
      <w:r w:rsidRPr="002B1FE1">
        <w:rPr>
          <w:rFonts w:eastAsia="Malgun Gothic"/>
          <w:szCs w:val="22"/>
          <w:lang w:val="en-GB"/>
        </w:rPr>
        <w:t>i-th</w:t>
      </w:r>
      <w:proofErr w:type="spellEnd"/>
      <w:r w:rsidRPr="002B1FE1">
        <w:rPr>
          <w:rFonts w:eastAsia="Malgun Gothic"/>
          <w:szCs w:val="22"/>
          <w:lang w:val="en-GB"/>
        </w:rPr>
        <w:t xml:space="preserve"> </w:t>
      </w:r>
      <w:r>
        <w:rPr>
          <w:rFonts w:eastAsia="Malgun Gothic"/>
          <w:szCs w:val="22"/>
          <w:lang w:val="en-GB"/>
        </w:rPr>
        <w:t>rectangle</w:t>
      </w:r>
      <w:r w:rsidRPr="002B1FE1">
        <w:rPr>
          <w:rFonts w:eastAsia="Malgun Gothic"/>
          <w:szCs w:val="22"/>
          <w:lang w:val="en-GB"/>
        </w:rPr>
        <w:t xml:space="preserve"> from Table X</w:t>
      </w:r>
      <w:r>
        <w:rPr>
          <w:rFonts w:eastAsia="Malgun Gothic"/>
          <w:szCs w:val="22"/>
          <w:lang w:val="en-GB"/>
        </w:rPr>
        <w:t>.</w:t>
      </w:r>
      <w:r w:rsidRPr="002B1FE1">
        <w:rPr>
          <w:rFonts w:eastAsia="Malgun Gothic"/>
          <w:szCs w:val="22"/>
          <w:lang w:val="en-GB"/>
        </w:rPr>
        <w:t xml:space="preserve"> When not present</w:t>
      </w:r>
      <w:r>
        <w:rPr>
          <w:rFonts w:eastAsia="Malgun Gothic"/>
          <w:szCs w:val="22"/>
          <w:lang w:val="en-GB"/>
        </w:rPr>
        <w:t xml:space="preserve"> and </w:t>
      </w:r>
      <w:proofErr w:type="spellStart"/>
      <w:r>
        <w:rPr>
          <w:rFonts w:eastAsia="Malgun Gothic"/>
          <w:szCs w:val="22"/>
          <w:lang w:val="en-GB"/>
        </w:rPr>
        <w:t>i</w:t>
      </w:r>
      <w:proofErr w:type="spellEnd"/>
      <w:r>
        <w:rPr>
          <w:rFonts w:eastAsia="Malgun Gothic"/>
          <w:szCs w:val="22"/>
          <w:lang w:val="en-GB"/>
        </w:rPr>
        <w:t xml:space="preserve"> equal to 0, </w:t>
      </w:r>
      <w:r w:rsidRPr="002B1FE1">
        <w:rPr>
          <w:rFonts w:eastAsia="Malgun Gothic"/>
          <w:szCs w:val="22"/>
          <w:lang w:val="en-GB"/>
        </w:rPr>
        <w:t xml:space="preserve">the value of </w:t>
      </w:r>
      <w:proofErr w:type="spellStart"/>
      <w:r>
        <w:rPr>
          <w:rFonts w:eastAsia="Malgun Gothic"/>
          <w:szCs w:val="22"/>
          <w:lang w:val="en-GB"/>
        </w:rPr>
        <w:t>cr_rect</w:t>
      </w:r>
      <w:r w:rsidRPr="002B1FE1">
        <w:rPr>
          <w:rFonts w:eastAsia="Malgun Gothic"/>
          <w:szCs w:val="22"/>
          <w:lang w:val="en-GB"/>
        </w:rPr>
        <w:t>_type_idc</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 is inferred to be equal to 0.</w:t>
      </w:r>
      <w:r>
        <w:rPr>
          <w:rFonts w:eastAsia="Malgun Gothic"/>
          <w:szCs w:val="22"/>
          <w:lang w:val="en-GB"/>
        </w:rPr>
        <w:t xml:space="preserve"> When not present and </w:t>
      </w:r>
      <w:proofErr w:type="spellStart"/>
      <w:r>
        <w:rPr>
          <w:rFonts w:eastAsia="Malgun Gothic"/>
          <w:szCs w:val="22"/>
          <w:lang w:val="en-GB"/>
        </w:rPr>
        <w:t>i</w:t>
      </w:r>
      <w:proofErr w:type="spellEnd"/>
      <w:r>
        <w:rPr>
          <w:rFonts w:eastAsia="Malgun Gothic"/>
          <w:szCs w:val="22"/>
          <w:lang w:val="en-GB"/>
        </w:rPr>
        <w:t xml:space="preserve"> greater than 0, </w:t>
      </w:r>
      <w:proofErr w:type="spellStart"/>
      <w:r>
        <w:rPr>
          <w:rFonts w:eastAsia="Malgun Gothic"/>
          <w:szCs w:val="22"/>
          <w:lang w:val="en-GB"/>
        </w:rPr>
        <w:t>cr_rect</w:t>
      </w:r>
      <w:r w:rsidRPr="002B1FE1">
        <w:rPr>
          <w:rFonts w:eastAsia="Malgun Gothic"/>
          <w:szCs w:val="22"/>
          <w:lang w:val="en-GB"/>
        </w:rPr>
        <w:t>_type_idc</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is inferred to be equal to </w:t>
      </w:r>
      <w:proofErr w:type="spellStart"/>
      <w:r>
        <w:rPr>
          <w:rFonts w:eastAsia="Malgun Gothic"/>
          <w:szCs w:val="22"/>
          <w:lang w:val="en-GB"/>
        </w:rPr>
        <w:t>cr_rect</w:t>
      </w:r>
      <w:r w:rsidRPr="002B1FE1">
        <w:rPr>
          <w:rFonts w:eastAsia="Malgun Gothic"/>
          <w:szCs w:val="22"/>
          <w:lang w:val="en-GB"/>
        </w:rPr>
        <w:t>_type_idc</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Pr>
          <w:rFonts w:eastAsia="Malgun Gothic"/>
          <w:szCs w:val="22"/>
          <w:lang w:val="en-GB"/>
        </w:rPr>
        <w:t xml:space="preserve"> − 1</w:t>
      </w:r>
      <w:r w:rsidRPr="002B1FE1">
        <w:rPr>
          <w:rFonts w:eastAsia="Malgun Gothic"/>
          <w:szCs w:val="22"/>
          <w:lang w:val="en-GB"/>
        </w:rPr>
        <w:t> ]</w:t>
      </w:r>
      <w:r>
        <w:rPr>
          <w:rFonts w:eastAsia="Malgun Gothic"/>
          <w:szCs w:val="22"/>
          <w:lang w:val="en-GB"/>
        </w:rPr>
        <w:t>.</w:t>
      </w:r>
    </w:p>
    <w:p w14:paraId="69A05CD0" w14:textId="77777777" w:rsidR="00036F8E" w:rsidRPr="00947AC5" w:rsidRDefault="00036F8E" w:rsidP="00947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bookmarkStart w:id="77" w:name="_Ref398987190"/>
      <w:bookmarkStart w:id="78" w:name="_Toc415476540"/>
      <w:bookmarkStart w:id="79" w:name="_Toc423602608"/>
      <w:bookmarkStart w:id="80" w:name="_Toc423602782"/>
      <w:bookmarkStart w:id="81" w:name="_Toc501130669"/>
      <w:bookmarkStart w:id="82" w:name="_Toc503770678"/>
      <w:bookmarkStart w:id="83" w:name="_Toc147245582"/>
      <w:r w:rsidRPr="00947AC5">
        <w:rPr>
          <w:b/>
          <w:lang w:val="en-GB"/>
        </w:rPr>
        <w:t xml:space="preserve">Table </w:t>
      </w:r>
      <w:r w:rsidRPr="008951F0">
        <w:rPr>
          <w:b/>
          <w:highlight w:val="yellow"/>
          <w:lang w:val="en-GB"/>
        </w:rPr>
        <w:t>X</w:t>
      </w:r>
      <w:bookmarkEnd w:id="77"/>
      <w:r w:rsidRPr="00947AC5">
        <w:rPr>
          <w:b/>
          <w:lang w:val="en-GB"/>
        </w:rPr>
        <w:t xml:space="preserve"> – Mapping of </w:t>
      </w:r>
      <w:proofErr w:type="spellStart"/>
      <w:r w:rsidRPr="00947AC5">
        <w:rPr>
          <w:b/>
          <w:lang w:val="en-GB"/>
        </w:rPr>
        <w:t>cr_rect_type_idc</w:t>
      </w:r>
      <w:proofErr w:type="spellEnd"/>
      <w:r w:rsidRPr="00947AC5">
        <w:rPr>
          <w:b/>
          <w:lang w:val="en-GB"/>
        </w:rPr>
        <w:t>[ </w:t>
      </w:r>
      <w:proofErr w:type="spellStart"/>
      <w:r w:rsidRPr="00947AC5">
        <w:rPr>
          <w:b/>
          <w:lang w:val="en-GB"/>
        </w:rPr>
        <w:t>i</w:t>
      </w:r>
      <w:proofErr w:type="spellEnd"/>
      <w:r w:rsidRPr="00947AC5">
        <w:rPr>
          <w:b/>
          <w:lang w:val="en-GB"/>
        </w:rPr>
        <w:t xml:space="preserve"> ] to the type of </w:t>
      </w:r>
      <w:bookmarkEnd w:id="78"/>
      <w:bookmarkEnd w:id="79"/>
      <w:bookmarkEnd w:id="80"/>
      <w:bookmarkEnd w:id="81"/>
      <w:bookmarkEnd w:id="82"/>
      <w:bookmarkEnd w:id="83"/>
      <w:r w:rsidRPr="00947AC5">
        <w:rPr>
          <w:b/>
          <w:lang w:val="en-GB"/>
        </w:rPr>
        <w:t>constituent rectangle</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949"/>
        <w:gridCol w:w="2512"/>
        <w:gridCol w:w="3833"/>
      </w:tblGrid>
      <w:tr w:rsidR="00036F8E" w:rsidRPr="002B1FE1" w14:paraId="38D63FCB"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1596CA"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roofErr w:type="spellStart"/>
            <w:r>
              <w:rPr>
                <w:b/>
                <w:bCs/>
                <w:szCs w:val="22"/>
                <w:lang w:val="en-GB"/>
              </w:rPr>
              <w:t>cr_rect</w:t>
            </w:r>
            <w:r w:rsidRPr="002B1FE1">
              <w:rPr>
                <w:b/>
                <w:bCs/>
                <w:szCs w:val="22"/>
                <w:lang w:val="en-GB"/>
              </w:rPr>
              <w:t>_</w:t>
            </w:r>
            <w:r w:rsidRPr="00811E90">
              <w:rPr>
                <w:b/>
                <w:bCs/>
                <w:szCs w:val="22"/>
                <w:lang w:val="en-GB"/>
              </w:rPr>
              <w:t>type</w:t>
            </w:r>
            <w:r w:rsidRPr="002B1FE1">
              <w:rPr>
                <w:b/>
                <w:bCs/>
                <w:szCs w:val="22"/>
                <w:lang w:val="en-GB"/>
              </w:rPr>
              <w:t>_idc</w:t>
            </w:r>
            <w:proofErr w:type="spellEnd"/>
            <w:r w:rsidRPr="00811E90">
              <w:rPr>
                <w:b/>
                <w:bCs/>
                <w:szCs w:val="22"/>
                <w:lang w:val="en-GB"/>
              </w:rPr>
              <w:t>[ </w:t>
            </w:r>
            <w:proofErr w:type="spellStart"/>
            <w:r w:rsidRPr="00811E90">
              <w:rPr>
                <w:b/>
                <w:bCs/>
                <w:szCs w:val="22"/>
                <w:lang w:val="en-GB"/>
              </w:rPr>
              <w:t>i</w:t>
            </w:r>
            <w:proofErr w:type="spellEnd"/>
            <w:r w:rsidRPr="00811E90">
              <w:rPr>
                <w:b/>
                <w:bCs/>
                <w:szCs w:val="22"/>
                <w:lang w:val="en-GB"/>
              </w:rPr>
              <w:t> ]</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46AD8D"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b/>
                <w:bCs/>
                <w:szCs w:val="22"/>
                <w:lang w:val="en-GB"/>
              </w:rPr>
              <w:t>Name</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7D092F"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b/>
                <w:bCs/>
                <w:szCs w:val="22"/>
                <w:lang w:val="en-GB"/>
              </w:rPr>
              <w:t xml:space="preserve">Type of constituent </w:t>
            </w:r>
            <w:r>
              <w:rPr>
                <w:b/>
                <w:bCs/>
                <w:szCs w:val="22"/>
                <w:lang w:val="en-GB"/>
              </w:rPr>
              <w:t>rectangle</w:t>
            </w:r>
          </w:p>
        </w:tc>
      </w:tr>
      <w:tr w:rsidR="00036F8E" w:rsidRPr="002B1FE1" w14:paraId="63BF547B"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5A21EB"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szCs w:val="22"/>
                <w:lang w:val="en-GB"/>
              </w:rPr>
              <w:t>0</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D3FFAD"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CR</w:t>
            </w:r>
            <w:r w:rsidRPr="002B1FE1">
              <w:rPr>
                <w:szCs w:val="22"/>
                <w:lang w:val="en-GB"/>
              </w:rPr>
              <w:t>_TEXTURE</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045862"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2B1FE1">
              <w:rPr>
                <w:szCs w:val="22"/>
                <w:lang w:val="en-GB"/>
              </w:rPr>
              <w:t>Texture</w:t>
            </w:r>
          </w:p>
        </w:tc>
      </w:tr>
      <w:tr w:rsidR="00036F8E" w:rsidRPr="002B1FE1" w14:paraId="1268AD8F"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18EB52"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szCs w:val="22"/>
                <w:lang w:val="en-GB"/>
              </w:rPr>
              <w:t>1</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086D32"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CR</w:t>
            </w:r>
            <w:r w:rsidRPr="00811E90">
              <w:rPr>
                <w:szCs w:val="22"/>
                <w:lang w:val="en-GB"/>
              </w:rPr>
              <w:t>_ALPHA</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521126"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szCs w:val="22"/>
                <w:lang w:val="en-GB"/>
              </w:rPr>
              <w:t>Alpha plane</w:t>
            </w:r>
          </w:p>
        </w:tc>
      </w:tr>
      <w:tr w:rsidR="00036F8E" w:rsidRPr="002B1FE1" w14:paraId="5440EDCB"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D6F6C1"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szCs w:val="22"/>
                <w:lang w:val="en-GB"/>
              </w:rPr>
              <w:t>2</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C51F9B"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CR</w:t>
            </w:r>
            <w:r w:rsidRPr="00811E90">
              <w:rPr>
                <w:szCs w:val="22"/>
                <w:lang w:val="en-GB"/>
              </w:rPr>
              <w:t>_DEPTH</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5A60D1"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szCs w:val="22"/>
                <w:lang w:val="en-GB"/>
              </w:rPr>
              <w:t>Depth picture</w:t>
            </w:r>
          </w:p>
        </w:tc>
      </w:tr>
      <w:tr w:rsidR="00036F8E" w:rsidRPr="002B1FE1" w14:paraId="745A421D"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EF639B"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szCs w:val="22"/>
                <w:lang w:val="en-GB"/>
              </w:rPr>
              <w:t>3</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CD0980"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CR</w:t>
            </w:r>
            <w:r w:rsidRPr="00811E90">
              <w:rPr>
                <w:szCs w:val="22"/>
                <w:lang w:val="en-GB"/>
              </w:rPr>
              <w:t>_OBJECT_MASK</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F24553"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szCs w:val="22"/>
                <w:lang w:val="en-GB"/>
              </w:rPr>
              <w:t>Object mask</w:t>
            </w:r>
          </w:p>
        </w:tc>
      </w:tr>
      <w:tr w:rsidR="00036F8E" w:rsidRPr="002B1FE1" w:rsidDel="002B1FE1" w14:paraId="6B6A4F56"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5A73EE2" w14:textId="77777777" w:rsidR="00036F8E" w:rsidRPr="002B1FE1" w:rsidDel="002B1FE1"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4</w:t>
            </w:r>
            <w:proofErr w:type="gramStart"/>
            <w:r>
              <w:rPr>
                <w:szCs w:val="22"/>
                <w:lang w:val="en-GB"/>
              </w:rPr>
              <w:t xml:space="preserve"> </w:t>
            </w:r>
            <w:r w:rsidRPr="003D0433">
              <w:rPr>
                <w:szCs w:val="22"/>
                <w:lang w:val="en-GB"/>
              </w:rPr>
              <w:t>..</w:t>
            </w:r>
            <w:proofErr w:type="gramEnd"/>
            <w:r w:rsidRPr="003D0433">
              <w:rPr>
                <w:szCs w:val="22"/>
                <w:lang w:val="en-GB"/>
              </w:rPr>
              <w:t xml:space="preserve"> </w:t>
            </w:r>
            <w:r>
              <w:rPr>
                <w:szCs w:val="22"/>
                <w:lang w:val="en-GB"/>
              </w:rPr>
              <w:t>127</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C2430C1" w14:textId="77777777" w:rsidR="00036F8E" w:rsidRPr="002B1FE1" w:rsidDel="002B1FE1"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3D0433">
              <w:rPr>
                <w:szCs w:val="22"/>
              </w:rPr>
              <w:t> </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36F2EFC" w14:textId="77777777" w:rsidR="00036F8E" w:rsidRPr="002B1FE1" w:rsidDel="002B1FE1"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3D0433">
              <w:rPr>
                <w:szCs w:val="22"/>
                <w:lang w:val="en-GB"/>
              </w:rPr>
              <w:t>Reserved</w:t>
            </w:r>
          </w:p>
        </w:tc>
      </w:tr>
      <w:tr w:rsidR="00036F8E" w:rsidRPr="002B1FE1" w14:paraId="19A1C999"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72959E"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128</w:t>
            </w:r>
            <w:r w:rsidRPr="00811E90">
              <w:rPr>
                <w:szCs w:val="22"/>
                <w:lang w:val="en-GB"/>
              </w:rPr>
              <w:t>..</w:t>
            </w:r>
            <w:r>
              <w:rPr>
                <w:szCs w:val="22"/>
                <w:lang w:val="en-GB"/>
              </w:rPr>
              <w:t>254</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E2C683"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rPr>
            </w:pPr>
            <w:r w:rsidRPr="00811E90">
              <w:rPr>
                <w:szCs w:val="22"/>
              </w:rPr>
              <w:t> </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E64996"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szCs w:val="22"/>
                <w:lang w:val="en-GB"/>
              </w:rPr>
              <w:t>Unspecified</w:t>
            </w:r>
          </w:p>
        </w:tc>
      </w:tr>
      <w:tr w:rsidR="00036F8E" w:rsidRPr="002B1FE1" w14:paraId="091A247A" w14:textId="77777777" w:rsidTr="003121CB">
        <w:tc>
          <w:tcPr>
            <w:tcW w:w="29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BFBEB5" w14:textId="77777777" w:rsidR="00036F8E"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255</w:t>
            </w:r>
          </w:p>
        </w:tc>
        <w:tc>
          <w:tcPr>
            <w:tcW w:w="25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D041493"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rPr>
            </w:pPr>
            <w:r>
              <w:rPr>
                <w:szCs w:val="22"/>
                <w:lang w:val="en-GB"/>
              </w:rPr>
              <w:t>CR</w:t>
            </w:r>
            <w:r w:rsidRPr="00811E90">
              <w:rPr>
                <w:szCs w:val="22"/>
                <w:lang w:val="en-GB"/>
              </w:rPr>
              <w:t>_EMPTY</w:t>
            </w:r>
          </w:p>
        </w:tc>
        <w:tc>
          <w:tcPr>
            <w:tcW w:w="3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09617C1" w14:textId="77777777" w:rsidR="00036F8E" w:rsidRPr="00811E90" w:rsidRDefault="00036F8E"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11E90">
              <w:rPr>
                <w:szCs w:val="22"/>
                <w:lang w:val="en-GB"/>
              </w:rPr>
              <w:t>Empty</w:t>
            </w:r>
          </w:p>
        </w:tc>
      </w:tr>
    </w:tbl>
    <w:p w14:paraId="4AF61C3C" w14:textId="77777777" w:rsidR="00036F8E" w:rsidRDefault="00036F8E" w:rsidP="00036F8E">
      <w:pPr>
        <w:rPr>
          <w:rFonts w:eastAsia="Malgun Gothic"/>
          <w:szCs w:val="22"/>
          <w:lang w:val="en-GB"/>
        </w:rPr>
      </w:pPr>
      <w:bookmarkStart w:id="84" w:name="_Hlk161212217"/>
      <w:proofErr w:type="spellStart"/>
      <w:r>
        <w:rPr>
          <w:rFonts w:eastAsia="Malgun Gothic"/>
          <w:b/>
          <w:bCs/>
          <w:szCs w:val="22"/>
          <w:lang w:val="en-GB"/>
        </w:rPr>
        <w:t>cr_rect</w:t>
      </w:r>
      <w:r w:rsidRPr="002B1FE1">
        <w:rPr>
          <w:rFonts w:eastAsia="Malgun Gothic"/>
          <w:b/>
          <w:bCs/>
          <w:szCs w:val="22"/>
          <w:lang w:val="en-GB"/>
        </w:rPr>
        <w:t>_</w:t>
      </w:r>
      <w:r>
        <w:rPr>
          <w:rFonts w:eastAsia="Malgun Gothic"/>
          <w:b/>
          <w:bCs/>
          <w:szCs w:val="22"/>
          <w:lang w:val="en-GB"/>
        </w:rPr>
        <w:t>id</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r>
        <w:rPr>
          <w:rFonts w:eastAsia="Malgun Gothic"/>
          <w:szCs w:val="22"/>
          <w:lang w:val="en-GB"/>
        </w:rPr>
        <w:t xml:space="preserve"> indicates the ID of the </w:t>
      </w:r>
      <w:proofErr w:type="spellStart"/>
      <w:r>
        <w:rPr>
          <w:rFonts w:eastAsia="Malgun Gothic"/>
          <w:szCs w:val="22"/>
          <w:lang w:val="en-GB"/>
        </w:rPr>
        <w:t>i-th</w:t>
      </w:r>
      <w:proofErr w:type="spellEnd"/>
      <w:r>
        <w:rPr>
          <w:rFonts w:eastAsia="Malgun Gothic"/>
          <w:szCs w:val="22"/>
          <w:lang w:val="en-GB"/>
        </w:rPr>
        <w:t xml:space="preserve"> rectangle. The length of the syntax element is </w:t>
      </w:r>
      <w:proofErr w:type="spellStart"/>
      <w:r w:rsidRPr="00343038">
        <w:rPr>
          <w:rFonts w:eastAsia="Malgun Gothic"/>
          <w:szCs w:val="22"/>
          <w:lang w:val="en-GB"/>
        </w:rPr>
        <w:t>cr_rect_id_len</w:t>
      </w:r>
      <w:proofErr w:type="spellEnd"/>
      <w:r>
        <w:rPr>
          <w:rFonts w:eastAsia="Malgun Gothic"/>
          <w:szCs w:val="22"/>
          <w:lang w:val="en-GB"/>
        </w:rPr>
        <w:t xml:space="preserve"> bits. </w:t>
      </w:r>
      <w:r w:rsidRPr="008973A3">
        <w:rPr>
          <w:rFonts w:eastAsia="Malgun Gothic"/>
          <w:szCs w:val="22"/>
          <w:lang w:val="en-GB"/>
        </w:rPr>
        <w:t xml:space="preserve">When not present, the value of </w:t>
      </w:r>
      <w:proofErr w:type="spellStart"/>
      <w:r>
        <w:rPr>
          <w:rFonts w:eastAsia="Malgun Gothic"/>
          <w:szCs w:val="22"/>
          <w:lang w:val="en-GB"/>
        </w:rPr>
        <w:t>cr_rect</w:t>
      </w:r>
      <w:r w:rsidRPr="008973A3">
        <w:rPr>
          <w:rFonts w:eastAsia="Malgun Gothic"/>
          <w:szCs w:val="22"/>
          <w:lang w:val="en-GB"/>
        </w:rPr>
        <w:t>_id</w:t>
      </w:r>
      <w:proofErr w:type="spellEnd"/>
      <w:r w:rsidRPr="008973A3">
        <w:rPr>
          <w:rFonts w:eastAsia="Malgun Gothic"/>
          <w:szCs w:val="22"/>
          <w:lang w:val="en-GB"/>
        </w:rPr>
        <w:t>[ </w:t>
      </w:r>
      <w:proofErr w:type="spellStart"/>
      <w:r w:rsidRPr="008973A3">
        <w:rPr>
          <w:rFonts w:eastAsia="Malgun Gothic"/>
          <w:szCs w:val="22"/>
          <w:lang w:val="en-GB"/>
        </w:rPr>
        <w:t>i</w:t>
      </w:r>
      <w:proofErr w:type="spellEnd"/>
      <w:r w:rsidRPr="008973A3">
        <w:rPr>
          <w:rFonts w:eastAsia="Malgun Gothic"/>
          <w:szCs w:val="22"/>
          <w:lang w:val="en-GB"/>
        </w:rPr>
        <w:t xml:space="preserve"> ] is inferred to be equal to </w:t>
      </w:r>
      <w:proofErr w:type="spellStart"/>
      <w:r w:rsidRPr="008973A3">
        <w:rPr>
          <w:rFonts w:eastAsia="Malgun Gothic"/>
          <w:szCs w:val="22"/>
          <w:lang w:val="en-GB"/>
        </w:rPr>
        <w:t>i</w:t>
      </w:r>
      <w:proofErr w:type="spellEnd"/>
      <w:r w:rsidRPr="008973A3">
        <w:rPr>
          <w:rFonts w:eastAsia="Malgun Gothic"/>
          <w:szCs w:val="22"/>
          <w:lang w:val="en-GB"/>
        </w:rPr>
        <w:t>.</w:t>
      </w:r>
      <w:r>
        <w:rPr>
          <w:rFonts w:eastAsia="Malgun Gothic"/>
          <w:szCs w:val="22"/>
          <w:lang w:val="en-GB"/>
        </w:rPr>
        <w:t xml:space="preserve"> </w:t>
      </w:r>
    </w:p>
    <w:p w14:paraId="5EA60150" w14:textId="77777777" w:rsidR="00036F8E" w:rsidRDefault="00036F8E" w:rsidP="00036F8E">
      <w:pPr>
        <w:jc w:val="left"/>
        <w:rPr>
          <w:rFonts w:eastAsia="Malgun Gothic"/>
          <w:szCs w:val="22"/>
          <w:lang w:val="en-GB"/>
        </w:rPr>
      </w:pPr>
      <w:r>
        <w:rPr>
          <w:rFonts w:eastAsia="Malgun Gothic"/>
          <w:szCs w:val="22"/>
          <w:lang w:val="en-GB"/>
        </w:rPr>
        <w:t xml:space="preserve">It is a requirement of bitstream conformance that when j not equal to k, </w:t>
      </w:r>
      <w:proofErr w:type="spellStart"/>
      <w:r>
        <w:rPr>
          <w:rFonts w:eastAsia="Malgun Gothic"/>
          <w:szCs w:val="22"/>
          <w:lang w:val="en-GB"/>
        </w:rPr>
        <w:t>cr_rect_id</w:t>
      </w:r>
      <w:proofErr w:type="spellEnd"/>
      <w:r>
        <w:rPr>
          <w:rFonts w:eastAsia="Malgun Gothic"/>
          <w:szCs w:val="22"/>
          <w:lang w:val="en-GB"/>
        </w:rPr>
        <w:t xml:space="preserve">[ j ] shall not be equal to </w:t>
      </w:r>
      <w:proofErr w:type="spellStart"/>
      <w:r>
        <w:rPr>
          <w:rFonts w:eastAsia="Malgun Gothic"/>
          <w:szCs w:val="22"/>
          <w:lang w:val="en-GB"/>
        </w:rPr>
        <w:t>cr_rect_id</w:t>
      </w:r>
      <w:proofErr w:type="spellEnd"/>
      <w:r>
        <w:rPr>
          <w:rFonts w:eastAsia="Malgun Gothic"/>
          <w:szCs w:val="22"/>
          <w:lang w:val="en-GB"/>
        </w:rPr>
        <w:t>[ k ].</w:t>
      </w:r>
    </w:p>
    <w:bookmarkEnd w:id="84"/>
    <w:p w14:paraId="218D39E6" w14:textId="77777777" w:rsidR="00036F8E" w:rsidRPr="002B1FE1" w:rsidRDefault="00036F8E" w:rsidP="00036F8E">
      <w:pPr>
        <w:rPr>
          <w:rFonts w:eastAsia="Malgun Gothic"/>
          <w:szCs w:val="22"/>
          <w:lang w:val="en-GB"/>
        </w:rPr>
      </w:pPr>
      <w:proofErr w:type="spellStart"/>
      <w:r>
        <w:rPr>
          <w:rFonts w:eastAsia="Malgun Gothic"/>
          <w:b/>
          <w:bCs/>
          <w:szCs w:val="22"/>
          <w:lang w:val="en-GB"/>
        </w:rPr>
        <w:t>cr_rect</w:t>
      </w:r>
      <w:r w:rsidRPr="002B1FE1">
        <w:rPr>
          <w:rFonts w:eastAsia="Malgun Gothic"/>
          <w:b/>
          <w:bCs/>
          <w:szCs w:val="22"/>
          <w:lang w:val="en-GB"/>
        </w:rPr>
        <w:t>_type_description_present_flag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equal to 1 specifies that the </w:t>
      </w:r>
      <w:proofErr w:type="spellStart"/>
      <w:r>
        <w:rPr>
          <w:rFonts w:eastAsia="Malgun Gothic"/>
          <w:szCs w:val="22"/>
          <w:lang w:val="en-GB"/>
        </w:rPr>
        <w:t>cr_rect</w:t>
      </w:r>
      <w:r w:rsidRPr="002B1FE1">
        <w:rPr>
          <w:rFonts w:eastAsia="Malgun Gothic"/>
          <w:szCs w:val="22"/>
          <w:lang w:val="en-GB"/>
        </w:rPr>
        <w:t>_type_description</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syntax element is present in the SEI message. </w:t>
      </w:r>
      <w:proofErr w:type="spellStart"/>
      <w:r>
        <w:rPr>
          <w:rFonts w:eastAsia="Malgun Gothic"/>
          <w:szCs w:val="22"/>
          <w:lang w:val="en-GB"/>
        </w:rPr>
        <w:t>cr_rect</w:t>
      </w:r>
      <w:r w:rsidRPr="002B1FE1">
        <w:rPr>
          <w:rFonts w:eastAsia="Malgun Gothic"/>
          <w:szCs w:val="22"/>
          <w:lang w:val="en-GB"/>
        </w:rPr>
        <w:t>_type_description_present_flag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equal to 0 specifies that the </w:t>
      </w:r>
      <w:proofErr w:type="spellStart"/>
      <w:r>
        <w:rPr>
          <w:rFonts w:eastAsia="Malgun Gothic"/>
          <w:szCs w:val="22"/>
          <w:lang w:val="en-GB"/>
        </w:rPr>
        <w:t>cr_rect</w:t>
      </w:r>
      <w:r w:rsidRPr="002B1FE1">
        <w:rPr>
          <w:rFonts w:eastAsia="Malgun Gothic"/>
          <w:szCs w:val="22"/>
          <w:lang w:val="en-GB"/>
        </w:rPr>
        <w:t>_type_description</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syntax element is not present in the SEI message. </w:t>
      </w:r>
      <w:r>
        <w:rPr>
          <w:rFonts w:eastAsia="Malgun Gothic"/>
          <w:szCs w:val="22"/>
          <w:lang w:val="en-GB"/>
        </w:rPr>
        <w:t xml:space="preserve">When not present, the value of </w:t>
      </w:r>
      <w:proofErr w:type="spellStart"/>
      <w:r w:rsidRPr="00811E90">
        <w:rPr>
          <w:rFonts w:eastAsia="Malgun Gothic"/>
          <w:szCs w:val="22"/>
          <w:lang w:val="en-GB"/>
        </w:rPr>
        <w:t>cr_rect_type_description_present_flag</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w:t>
      </w:r>
      <w:r>
        <w:rPr>
          <w:rFonts w:eastAsia="Malgun Gothic"/>
          <w:szCs w:val="22"/>
          <w:lang w:val="en-GB"/>
        </w:rPr>
        <w:t xml:space="preserve"> is inferred to be equal to 0.</w:t>
      </w:r>
    </w:p>
    <w:p w14:paraId="41F2EC3E" w14:textId="77777777" w:rsidR="00036F8E" w:rsidRPr="002B1FE1" w:rsidRDefault="00036F8E" w:rsidP="00036F8E">
      <w:pPr>
        <w:rPr>
          <w:rFonts w:eastAsia="Malgun Gothic"/>
          <w:szCs w:val="22"/>
          <w:lang w:val="en-GB"/>
        </w:rPr>
      </w:pPr>
      <w:proofErr w:type="spellStart"/>
      <w:r>
        <w:rPr>
          <w:rFonts w:eastAsia="Malgun Gothic"/>
          <w:b/>
          <w:bCs/>
          <w:szCs w:val="22"/>
          <w:lang w:val="en-GB"/>
        </w:rPr>
        <w:t>cr_rect</w:t>
      </w:r>
      <w:r w:rsidRPr="002B1FE1">
        <w:rPr>
          <w:rFonts w:eastAsia="Malgun Gothic"/>
          <w:b/>
          <w:bCs/>
          <w:szCs w:val="22"/>
          <w:lang w:val="en-GB"/>
        </w:rPr>
        <w:t>_top_left_</w:t>
      </w:r>
      <w:r>
        <w:rPr>
          <w:rFonts w:eastAsia="Malgun Gothic"/>
          <w:b/>
          <w:bCs/>
          <w:szCs w:val="22"/>
          <w:lang w:val="en-GB"/>
        </w:rPr>
        <w:t>in_units_</w:t>
      </w:r>
      <w:r w:rsidRPr="002B1FE1">
        <w:rPr>
          <w:rFonts w:eastAsia="Malgun Gothic"/>
          <w:b/>
          <w:bCs/>
          <w:szCs w:val="22"/>
          <w:lang w:val="en-GB"/>
        </w:rPr>
        <w:t>x</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and </w:t>
      </w:r>
      <w:proofErr w:type="spellStart"/>
      <w:r>
        <w:rPr>
          <w:rFonts w:eastAsia="Malgun Gothic"/>
          <w:b/>
          <w:bCs/>
          <w:szCs w:val="22"/>
          <w:lang w:val="en-GB"/>
        </w:rPr>
        <w:t>cr_rect</w:t>
      </w:r>
      <w:r w:rsidRPr="002B1FE1">
        <w:rPr>
          <w:rFonts w:eastAsia="Malgun Gothic"/>
          <w:b/>
          <w:bCs/>
          <w:szCs w:val="22"/>
          <w:lang w:val="en-GB"/>
        </w:rPr>
        <w:t>_top_left_</w:t>
      </w:r>
      <w:r>
        <w:rPr>
          <w:rFonts w:eastAsia="Malgun Gothic"/>
          <w:b/>
          <w:bCs/>
          <w:szCs w:val="22"/>
          <w:lang w:val="en-GB"/>
        </w:rPr>
        <w:t>in_units_</w:t>
      </w:r>
      <w:r w:rsidRPr="002B1FE1">
        <w:rPr>
          <w:rFonts w:eastAsia="Malgun Gothic"/>
          <w:b/>
          <w:bCs/>
          <w:szCs w:val="22"/>
          <w:lang w:val="en-GB"/>
        </w:rPr>
        <w:t>y</w:t>
      </w:r>
      <w:proofErr w:type="spellEnd"/>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when present,  indicate the horizontal and vertical positions, respectively, of the top left position of the </w:t>
      </w:r>
      <w:proofErr w:type="spellStart"/>
      <w:r w:rsidRPr="002B1FE1">
        <w:rPr>
          <w:rFonts w:eastAsia="Malgun Gothic"/>
          <w:szCs w:val="22"/>
          <w:lang w:val="en-GB"/>
        </w:rPr>
        <w:t>i-th</w:t>
      </w:r>
      <w:proofErr w:type="spellEnd"/>
      <w:r w:rsidRPr="002B1FE1">
        <w:rPr>
          <w:rFonts w:eastAsia="Malgun Gothic"/>
          <w:szCs w:val="22"/>
          <w:lang w:val="en-GB"/>
        </w:rPr>
        <w:t xml:space="preserve"> constituent picture </w:t>
      </w:r>
      <w:r>
        <w:rPr>
          <w:rFonts w:eastAsia="Malgun Gothic"/>
          <w:szCs w:val="22"/>
          <w:lang w:val="en-GB"/>
        </w:rPr>
        <w:t>rectangle</w:t>
      </w:r>
      <w:r w:rsidRPr="002B1FE1">
        <w:rPr>
          <w:rFonts w:eastAsia="Malgun Gothic"/>
          <w:szCs w:val="22"/>
          <w:lang w:val="en-GB"/>
        </w:rPr>
        <w:t xml:space="preserve"> in </w:t>
      </w:r>
      <w:r>
        <w:rPr>
          <w:rFonts w:eastAsia="Malgun Gothic"/>
          <w:szCs w:val="22"/>
          <w:lang w:val="en-GB"/>
        </w:rPr>
        <w:t>units</w:t>
      </w:r>
      <w:r w:rsidRPr="002B1FE1">
        <w:rPr>
          <w:rFonts w:eastAsia="Malgun Gothic"/>
          <w:szCs w:val="22"/>
          <w:lang w:val="en-GB"/>
        </w:rPr>
        <w:t>.</w:t>
      </w:r>
    </w:p>
    <w:p w14:paraId="1F5DEF80" w14:textId="77777777" w:rsidR="00036F8E" w:rsidRPr="002B1FE1" w:rsidRDefault="00036F8E" w:rsidP="00036F8E">
      <w:pPr>
        <w:pStyle w:val="BodyText"/>
        <w:autoSpaceDE w:val="0"/>
        <w:autoSpaceDN w:val="0"/>
        <w:adjustRightInd w:val="0"/>
        <w:spacing w:before="136" w:after="0"/>
      </w:pPr>
      <w:r w:rsidRPr="002B1FE1">
        <w:rPr>
          <w:rFonts w:eastAsia="SimSun"/>
        </w:rPr>
        <w:t xml:space="preserve">The variables </w:t>
      </w:r>
      <w:proofErr w:type="spellStart"/>
      <w:r w:rsidRPr="002B1FE1">
        <w:t>SubWidthC</w:t>
      </w:r>
      <w:proofErr w:type="spellEnd"/>
      <w:r w:rsidRPr="002B1FE1">
        <w:t xml:space="preserve"> and </w:t>
      </w:r>
      <w:proofErr w:type="spellStart"/>
      <w:r w:rsidRPr="002B1FE1">
        <w:t>SubHeightC</w:t>
      </w:r>
      <w:proofErr w:type="spellEnd"/>
      <w:r w:rsidRPr="002B1FE1">
        <w:t xml:space="preserve"> are derived from </w:t>
      </w:r>
      <w:proofErr w:type="spellStart"/>
      <w:r w:rsidRPr="002B1FE1">
        <w:rPr>
          <w:rFonts w:eastAsia="SimSun"/>
        </w:rPr>
        <w:t>ChromaFormatIdc</w:t>
      </w:r>
      <w:proofErr w:type="spellEnd"/>
      <w:r w:rsidRPr="002B1FE1">
        <w:t xml:space="preserve"> as specified by </w:t>
      </w:r>
      <w:r w:rsidRPr="002B1FE1">
        <w:fldChar w:fldCharType="begin"/>
      </w:r>
      <w:r w:rsidRPr="002B1FE1">
        <w:instrText xml:space="preserve"> REF _Ref31189773 \h  \* MERGEFORMAT </w:instrText>
      </w:r>
      <w:r w:rsidRPr="002B1FE1">
        <w:fldChar w:fldCharType="separate"/>
      </w:r>
      <w:r w:rsidRPr="002B1FE1">
        <w:t>Table 2</w:t>
      </w:r>
      <w:r w:rsidRPr="002B1FE1">
        <w:fldChar w:fldCharType="end"/>
      </w:r>
      <w:r w:rsidRPr="002B1FE1">
        <w:t>.</w:t>
      </w:r>
    </w:p>
    <w:p w14:paraId="71B9C755" w14:textId="77777777" w:rsidR="00036F8E" w:rsidRDefault="00036F8E" w:rsidP="00036F8E">
      <w:pPr>
        <w:rPr>
          <w:rFonts w:eastAsia="Malgun Gothic"/>
          <w:szCs w:val="22"/>
          <w:lang w:val="en-GB"/>
        </w:rPr>
      </w:pPr>
      <w:r>
        <w:rPr>
          <w:rFonts w:eastAsia="Malgun Gothic"/>
          <w:b/>
          <w:bCs/>
          <w:szCs w:val="22"/>
          <w:lang w:val="en-GB"/>
        </w:rPr>
        <w:t>cr_rect</w:t>
      </w:r>
      <w:r w:rsidRPr="002B1FE1">
        <w:rPr>
          <w:rFonts w:eastAsia="Malgun Gothic"/>
          <w:b/>
          <w:bCs/>
          <w:szCs w:val="22"/>
          <w:lang w:val="en-GB"/>
        </w:rPr>
        <w:t>_width_</w:t>
      </w:r>
      <w:r>
        <w:rPr>
          <w:rFonts w:eastAsia="Malgun Gothic"/>
          <w:b/>
          <w:bCs/>
          <w:szCs w:val="22"/>
          <w:lang w:val="en-GB"/>
        </w:rPr>
        <w:t>in_units_</w:t>
      </w:r>
      <w:r w:rsidRPr="002B1FE1">
        <w:rPr>
          <w:rFonts w:eastAsia="Malgun Gothic"/>
          <w:b/>
          <w:bCs/>
          <w:szCs w:val="22"/>
          <w:lang w:val="en-GB"/>
        </w:rPr>
        <w:t>minus1</w:t>
      </w:r>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plus 1 and </w:t>
      </w:r>
      <w:r>
        <w:rPr>
          <w:rFonts w:eastAsia="Malgun Gothic"/>
          <w:b/>
          <w:bCs/>
          <w:szCs w:val="22"/>
          <w:lang w:val="en-GB"/>
        </w:rPr>
        <w:t>cr_rect</w:t>
      </w:r>
      <w:r w:rsidRPr="002B1FE1">
        <w:rPr>
          <w:rFonts w:eastAsia="Malgun Gothic"/>
          <w:b/>
          <w:bCs/>
          <w:szCs w:val="22"/>
          <w:lang w:val="en-GB"/>
        </w:rPr>
        <w:t>_height_</w:t>
      </w:r>
      <w:r>
        <w:rPr>
          <w:rFonts w:eastAsia="Malgun Gothic"/>
          <w:b/>
          <w:bCs/>
          <w:szCs w:val="22"/>
          <w:lang w:val="en-GB"/>
        </w:rPr>
        <w:t>in_units_</w:t>
      </w:r>
      <w:r w:rsidRPr="002B1FE1">
        <w:rPr>
          <w:rFonts w:eastAsia="Malgun Gothic"/>
          <w:b/>
          <w:bCs/>
          <w:szCs w:val="22"/>
          <w:lang w:val="en-GB"/>
        </w:rPr>
        <w:t>minus1</w:t>
      </w:r>
      <w:r w:rsidRPr="002B1FE1">
        <w:rPr>
          <w:rFonts w:eastAsia="Malgun Gothic"/>
          <w:szCs w:val="22"/>
          <w:lang w:val="en-GB"/>
        </w:rPr>
        <w:t>[ </w:t>
      </w:r>
      <w:proofErr w:type="spellStart"/>
      <w:r w:rsidRPr="002B1FE1">
        <w:rPr>
          <w:rFonts w:eastAsia="Malgun Gothic"/>
          <w:szCs w:val="22"/>
          <w:lang w:val="en-GB"/>
        </w:rPr>
        <w:t>i</w:t>
      </w:r>
      <w:proofErr w:type="spellEnd"/>
      <w:r w:rsidRPr="002B1FE1">
        <w:rPr>
          <w:rFonts w:eastAsia="Malgun Gothic"/>
          <w:szCs w:val="22"/>
          <w:lang w:val="en-GB"/>
        </w:rPr>
        <w:t xml:space="preserve"> ] plus 1, when present, indicate the width and height, respectively, of the </w:t>
      </w:r>
      <w:proofErr w:type="spellStart"/>
      <w:r w:rsidRPr="002B1FE1">
        <w:rPr>
          <w:rFonts w:eastAsia="Malgun Gothic"/>
          <w:szCs w:val="22"/>
          <w:lang w:val="en-GB"/>
        </w:rPr>
        <w:t>i-th</w:t>
      </w:r>
      <w:proofErr w:type="spellEnd"/>
      <w:r w:rsidRPr="002B1FE1">
        <w:rPr>
          <w:rFonts w:eastAsia="Malgun Gothic"/>
          <w:szCs w:val="22"/>
          <w:lang w:val="en-GB"/>
        </w:rPr>
        <w:t xml:space="preserve"> constituent </w:t>
      </w:r>
      <w:r>
        <w:rPr>
          <w:rFonts w:eastAsia="Malgun Gothic"/>
          <w:szCs w:val="22"/>
          <w:lang w:val="en-GB"/>
        </w:rPr>
        <w:t>rectangle</w:t>
      </w:r>
      <w:r w:rsidRPr="002B1FE1">
        <w:rPr>
          <w:rFonts w:eastAsia="Malgun Gothic"/>
          <w:szCs w:val="22"/>
          <w:lang w:val="en-GB"/>
        </w:rPr>
        <w:t xml:space="preserve"> in </w:t>
      </w:r>
      <w:r>
        <w:rPr>
          <w:rFonts w:eastAsia="Malgun Gothic"/>
          <w:szCs w:val="22"/>
          <w:lang w:val="en-GB"/>
        </w:rPr>
        <w:t>units</w:t>
      </w:r>
      <w:r w:rsidRPr="002B1FE1">
        <w:rPr>
          <w:rFonts w:eastAsia="Malgun Gothic"/>
          <w:szCs w:val="22"/>
          <w:lang w:val="en-GB"/>
        </w:rPr>
        <w:t xml:space="preserve">. </w:t>
      </w:r>
      <w:r w:rsidRPr="001311C4">
        <w:rPr>
          <w:noProof/>
          <w:szCs w:val="22"/>
        </w:rPr>
        <w:t xml:space="preserve"> </w:t>
      </w:r>
      <w:r w:rsidRPr="008973A3">
        <w:rPr>
          <w:noProof/>
          <w:szCs w:val="22"/>
        </w:rPr>
        <w:t xml:space="preserve">The length of the syntax elements are </w:t>
      </w:r>
      <w:r>
        <w:rPr>
          <w:rFonts w:eastAsia="Malgun Gothic"/>
          <w:szCs w:val="22"/>
          <w:lang w:val="en-GB"/>
        </w:rPr>
        <w:t>cr</w:t>
      </w:r>
      <w:r w:rsidRPr="008973A3">
        <w:rPr>
          <w:rFonts w:eastAsia="Malgun Gothic"/>
          <w:szCs w:val="22"/>
          <w:lang w:val="en-GB"/>
        </w:rPr>
        <w:t>_</w:t>
      </w:r>
      <w:r>
        <w:rPr>
          <w:rFonts w:eastAsia="Malgun Gothic"/>
          <w:szCs w:val="22"/>
          <w:lang w:val="en-GB"/>
        </w:rPr>
        <w:t>rect</w:t>
      </w:r>
      <w:r w:rsidRPr="008973A3">
        <w:rPr>
          <w:rFonts w:eastAsia="Malgun Gothic"/>
          <w:szCs w:val="22"/>
          <w:lang w:val="en-GB"/>
        </w:rPr>
        <w:t>_size_len_minus1 + 1.</w:t>
      </w:r>
    </w:p>
    <w:p w14:paraId="7F20ECCE" w14:textId="77777777" w:rsidR="00036F8E" w:rsidRPr="002B1FE1" w:rsidRDefault="00036F8E" w:rsidP="00036F8E">
      <w:pPr>
        <w:rPr>
          <w:noProof/>
          <w:szCs w:val="22"/>
        </w:rPr>
      </w:pPr>
      <w:r>
        <w:rPr>
          <w:noProof/>
          <w:szCs w:val="22"/>
        </w:rPr>
        <w:t>The variables crRect</w:t>
      </w:r>
      <w:r w:rsidRPr="00811E90">
        <w:rPr>
          <w:noProof/>
          <w:szCs w:val="22"/>
        </w:rPr>
        <w:t xml:space="preserve">TopLeftX[ i ] and </w:t>
      </w:r>
      <w:r>
        <w:rPr>
          <w:noProof/>
          <w:szCs w:val="22"/>
        </w:rPr>
        <w:t>crRect</w:t>
      </w:r>
      <w:r w:rsidRPr="00811E90">
        <w:rPr>
          <w:noProof/>
          <w:szCs w:val="22"/>
        </w:rPr>
        <w:t>TopLeftY[ i ], representing the x and y location</w:t>
      </w:r>
      <w:r>
        <w:rPr>
          <w:noProof/>
          <w:szCs w:val="22"/>
        </w:rPr>
        <w:t>, respectively</w:t>
      </w:r>
      <w:r w:rsidRPr="00811E90">
        <w:rPr>
          <w:noProof/>
          <w:szCs w:val="22"/>
        </w:rPr>
        <w:t xml:space="preserve">, and </w:t>
      </w:r>
      <w:r>
        <w:rPr>
          <w:noProof/>
          <w:szCs w:val="22"/>
        </w:rPr>
        <w:t xml:space="preserve">variables </w:t>
      </w:r>
      <w:proofErr w:type="spellStart"/>
      <w:r>
        <w:rPr>
          <w:rFonts w:eastAsia="Malgun Gothic"/>
          <w:szCs w:val="22"/>
        </w:rPr>
        <w:t>crRect</w:t>
      </w:r>
      <w:r w:rsidRPr="002B1FE1">
        <w:rPr>
          <w:rFonts w:eastAsia="Malgun Gothic"/>
          <w:szCs w:val="22"/>
        </w:rPr>
        <w:t>Width</w:t>
      </w:r>
      <w:proofErr w:type="spellEnd"/>
      <w:r w:rsidRPr="002B1FE1">
        <w:rPr>
          <w:rFonts w:eastAsia="Malgun Gothic"/>
          <w:szCs w:val="22"/>
        </w:rPr>
        <w:t>[ </w:t>
      </w:r>
      <w:proofErr w:type="spellStart"/>
      <w:r w:rsidRPr="002B1FE1">
        <w:rPr>
          <w:rFonts w:eastAsia="Malgun Gothic"/>
          <w:szCs w:val="22"/>
        </w:rPr>
        <w:t>i</w:t>
      </w:r>
      <w:proofErr w:type="spellEnd"/>
      <w:r w:rsidRPr="002B1FE1">
        <w:rPr>
          <w:rFonts w:eastAsia="Malgun Gothic"/>
          <w:szCs w:val="22"/>
        </w:rPr>
        <w:t> ]</w:t>
      </w:r>
      <w:r>
        <w:rPr>
          <w:rFonts w:eastAsia="Malgun Gothic"/>
          <w:szCs w:val="22"/>
        </w:rPr>
        <w:t xml:space="preserve"> and </w:t>
      </w:r>
      <w:proofErr w:type="spellStart"/>
      <w:r>
        <w:rPr>
          <w:rFonts w:eastAsia="Malgun Gothic"/>
          <w:szCs w:val="22"/>
        </w:rPr>
        <w:t>crRectHeight</w:t>
      </w:r>
      <w:proofErr w:type="spellEnd"/>
      <w:r w:rsidRPr="002B1FE1">
        <w:rPr>
          <w:rFonts w:eastAsia="Malgun Gothic"/>
          <w:szCs w:val="22"/>
        </w:rPr>
        <w:t>[ </w:t>
      </w:r>
      <w:proofErr w:type="spellStart"/>
      <w:r w:rsidRPr="002B1FE1">
        <w:rPr>
          <w:rFonts w:eastAsia="Malgun Gothic"/>
          <w:szCs w:val="22"/>
        </w:rPr>
        <w:t>i</w:t>
      </w:r>
      <w:proofErr w:type="spellEnd"/>
      <w:r w:rsidRPr="002B1FE1">
        <w:rPr>
          <w:rFonts w:eastAsia="Malgun Gothic"/>
          <w:szCs w:val="22"/>
        </w:rPr>
        <w:t> ]</w:t>
      </w:r>
      <w:r>
        <w:rPr>
          <w:rFonts w:eastAsia="Malgun Gothic"/>
          <w:szCs w:val="22"/>
        </w:rPr>
        <w:t xml:space="preserve">, </w:t>
      </w:r>
      <w:r w:rsidRPr="00677D39">
        <w:rPr>
          <w:noProof/>
          <w:szCs w:val="22"/>
        </w:rPr>
        <w:t xml:space="preserve">representing the </w:t>
      </w:r>
      <w:r>
        <w:rPr>
          <w:noProof/>
          <w:szCs w:val="22"/>
        </w:rPr>
        <w:t>width and height, respectively,</w:t>
      </w:r>
      <w:r w:rsidRPr="00677D39">
        <w:rPr>
          <w:noProof/>
          <w:szCs w:val="22"/>
        </w:rPr>
        <w:t xml:space="preserve"> of the i-th </w:t>
      </w:r>
      <w:r w:rsidRPr="002B1FE1">
        <w:rPr>
          <w:rFonts w:eastAsia="Malgun Gothic"/>
          <w:szCs w:val="22"/>
          <w:lang w:val="en-GB"/>
        </w:rPr>
        <w:t xml:space="preserve">constituent </w:t>
      </w:r>
      <w:r w:rsidRPr="00677D39">
        <w:rPr>
          <w:noProof/>
          <w:szCs w:val="22"/>
        </w:rPr>
        <w:t>rectang</w:t>
      </w:r>
      <w:r>
        <w:rPr>
          <w:noProof/>
          <w:szCs w:val="22"/>
        </w:rPr>
        <w:t>l</w:t>
      </w:r>
      <w:r w:rsidRPr="00677D39">
        <w:rPr>
          <w:noProof/>
          <w:szCs w:val="22"/>
        </w:rPr>
        <w:t>e</w:t>
      </w:r>
      <w:r>
        <w:rPr>
          <w:noProof/>
          <w:szCs w:val="22"/>
        </w:rPr>
        <w:t xml:space="preserve"> are derived as follows.</w:t>
      </w:r>
    </w:p>
    <w:p w14:paraId="7E49C932" w14:textId="77777777" w:rsidR="003856CD" w:rsidRPr="003856CD" w:rsidRDefault="003856CD" w:rsidP="003856CD">
      <w:pPr>
        <w:rPr>
          <w:rFonts w:eastAsia="Malgun Gothic"/>
          <w:lang w:val="en-GB"/>
        </w:rPr>
      </w:pPr>
      <w:r w:rsidRPr="003856CD">
        <w:rPr>
          <w:rFonts w:eastAsia="Malgun Gothic"/>
          <w:lang w:val="en-GB"/>
        </w:rPr>
        <w:t xml:space="preserve">If </w:t>
      </w:r>
      <w:proofErr w:type="spellStart"/>
      <w:r w:rsidRPr="003856CD">
        <w:rPr>
          <w:rFonts w:eastAsia="Malgun Gothic"/>
          <w:lang w:val="en-GB"/>
        </w:rPr>
        <w:t>cr_subpics_partitioning_flag</w:t>
      </w:r>
      <w:proofErr w:type="spellEnd"/>
      <w:r w:rsidRPr="003856CD">
        <w:rPr>
          <w:rFonts w:eastAsia="Malgun Gothic"/>
          <w:lang w:val="en-GB"/>
        </w:rPr>
        <w:t xml:space="preserve"> is equal to 0 and </w:t>
      </w:r>
      <w:proofErr w:type="spellStart"/>
      <w:r w:rsidRPr="003856CD">
        <w:rPr>
          <w:rFonts w:eastAsia="Malgun Gothic"/>
          <w:lang w:val="en-GB"/>
        </w:rPr>
        <w:t>cr_rect_same_size_flag</w:t>
      </w:r>
      <w:proofErr w:type="spellEnd"/>
      <w:r w:rsidRPr="003856CD">
        <w:rPr>
          <w:rFonts w:eastAsia="Malgun Gothic"/>
          <w:lang w:val="en-GB"/>
        </w:rPr>
        <w:t xml:space="preserve"> is equal to 0, the following applies:</w:t>
      </w:r>
    </w:p>
    <w:p w14:paraId="6FB891C0" w14:textId="77777777" w:rsidR="003856CD" w:rsidRPr="003121CB" w:rsidRDefault="003856CD" w:rsidP="003856CD">
      <w:pPr>
        <w:pStyle w:val="enumlev1"/>
        <w:ind w:left="397"/>
        <w:rPr>
          <w:noProof/>
        </w:rPr>
      </w:pPr>
      <w:r w:rsidRPr="003121CB">
        <w:rPr>
          <w:noProof/>
        </w:rPr>
        <w:t>–</w:t>
      </w:r>
      <w:r w:rsidRPr="003121CB">
        <w:rPr>
          <w:noProof/>
        </w:rPr>
        <w:tab/>
        <w:t xml:space="preserve">The </w:t>
      </w:r>
      <w:r w:rsidRPr="003121CB">
        <w:rPr>
          <w:rFonts w:eastAsia="Malgun Gothic"/>
        </w:rPr>
        <w:t xml:space="preserve">variable </w:t>
      </w:r>
      <w:proofErr w:type="spellStart"/>
      <w:r w:rsidRPr="003121CB">
        <w:rPr>
          <w:rFonts w:eastAsia="Malgun Gothic"/>
        </w:rPr>
        <w:t>crRectTopLeftX</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xml:space="preserve"> ] is set equal to </w:t>
      </w:r>
      <w:proofErr w:type="spellStart"/>
      <w:r w:rsidRPr="003121CB">
        <w:rPr>
          <w:rFonts w:eastAsia="Malgun Gothic"/>
        </w:rPr>
        <w:t>cr_rect_top_left_in_units_x</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 * </w:t>
      </w:r>
      <w:proofErr w:type="spellStart"/>
      <w:r w:rsidRPr="003121CB">
        <w:rPr>
          <w:rFonts w:eastAsia="Malgun Gothic"/>
        </w:rPr>
        <w:t>crUnitSize</w:t>
      </w:r>
      <w:proofErr w:type="spellEnd"/>
    </w:p>
    <w:p w14:paraId="16BC6611" w14:textId="77777777" w:rsidR="003856CD" w:rsidRPr="003121CB" w:rsidRDefault="003856CD" w:rsidP="003856CD">
      <w:pPr>
        <w:pStyle w:val="enumlev1"/>
        <w:ind w:left="397"/>
        <w:rPr>
          <w:noProof/>
        </w:rPr>
      </w:pPr>
      <w:r w:rsidRPr="003121CB">
        <w:rPr>
          <w:noProof/>
        </w:rPr>
        <w:t>–</w:t>
      </w:r>
      <w:r w:rsidRPr="003121CB">
        <w:rPr>
          <w:noProof/>
        </w:rPr>
        <w:tab/>
        <w:t xml:space="preserve">The </w:t>
      </w:r>
      <w:r w:rsidRPr="003121CB">
        <w:rPr>
          <w:rFonts w:eastAsia="Malgun Gothic"/>
        </w:rPr>
        <w:t xml:space="preserve">variable </w:t>
      </w:r>
      <w:proofErr w:type="spellStart"/>
      <w:r w:rsidRPr="003121CB">
        <w:rPr>
          <w:rFonts w:eastAsia="Malgun Gothic"/>
        </w:rPr>
        <w:t>crRectTopLeftY</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xml:space="preserve"> ] is set equal to </w:t>
      </w:r>
      <w:proofErr w:type="spellStart"/>
      <w:r w:rsidRPr="003121CB">
        <w:rPr>
          <w:rFonts w:eastAsia="Malgun Gothic"/>
        </w:rPr>
        <w:t>cr_rect_top_left_in_units_y</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 * </w:t>
      </w:r>
      <w:proofErr w:type="spellStart"/>
      <w:r w:rsidRPr="003121CB">
        <w:rPr>
          <w:rFonts w:eastAsia="Malgun Gothic"/>
        </w:rPr>
        <w:t>crUnitSize</w:t>
      </w:r>
      <w:proofErr w:type="spellEnd"/>
    </w:p>
    <w:p w14:paraId="54A462A1" w14:textId="77777777" w:rsidR="003856CD" w:rsidRPr="003121CB" w:rsidRDefault="003856CD" w:rsidP="003856CD">
      <w:pPr>
        <w:pStyle w:val="enumlev1"/>
        <w:ind w:left="397"/>
        <w:rPr>
          <w:rFonts w:eastAsia="Malgun Gothic"/>
        </w:rPr>
      </w:pPr>
      <w:r w:rsidRPr="003121CB">
        <w:rPr>
          <w:noProof/>
        </w:rPr>
        <w:t>–</w:t>
      </w:r>
      <w:r w:rsidRPr="003121CB">
        <w:rPr>
          <w:noProof/>
        </w:rPr>
        <w:tab/>
      </w:r>
      <w:r w:rsidRPr="003121CB">
        <w:rPr>
          <w:rFonts w:eastAsia="Malgun Gothic"/>
        </w:rPr>
        <w:t xml:space="preserve">The variable </w:t>
      </w:r>
      <w:proofErr w:type="spellStart"/>
      <w:r w:rsidRPr="003121CB">
        <w:rPr>
          <w:rFonts w:eastAsia="Malgun Gothic"/>
        </w:rPr>
        <w:t>crRectWidth</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 is set equal to ( </w:t>
      </w:r>
      <w:proofErr w:type="spellStart"/>
      <w:r w:rsidRPr="003121CB">
        <w:rPr>
          <w:rFonts w:eastAsia="Malgun Gothic"/>
        </w:rPr>
        <w:t>cr_rect_width_in_units</w:t>
      </w:r>
      <w:proofErr w:type="spellEnd"/>
      <w:r w:rsidRPr="003121CB">
        <w:rPr>
          <w:rFonts w:eastAsia="Malgun Gothic"/>
        </w:rPr>
        <w:t xml:space="preserve"> minus1 + 1 ) * </w:t>
      </w:r>
      <w:proofErr w:type="spellStart"/>
      <w:r w:rsidRPr="003121CB">
        <w:rPr>
          <w:rFonts w:eastAsia="Malgun Gothic"/>
        </w:rPr>
        <w:t>crUnitSize</w:t>
      </w:r>
      <w:proofErr w:type="spellEnd"/>
    </w:p>
    <w:p w14:paraId="4168AD21" w14:textId="77777777" w:rsidR="003856CD" w:rsidRPr="003121CB" w:rsidRDefault="003856CD" w:rsidP="003856CD">
      <w:pPr>
        <w:pStyle w:val="enumlev1"/>
        <w:ind w:left="397"/>
        <w:rPr>
          <w:rFonts w:eastAsia="Malgun Gothic"/>
        </w:rPr>
      </w:pPr>
      <w:r w:rsidRPr="003121CB">
        <w:rPr>
          <w:noProof/>
        </w:rPr>
        <w:t>–</w:t>
      </w:r>
      <w:r w:rsidRPr="003121CB">
        <w:rPr>
          <w:noProof/>
        </w:rPr>
        <w:tab/>
      </w:r>
      <w:r w:rsidRPr="003121CB">
        <w:rPr>
          <w:rFonts w:eastAsia="Malgun Gothic"/>
        </w:rPr>
        <w:t xml:space="preserve">The variable </w:t>
      </w:r>
      <w:proofErr w:type="spellStart"/>
      <w:r w:rsidRPr="003121CB">
        <w:rPr>
          <w:rFonts w:eastAsia="Malgun Gothic"/>
        </w:rPr>
        <w:t>crRectHeight</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 is set equal to ( </w:t>
      </w:r>
      <w:proofErr w:type="spellStart"/>
      <w:r w:rsidRPr="003121CB">
        <w:rPr>
          <w:rFonts w:eastAsia="Malgun Gothic"/>
        </w:rPr>
        <w:t>cr_rect_height_in_units</w:t>
      </w:r>
      <w:proofErr w:type="spellEnd"/>
      <w:r w:rsidRPr="003121CB">
        <w:rPr>
          <w:rFonts w:eastAsia="Malgun Gothic"/>
        </w:rPr>
        <w:t xml:space="preserve"> minus1 + 1 ) * </w:t>
      </w:r>
      <w:proofErr w:type="spellStart"/>
      <w:r w:rsidRPr="003121CB">
        <w:rPr>
          <w:rFonts w:eastAsia="Malgun Gothic"/>
        </w:rPr>
        <w:t>crUnitSize</w:t>
      </w:r>
      <w:proofErr w:type="spellEnd"/>
    </w:p>
    <w:p w14:paraId="67C6A161" w14:textId="77777777" w:rsidR="003856CD" w:rsidRPr="003121CB" w:rsidRDefault="003856CD" w:rsidP="003856CD">
      <w:pPr>
        <w:pStyle w:val="enumlev1"/>
        <w:ind w:left="397"/>
        <w:rPr>
          <w:rFonts w:eastAsia="Malgun Gothic"/>
        </w:rPr>
      </w:pPr>
      <w:r w:rsidRPr="003121CB">
        <w:rPr>
          <w:rFonts w:eastAsia="Malgun Gothic"/>
        </w:rPr>
        <w:t xml:space="preserve">Otherwise, if </w:t>
      </w:r>
      <w:proofErr w:type="spellStart"/>
      <w:r w:rsidRPr="003121CB">
        <w:rPr>
          <w:rFonts w:eastAsia="Malgun Gothic"/>
        </w:rPr>
        <w:t>cr_subpics_partitioning_flag</w:t>
      </w:r>
      <w:proofErr w:type="spellEnd"/>
      <w:r w:rsidRPr="003121CB">
        <w:rPr>
          <w:rFonts w:eastAsia="Malgun Gothic"/>
        </w:rPr>
        <w:t xml:space="preserve"> is equal to 1</w:t>
      </w:r>
      <w:r w:rsidRPr="003121CB">
        <w:rPr>
          <w:rFonts w:eastAsia="Malgun Gothic"/>
          <w:lang w:val="en-US"/>
        </w:rPr>
        <w:t>, the following applies:</w:t>
      </w:r>
    </w:p>
    <w:p w14:paraId="4A29F0A3" w14:textId="77777777" w:rsidR="003856CD" w:rsidRPr="003121CB" w:rsidRDefault="003856CD" w:rsidP="003856CD">
      <w:pPr>
        <w:pStyle w:val="enumlev1"/>
        <w:ind w:left="397"/>
        <w:rPr>
          <w:noProof/>
        </w:rPr>
      </w:pPr>
      <w:r w:rsidRPr="003121CB">
        <w:rPr>
          <w:noProof/>
        </w:rPr>
        <w:t>–</w:t>
      </w:r>
      <w:r w:rsidRPr="003121CB">
        <w:rPr>
          <w:noProof/>
        </w:rPr>
        <w:tab/>
        <w:t xml:space="preserve">The </w:t>
      </w:r>
      <w:r w:rsidRPr="003121CB">
        <w:rPr>
          <w:rFonts w:eastAsia="Malgun Gothic"/>
        </w:rPr>
        <w:t xml:space="preserve">variable </w:t>
      </w:r>
      <w:proofErr w:type="spellStart"/>
      <w:r w:rsidRPr="003121CB">
        <w:rPr>
          <w:rFonts w:eastAsia="Malgun Gothic"/>
        </w:rPr>
        <w:t>crRectTopLeftX</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xml:space="preserve"> ] is set equal to </w:t>
      </w:r>
      <w:r w:rsidRPr="003121CB">
        <w:rPr>
          <w:noProof/>
        </w:rPr>
        <w:t xml:space="preserve">SubPicTopLeftX[ i ] </w:t>
      </w:r>
    </w:p>
    <w:p w14:paraId="4601745B" w14:textId="77777777" w:rsidR="003856CD" w:rsidRPr="003121CB" w:rsidRDefault="003856CD" w:rsidP="003856CD">
      <w:pPr>
        <w:pStyle w:val="enumlev1"/>
        <w:ind w:left="397"/>
        <w:rPr>
          <w:noProof/>
        </w:rPr>
      </w:pPr>
      <w:r w:rsidRPr="003121CB">
        <w:rPr>
          <w:noProof/>
        </w:rPr>
        <w:lastRenderedPageBreak/>
        <w:t>–</w:t>
      </w:r>
      <w:r w:rsidRPr="003121CB">
        <w:rPr>
          <w:noProof/>
        </w:rPr>
        <w:tab/>
        <w:t xml:space="preserve">The </w:t>
      </w:r>
      <w:r w:rsidRPr="003121CB">
        <w:rPr>
          <w:rFonts w:eastAsia="Malgun Gothic"/>
        </w:rPr>
        <w:t xml:space="preserve">variable </w:t>
      </w:r>
      <w:proofErr w:type="spellStart"/>
      <w:r w:rsidRPr="003121CB">
        <w:rPr>
          <w:rFonts w:eastAsia="Malgun Gothic"/>
        </w:rPr>
        <w:t>crRectTopLeftY</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xml:space="preserve"> ] is set equal to </w:t>
      </w:r>
      <w:r w:rsidRPr="003121CB">
        <w:rPr>
          <w:noProof/>
        </w:rPr>
        <w:t>SubPicTopLeftY[ i ]  </w:t>
      </w:r>
    </w:p>
    <w:p w14:paraId="40D9AA6A" w14:textId="77777777" w:rsidR="003856CD" w:rsidRPr="003121CB" w:rsidRDefault="003856CD" w:rsidP="003856CD">
      <w:pPr>
        <w:pStyle w:val="enumlev1"/>
        <w:ind w:left="397"/>
        <w:rPr>
          <w:noProof/>
        </w:rPr>
      </w:pPr>
      <w:r w:rsidRPr="003121CB">
        <w:rPr>
          <w:noProof/>
        </w:rPr>
        <w:t>–</w:t>
      </w:r>
      <w:r w:rsidRPr="003121CB">
        <w:rPr>
          <w:noProof/>
        </w:rPr>
        <w:tab/>
        <w:t xml:space="preserve">The </w:t>
      </w:r>
      <w:r w:rsidRPr="003121CB">
        <w:rPr>
          <w:rFonts w:eastAsia="Malgun Gothic"/>
        </w:rPr>
        <w:t xml:space="preserve">variable </w:t>
      </w:r>
      <w:proofErr w:type="spellStart"/>
      <w:r w:rsidRPr="003121CB">
        <w:rPr>
          <w:rFonts w:eastAsia="Malgun Gothic"/>
        </w:rPr>
        <w:t>crRectWidth</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xml:space="preserve"> ] is set equal to </w:t>
      </w:r>
      <w:proofErr w:type="spellStart"/>
      <w:r w:rsidRPr="003121CB">
        <w:rPr>
          <w:rFonts w:eastAsia="Malgun Gothic"/>
        </w:rPr>
        <w:t>SubPicWidth</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w:t>
      </w:r>
    </w:p>
    <w:p w14:paraId="796B78CD" w14:textId="6AA9EDAB" w:rsidR="003856CD" w:rsidRPr="003121CB" w:rsidRDefault="003856CD" w:rsidP="003856CD">
      <w:pPr>
        <w:pStyle w:val="enumlev1"/>
        <w:ind w:left="397"/>
        <w:rPr>
          <w:noProof/>
        </w:rPr>
      </w:pPr>
      <w:r w:rsidRPr="003121CB">
        <w:rPr>
          <w:noProof/>
        </w:rPr>
        <w:t>–</w:t>
      </w:r>
      <w:r w:rsidRPr="003121CB">
        <w:rPr>
          <w:noProof/>
        </w:rPr>
        <w:tab/>
        <w:t xml:space="preserve">The </w:t>
      </w:r>
      <w:r w:rsidRPr="003121CB">
        <w:rPr>
          <w:rFonts w:eastAsia="Malgun Gothic"/>
        </w:rPr>
        <w:t xml:space="preserve">variable </w:t>
      </w:r>
      <w:proofErr w:type="spellStart"/>
      <w:r w:rsidRPr="003121CB">
        <w:rPr>
          <w:rFonts w:eastAsia="Malgun Gothic"/>
        </w:rPr>
        <w:t>crRectHeight</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xml:space="preserve"> ] is set to equal to </w:t>
      </w:r>
      <w:proofErr w:type="spellStart"/>
      <w:r w:rsidRPr="003121CB">
        <w:rPr>
          <w:rFonts w:eastAsia="Malgun Gothic"/>
        </w:rPr>
        <w:t>SubPicHeight</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w:t>
      </w:r>
    </w:p>
    <w:p w14:paraId="2B063793" w14:textId="77777777" w:rsidR="003856CD" w:rsidRPr="003856CD" w:rsidRDefault="003856CD" w:rsidP="003856CD">
      <w:pPr>
        <w:rPr>
          <w:rFonts w:eastAsia="Malgun Gothic"/>
        </w:rPr>
      </w:pPr>
      <w:r w:rsidRPr="003856CD">
        <w:rPr>
          <w:rFonts w:eastAsia="Malgun Gothic"/>
        </w:rPr>
        <w:t>Otherwise (</w:t>
      </w:r>
      <w:proofErr w:type="spellStart"/>
      <w:r w:rsidRPr="003856CD">
        <w:rPr>
          <w:rFonts w:eastAsia="Malgun Gothic"/>
          <w:lang w:val="en-GB"/>
        </w:rPr>
        <w:t>cr_rect_same_size_flag</w:t>
      </w:r>
      <w:proofErr w:type="spellEnd"/>
      <w:r w:rsidRPr="003856CD">
        <w:rPr>
          <w:rFonts w:eastAsia="Malgun Gothic"/>
          <w:lang w:val="en-GB"/>
        </w:rPr>
        <w:t xml:space="preserve"> is equal to 1), the following applies:</w:t>
      </w:r>
    </w:p>
    <w:p w14:paraId="288ED9D8" w14:textId="77777777" w:rsidR="003856CD" w:rsidRPr="003121CB" w:rsidRDefault="003856CD" w:rsidP="003856CD">
      <w:pPr>
        <w:pStyle w:val="enumlev1"/>
        <w:ind w:left="397"/>
        <w:rPr>
          <w:rFonts w:eastAsia="Malgun Gothic"/>
        </w:rPr>
      </w:pPr>
      <w:r w:rsidRPr="003121CB">
        <w:rPr>
          <w:noProof/>
        </w:rPr>
        <w:t>–</w:t>
      </w:r>
      <w:r w:rsidRPr="003121CB">
        <w:rPr>
          <w:noProof/>
        </w:rPr>
        <w:tab/>
        <w:t xml:space="preserve">The </w:t>
      </w:r>
      <w:r w:rsidRPr="003121CB">
        <w:rPr>
          <w:rFonts w:eastAsia="Malgun Gothic"/>
        </w:rPr>
        <w:t xml:space="preserve">variable </w:t>
      </w:r>
      <w:proofErr w:type="spellStart"/>
      <w:r w:rsidRPr="003121CB">
        <w:rPr>
          <w:rFonts w:eastAsia="Malgun Gothic"/>
        </w:rPr>
        <w:t>crRectTopLeftX</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 is set equal to (</w:t>
      </w:r>
      <w:proofErr w:type="spellStart"/>
      <w:r w:rsidRPr="003121CB">
        <w:rPr>
          <w:rFonts w:eastAsia="Malgun Gothic"/>
        </w:rPr>
        <w:t>i</w:t>
      </w:r>
      <w:proofErr w:type="spellEnd"/>
      <w:r w:rsidRPr="003121CB">
        <w:rPr>
          <w:noProof/>
        </w:rPr>
        <w:t> % </w:t>
      </w:r>
      <w:proofErr w:type="spellStart"/>
      <w:r w:rsidRPr="003121CB">
        <w:rPr>
          <w:rFonts w:eastAsia="Malgun Gothic"/>
        </w:rPr>
        <w:t>crNumCols</w:t>
      </w:r>
      <w:proofErr w:type="spellEnd"/>
      <w:r w:rsidRPr="003121CB">
        <w:rPr>
          <w:rFonts w:eastAsia="Malgun Gothic"/>
        </w:rPr>
        <w:t> ) * </w:t>
      </w:r>
      <w:proofErr w:type="spellStart"/>
      <w:r w:rsidRPr="003121CB">
        <w:rPr>
          <w:rFonts w:eastAsia="Malgun Gothic"/>
        </w:rPr>
        <w:t>MaxPicWidth</w:t>
      </w:r>
      <w:proofErr w:type="spellEnd"/>
      <w:r w:rsidRPr="003121CB">
        <w:rPr>
          <w:rFonts w:eastAsia="Malgun Gothic"/>
        </w:rPr>
        <w:t xml:space="preserve"> </w:t>
      </w:r>
      <w:r w:rsidRPr="003121CB">
        <w:rPr>
          <w:noProof/>
        </w:rPr>
        <w:t>/ </w:t>
      </w:r>
      <w:proofErr w:type="spellStart"/>
      <w:r w:rsidRPr="003121CB">
        <w:rPr>
          <w:rFonts w:eastAsia="Malgun Gothic"/>
        </w:rPr>
        <w:t>crNumCols</w:t>
      </w:r>
      <w:proofErr w:type="spellEnd"/>
    </w:p>
    <w:p w14:paraId="0B480C56" w14:textId="77777777" w:rsidR="003856CD" w:rsidRPr="003121CB" w:rsidRDefault="003856CD" w:rsidP="003856CD">
      <w:pPr>
        <w:pStyle w:val="enumlev1"/>
        <w:ind w:left="397"/>
        <w:rPr>
          <w:noProof/>
        </w:rPr>
      </w:pPr>
      <w:r w:rsidRPr="003121CB">
        <w:rPr>
          <w:noProof/>
        </w:rPr>
        <w:t>–</w:t>
      </w:r>
      <w:r w:rsidRPr="003121CB">
        <w:rPr>
          <w:noProof/>
        </w:rPr>
        <w:tab/>
        <w:t xml:space="preserve">The </w:t>
      </w:r>
      <w:r w:rsidRPr="003121CB">
        <w:rPr>
          <w:rFonts w:eastAsia="Malgun Gothic"/>
        </w:rPr>
        <w:t xml:space="preserve">variable </w:t>
      </w:r>
      <w:proofErr w:type="spellStart"/>
      <w:r w:rsidRPr="003121CB">
        <w:rPr>
          <w:rFonts w:eastAsia="Malgun Gothic"/>
        </w:rPr>
        <w:t>crRectTopLeftY</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 is set equal to (</w:t>
      </w:r>
      <w:proofErr w:type="spellStart"/>
      <w:r w:rsidRPr="003121CB">
        <w:rPr>
          <w:rFonts w:eastAsia="Malgun Gothic"/>
        </w:rPr>
        <w:t>i</w:t>
      </w:r>
      <w:proofErr w:type="spellEnd"/>
      <w:r w:rsidRPr="003121CB">
        <w:rPr>
          <w:noProof/>
        </w:rPr>
        <w:t> / </w:t>
      </w:r>
      <w:proofErr w:type="spellStart"/>
      <w:r w:rsidRPr="003121CB">
        <w:rPr>
          <w:rFonts w:eastAsia="Malgun Gothic"/>
        </w:rPr>
        <w:t>crNumCols</w:t>
      </w:r>
      <w:proofErr w:type="spellEnd"/>
      <w:r w:rsidRPr="003121CB">
        <w:rPr>
          <w:rFonts w:eastAsia="Malgun Gothic"/>
        </w:rPr>
        <w:t> ) * </w:t>
      </w:r>
      <w:proofErr w:type="spellStart"/>
      <w:r w:rsidRPr="003121CB">
        <w:rPr>
          <w:rFonts w:eastAsia="Malgun Gothic"/>
        </w:rPr>
        <w:t>MaxPicHeight</w:t>
      </w:r>
      <w:proofErr w:type="spellEnd"/>
      <w:r w:rsidRPr="003121CB">
        <w:rPr>
          <w:rFonts w:eastAsia="Malgun Gothic"/>
        </w:rPr>
        <w:t xml:space="preserve"> </w:t>
      </w:r>
      <w:r w:rsidRPr="003121CB">
        <w:rPr>
          <w:noProof/>
        </w:rPr>
        <w:t>/ </w:t>
      </w:r>
      <w:proofErr w:type="spellStart"/>
      <w:r w:rsidRPr="003121CB">
        <w:rPr>
          <w:rFonts w:eastAsia="Malgun Gothic"/>
        </w:rPr>
        <w:t>crNumRows</w:t>
      </w:r>
      <w:proofErr w:type="spellEnd"/>
    </w:p>
    <w:p w14:paraId="660E030D" w14:textId="77777777" w:rsidR="003856CD" w:rsidRPr="003121CB" w:rsidRDefault="003856CD" w:rsidP="003856CD">
      <w:pPr>
        <w:pStyle w:val="enumlev1"/>
        <w:ind w:left="397"/>
        <w:rPr>
          <w:noProof/>
        </w:rPr>
      </w:pPr>
      <w:r w:rsidRPr="003121CB">
        <w:rPr>
          <w:noProof/>
        </w:rPr>
        <w:t>–</w:t>
      </w:r>
      <w:r w:rsidRPr="003121CB">
        <w:rPr>
          <w:noProof/>
        </w:rPr>
        <w:tab/>
        <w:t xml:space="preserve">The </w:t>
      </w:r>
      <w:r w:rsidRPr="003121CB">
        <w:rPr>
          <w:rFonts w:eastAsia="Malgun Gothic"/>
        </w:rPr>
        <w:t xml:space="preserve">variable </w:t>
      </w:r>
      <w:proofErr w:type="spellStart"/>
      <w:r w:rsidRPr="003121CB">
        <w:rPr>
          <w:rFonts w:eastAsia="Malgun Gothic"/>
        </w:rPr>
        <w:t>crRectWidth</w:t>
      </w:r>
      <w:proofErr w:type="spellEnd"/>
      <w:r w:rsidRPr="003121CB">
        <w:rPr>
          <w:rFonts w:eastAsia="Malgun Gothic"/>
        </w:rPr>
        <w:t xml:space="preserve"> [ </w:t>
      </w:r>
      <w:proofErr w:type="spellStart"/>
      <w:r w:rsidRPr="003121CB">
        <w:rPr>
          <w:rFonts w:eastAsia="Malgun Gothic"/>
        </w:rPr>
        <w:t>i</w:t>
      </w:r>
      <w:proofErr w:type="spellEnd"/>
      <w:r w:rsidRPr="003121CB">
        <w:rPr>
          <w:rFonts w:eastAsia="Malgun Gothic"/>
        </w:rPr>
        <w:t xml:space="preserve"> ] is set equal to </w:t>
      </w:r>
      <w:proofErr w:type="spellStart"/>
      <w:r w:rsidRPr="003121CB">
        <w:rPr>
          <w:rFonts w:eastAsia="Malgun Gothic"/>
        </w:rPr>
        <w:t>MaxPicWidth</w:t>
      </w:r>
      <w:proofErr w:type="spellEnd"/>
      <w:r w:rsidRPr="003121CB">
        <w:rPr>
          <w:rFonts w:eastAsia="Malgun Gothic"/>
        </w:rPr>
        <w:t xml:space="preserve"> </w:t>
      </w:r>
      <w:r w:rsidRPr="003121CB">
        <w:rPr>
          <w:noProof/>
        </w:rPr>
        <w:t>/ </w:t>
      </w:r>
      <w:proofErr w:type="spellStart"/>
      <w:r w:rsidRPr="003121CB">
        <w:rPr>
          <w:rFonts w:eastAsia="Malgun Gothic"/>
        </w:rPr>
        <w:t>crNumCols</w:t>
      </w:r>
      <w:proofErr w:type="spellEnd"/>
    </w:p>
    <w:p w14:paraId="4297F253" w14:textId="77777777" w:rsidR="003856CD" w:rsidRPr="003121CB" w:rsidRDefault="003856CD" w:rsidP="003856CD">
      <w:pPr>
        <w:pStyle w:val="enumlev1"/>
        <w:ind w:left="397"/>
        <w:rPr>
          <w:noProof/>
        </w:rPr>
      </w:pPr>
      <w:r w:rsidRPr="003121CB">
        <w:rPr>
          <w:noProof/>
        </w:rPr>
        <w:t>–</w:t>
      </w:r>
      <w:r w:rsidRPr="003121CB">
        <w:rPr>
          <w:noProof/>
        </w:rPr>
        <w:tab/>
        <w:t xml:space="preserve">The </w:t>
      </w:r>
      <w:r w:rsidRPr="003121CB">
        <w:rPr>
          <w:rFonts w:eastAsia="Malgun Gothic"/>
        </w:rPr>
        <w:t xml:space="preserve">variable </w:t>
      </w:r>
      <w:proofErr w:type="spellStart"/>
      <w:r w:rsidRPr="003121CB">
        <w:rPr>
          <w:rFonts w:eastAsia="Malgun Gothic"/>
        </w:rPr>
        <w:t>crRectHeight</w:t>
      </w:r>
      <w:proofErr w:type="spellEnd"/>
      <w:r w:rsidRPr="003121CB">
        <w:rPr>
          <w:rFonts w:eastAsia="Malgun Gothic"/>
        </w:rPr>
        <w:t xml:space="preserve"> [ </w:t>
      </w:r>
      <w:proofErr w:type="spellStart"/>
      <w:r w:rsidRPr="003121CB">
        <w:rPr>
          <w:rFonts w:eastAsia="Malgun Gothic"/>
        </w:rPr>
        <w:t>i</w:t>
      </w:r>
      <w:proofErr w:type="spellEnd"/>
      <w:r w:rsidRPr="003121CB">
        <w:rPr>
          <w:rFonts w:eastAsia="Malgun Gothic"/>
        </w:rPr>
        <w:t xml:space="preserve"> ] is set to equal to </w:t>
      </w:r>
      <w:proofErr w:type="spellStart"/>
      <w:r w:rsidRPr="003121CB">
        <w:rPr>
          <w:rFonts w:eastAsia="Malgun Gothic"/>
        </w:rPr>
        <w:t>MaxPicHeight</w:t>
      </w:r>
      <w:proofErr w:type="spellEnd"/>
      <w:r w:rsidRPr="003121CB">
        <w:rPr>
          <w:rFonts w:eastAsia="Malgun Gothic"/>
        </w:rPr>
        <w:t xml:space="preserve"> </w:t>
      </w:r>
      <w:r w:rsidRPr="003121CB">
        <w:rPr>
          <w:noProof/>
        </w:rPr>
        <w:t>/ </w:t>
      </w:r>
      <w:proofErr w:type="spellStart"/>
      <w:r w:rsidRPr="003121CB">
        <w:rPr>
          <w:rFonts w:eastAsia="Malgun Gothic"/>
        </w:rPr>
        <w:t>crNumRows</w:t>
      </w:r>
      <w:proofErr w:type="spellEnd"/>
    </w:p>
    <w:p w14:paraId="5A382382" w14:textId="77777777" w:rsidR="003856CD" w:rsidRPr="003856CD" w:rsidRDefault="003856CD" w:rsidP="003856CD">
      <w:pPr>
        <w:rPr>
          <w:rFonts w:eastAsia="Malgun Gothic"/>
        </w:rPr>
      </w:pPr>
      <w:r w:rsidRPr="003856CD">
        <w:rPr>
          <w:rFonts w:eastAsia="Malgun Gothic"/>
        </w:rPr>
        <w:t xml:space="preserve">When </w:t>
      </w:r>
      <w:r w:rsidRPr="003856CD">
        <w:rPr>
          <w:noProof/>
        </w:rPr>
        <w:t>PicWidthInLumaSamples is not equal to MaxPicWidth, the following applies:</w:t>
      </w:r>
    </w:p>
    <w:p w14:paraId="36B70566" w14:textId="74299C0D" w:rsidR="003856CD" w:rsidRPr="003856CD" w:rsidRDefault="003856CD" w:rsidP="003856CD">
      <w:pPr>
        <w:pStyle w:val="enumlev1"/>
        <w:ind w:left="397"/>
        <w:rPr>
          <w:rFonts w:eastAsia="Malgun Gothic"/>
        </w:rPr>
      </w:pPr>
      <w:r w:rsidRPr="003121CB">
        <w:rPr>
          <w:noProof/>
        </w:rPr>
        <w:t>–</w:t>
      </w:r>
      <w:r w:rsidRPr="003121CB">
        <w:rPr>
          <w:noProof/>
        </w:rPr>
        <w:tab/>
      </w:r>
      <w:proofErr w:type="spellStart"/>
      <w:r w:rsidRPr="003121CB">
        <w:rPr>
          <w:rFonts w:eastAsia="Malgun Gothic"/>
        </w:rPr>
        <w:t>crRectTopLeftX</w:t>
      </w:r>
      <w:proofErr w:type="spellEnd"/>
      <w:r w:rsidR="00F453F1">
        <w:rPr>
          <w:rFonts w:eastAsia="Malgun Gothic"/>
        </w:rPr>
        <w:t>[ </w:t>
      </w:r>
      <w:proofErr w:type="spellStart"/>
      <w:r w:rsidR="00F453F1">
        <w:rPr>
          <w:rFonts w:eastAsia="Malgun Gothic"/>
        </w:rPr>
        <w:t>i</w:t>
      </w:r>
      <w:proofErr w:type="spellEnd"/>
      <w:r w:rsidR="00F453F1">
        <w:rPr>
          <w:rFonts w:eastAsia="Malgun Gothic"/>
        </w:rPr>
        <w:t> ]</w:t>
      </w:r>
      <w:r w:rsidRPr="003121CB">
        <w:rPr>
          <w:rFonts w:eastAsia="Malgun Gothic"/>
        </w:rPr>
        <w:t xml:space="preserve"> is set equal to (</w:t>
      </w:r>
      <w:proofErr w:type="spellStart"/>
      <w:r w:rsidRPr="003121CB">
        <w:rPr>
          <w:rFonts w:eastAsia="Malgun Gothic"/>
        </w:rPr>
        <w:t>crRectTopLeftX</w:t>
      </w:r>
      <w:proofErr w:type="spellEnd"/>
      <w:r w:rsidRPr="003121CB">
        <w:rPr>
          <w:rFonts w:eastAsia="Malgun Gothic"/>
        </w:rPr>
        <w:t>[</w:t>
      </w:r>
      <w:r w:rsidR="00F453F1">
        <w:rPr>
          <w:rFonts w:eastAsia="Malgun Gothic"/>
        </w:rPr>
        <w:t> </w:t>
      </w:r>
      <w:proofErr w:type="spellStart"/>
      <w:r w:rsidR="00F453F1">
        <w:rPr>
          <w:rFonts w:eastAsia="Malgun Gothic"/>
        </w:rPr>
        <w:t>i</w:t>
      </w:r>
      <w:proofErr w:type="spellEnd"/>
      <w:r w:rsidR="00F453F1">
        <w:rPr>
          <w:rFonts w:eastAsia="Malgun Gothic"/>
        </w:rPr>
        <w:t> </w:t>
      </w:r>
      <w:r w:rsidRPr="003121CB">
        <w:rPr>
          <w:rFonts w:eastAsia="Malgun Gothic"/>
        </w:rPr>
        <w:t xml:space="preserve">] * </w:t>
      </w:r>
      <w:proofErr w:type="spellStart"/>
      <w:r w:rsidRPr="003121CB">
        <w:rPr>
          <w:rFonts w:eastAsia="Malgun Gothic"/>
        </w:rPr>
        <w:t>PicWidthInLumaSamples</w:t>
      </w:r>
      <w:proofErr w:type="spellEnd"/>
      <w:r w:rsidRPr="003121CB">
        <w:rPr>
          <w:rFonts w:eastAsia="Malgun Gothic"/>
        </w:rPr>
        <w:t xml:space="preserve"> + </w:t>
      </w:r>
      <w:proofErr w:type="spellStart"/>
      <w:r w:rsidRPr="003121CB">
        <w:rPr>
          <w:rFonts w:eastAsia="Malgun Gothic"/>
        </w:rPr>
        <w:t>MaxPicWidth</w:t>
      </w:r>
      <w:proofErr w:type="spellEnd"/>
      <w:r w:rsidRPr="003121CB">
        <w:rPr>
          <w:rFonts w:eastAsia="Malgun Gothic"/>
        </w:rPr>
        <w:t xml:space="preserve"> / 2 ) / </w:t>
      </w:r>
      <w:proofErr w:type="spellStart"/>
      <w:r w:rsidRPr="003121CB">
        <w:rPr>
          <w:rFonts w:eastAsia="Malgun Gothic"/>
        </w:rPr>
        <w:t>MaxPicWidth</w:t>
      </w:r>
      <w:proofErr w:type="spellEnd"/>
    </w:p>
    <w:p w14:paraId="2656E55C" w14:textId="0800A1F9" w:rsidR="003856CD" w:rsidRPr="003121CB" w:rsidRDefault="003856CD" w:rsidP="003856CD">
      <w:pPr>
        <w:pStyle w:val="enumlev1"/>
        <w:ind w:left="397"/>
        <w:rPr>
          <w:rFonts w:eastAsia="Malgun Gothic"/>
        </w:rPr>
      </w:pPr>
      <w:r w:rsidRPr="003121CB">
        <w:rPr>
          <w:noProof/>
        </w:rPr>
        <w:t>–</w:t>
      </w:r>
      <w:r w:rsidRPr="003121CB">
        <w:rPr>
          <w:noProof/>
        </w:rPr>
        <w:tab/>
      </w:r>
      <w:proofErr w:type="spellStart"/>
      <w:r w:rsidRPr="003121CB">
        <w:rPr>
          <w:rFonts w:eastAsia="Malgun Gothic"/>
        </w:rPr>
        <w:t>crRectWidth</w:t>
      </w:r>
      <w:proofErr w:type="spellEnd"/>
      <w:r w:rsidRPr="003121CB">
        <w:rPr>
          <w:rFonts w:eastAsia="Malgun Gothic"/>
        </w:rPr>
        <w:t>[</w:t>
      </w:r>
      <w:r w:rsidR="00F453F1">
        <w:rPr>
          <w:rFonts w:eastAsia="Malgun Gothic"/>
        </w:rPr>
        <w:t> </w:t>
      </w:r>
      <w:proofErr w:type="spellStart"/>
      <w:r w:rsidR="00F453F1">
        <w:rPr>
          <w:rFonts w:eastAsia="Malgun Gothic"/>
        </w:rPr>
        <w:t>i</w:t>
      </w:r>
      <w:proofErr w:type="spellEnd"/>
      <w:r w:rsidR="00F453F1">
        <w:rPr>
          <w:rFonts w:eastAsia="Malgun Gothic"/>
        </w:rPr>
        <w:t> </w:t>
      </w:r>
      <w:r w:rsidRPr="003121CB">
        <w:rPr>
          <w:rFonts w:eastAsia="Malgun Gothic"/>
        </w:rPr>
        <w:t>] is set equal to (</w:t>
      </w:r>
      <w:proofErr w:type="spellStart"/>
      <w:r w:rsidRPr="003121CB">
        <w:rPr>
          <w:rFonts w:eastAsia="Malgun Gothic"/>
        </w:rPr>
        <w:t>crRectWidth</w:t>
      </w:r>
      <w:proofErr w:type="spellEnd"/>
      <w:r w:rsidR="00F453F1">
        <w:rPr>
          <w:lang w:val="en-CA"/>
        </w:rPr>
        <w:t>[ </w:t>
      </w:r>
      <w:proofErr w:type="spellStart"/>
      <w:r w:rsidR="00F453F1">
        <w:rPr>
          <w:lang w:val="en-CA"/>
        </w:rPr>
        <w:t>i</w:t>
      </w:r>
      <w:proofErr w:type="spellEnd"/>
      <w:r w:rsidR="00F453F1">
        <w:rPr>
          <w:lang w:val="en-CA"/>
        </w:rPr>
        <w:t> ]</w:t>
      </w:r>
      <w:r w:rsidRPr="003121CB">
        <w:rPr>
          <w:rFonts w:eastAsia="Malgun Gothic"/>
        </w:rPr>
        <w:t xml:space="preserve"> * </w:t>
      </w:r>
      <w:proofErr w:type="spellStart"/>
      <w:r w:rsidRPr="003121CB">
        <w:rPr>
          <w:rFonts w:eastAsia="Malgun Gothic"/>
        </w:rPr>
        <w:t>PicWidthInLumaSamples</w:t>
      </w:r>
      <w:proofErr w:type="spellEnd"/>
      <w:r w:rsidRPr="003121CB">
        <w:rPr>
          <w:rFonts w:eastAsia="Malgun Gothic"/>
        </w:rPr>
        <w:t xml:space="preserve"> + </w:t>
      </w:r>
      <w:proofErr w:type="spellStart"/>
      <w:r w:rsidRPr="003121CB">
        <w:rPr>
          <w:rFonts w:eastAsia="Malgun Gothic"/>
        </w:rPr>
        <w:t>MaxPicWidth</w:t>
      </w:r>
      <w:proofErr w:type="spellEnd"/>
      <w:r w:rsidRPr="003121CB">
        <w:rPr>
          <w:rFonts w:eastAsia="Malgun Gothic"/>
        </w:rPr>
        <w:t xml:space="preserve"> / 2 ) / </w:t>
      </w:r>
      <w:proofErr w:type="spellStart"/>
      <w:r w:rsidRPr="003121CB">
        <w:rPr>
          <w:rFonts w:eastAsia="Malgun Gothic"/>
        </w:rPr>
        <w:t>MaxPicWidth</w:t>
      </w:r>
      <w:proofErr w:type="spellEnd"/>
    </w:p>
    <w:p w14:paraId="6EA9C2F3" w14:textId="77777777" w:rsidR="003856CD" w:rsidRPr="003856CD" w:rsidRDefault="003856CD" w:rsidP="003856CD">
      <w:pPr>
        <w:rPr>
          <w:rFonts w:eastAsia="Malgun Gothic"/>
        </w:rPr>
      </w:pPr>
      <w:r w:rsidRPr="003856CD">
        <w:rPr>
          <w:rFonts w:eastAsia="Malgun Gothic"/>
        </w:rPr>
        <w:t xml:space="preserve">When </w:t>
      </w:r>
      <w:r w:rsidRPr="003856CD">
        <w:rPr>
          <w:noProof/>
        </w:rPr>
        <w:t>PicHeightInLumaSamples is not equal to MaxPicHeight, the following applies:</w:t>
      </w:r>
    </w:p>
    <w:p w14:paraId="01A8DDE4" w14:textId="638096BB" w:rsidR="003856CD" w:rsidRPr="003856CD" w:rsidRDefault="003856CD" w:rsidP="003856CD">
      <w:pPr>
        <w:pStyle w:val="enumlev1"/>
        <w:ind w:left="397"/>
        <w:rPr>
          <w:rFonts w:eastAsia="Malgun Gothic"/>
        </w:rPr>
      </w:pPr>
      <w:r w:rsidRPr="003121CB">
        <w:rPr>
          <w:noProof/>
        </w:rPr>
        <w:t>–</w:t>
      </w:r>
      <w:r w:rsidRPr="003121CB">
        <w:rPr>
          <w:noProof/>
        </w:rPr>
        <w:tab/>
      </w:r>
      <w:proofErr w:type="spellStart"/>
      <w:r w:rsidRPr="003121CB">
        <w:rPr>
          <w:rFonts w:eastAsia="Malgun Gothic"/>
        </w:rPr>
        <w:t>crRectTopLeftY</w:t>
      </w:r>
      <w:proofErr w:type="spellEnd"/>
      <w:r w:rsidRPr="003121CB">
        <w:rPr>
          <w:rFonts w:eastAsia="Malgun Gothic"/>
        </w:rPr>
        <w:t>[</w:t>
      </w:r>
      <w:r w:rsidR="00F453F1">
        <w:rPr>
          <w:rFonts w:eastAsia="Malgun Gothic"/>
        </w:rPr>
        <w:t> </w:t>
      </w:r>
      <w:proofErr w:type="spellStart"/>
      <w:r w:rsidR="00F453F1">
        <w:rPr>
          <w:rFonts w:eastAsia="Malgun Gothic"/>
        </w:rPr>
        <w:t>i</w:t>
      </w:r>
      <w:proofErr w:type="spellEnd"/>
      <w:r w:rsidR="00F453F1">
        <w:rPr>
          <w:rFonts w:eastAsia="Malgun Gothic"/>
        </w:rPr>
        <w:t> </w:t>
      </w:r>
      <w:r w:rsidRPr="003121CB">
        <w:rPr>
          <w:rFonts w:eastAsia="Malgun Gothic"/>
        </w:rPr>
        <w:t>] is set equal to (</w:t>
      </w:r>
      <w:proofErr w:type="spellStart"/>
      <w:r w:rsidRPr="003121CB">
        <w:rPr>
          <w:rFonts w:eastAsia="Malgun Gothic"/>
        </w:rPr>
        <w:t>crRectTopLeftY</w:t>
      </w:r>
      <w:proofErr w:type="spellEnd"/>
      <w:r w:rsidRPr="003121CB">
        <w:rPr>
          <w:rFonts w:eastAsia="Malgun Gothic"/>
        </w:rPr>
        <w:t>[</w:t>
      </w:r>
      <w:r w:rsidR="00F453F1">
        <w:rPr>
          <w:rFonts w:eastAsia="Malgun Gothic"/>
        </w:rPr>
        <w:t> </w:t>
      </w:r>
      <w:proofErr w:type="spellStart"/>
      <w:r w:rsidR="00F453F1">
        <w:rPr>
          <w:rFonts w:eastAsia="Malgun Gothic"/>
        </w:rPr>
        <w:t>i</w:t>
      </w:r>
      <w:proofErr w:type="spellEnd"/>
      <w:r w:rsidR="00F453F1">
        <w:rPr>
          <w:rFonts w:eastAsia="Malgun Gothic"/>
        </w:rPr>
        <w:t> </w:t>
      </w:r>
      <w:r w:rsidRPr="003121CB">
        <w:rPr>
          <w:rFonts w:eastAsia="Malgun Gothic"/>
        </w:rPr>
        <w:t xml:space="preserve">] * </w:t>
      </w:r>
      <w:proofErr w:type="spellStart"/>
      <w:r w:rsidRPr="003121CB">
        <w:rPr>
          <w:rFonts w:eastAsia="Malgun Gothic"/>
        </w:rPr>
        <w:t>PicWidthInLumaSamples</w:t>
      </w:r>
      <w:proofErr w:type="spellEnd"/>
      <w:r w:rsidRPr="003121CB">
        <w:rPr>
          <w:rFonts w:eastAsia="Malgun Gothic"/>
        </w:rPr>
        <w:t xml:space="preserve"> + </w:t>
      </w:r>
      <w:proofErr w:type="spellStart"/>
      <w:r w:rsidRPr="003121CB">
        <w:rPr>
          <w:rFonts w:eastAsia="Malgun Gothic"/>
        </w:rPr>
        <w:t>MaxPicHeight</w:t>
      </w:r>
      <w:proofErr w:type="spellEnd"/>
      <w:r w:rsidRPr="003121CB">
        <w:rPr>
          <w:rFonts w:eastAsia="Malgun Gothic"/>
        </w:rPr>
        <w:t xml:space="preserve"> / 2 ) / </w:t>
      </w:r>
      <w:proofErr w:type="spellStart"/>
      <w:r w:rsidRPr="003121CB">
        <w:rPr>
          <w:rFonts w:eastAsia="Malgun Gothic"/>
        </w:rPr>
        <w:t>MaxPicHeight</w:t>
      </w:r>
      <w:proofErr w:type="spellEnd"/>
    </w:p>
    <w:p w14:paraId="46551FD0" w14:textId="4603D39A" w:rsidR="003856CD" w:rsidRPr="003856CD" w:rsidRDefault="003856CD" w:rsidP="003856CD">
      <w:pPr>
        <w:pStyle w:val="enumlev1"/>
        <w:ind w:left="397"/>
        <w:rPr>
          <w:rFonts w:eastAsia="Malgun Gothic"/>
        </w:rPr>
      </w:pPr>
      <w:r w:rsidRPr="003121CB">
        <w:rPr>
          <w:noProof/>
        </w:rPr>
        <w:t>–</w:t>
      </w:r>
      <w:r w:rsidRPr="003121CB">
        <w:rPr>
          <w:noProof/>
        </w:rPr>
        <w:tab/>
      </w:r>
      <w:proofErr w:type="spellStart"/>
      <w:r w:rsidRPr="003121CB">
        <w:rPr>
          <w:rFonts w:eastAsia="Malgun Gothic"/>
        </w:rPr>
        <w:t>crRectHeight</w:t>
      </w:r>
      <w:proofErr w:type="spellEnd"/>
      <w:r w:rsidRPr="003121CB">
        <w:rPr>
          <w:rFonts w:eastAsia="Malgun Gothic"/>
        </w:rPr>
        <w:t>[</w:t>
      </w:r>
      <w:r w:rsidR="00F453F1">
        <w:rPr>
          <w:rFonts w:eastAsia="Malgun Gothic"/>
        </w:rPr>
        <w:t> </w:t>
      </w:r>
      <w:proofErr w:type="spellStart"/>
      <w:r w:rsidR="00F453F1">
        <w:rPr>
          <w:rFonts w:eastAsia="Malgun Gothic"/>
        </w:rPr>
        <w:t>i</w:t>
      </w:r>
      <w:proofErr w:type="spellEnd"/>
      <w:r w:rsidR="00F453F1">
        <w:rPr>
          <w:rFonts w:eastAsia="Malgun Gothic"/>
        </w:rPr>
        <w:t> </w:t>
      </w:r>
      <w:r w:rsidRPr="003121CB">
        <w:rPr>
          <w:rFonts w:eastAsia="Malgun Gothic"/>
        </w:rPr>
        <w:t>] is set equal to (</w:t>
      </w:r>
      <w:proofErr w:type="spellStart"/>
      <w:r w:rsidRPr="003121CB">
        <w:rPr>
          <w:rFonts w:eastAsia="Malgun Gothic"/>
        </w:rPr>
        <w:t>crRectHeight</w:t>
      </w:r>
      <w:proofErr w:type="spellEnd"/>
      <w:r w:rsidRPr="003121CB">
        <w:rPr>
          <w:rFonts w:eastAsia="Malgun Gothic"/>
        </w:rPr>
        <w:t>[</w:t>
      </w:r>
      <w:r w:rsidR="00F453F1">
        <w:rPr>
          <w:rFonts w:eastAsia="Malgun Gothic"/>
        </w:rPr>
        <w:t> </w:t>
      </w:r>
      <w:proofErr w:type="spellStart"/>
      <w:r w:rsidR="00F453F1">
        <w:rPr>
          <w:rFonts w:eastAsia="Malgun Gothic"/>
        </w:rPr>
        <w:t>i</w:t>
      </w:r>
      <w:proofErr w:type="spellEnd"/>
      <w:r w:rsidR="00F453F1">
        <w:rPr>
          <w:rFonts w:eastAsia="Malgun Gothic"/>
        </w:rPr>
        <w:t> </w:t>
      </w:r>
      <w:r w:rsidRPr="003121CB">
        <w:rPr>
          <w:rFonts w:eastAsia="Malgun Gothic"/>
        </w:rPr>
        <w:t xml:space="preserve">] * </w:t>
      </w:r>
      <w:proofErr w:type="spellStart"/>
      <w:r w:rsidRPr="003121CB">
        <w:rPr>
          <w:rFonts w:eastAsia="Malgun Gothic"/>
        </w:rPr>
        <w:t>PicWidthInLumaSamples</w:t>
      </w:r>
      <w:proofErr w:type="spellEnd"/>
      <w:r w:rsidRPr="003121CB">
        <w:rPr>
          <w:rFonts w:eastAsia="Malgun Gothic"/>
        </w:rPr>
        <w:t xml:space="preserve"> + </w:t>
      </w:r>
      <w:proofErr w:type="spellStart"/>
      <w:r w:rsidRPr="003121CB">
        <w:rPr>
          <w:rFonts w:eastAsia="Malgun Gothic"/>
        </w:rPr>
        <w:t>MaxPicHeight</w:t>
      </w:r>
      <w:proofErr w:type="spellEnd"/>
      <w:r w:rsidRPr="003121CB">
        <w:rPr>
          <w:rFonts w:eastAsia="Malgun Gothic"/>
        </w:rPr>
        <w:t xml:space="preserve"> / 2 ) / </w:t>
      </w:r>
      <w:proofErr w:type="spellStart"/>
      <w:r w:rsidRPr="003121CB">
        <w:rPr>
          <w:rFonts w:eastAsia="Malgun Gothic"/>
        </w:rPr>
        <w:t>MaxPicHeight</w:t>
      </w:r>
      <w:proofErr w:type="spellEnd"/>
    </w:p>
    <w:p w14:paraId="4AB239F1" w14:textId="77777777" w:rsidR="003856CD" w:rsidRPr="003856CD" w:rsidRDefault="003856CD" w:rsidP="003856CD">
      <w:r w:rsidRPr="003856CD">
        <w:t>It is a requirement of bitstream conformance that for each sample position (x, y) in the coded picture there shall be at most one rectangle, j, for which both of the following conditions apply:</w:t>
      </w:r>
    </w:p>
    <w:p w14:paraId="3265AD84" w14:textId="77777777" w:rsidR="003856CD" w:rsidRPr="003121CB" w:rsidRDefault="003856CD" w:rsidP="003856CD">
      <w:pPr>
        <w:pStyle w:val="enumlev1"/>
        <w:ind w:left="397"/>
        <w:rPr>
          <w:noProof/>
        </w:rPr>
      </w:pPr>
      <w:r w:rsidRPr="003121CB">
        <w:rPr>
          <w:noProof/>
        </w:rPr>
        <w:t>–</w:t>
      </w:r>
      <w:r w:rsidRPr="003121CB">
        <w:rPr>
          <w:noProof/>
        </w:rPr>
        <w:tab/>
      </w:r>
      <w:r w:rsidRPr="003121CB">
        <w:t>x is in (</w:t>
      </w:r>
      <w:proofErr w:type="spellStart"/>
      <w:r w:rsidRPr="003121CB">
        <w:rPr>
          <w:rFonts w:eastAsia="Malgun Gothic"/>
        </w:rPr>
        <w:t>crRectTopLeftX</w:t>
      </w:r>
      <w:proofErr w:type="spellEnd"/>
      <w:r w:rsidRPr="003121CB">
        <w:rPr>
          <w:noProof/>
        </w:rPr>
        <w:t xml:space="preserve">[ j ] .. </w:t>
      </w:r>
      <w:proofErr w:type="spellStart"/>
      <w:r w:rsidRPr="003121CB">
        <w:rPr>
          <w:rFonts w:eastAsia="Malgun Gothic"/>
        </w:rPr>
        <w:t>crRectTopLeftX</w:t>
      </w:r>
      <w:proofErr w:type="spellEnd"/>
      <w:r w:rsidRPr="003121CB">
        <w:rPr>
          <w:rFonts w:eastAsia="Malgun Gothic"/>
        </w:rPr>
        <w:t>[ j ]</w:t>
      </w:r>
      <w:r w:rsidRPr="003121CB" w:rsidDel="00011F40">
        <w:rPr>
          <w:rFonts w:eastAsia="Malgun Gothic"/>
        </w:rPr>
        <w:t xml:space="preserve"> </w:t>
      </w:r>
      <w:r w:rsidRPr="003121CB">
        <w:rPr>
          <w:noProof/>
        </w:rPr>
        <w:t xml:space="preserve">+ </w:t>
      </w:r>
      <w:proofErr w:type="spellStart"/>
      <w:r w:rsidRPr="003121CB">
        <w:rPr>
          <w:rFonts w:eastAsia="Malgun Gothic"/>
        </w:rPr>
        <w:t>crRectWidth</w:t>
      </w:r>
      <w:proofErr w:type="spellEnd"/>
      <w:r w:rsidRPr="003121CB">
        <w:rPr>
          <w:rFonts w:eastAsia="Malgun Gothic"/>
        </w:rPr>
        <w:t>[ j ] - 1</w:t>
      </w:r>
      <w:r w:rsidRPr="003121CB">
        <w:rPr>
          <w:noProof/>
        </w:rPr>
        <w:t>) </w:t>
      </w:r>
    </w:p>
    <w:p w14:paraId="01BE6810" w14:textId="77777777" w:rsidR="003856CD" w:rsidRPr="003121CB" w:rsidRDefault="003856CD" w:rsidP="003856CD">
      <w:pPr>
        <w:pStyle w:val="enumlev1"/>
        <w:ind w:left="397"/>
        <w:rPr>
          <w:noProof/>
        </w:rPr>
      </w:pPr>
      <w:r w:rsidRPr="003121CB">
        <w:rPr>
          <w:noProof/>
        </w:rPr>
        <w:t>–</w:t>
      </w:r>
      <w:r w:rsidRPr="003121CB">
        <w:rPr>
          <w:noProof/>
        </w:rPr>
        <w:tab/>
      </w:r>
      <w:r w:rsidRPr="003121CB">
        <w:t>y is in (</w:t>
      </w:r>
      <w:proofErr w:type="spellStart"/>
      <w:r w:rsidRPr="003121CB">
        <w:rPr>
          <w:rFonts w:eastAsia="Malgun Gothic"/>
        </w:rPr>
        <w:t>crRectTopLeftY</w:t>
      </w:r>
      <w:proofErr w:type="spellEnd"/>
      <w:r w:rsidRPr="003121CB">
        <w:rPr>
          <w:noProof/>
        </w:rPr>
        <w:t xml:space="preserve">[ j ] .. </w:t>
      </w:r>
      <w:proofErr w:type="spellStart"/>
      <w:r w:rsidRPr="003121CB">
        <w:rPr>
          <w:rFonts w:eastAsia="Malgun Gothic"/>
        </w:rPr>
        <w:t>crRectTopLeftY</w:t>
      </w:r>
      <w:proofErr w:type="spellEnd"/>
      <w:r w:rsidRPr="003121CB">
        <w:rPr>
          <w:rFonts w:eastAsia="Malgun Gothic"/>
        </w:rPr>
        <w:t xml:space="preserve">[ j ] </w:t>
      </w:r>
      <w:r w:rsidRPr="003121CB">
        <w:rPr>
          <w:noProof/>
        </w:rPr>
        <w:t xml:space="preserve">+ </w:t>
      </w:r>
      <w:proofErr w:type="spellStart"/>
      <w:r w:rsidRPr="003121CB">
        <w:rPr>
          <w:rFonts w:eastAsia="Malgun Gothic"/>
        </w:rPr>
        <w:t>crRectHeight</w:t>
      </w:r>
      <w:proofErr w:type="spellEnd"/>
      <w:r w:rsidRPr="003121CB">
        <w:rPr>
          <w:rFonts w:eastAsia="Malgun Gothic"/>
        </w:rPr>
        <w:t>[ </w:t>
      </w:r>
      <w:proofErr w:type="spellStart"/>
      <w:r w:rsidRPr="003121CB">
        <w:rPr>
          <w:rFonts w:eastAsia="Malgun Gothic"/>
        </w:rPr>
        <w:t>i</w:t>
      </w:r>
      <w:proofErr w:type="spellEnd"/>
      <w:r w:rsidRPr="003121CB">
        <w:rPr>
          <w:rFonts w:eastAsia="Malgun Gothic"/>
        </w:rPr>
        <w:t> ] - 1</w:t>
      </w:r>
      <w:r w:rsidRPr="003121CB">
        <w:rPr>
          <w:noProof/>
        </w:rPr>
        <w:t>)</w:t>
      </w:r>
    </w:p>
    <w:p w14:paraId="6F8C32F8" w14:textId="50F137FC" w:rsidR="00036F8E" w:rsidRPr="003856CD" w:rsidRDefault="00036F8E" w:rsidP="00036F8E">
      <w:pPr>
        <w:rPr>
          <w:noProof/>
        </w:rPr>
      </w:pPr>
      <w:r w:rsidRPr="003856CD">
        <w:rPr>
          <w:noProof/>
        </w:rPr>
        <w:t xml:space="preserve">It is a requirement of bitstream conformance that </w:t>
      </w:r>
      <w:proofErr w:type="spellStart"/>
      <w:r w:rsidRPr="003856CD">
        <w:rPr>
          <w:rFonts w:eastAsia="Malgun Gothic"/>
        </w:rPr>
        <w:t>crRectTopLeftX</w:t>
      </w:r>
      <w:proofErr w:type="spellEnd"/>
      <w:r w:rsidRPr="003856CD">
        <w:rPr>
          <w:rFonts w:eastAsia="Malgun Gothic"/>
        </w:rPr>
        <w:t>[</w:t>
      </w:r>
      <w:r w:rsidR="00947AC5">
        <w:rPr>
          <w:rFonts w:eastAsia="Malgun Gothic"/>
        </w:rPr>
        <w:t> </w:t>
      </w:r>
      <w:proofErr w:type="spellStart"/>
      <w:r w:rsidRPr="003856CD">
        <w:rPr>
          <w:rFonts w:eastAsia="Malgun Gothic"/>
        </w:rPr>
        <w:t>i</w:t>
      </w:r>
      <w:proofErr w:type="spellEnd"/>
      <w:r w:rsidR="00947AC5">
        <w:rPr>
          <w:rFonts w:eastAsia="Malgun Gothic"/>
        </w:rPr>
        <w:t> </w:t>
      </w:r>
      <w:r w:rsidRPr="003856CD">
        <w:rPr>
          <w:rFonts w:eastAsia="Malgun Gothic"/>
        </w:rPr>
        <w:t>]</w:t>
      </w:r>
      <w:r w:rsidR="00947AC5">
        <w:rPr>
          <w:rFonts w:eastAsia="Malgun Gothic"/>
        </w:rPr>
        <w:t xml:space="preserve"> </w:t>
      </w:r>
      <w:r w:rsidRPr="003856CD">
        <w:rPr>
          <w:noProof/>
        </w:rPr>
        <w:t xml:space="preserve">% SubWidthC shall be equal to 0, </w:t>
      </w:r>
      <w:proofErr w:type="spellStart"/>
      <w:r w:rsidRPr="003856CD">
        <w:rPr>
          <w:rFonts w:eastAsia="Malgun Gothic"/>
        </w:rPr>
        <w:t>crRectTopLeftX</w:t>
      </w:r>
      <w:proofErr w:type="spellEnd"/>
      <w:r w:rsidRPr="003856CD">
        <w:rPr>
          <w:rFonts w:eastAsia="Malgun Gothic"/>
          <w:lang w:val="en-GB"/>
        </w:rPr>
        <w:t xml:space="preserve"> [ </w:t>
      </w:r>
      <w:proofErr w:type="spellStart"/>
      <w:r w:rsidRPr="003856CD">
        <w:rPr>
          <w:rFonts w:eastAsia="Malgun Gothic"/>
          <w:lang w:val="en-GB"/>
        </w:rPr>
        <w:t>i</w:t>
      </w:r>
      <w:proofErr w:type="spellEnd"/>
      <w:r w:rsidRPr="003856CD">
        <w:rPr>
          <w:rFonts w:eastAsia="Malgun Gothic"/>
          <w:lang w:val="en-GB"/>
        </w:rPr>
        <w:t xml:space="preserve"> ] </w:t>
      </w:r>
      <w:r w:rsidRPr="003856CD">
        <w:rPr>
          <w:noProof/>
        </w:rPr>
        <w:t xml:space="preserve">% SubHeightC shall be equal to 0, </w:t>
      </w:r>
      <w:proofErr w:type="spellStart"/>
      <w:r w:rsidRPr="003856CD">
        <w:rPr>
          <w:rFonts w:eastAsia="Malgun Gothic"/>
        </w:rPr>
        <w:t>crRectWidth</w:t>
      </w:r>
      <w:proofErr w:type="spellEnd"/>
      <w:r w:rsidRPr="003856CD">
        <w:rPr>
          <w:rFonts w:eastAsia="Malgun Gothic"/>
        </w:rPr>
        <w:t>[</w:t>
      </w:r>
      <w:r w:rsidR="00947AC5">
        <w:rPr>
          <w:rFonts w:eastAsia="Malgun Gothic"/>
        </w:rPr>
        <w:t> </w:t>
      </w:r>
      <w:proofErr w:type="spellStart"/>
      <w:r w:rsidRPr="003856CD">
        <w:rPr>
          <w:rFonts w:eastAsia="Malgun Gothic"/>
        </w:rPr>
        <w:t>i</w:t>
      </w:r>
      <w:proofErr w:type="spellEnd"/>
      <w:r w:rsidR="00947AC5">
        <w:rPr>
          <w:rFonts w:eastAsia="Malgun Gothic"/>
        </w:rPr>
        <w:t> </w:t>
      </w:r>
      <w:r w:rsidRPr="003856CD">
        <w:rPr>
          <w:rFonts w:eastAsia="Malgun Gothic"/>
        </w:rPr>
        <w:t>]</w:t>
      </w:r>
      <w:r w:rsidR="00947AC5">
        <w:rPr>
          <w:rFonts w:eastAsia="Malgun Gothic"/>
        </w:rPr>
        <w:t> </w:t>
      </w:r>
      <w:r w:rsidRPr="003856CD">
        <w:rPr>
          <w:noProof/>
        </w:rPr>
        <w:t>% SubWidthC shall be equal to 0</w:t>
      </w:r>
      <w:r w:rsidRPr="003856CD">
        <w:rPr>
          <w:rFonts w:eastAsia="Malgun Gothic"/>
        </w:rPr>
        <w:t xml:space="preserve">, and </w:t>
      </w:r>
      <w:proofErr w:type="spellStart"/>
      <w:r w:rsidRPr="003856CD">
        <w:rPr>
          <w:rFonts w:eastAsia="Malgun Gothic"/>
        </w:rPr>
        <w:t>crRectHeight</w:t>
      </w:r>
      <w:proofErr w:type="spellEnd"/>
      <w:r w:rsidRPr="003856CD">
        <w:rPr>
          <w:rFonts w:eastAsia="Malgun Gothic"/>
        </w:rPr>
        <w:t>[</w:t>
      </w:r>
      <w:r w:rsidR="00947AC5">
        <w:rPr>
          <w:rFonts w:eastAsia="Malgun Gothic"/>
        </w:rPr>
        <w:t> </w:t>
      </w:r>
      <w:proofErr w:type="spellStart"/>
      <w:r w:rsidRPr="003856CD">
        <w:rPr>
          <w:rFonts w:eastAsia="Malgun Gothic"/>
        </w:rPr>
        <w:t>i</w:t>
      </w:r>
      <w:proofErr w:type="spellEnd"/>
      <w:r w:rsidR="00947AC5">
        <w:rPr>
          <w:rFonts w:eastAsia="Malgun Gothic"/>
        </w:rPr>
        <w:t> </w:t>
      </w:r>
      <w:r w:rsidRPr="003856CD">
        <w:rPr>
          <w:rFonts w:eastAsia="Malgun Gothic"/>
        </w:rPr>
        <w:t xml:space="preserve">] </w:t>
      </w:r>
      <w:r w:rsidRPr="003856CD">
        <w:rPr>
          <w:noProof/>
        </w:rPr>
        <w:t>% SubHeightC shall be equal to 0.</w:t>
      </w:r>
    </w:p>
    <w:p w14:paraId="708C54E5" w14:textId="77777777" w:rsidR="00036F8E" w:rsidRPr="003856CD" w:rsidRDefault="00036F8E" w:rsidP="00036F8E">
      <w:pPr>
        <w:rPr>
          <w:rFonts w:eastAsia="Malgun Gothic"/>
        </w:rPr>
      </w:pPr>
      <w:proofErr w:type="spellStart"/>
      <w:r w:rsidRPr="003856CD">
        <w:rPr>
          <w:b/>
          <w:bCs/>
        </w:rPr>
        <w:t>cr_bit_equal_to_zero</w:t>
      </w:r>
      <w:proofErr w:type="spellEnd"/>
      <w:r w:rsidRPr="003856CD">
        <w:t xml:space="preserve"> shall be equal to 0.</w:t>
      </w:r>
    </w:p>
    <w:p w14:paraId="52A1B852" w14:textId="77777777" w:rsidR="00036F8E" w:rsidRDefault="00036F8E" w:rsidP="00036F8E">
      <w:proofErr w:type="spellStart"/>
      <w:r w:rsidRPr="003856CD">
        <w:rPr>
          <w:rFonts w:eastAsia="Malgun Gothic"/>
          <w:b/>
          <w:bCs/>
          <w:lang w:val="en-GB"/>
        </w:rPr>
        <w:t>cr_rect_type_description</w:t>
      </w:r>
      <w:proofErr w:type="spellEnd"/>
      <w:r w:rsidRPr="003856CD">
        <w:rPr>
          <w:rFonts w:eastAsia="Malgun Gothic"/>
          <w:lang w:val="en-GB"/>
        </w:rPr>
        <w:t>[ </w:t>
      </w:r>
      <w:proofErr w:type="spellStart"/>
      <w:r w:rsidRPr="003856CD">
        <w:rPr>
          <w:rFonts w:eastAsia="Malgun Gothic"/>
          <w:lang w:val="en-GB"/>
        </w:rPr>
        <w:t>i</w:t>
      </w:r>
      <w:proofErr w:type="spellEnd"/>
      <w:r w:rsidRPr="003856CD">
        <w:rPr>
          <w:rFonts w:eastAsia="Malgun Gothic"/>
          <w:lang w:val="en-GB"/>
        </w:rPr>
        <w:t xml:space="preserve"> ] specifies a text description of the constituent rectangle. </w:t>
      </w:r>
      <w:r w:rsidRPr="003856CD">
        <w:t>The length of the syntax element shall be less than or equal to 4097 bytes, not including the null termination byte.</w:t>
      </w:r>
    </w:p>
    <w:p w14:paraId="6BA89AAA" w14:textId="77777777" w:rsidR="004714D2" w:rsidRPr="003856CD" w:rsidRDefault="004714D2" w:rsidP="00036F8E">
      <w:pPr>
        <w:rPr>
          <w:rFonts w:eastAsia="Malgun Gothic"/>
          <w:lang w:val="en-GB"/>
        </w:rPr>
      </w:pPr>
    </w:p>
    <w:p w14:paraId="1678A463" w14:textId="3D81A8E8" w:rsidR="004714D2" w:rsidRPr="00763A29" w:rsidRDefault="004714D2" w:rsidP="004714D2">
      <w:pPr>
        <w:pStyle w:val="Annex3"/>
      </w:pPr>
      <w:r w:rsidRPr="00763A29">
        <w:rPr>
          <w:noProof/>
          <w:lang w:val="en-CA"/>
        </w:rPr>
        <w:t>8</w:t>
      </w:r>
      <w:r>
        <w:rPr>
          <w:noProof/>
          <w:lang w:val="en-CA"/>
        </w:rPr>
        <w:t>.</w:t>
      </w:r>
      <w:r w:rsidR="00740F7B">
        <w:rPr>
          <w:noProof/>
          <w:lang w:val="en-CA"/>
        </w:rPr>
        <w:t>41</w:t>
      </w:r>
      <w:r w:rsidRPr="00763A29">
        <w:rPr>
          <w:noProof/>
          <w:lang w:val="en-CA"/>
        </w:rPr>
        <w:t xml:space="preserve"> </w:t>
      </w:r>
      <w:r>
        <w:t>Quality metrics</w:t>
      </w:r>
      <w:r w:rsidRPr="00E3557C">
        <w:t xml:space="preserve"> </w:t>
      </w:r>
      <w:r w:rsidRPr="00763A29">
        <w:t>SEI message</w:t>
      </w:r>
    </w:p>
    <w:p w14:paraId="2D4725FC" w14:textId="6722B664" w:rsidR="004714D2" w:rsidRDefault="004714D2" w:rsidP="004714D2">
      <w:pPr>
        <w:pStyle w:val="Annex3"/>
        <w:rPr>
          <w:noProof/>
          <w:lang w:val="en-CA"/>
        </w:rPr>
      </w:pPr>
      <w:r w:rsidRPr="00763A29">
        <w:rPr>
          <w:noProof/>
          <w:lang w:val="en-CA"/>
        </w:rPr>
        <w:t>8</w:t>
      </w:r>
      <w:r>
        <w:rPr>
          <w:noProof/>
          <w:lang w:val="en-CA"/>
        </w:rPr>
        <w:t>.</w:t>
      </w:r>
      <w:r w:rsidR="00740F7B">
        <w:rPr>
          <w:noProof/>
          <w:lang w:val="en-CA"/>
        </w:rPr>
        <w:t>41</w:t>
      </w:r>
      <w:r w:rsidRPr="00763A29">
        <w:rPr>
          <w:noProof/>
          <w:lang w:val="en-CA"/>
        </w:rPr>
        <w:t xml:space="preserve">.1 </w:t>
      </w:r>
      <w:r w:rsidRPr="003121CB">
        <w:rPr>
          <w:noProof/>
          <w:lang w:val="en-CA"/>
        </w:rPr>
        <w:t>Quality metrics SEI message syntax</w:t>
      </w:r>
    </w:p>
    <w:p w14:paraId="25E7CC97" w14:textId="77777777" w:rsidR="004714D2" w:rsidRPr="004714D2" w:rsidRDefault="004714D2" w:rsidP="004714D2">
      <w:pPr>
        <w:rPr>
          <w:noProof/>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4714D2" w:rsidRPr="002B1FE1" w14:paraId="3CBE7C5B"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5D5A2D4"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b/>
                <w:bCs/>
                <w:noProof/>
                <w:lang w:val="en-GB" w:eastAsia="ja-JP"/>
              </w:rPr>
              <w:t>quality_metric( payloadSize ) {</w:t>
            </w:r>
          </w:p>
        </w:tc>
        <w:tc>
          <w:tcPr>
            <w:tcW w:w="1151" w:type="dxa"/>
            <w:tcBorders>
              <w:top w:val="single" w:sz="4" w:space="0" w:color="auto"/>
              <w:left w:val="single" w:sz="4" w:space="0" w:color="auto"/>
              <w:bottom w:val="single" w:sz="4" w:space="0" w:color="auto"/>
              <w:right w:val="single" w:sz="4" w:space="0" w:color="auto"/>
            </w:tcBorders>
          </w:tcPr>
          <w:p w14:paraId="6FD44095"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b/>
                <w:bCs/>
                <w:noProof/>
                <w:lang w:val="en-GB" w:eastAsia="ja-JP"/>
              </w:rPr>
            </w:pPr>
            <w:r w:rsidRPr="0071546C">
              <w:rPr>
                <w:rFonts w:eastAsia="Malgun Gothic"/>
                <w:b/>
                <w:bCs/>
                <w:noProof/>
                <w:lang w:val="en-GB" w:eastAsia="ja-JP"/>
              </w:rPr>
              <w:t>Descriptor</w:t>
            </w:r>
          </w:p>
        </w:tc>
      </w:tr>
      <w:tr w:rsidR="004714D2" w:rsidRPr="002B1FE1" w14:paraId="76B9B26A"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2B57C02"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b/>
                <w:bCs/>
                <w:noProof/>
                <w:lang w:val="en-GB" w:eastAsia="ja-JP"/>
              </w:rPr>
              <w:tab/>
              <w:t>qm_</w:t>
            </w:r>
            <w:r>
              <w:rPr>
                <w:rFonts w:eastAsia="Malgun Gothic"/>
                <w:b/>
                <w:bCs/>
                <w:noProof/>
                <w:lang w:val="en-GB" w:eastAsia="ja-JP"/>
              </w:rPr>
              <w:t>metric_definitions_present_flag</w:t>
            </w:r>
          </w:p>
        </w:tc>
        <w:tc>
          <w:tcPr>
            <w:tcW w:w="1151" w:type="dxa"/>
            <w:tcBorders>
              <w:top w:val="single" w:sz="4" w:space="0" w:color="auto"/>
              <w:left w:val="single" w:sz="4" w:space="0" w:color="auto"/>
              <w:bottom w:val="single" w:sz="4" w:space="0" w:color="auto"/>
              <w:right w:val="single" w:sz="4" w:space="0" w:color="auto"/>
            </w:tcBorders>
          </w:tcPr>
          <w:p w14:paraId="37634779"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Pr>
                <w:rFonts w:eastAsia="Malgun Gothic"/>
                <w:noProof/>
                <w:lang w:val="en-GB" w:eastAsia="ja-JP"/>
              </w:rPr>
              <w:t>u(1)</w:t>
            </w:r>
          </w:p>
        </w:tc>
      </w:tr>
      <w:tr w:rsidR="004714D2" w:rsidRPr="002B1FE1" w14:paraId="3432062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CFE74F5"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b/>
                <w:bCs/>
                <w:noProof/>
                <w:lang w:val="en-GB" w:eastAsia="ja-JP"/>
              </w:rPr>
              <w:tab/>
              <w:t>qm_</w:t>
            </w:r>
            <w:r>
              <w:rPr>
                <w:rFonts w:eastAsia="Malgun Gothic"/>
                <w:b/>
                <w:bCs/>
                <w:noProof/>
                <w:lang w:val="en-GB" w:eastAsia="ja-JP"/>
              </w:rPr>
              <w:t>clvs_values_present_flag</w:t>
            </w:r>
          </w:p>
        </w:tc>
        <w:tc>
          <w:tcPr>
            <w:tcW w:w="1151" w:type="dxa"/>
            <w:tcBorders>
              <w:top w:val="single" w:sz="4" w:space="0" w:color="auto"/>
              <w:left w:val="single" w:sz="4" w:space="0" w:color="auto"/>
              <w:bottom w:val="single" w:sz="4" w:space="0" w:color="auto"/>
              <w:right w:val="single" w:sz="4" w:space="0" w:color="auto"/>
            </w:tcBorders>
          </w:tcPr>
          <w:p w14:paraId="58D9BCEF" w14:textId="77777777" w:rsidR="004714D2"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Pr>
                <w:rFonts w:eastAsia="Malgun Gothic"/>
                <w:noProof/>
                <w:lang w:val="en-GB" w:eastAsia="ja-JP"/>
              </w:rPr>
              <w:t>u(1)</w:t>
            </w:r>
          </w:p>
        </w:tc>
      </w:tr>
      <w:tr w:rsidR="004714D2" w:rsidRPr="002B1FE1" w14:paraId="54AEB6E4"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E23AEA8"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b/>
                <w:bCs/>
                <w:noProof/>
                <w:lang w:val="en-GB" w:eastAsia="ja-JP"/>
              </w:rPr>
              <w:tab/>
              <w:t>qm_</w:t>
            </w:r>
            <w:r>
              <w:rPr>
                <w:rFonts w:eastAsia="Malgun Gothic"/>
                <w:b/>
                <w:bCs/>
                <w:noProof/>
                <w:lang w:val="en-GB" w:eastAsia="ja-JP"/>
              </w:rPr>
              <w:t>pic_values_present_flag</w:t>
            </w:r>
          </w:p>
        </w:tc>
        <w:tc>
          <w:tcPr>
            <w:tcW w:w="1151" w:type="dxa"/>
            <w:tcBorders>
              <w:top w:val="single" w:sz="4" w:space="0" w:color="auto"/>
              <w:left w:val="single" w:sz="4" w:space="0" w:color="auto"/>
              <w:bottom w:val="single" w:sz="4" w:space="0" w:color="auto"/>
              <w:right w:val="single" w:sz="4" w:space="0" w:color="auto"/>
            </w:tcBorders>
          </w:tcPr>
          <w:p w14:paraId="39F059B8" w14:textId="77777777" w:rsidR="004714D2"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Pr>
                <w:rFonts w:eastAsia="Malgun Gothic"/>
                <w:noProof/>
                <w:lang w:val="en-GB" w:eastAsia="ja-JP"/>
              </w:rPr>
              <w:t>u(1)</w:t>
            </w:r>
          </w:p>
        </w:tc>
      </w:tr>
      <w:tr w:rsidR="004714D2" w:rsidRPr="002B1FE1" w14:paraId="01379ED3"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DAB3ADE"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b/>
                <w:bCs/>
                <w:noProof/>
                <w:lang w:val="en-GB" w:eastAsia="ja-JP"/>
              </w:rPr>
              <w:tab/>
              <w:t>qm_num_metrics_minus1</w:t>
            </w:r>
          </w:p>
        </w:tc>
        <w:tc>
          <w:tcPr>
            <w:tcW w:w="1151" w:type="dxa"/>
            <w:tcBorders>
              <w:top w:val="single" w:sz="4" w:space="0" w:color="auto"/>
              <w:left w:val="single" w:sz="4" w:space="0" w:color="auto"/>
              <w:bottom w:val="single" w:sz="4" w:space="0" w:color="auto"/>
              <w:right w:val="single" w:sz="4" w:space="0" w:color="auto"/>
            </w:tcBorders>
          </w:tcPr>
          <w:p w14:paraId="3CFE4205"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u(4)</w:t>
            </w:r>
          </w:p>
        </w:tc>
      </w:tr>
      <w:tr w:rsidR="004714D2" w:rsidRPr="002B1FE1" w14:paraId="4681178F"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DD4B26F"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tab/>
              <w:t xml:space="preserve">if ( </w:t>
            </w:r>
            <w:r>
              <w:rPr>
                <w:rFonts w:eastAsia="Malgun Gothic"/>
                <w:noProof/>
                <w:lang w:val="en-GB" w:eastAsia="ja-JP"/>
              </w:rPr>
              <w:t>q</w:t>
            </w:r>
            <w:r w:rsidRPr="001C623D">
              <w:rPr>
                <w:rFonts w:eastAsia="Malgun Gothic"/>
                <w:noProof/>
                <w:lang w:val="en-GB" w:eastAsia="ja-JP"/>
              </w:rPr>
              <w:t>m_metric_definitions_present_flag</w:t>
            </w:r>
            <w:r>
              <w:rPr>
                <w:rFonts w:eastAsia="Malgun Gothic"/>
                <w:noProof/>
                <w:lang w:val="en-GB" w:eastAsia="ja-JP"/>
              </w:rPr>
              <w:t xml:space="preserve"> </w:t>
            </w:r>
            <w:r w:rsidRPr="0071546C">
              <w:rPr>
                <w:rFonts w:eastAsia="Malgun Gothic"/>
                <w:noProof/>
                <w:lang w:val="en-GB" w:eastAsia="ja-JP"/>
              </w:rPr>
              <w:t>)</w:t>
            </w:r>
            <w:r>
              <w:rPr>
                <w:rFonts w:eastAsia="Malgun Gothic"/>
                <w:noProof/>
                <w:lang w:val="en-GB" w:eastAsia="ja-JP"/>
              </w:rPr>
              <w:t xml:space="preserve"> {</w:t>
            </w:r>
          </w:p>
        </w:tc>
        <w:tc>
          <w:tcPr>
            <w:tcW w:w="1151" w:type="dxa"/>
            <w:tcBorders>
              <w:top w:val="single" w:sz="4" w:space="0" w:color="auto"/>
              <w:left w:val="single" w:sz="4" w:space="0" w:color="auto"/>
              <w:bottom w:val="single" w:sz="4" w:space="0" w:color="auto"/>
              <w:right w:val="single" w:sz="4" w:space="0" w:color="auto"/>
            </w:tcBorders>
          </w:tcPr>
          <w:p w14:paraId="73CE257D"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00BD8D7A"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719932"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b/>
                <w:bCs/>
                <w:noProof/>
                <w:lang w:val="en-GB" w:eastAsia="ja-JP"/>
              </w:rPr>
              <w:tab/>
            </w:r>
            <w:r>
              <w:rPr>
                <w:rFonts w:eastAsia="Malgun Gothic"/>
                <w:b/>
                <w:bCs/>
                <w:noProof/>
                <w:lang w:val="en-GB" w:eastAsia="ja-JP"/>
              </w:rPr>
              <w:tab/>
            </w:r>
            <w:r w:rsidRPr="0071546C">
              <w:rPr>
                <w:rFonts w:eastAsia="Malgun Gothic"/>
                <w:b/>
                <w:bCs/>
                <w:noProof/>
                <w:lang w:val="en-GB" w:eastAsia="ja-JP"/>
              </w:rPr>
              <w:t>qm_</w:t>
            </w:r>
            <w:r>
              <w:rPr>
                <w:rFonts w:eastAsia="Malgun Gothic"/>
                <w:b/>
                <w:bCs/>
                <w:noProof/>
                <w:lang w:val="en-GB" w:eastAsia="ja-JP"/>
              </w:rPr>
              <w:t>gain_enabled_flag</w:t>
            </w:r>
          </w:p>
        </w:tc>
        <w:tc>
          <w:tcPr>
            <w:tcW w:w="1151" w:type="dxa"/>
            <w:tcBorders>
              <w:top w:val="single" w:sz="4" w:space="0" w:color="auto"/>
              <w:left w:val="single" w:sz="4" w:space="0" w:color="auto"/>
              <w:bottom w:val="single" w:sz="4" w:space="0" w:color="auto"/>
              <w:right w:val="single" w:sz="4" w:space="0" w:color="auto"/>
            </w:tcBorders>
          </w:tcPr>
          <w:p w14:paraId="5E0F019B"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Pr>
                <w:rFonts w:eastAsia="Malgun Gothic"/>
                <w:noProof/>
                <w:lang w:val="en-GB" w:eastAsia="ja-JP"/>
              </w:rPr>
              <w:t>u(1)</w:t>
            </w:r>
          </w:p>
        </w:tc>
      </w:tr>
      <w:tr w:rsidR="004714D2" w:rsidRPr="002B1FE1" w14:paraId="4346997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2E91F98"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71546C">
              <w:rPr>
                <w:rFonts w:eastAsia="Malgun Gothic"/>
                <w:noProof/>
                <w:lang w:val="en-GB" w:eastAsia="ja-JP"/>
              </w:rPr>
              <w:tab/>
              <w:t>for( i = 0; i &lt;= qm_num_metrics_minus1; i++ ) {</w:t>
            </w:r>
          </w:p>
        </w:tc>
        <w:tc>
          <w:tcPr>
            <w:tcW w:w="1151" w:type="dxa"/>
            <w:tcBorders>
              <w:top w:val="single" w:sz="4" w:space="0" w:color="auto"/>
              <w:left w:val="single" w:sz="4" w:space="0" w:color="auto"/>
              <w:bottom w:val="single" w:sz="4" w:space="0" w:color="auto"/>
              <w:right w:val="single" w:sz="4" w:space="0" w:color="auto"/>
            </w:tcBorders>
          </w:tcPr>
          <w:p w14:paraId="446DCC62"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2A97FEFB"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67B1F63"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71546C">
              <w:rPr>
                <w:rFonts w:eastAsia="Malgun Gothic"/>
                <w:noProof/>
                <w:lang w:val="en-GB" w:eastAsia="ja-JP"/>
              </w:rPr>
              <w:tab/>
            </w:r>
            <w:r w:rsidRPr="0071546C">
              <w:rPr>
                <w:rFonts w:eastAsia="Malgun Gothic"/>
                <w:noProof/>
                <w:lang w:val="en-GB" w:eastAsia="ja-JP"/>
              </w:rPr>
              <w:tab/>
              <w:t>if ( qm_</w:t>
            </w:r>
            <w:r>
              <w:rPr>
                <w:rFonts w:eastAsia="Malgun Gothic"/>
                <w:noProof/>
                <w:lang w:val="en-GB" w:eastAsia="ja-JP"/>
              </w:rPr>
              <w:t>gain_enabled_flag</w:t>
            </w:r>
            <w:r w:rsidRPr="0071546C">
              <w:rPr>
                <w:rFonts w:eastAsia="Malgun Gothic"/>
                <w:noProof/>
                <w:lang w:val="en-GB" w:eastAsia="ja-JP"/>
              </w:rPr>
              <w:t xml:space="preserve"> )</w:t>
            </w:r>
          </w:p>
        </w:tc>
        <w:tc>
          <w:tcPr>
            <w:tcW w:w="1151" w:type="dxa"/>
            <w:tcBorders>
              <w:top w:val="single" w:sz="4" w:space="0" w:color="auto"/>
              <w:left w:val="single" w:sz="4" w:space="0" w:color="auto"/>
              <w:bottom w:val="single" w:sz="4" w:space="0" w:color="auto"/>
              <w:right w:val="single" w:sz="4" w:space="0" w:color="auto"/>
            </w:tcBorders>
          </w:tcPr>
          <w:p w14:paraId="3C6FDDAD"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45FD2CD2"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41DA173"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b/>
                <w:bCs/>
                <w:noProof/>
                <w:lang w:val="en-GB" w:eastAsia="ja-JP"/>
              </w:rPr>
              <w:tab/>
            </w:r>
            <w:r w:rsidRPr="0071546C">
              <w:rPr>
                <w:rFonts w:eastAsia="Malgun Gothic"/>
                <w:noProof/>
                <w:lang w:val="en-GB" w:eastAsia="ja-JP"/>
              </w:rPr>
              <w:tab/>
            </w:r>
            <w:r>
              <w:rPr>
                <w:rFonts w:eastAsia="Malgun Gothic"/>
                <w:noProof/>
                <w:lang w:val="en-GB" w:eastAsia="ja-JP"/>
              </w:rPr>
              <w:tab/>
            </w:r>
            <w:r w:rsidRPr="0071546C">
              <w:rPr>
                <w:rFonts w:eastAsia="Malgun Gothic"/>
                <w:b/>
                <w:bCs/>
                <w:noProof/>
                <w:lang w:val="en-GB" w:eastAsia="ja-JP"/>
              </w:rPr>
              <w:tab/>
              <w:t>qm_gain_flag</w:t>
            </w:r>
            <w:r w:rsidRPr="00D941D6">
              <w:rPr>
                <w:rFonts w:eastAsia="Malgun Gothic"/>
                <w:noProof/>
                <w:lang w:val="en-GB" w:eastAsia="ja-JP"/>
              </w:rPr>
              <w:t>[ i ]</w:t>
            </w:r>
          </w:p>
        </w:tc>
        <w:tc>
          <w:tcPr>
            <w:tcW w:w="1151" w:type="dxa"/>
            <w:tcBorders>
              <w:top w:val="single" w:sz="4" w:space="0" w:color="auto"/>
              <w:left w:val="single" w:sz="4" w:space="0" w:color="auto"/>
              <w:bottom w:val="single" w:sz="4" w:space="0" w:color="auto"/>
              <w:right w:val="single" w:sz="4" w:space="0" w:color="auto"/>
            </w:tcBorders>
          </w:tcPr>
          <w:p w14:paraId="1FC79072"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u(1)</w:t>
            </w:r>
          </w:p>
        </w:tc>
      </w:tr>
      <w:tr w:rsidR="004714D2" w:rsidRPr="002B1FE1" w14:paraId="10C82DFE"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CAD521A"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331D0E">
              <w:rPr>
                <w:rFonts w:eastAsia="Malgun Gothic"/>
                <w:noProof/>
                <w:lang w:val="en-GB" w:eastAsia="ja-JP"/>
              </w:rPr>
              <w:tab/>
            </w:r>
            <w:r w:rsidRPr="0071546C">
              <w:rPr>
                <w:rFonts w:eastAsia="Malgun Gothic"/>
                <w:noProof/>
                <w:lang w:val="en-GB" w:eastAsia="ja-JP"/>
              </w:rPr>
              <w:tab/>
            </w:r>
            <w:r w:rsidRPr="00331D0E">
              <w:rPr>
                <w:rFonts w:eastAsia="Malgun Gothic"/>
                <w:noProof/>
                <w:lang w:val="en-GB" w:eastAsia="ja-JP"/>
              </w:rPr>
              <w:tab/>
              <w:t>if ( qm_gain_flag[ i ] )</w:t>
            </w:r>
          </w:p>
        </w:tc>
        <w:tc>
          <w:tcPr>
            <w:tcW w:w="1151" w:type="dxa"/>
            <w:tcBorders>
              <w:top w:val="single" w:sz="4" w:space="0" w:color="auto"/>
              <w:left w:val="single" w:sz="4" w:space="0" w:color="auto"/>
              <w:bottom w:val="single" w:sz="4" w:space="0" w:color="auto"/>
              <w:right w:val="single" w:sz="4" w:space="0" w:color="auto"/>
            </w:tcBorders>
          </w:tcPr>
          <w:p w14:paraId="403372CE"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27C75F9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A9924FD"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t>qm_gain_reference_flag</w:t>
            </w:r>
            <w:r w:rsidRPr="00D941D6">
              <w:rPr>
                <w:rFonts w:eastAsia="Malgun Gothic"/>
                <w:noProof/>
                <w:lang w:val="en-GB" w:eastAsia="ja-JP"/>
              </w:rPr>
              <w:t>[</w:t>
            </w:r>
            <w:r>
              <w:rPr>
                <w:rFonts w:eastAsia="Malgun Gothic"/>
                <w:noProof/>
                <w:lang w:val="en-GB" w:eastAsia="ja-JP"/>
              </w:rPr>
              <w:t> </w:t>
            </w:r>
            <w:r w:rsidRPr="00D941D6">
              <w:rPr>
                <w:rFonts w:eastAsia="Malgun Gothic"/>
                <w:noProof/>
                <w:lang w:val="en-GB" w:eastAsia="ja-JP"/>
              </w:rPr>
              <w:t>i</w:t>
            </w:r>
            <w:r>
              <w:rPr>
                <w:rFonts w:eastAsia="Malgun Gothic"/>
                <w:noProof/>
                <w:lang w:val="en-GB" w:eastAsia="ja-JP"/>
              </w:rPr>
              <w:t> </w:t>
            </w:r>
            <w:r w:rsidRPr="00D941D6">
              <w:rPr>
                <w:rFonts w:eastAsia="Malgun Gothic"/>
                <w:noProof/>
                <w:lang w:val="en-GB" w:eastAsia="ja-JP"/>
              </w:rPr>
              <w:t>]</w:t>
            </w:r>
          </w:p>
        </w:tc>
        <w:tc>
          <w:tcPr>
            <w:tcW w:w="1151" w:type="dxa"/>
            <w:tcBorders>
              <w:top w:val="single" w:sz="4" w:space="0" w:color="auto"/>
              <w:left w:val="single" w:sz="4" w:space="0" w:color="auto"/>
              <w:bottom w:val="single" w:sz="4" w:space="0" w:color="auto"/>
              <w:right w:val="single" w:sz="4" w:space="0" w:color="auto"/>
            </w:tcBorders>
          </w:tcPr>
          <w:p w14:paraId="102CF533"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u(1)</w:t>
            </w:r>
          </w:p>
        </w:tc>
      </w:tr>
      <w:tr w:rsidR="004714D2" w:rsidRPr="002B1FE1" w14:paraId="64A9527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6AB41A8"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lastRenderedPageBreak/>
              <w:tab/>
            </w:r>
            <w:r w:rsidRPr="0071546C">
              <w:rPr>
                <w:rFonts w:eastAsia="Malgun Gothic"/>
                <w:b/>
                <w:bCs/>
                <w:noProof/>
                <w:lang w:val="en-GB" w:eastAsia="ja-JP"/>
              </w:rPr>
              <w:tab/>
            </w:r>
            <w:r w:rsidRPr="0071546C">
              <w:rPr>
                <w:rFonts w:eastAsia="Malgun Gothic"/>
                <w:b/>
                <w:bCs/>
                <w:noProof/>
                <w:lang w:val="en-GB" w:eastAsia="ja-JP"/>
              </w:rPr>
              <w:tab/>
              <w:t>qm_metric_type</w:t>
            </w:r>
            <w:r w:rsidRPr="0071546C">
              <w:rPr>
                <w:rFonts w:eastAsia="Malgun Gothic"/>
                <w:noProof/>
                <w:lang w:val="en-GB" w:eastAsia="ja-JP"/>
              </w:rPr>
              <w:t>[ i ]</w:t>
            </w:r>
          </w:p>
        </w:tc>
        <w:tc>
          <w:tcPr>
            <w:tcW w:w="1151" w:type="dxa"/>
            <w:tcBorders>
              <w:top w:val="single" w:sz="4" w:space="0" w:color="auto"/>
              <w:left w:val="single" w:sz="4" w:space="0" w:color="auto"/>
              <w:bottom w:val="single" w:sz="4" w:space="0" w:color="auto"/>
              <w:right w:val="single" w:sz="4" w:space="0" w:color="auto"/>
            </w:tcBorders>
          </w:tcPr>
          <w:p w14:paraId="1302920A"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u(</w:t>
            </w:r>
            <w:r>
              <w:rPr>
                <w:rFonts w:eastAsia="Malgun Gothic"/>
                <w:noProof/>
                <w:lang w:val="en-GB" w:eastAsia="ja-JP"/>
              </w:rPr>
              <w:t>8</w:t>
            </w:r>
            <w:r w:rsidRPr="0071546C">
              <w:rPr>
                <w:rFonts w:eastAsia="Malgun Gothic"/>
                <w:noProof/>
                <w:lang w:val="en-GB" w:eastAsia="ja-JP"/>
              </w:rPr>
              <w:t>)</w:t>
            </w:r>
          </w:p>
        </w:tc>
      </w:tr>
      <w:tr w:rsidR="004714D2" w:rsidRPr="002B1FE1" w14:paraId="5F4296EF"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ECD67FC"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t>qm_three_component_flag</w:t>
            </w:r>
            <w:r w:rsidRPr="00D941D6">
              <w:rPr>
                <w:rFonts w:eastAsia="Malgun Gothic"/>
                <w:noProof/>
                <w:lang w:val="en-GB" w:eastAsia="ja-JP"/>
              </w:rPr>
              <w:t>[ i ]</w:t>
            </w:r>
          </w:p>
        </w:tc>
        <w:tc>
          <w:tcPr>
            <w:tcW w:w="1151" w:type="dxa"/>
            <w:tcBorders>
              <w:top w:val="single" w:sz="4" w:space="0" w:color="auto"/>
              <w:left w:val="single" w:sz="4" w:space="0" w:color="auto"/>
              <w:bottom w:val="single" w:sz="4" w:space="0" w:color="auto"/>
              <w:right w:val="single" w:sz="4" w:space="0" w:color="auto"/>
            </w:tcBorders>
          </w:tcPr>
          <w:p w14:paraId="391B16B3"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u(1)</w:t>
            </w:r>
          </w:p>
        </w:tc>
      </w:tr>
      <w:tr w:rsidR="004714D2" w:rsidRPr="002B1FE1" w14:paraId="17A6AC01"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8A53AB9" w14:textId="77777777" w:rsidR="004714D2" w:rsidRPr="00E954CA"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E954CA">
              <w:rPr>
                <w:rFonts w:eastAsia="Malgun Gothic"/>
                <w:noProof/>
                <w:lang w:val="en-GB" w:eastAsia="ja-JP"/>
              </w:rPr>
              <w:tab/>
            </w:r>
            <w:r w:rsidRPr="00E954CA">
              <w:rPr>
                <w:rFonts w:eastAsia="Malgun Gothic"/>
                <w:noProof/>
                <w:lang w:val="en-GB" w:eastAsia="ja-JP"/>
              </w:rPr>
              <w:tab/>
              <w:t>if ( qm_metric_type[ i ] =</w:t>
            </w:r>
            <w:r>
              <w:rPr>
                <w:rFonts w:eastAsia="Malgun Gothic"/>
                <w:noProof/>
                <w:lang w:val="en-GB" w:eastAsia="ja-JP"/>
              </w:rPr>
              <w:t> </w:t>
            </w:r>
            <w:r w:rsidRPr="00E954CA">
              <w:rPr>
                <w:rFonts w:eastAsia="Malgun Gothic"/>
                <w:noProof/>
                <w:lang w:val="en-GB" w:eastAsia="ja-JP"/>
              </w:rPr>
              <w:t>= 0</w:t>
            </w:r>
            <w:r>
              <w:rPr>
                <w:rFonts w:eastAsia="Malgun Gothic"/>
                <w:noProof/>
                <w:lang w:val="en-GB" w:eastAsia="ja-JP"/>
              </w:rPr>
              <w:t xml:space="preserve"> | | qm_metric_type[ i ] &gt;= 128</w:t>
            </w:r>
            <w:r w:rsidRPr="00E954CA">
              <w:rPr>
                <w:rFonts w:eastAsia="Malgun Gothic"/>
                <w:noProof/>
                <w:lang w:val="en-GB" w:eastAsia="ja-JP"/>
              </w:rPr>
              <w:t>) {</w:t>
            </w:r>
          </w:p>
        </w:tc>
        <w:tc>
          <w:tcPr>
            <w:tcW w:w="1151" w:type="dxa"/>
            <w:tcBorders>
              <w:top w:val="single" w:sz="4" w:space="0" w:color="auto"/>
              <w:left w:val="single" w:sz="4" w:space="0" w:color="auto"/>
              <w:bottom w:val="single" w:sz="4" w:space="0" w:color="auto"/>
              <w:right w:val="single" w:sz="4" w:space="0" w:color="auto"/>
            </w:tcBorders>
          </w:tcPr>
          <w:p w14:paraId="15CA9444"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6DF06ED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02157C9"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t>qm_metric_increasing_flag</w:t>
            </w:r>
            <w:r w:rsidRPr="00D941D6">
              <w:rPr>
                <w:rFonts w:eastAsia="Malgun Gothic"/>
                <w:noProof/>
                <w:lang w:val="en-GB" w:eastAsia="ja-JP"/>
              </w:rPr>
              <w:t>[ i ]</w:t>
            </w:r>
          </w:p>
        </w:tc>
        <w:tc>
          <w:tcPr>
            <w:tcW w:w="1151" w:type="dxa"/>
            <w:tcBorders>
              <w:top w:val="single" w:sz="4" w:space="0" w:color="auto"/>
              <w:left w:val="single" w:sz="4" w:space="0" w:color="auto"/>
              <w:bottom w:val="single" w:sz="4" w:space="0" w:color="auto"/>
              <w:right w:val="single" w:sz="4" w:space="0" w:color="auto"/>
            </w:tcBorders>
          </w:tcPr>
          <w:p w14:paraId="4A31A76A" w14:textId="77777777" w:rsidR="004714D2" w:rsidRPr="0071546C" w:rsidRDefault="004714D2" w:rsidP="003121CB">
            <w:pPr>
              <w:tabs>
                <w:tab w:val="clear" w:pos="36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u(1)</w:t>
            </w:r>
          </w:p>
        </w:tc>
      </w:tr>
      <w:tr w:rsidR="004714D2" w:rsidRPr="002B1FE1" w14:paraId="70CCDC5B"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BD90612"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t>qm_full_reference_flag</w:t>
            </w:r>
            <w:r w:rsidRPr="00D941D6">
              <w:rPr>
                <w:rFonts w:eastAsia="Malgun Gothic"/>
                <w:noProof/>
                <w:lang w:val="en-GB" w:eastAsia="ja-JP"/>
              </w:rPr>
              <w:t>[ i ]</w:t>
            </w:r>
          </w:p>
        </w:tc>
        <w:tc>
          <w:tcPr>
            <w:tcW w:w="1151" w:type="dxa"/>
            <w:tcBorders>
              <w:top w:val="single" w:sz="4" w:space="0" w:color="auto"/>
              <w:left w:val="single" w:sz="4" w:space="0" w:color="auto"/>
              <w:bottom w:val="single" w:sz="4" w:space="0" w:color="auto"/>
              <w:right w:val="single" w:sz="4" w:space="0" w:color="auto"/>
            </w:tcBorders>
          </w:tcPr>
          <w:p w14:paraId="0FCAC3F9" w14:textId="77777777" w:rsidR="004714D2" w:rsidRPr="0071546C" w:rsidRDefault="004714D2" w:rsidP="003121CB">
            <w:pPr>
              <w:tabs>
                <w:tab w:val="clear" w:pos="36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u(1)</w:t>
            </w:r>
          </w:p>
        </w:tc>
      </w:tr>
      <w:tr w:rsidR="004714D2" w:rsidRPr="002B1FE1" w14:paraId="7AE20E1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E2E7209"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t>qm_</w:t>
            </w:r>
            <w:r>
              <w:rPr>
                <w:rFonts w:eastAsia="Malgun Gothic"/>
                <w:b/>
                <w:bCs/>
                <w:noProof/>
                <w:lang w:val="en-GB" w:eastAsia="ja-JP"/>
              </w:rPr>
              <w:t>value_len_minus1_in_bytes</w:t>
            </w:r>
            <w:r w:rsidRPr="00D941D6">
              <w:rPr>
                <w:rFonts w:eastAsia="Malgun Gothic"/>
                <w:noProof/>
                <w:lang w:val="en-GB" w:eastAsia="ja-JP"/>
              </w:rPr>
              <w:t>[ i ]</w:t>
            </w:r>
          </w:p>
        </w:tc>
        <w:tc>
          <w:tcPr>
            <w:tcW w:w="1151" w:type="dxa"/>
            <w:tcBorders>
              <w:top w:val="single" w:sz="4" w:space="0" w:color="auto"/>
              <w:left w:val="single" w:sz="4" w:space="0" w:color="auto"/>
              <w:bottom w:val="single" w:sz="4" w:space="0" w:color="auto"/>
              <w:right w:val="single" w:sz="4" w:space="0" w:color="auto"/>
            </w:tcBorders>
          </w:tcPr>
          <w:p w14:paraId="56D9C186" w14:textId="77777777" w:rsidR="004714D2" w:rsidRPr="0071546C" w:rsidRDefault="004714D2" w:rsidP="003121CB">
            <w:pPr>
              <w:tabs>
                <w:tab w:val="clear" w:pos="36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u(</w:t>
            </w:r>
            <w:r>
              <w:rPr>
                <w:rFonts w:eastAsia="Malgun Gothic"/>
                <w:noProof/>
                <w:lang w:val="en-GB" w:eastAsia="ja-JP"/>
              </w:rPr>
              <w:t>2</w:t>
            </w:r>
            <w:r w:rsidRPr="0071546C">
              <w:rPr>
                <w:rFonts w:eastAsia="Malgun Gothic"/>
                <w:noProof/>
                <w:lang w:val="en-GB" w:eastAsia="ja-JP"/>
              </w:rPr>
              <w:t>)</w:t>
            </w:r>
          </w:p>
        </w:tc>
      </w:tr>
      <w:tr w:rsidR="004714D2" w:rsidRPr="002B1FE1" w14:paraId="0059041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D427A97"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t>qm_metric_description_present_flag</w:t>
            </w:r>
            <w:r w:rsidRPr="00D941D6">
              <w:rPr>
                <w:rFonts w:eastAsia="Malgun Gothic"/>
                <w:noProof/>
                <w:lang w:val="en-GB" w:eastAsia="ja-JP"/>
              </w:rPr>
              <w:t>[ i ]</w:t>
            </w:r>
          </w:p>
        </w:tc>
        <w:tc>
          <w:tcPr>
            <w:tcW w:w="1151" w:type="dxa"/>
            <w:tcBorders>
              <w:top w:val="single" w:sz="4" w:space="0" w:color="auto"/>
              <w:left w:val="single" w:sz="4" w:space="0" w:color="auto"/>
              <w:bottom w:val="single" w:sz="4" w:space="0" w:color="auto"/>
              <w:right w:val="single" w:sz="4" w:space="0" w:color="auto"/>
            </w:tcBorders>
          </w:tcPr>
          <w:p w14:paraId="0A65D996"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u(1)</w:t>
            </w:r>
          </w:p>
        </w:tc>
      </w:tr>
      <w:tr w:rsidR="004714D2" w:rsidRPr="002B1FE1" w14:paraId="261CCBE0"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1FED3D3"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71546C">
              <w:rPr>
                <w:rFonts w:eastAsia="Malgun Gothic"/>
                <w:noProof/>
                <w:lang w:val="en-GB" w:eastAsia="ja-JP"/>
              </w:rPr>
              <w:tab/>
            </w:r>
            <w:r w:rsidRPr="0071546C">
              <w:rPr>
                <w:rFonts w:eastAsia="Malgun Gothic"/>
                <w:noProof/>
                <w:lang w:val="en-GB" w:eastAsia="ja-JP"/>
              </w:rPr>
              <w:tab/>
              <w:t>}</w:t>
            </w:r>
          </w:p>
        </w:tc>
        <w:tc>
          <w:tcPr>
            <w:tcW w:w="1151" w:type="dxa"/>
            <w:tcBorders>
              <w:top w:val="single" w:sz="4" w:space="0" w:color="auto"/>
              <w:left w:val="single" w:sz="4" w:space="0" w:color="auto"/>
              <w:bottom w:val="single" w:sz="4" w:space="0" w:color="auto"/>
              <w:right w:val="single" w:sz="4" w:space="0" w:color="auto"/>
            </w:tcBorders>
          </w:tcPr>
          <w:p w14:paraId="58112DF4"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61393BB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9C608DF"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71546C">
              <w:rPr>
                <w:rFonts w:eastAsia="Malgun Gothic"/>
                <w:noProof/>
                <w:lang w:val="en-GB" w:eastAsia="ja-JP"/>
              </w:rPr>
              <w:tab/>
            </w:r>
            <w:r>
              <w:rPr>
                <w:rFonts w:eastAsia="Malgun Gothic"/>
                <w:noProof/>
                <w:lang w:val="en-GB" w:eastAsia="ja-JP"/>
              </w:rPr>
              <w:t>}</w:t>
            </w:r>
          </w:p>
        </w:tc>
        <w:tc>
          <w:tcPr>
            <w:tcW w:w="1151" w:type="dxa"/>
            <w:tcBorders>
              <w:top w:val="single" w:sz="4" w:space="0" w:color="auto"/>
              <w:left w:val="single" w:sz="4" w:space="0" w:color="auto"/>
              <w:bottom w:val="single" w:sz="4" w:space="0" w:color="auto"/>
              <w:right w:val="single" w:sz="4" w:space="0" w:color="auto"/>
            </w:tcBorders>
          </w:tcPr>
          <w:p w14:paraId="7D4F2B33"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2F7120B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BB49C71"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t>}</w:t>
            </w:r>
          </w:p>
        </w:tc>
        <w:tc>
          <w:tcPr>
            <w:tcW w:w="1151" w:type="dxa"/>
            <w:tcBorders>
              <w:top w:val="single" w:sz="4" w:space="0" w:color="auto"/>
              <w:left w:val="single" w:sz="4" w:space="0" w:color="auto"/>
              <w:bottom w:val="single" w:sz="4" w:space="0" w:color="auto"/>
              <w:right w:val="single" w:sz="4" w:space="0" w:color="auto"/>
            </w:tcBorders>
          </w:tcPr>
          <w:p w14:paraId="0AE28767"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7A85E562"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20092A0"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t>while( !byte_aligned( ) )</w:t>
            </w:r>
          </w:p>
        </w:tc>
        <w:tc>
          <w:tcPr>
            <w:tcW w:w="1151" w:type="dxa"/>
            <w:tcBorders>
              <w:top w:val="single" w:sz="4" w:space="0" w:color="auto"/>
              <w:left w:val="single" w:sz="4" w:space="0" w:color="auto"/>
              <w:bottom w:val="single" w:sz="4" w:space="0" w:color="auto"/>
              <w:right w:val="single" w:sz="4" w:space="0" w:color="auto"/>
            </w:tcBorders>
          </w:tcPr>
          <w:p w14:paraId="0B05D9EC"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78E2585E"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DBDD8B5"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b/>
                <w:bCs/>
                <w:noProof/>
                <w:lang w:val="en-GB" w:eastAsia="ja-JP"/>
              </w:rPr>
              <w:tab/>
            </w:r>
            <w:r w:rsidRPr="0071546C">
              <w:rPr>
                <w:rFonts w:eastAsia="Malgun Gothic"/>
                <w:b/>
                <w:bCs/>
                <w:noProof/>
                <w:lang w:val="en-GB" w:eastAsia="ja-JP"/>
              </w:rPr>
              <w:tab/>
              <w:t xml:space="preserve">qm_bit_equal_to_zero </w:t>
            </w:r>
            <w:r w:rsidRPr="007210D0">
              <w:rPr>
                <w:rFonts w:eastAsia="Malgun Gothic"/>
                <w:noProof/>
                <w:lang w:val="en-GB" w:eastAsia="ja-JP"/>
              </w:rPr>
              <w:t>/* equal to 0 */</w:t>
            </w:r>
          </w:p>
        </w:tc>
        <w:tc>
          <w:tcPr>
            <w:tcW w:w="1151" w:type="dxa"/>
            <w:tcBorders>
              <w:top w:val="single" w:sz="4" w:space="0" w:color="auto"/>
              <w:left w:val="single" w:sz="4" w:space="0" w:color="auto"/>
              <w:bottom w:val="single" w:sz="4" w:space="0" w:color="auto"/>
              <w:right w:val="single" w:sz="4" w:space="0" w:color="auto"/>
            </w:tcBorders>
          </w:tcPr>
          <w:p w14:paraId="772F9E8C"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f(1)</w:t>
            </w:r>
          </w:p>
        </w:tc>
      </w:tr>
      <w:tr w:rsidR="004714D2" w:rsidRPr="002B1FE1" w14:paraId="3E529327"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E650390"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t>for( i = 0; i &lt;= qm_num_metrics_minus1; i++ ) {</w:t>
            </w:r>
          </w:p>
        </w:tc>
        <w:tc>
          <w:tcPr>
            <w:tcW w:w="1151" w:type="dxa"/>
            <w:tcBorders>
              <w:top w:val="single" w:sz="4" w:space="0" w:color="auto"/>
              <w:left w:val="single" w:sz="4" w:space="0" w:color="auto"/>
              <w:bottom w:val="single" w:sz="4" w:space="0" w:color="auto"/>
              <w:right w:val="single" w:sz="4" w:space="0" w:color="auto"/>
            </w:tcBorders>
          </w:tcPr>
          <w:p w14:paraId="24467711"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1FBB8B2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0E4200E"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71546C">
              <w:rPr>
                <w:rFonts w:eastAsia="Malgun Gothic"/>
                <w:noProof/>
                <w:lang w:val="en-GB" w:eastAsia="ja-JP"/>
              </w:rPr>
              <w:tab/>
              <w:t>if ( qm_metric_description_present_flag[ i ] )</w:t>
            </w:r>
          </w:p>
        </w:tc>
        <w:tc>
          <w:tcPr>
            <w:tcW w:w="1151" w:type="dxa"/>
            <w:tcBorders>
              <w:top w:val="single" w:sz="4" w:space="0" w:color="auto"/>
              <w:left w:val="single" w:sz="4" w:space="0" w:color="auto"/>
              <w:bottom w:val="single" w:sz="4" w:space="0" w:color="auto"/>
              <w:right w:val="single" w:sz="4" w:space="0" w:color="auto"/>
            </w:tcBorders>
          </w:tcPr>
          <w:p w14:paraId="4AAE673E"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31E26E7C"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8D6C729"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b/>
                <w:bCs/>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t>qm_metric_description</w:t>
            </w:r>
            <w:r w:rsidRPr="00D941D6">
              <w:rPr>
                <w:rFonts w:eastAsia="Malgun Gothic"/>
                <w:noProof/>
                <w:lang w:val="en-GB" w:eastAsia="ja-JP"/>
              </w:rPr>
              <w:t>[ i ]</w:t>
            </w:r>
          </w:p>
        </w:tc>
        <w:tc>
          <w:tcPr>
            <w:tcW w:w="1151" w:type="dxa"/>
            <w:tcBorders>
              <w:top w:val="single" w:sz="4" w:space="0" w:color="auto"/>
              <w:left w:val="single" w:sz="4" w:space="0" w:color="auto"/>
              <w:bottom w:val="single" w:sz="4" w:space="0" w:color="auto"/>
              <w:right w:val="single" w:sz="4" w:space="0" w:color="auto"/>
            </w:tcBorders>
          </w:tcPr>
          <w:p w14:paraId="62A3683A"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sidRPr="0071546C">
              <w:rPr>
                <w:rFonts w:eastAsia="Malgun Gothic"/>
                <w:noProof/>
                <w:lang w:val="en-GB" w:eastAsia="ja-JP"/>
              </w:rPr>
              <w:t>st(v)</w:t>
            </w:r>
          </w:p>
        </w:tc>
      </w:tr>
      <w:tr w:rsidR="004714D2" w:rsidRPr="002B1FE1" w14:paraId="201D2CC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6B556B9"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tab/>
              <w:t>if(</w:t>
            </w:r>
            <w:r>
              <w:rPr>
                <w:rFonts w:eastAsia="Malgun Gothic"/>
                <w:noProof/>
                <w:lang w:val="en-GB" w:eastAsia="ja-JP"/>
              </w:rPr>
              <w:t xml:space="preserve"> </w:t>
            </w:r>
            <w:r w:rsidRPr="003A766E">
              <w:rPr>
                <w:rFonts w:eastAsia="Malgun Gothic"/>
                <w:noProof/>
                <w:lang w:val="en-GB" w:eastAsia="ja-JP"/>
              </w:rPr>
              <w:t>qm_clvs_values_present_flag</w:t>
            </w:r>
            <w:r>
              <w:rPr>
                <w:rFonts w:eastAsia="Malgun Gothic"/>
                <w:noProof/>
                <w:lang w:val="en-GB" w:eastAsia="ja-JP"/>
              </w:rPr>
              <w:t xml:space="preserve"> </w:t>
            </w:r>
            <w:r w:rsidRPr="0071546C">
              <w:rPr>
                <w:rFonts w:eastAsia="Malgun Gothic"/>
                <w:noProof/>
                <w:lang w:val="en-GB" w:eastAsia="ja-JP"/>
              </w:rPr>
              <w:t>)</w:t>
            </w:r>
            <w:r>
              <w:rPr>
                <w:rFonts w:eastAsia="Malgun Gothic"/>
                <w:noProof/>
                <w:lang w:val="en-GB" w:eastAsia="ja-JP"/>
              </w:rPr>
              <w:t xml:space="preserve"> </w:t>
            </w:r>
          </w:p>
        </w:tc>
        <w:tc>
          <w:tcPr>
            <w:tcW w:w="1151" w:type="dxa"/>
            <w:tcBorders>
              <w:top w:val="single" w:sz="4" w:space="0" w:color="auto"/>
              <w:left w:val="single" w:sz="4" w:space="0" w:color="auto"/>
              <w:bottom w:val="single" w:sz="4" w:space="0" w:color="auto"/>
              <w:right w:val="single" w:sz="4" w:space="0" w:color="auto"/>
            </w:tcBorders>
          </w:tcPr>
          <w:p w14:paraId="05CCE295"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1B2BA9D8"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A4B55B7"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71546C">
              <w:rPr>
                <w:rFonts w:eastAsia="Malgun Gothic"/>
                <w:noProof/>
                <w:lang w:val="en-GB" w:eastAsia="ja-JP"/>
              </w:rPr>
              <w:tab/>
              <w:t xml:space="preserve">for( i = 0; i &lt;= qm_num_metrics_minus1; i++ ) </w:t>
            </w:r>
          </w:p>
        </w:tc>
        <w:tc>
          <w:tcPr>
            <w:tcW w:w="1151" w:type="dxa"/>
            <w:tcBorders>
              <w:top w:val="single" w:sz="4" w:space="0" w:color="auto"/>
              <w:left w:val="single" w:sz="4" w:space="0" w:color="auto"/>
              <w:bottom w:val="single" w:sz="4" w:space="0" w:color="auto"/>
              <w:right w:val="single" w:sz="4" w:space="0" w:color="auto"/>
            </w:tcBorders>
          </w:tcPr>
          <w:p w14:paraId="57240048"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1694177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51F7538"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ab/>
            </w:r>
            <w:r w:rsidRPr="0071546C">
              <w:rPr>
                <w:rFonts w:eastAsia="Malgun Gothic"/>
                <w:noProof/>
                <w:lang w:val="en-GB" w:eastAsia="ja-JP"/>
              </w:rPr>
              <w:tab/>
            </w:r>
            <w:r w:rsidRPr="0071546C">
              <w:rPr>
                <w:rFonts w:eastAsia="Malgun Gothic"/>
                <w:noProof/>
                <w:lang w:val="en-GB" w:eastAsia="ja-JP"/>
              </w:rPr>
              <w:tab/>
              <w:t xml:space="preserve">for( c = 0; c &lt; ( qm_three_component_flag ? 3 : 1 ); c++ ) </w:t>
            </w:r>
          </w:p>
        </w:tc>
        <w:tc>
          <w:tcPr>
            <w:tcW w:w="1151" w:type="dxa"/>
            <w:tcBorders>
              <w:top w:val="single" w:sz="4" w:space="0" w:color="auto"/>
              <w:left w:val="single" w:sz="4" w:space="0" w:color="auto"/>
              <w:bottom w:val="single" w:sz="4" w:space="0" w:color="auto"/>
              <w:right w:val="single" w:sz="4" w:space="0" w:color="auto"/>
            </w:tcBorders>
          </w:tcPr>
          <w:p w14:paraId="52E0D68F"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336F186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A554989"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b/>
                <w:bCs/>
                <w:noProof/>
                <w:lang w:val="en-GB" w:eastAsia="ja-JP"/>
              </w:rPr>
              <w:tab/>
            </w:r>
            <w:r w:rsidRPr="0071546C">
              <w:rPr>
                <w:rFonts w:eastAsia="Malgun Gothic"/>
                <w:b/>
                <w:bCs/>
                <w:noProof/>
                <w:lang w:val="en-GB" w:eastAsia="ja-JP"/>
              </w:rPr>
              <w:tab/>
            </w:r>
            <w:r w:rsidRPr="0071546C">
              <w:rPr>
                <w:rFonts w:eastAsia="Malgun Gothic"/>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t>qm_</w:t>
            </w:r>
            <w:r>
              <w:rPr>
                <w:rFonts w:eastAsia="Malgun Gothic"/>
                <w:b/>
                <w:bCs/>
                <w:noProof/>
                <w:lang w:val="en-GB" w:eastAsia="ja-JP"/>
              </w:rPr>
              <w:t>clvs_</w:t>
            </w:r>
            <w:r w:rsidRPr="0071546C">
              <w:rPr>
                <w:rFonts w:eastAsia="Malgun Gothic"/>
                <w:b/>
                <w:bCs/>
                <w:noProof/>
                <w:lang w:val="en-GB" w:eastAsia="ja-JP"/>
              </w:rPr>
              <w:t>metric_value</w:t>
            </w:r>
            <w:r w:rsidRPr="00D941D6">
              <w:rPr>
                <w:rFonts w:eastAsia="Malgun Gothic"/>
                <w:noProof/>
                <w:lang w:val="en-GB" w:eastAsia="ja-JP"/>
              </w:rPr>
              <w:t>[ i ][ c ]</w:t>
            </w:r>
          </w:p>
        </w:tc>
        <w:tc>
          <w:tcPr>
            <w:tcW w:w="1151" w:type="dxa"/>
            <w:tcBorders>
              <w:top w:val="single" w:sz="4" w:space="0" w:color="auto"/>
              <w:left w:val="single" w:sz="4" w:space="0" w:color="auto"/>
              <w:bottom w:val="single" w:sz="4" w:space="0" w:color="auto"/>
              <w:right w:val="single" w:sz="4" w:space="0" w:color="auto"/>
            </w:tcBorders>
          </w:tcPr>
          <w:p w14:paraId="44F2D8AC"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Pr>
                <w:rFonts w:eastAsia="Malgun Gothic"/>
                <w:noProof/>
                <w:lang w:val="en-GB" w:eastAsia="ja-JP"/>
              </w:rPr>
              <w:t>u(v)</w:t>
            </w:r>
          </w:p>
        </w:tc>
      </w:tr>
      <w:tr w:rsidR="004714D2" w:rsidRPr="002B1FE1" w14:paraId="160EDD6D"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807D9B2"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tab/>
              <w:t>if(</w:t>
            </w:r>
            <w:r>
              <w:rPr>
                <w:rFonts w:eastAsia="Malgun Gothic"/>
                <w:noProof/>
                <w:lang w:val="en-GB" w:eastAsia="ja-JP"/>
              </w:rPr>
              <w:t xml:space="preserve"> </w:t>
            </w:r>
            <w:r w:rsidRPr="003A766E">
              <w:rPr>
                <w:rFonts w:eastAsia="Malgun Gothic"/>
                <w:noProof/>
                <w:lang w:val="en-GB" w:eastAsia="ja-JP"/>
              </w:rPr>
              <w:t>qm_</w:t>
            </w:r>
            <w:r>
              <w:rPr>
                <w:rFonts w:eastAsia="Malgun Gothic"/>
                <w:noProof/>
                <w:lang w:val="en-GB" w:eastAsia="ja-JP"/>
              </w:rPr>
              <w:t>pic</w:t>
            </w:r>
            <w:r w:rsidRPr="003A766E">
              <w:rPr>
                <w:rFonts w:eastAsia="Malgun Gothic"/>
                <w:noProof/>
                <w:lang w:val="en-GB" w:eastAsia="ja-JP"/>
              </w:rPr>
              <w:t>_values_present_flag</w:t>
            </w:r>
            <w:r>
              <w:rPr>
                <w:rFonts w:eastAsia="Malgun Gothic"/>
                <w:noProof/>
                <w:lang w:val="en-GB" w:eastAsia="ja-JP"/>
              </w:rPr>
              <w:t xml:space="preserve"> </w:t>
            </w:r>
            <w:r w:rsidRPr="0071546C">
              <w:rPr>
                <w:rFonts w:eastAsia="Malgun Gothic"/>
                <w:noProof/>
                <w:lang w:val="en-GB" w:eastAsia="ja-JP"/>
              </w:rPr>
              <w:t>)</w:t>
            </w:r>
          </w:p>
        </w:tc>
        <w:tc>
          <w:tcPr>
            <w:tcW w:w="1151" w:type="dxa"/>
            <w:tcBorders>
              <w:top w:val="single" w:sz="4" w:space="0" w:color="auto"/>
              <w:left w:val="single" w:sz="4" w:space="0" w:color="auto"/>
              <w:bottom w:val="single" w:sz="4" w:space="0" w:color="auto"/>
              <w:right w:val="single" w:sz="4" w:space="0" w:color="auto"/>
            </w:tcBorders>
          </w:tcPr>
          <w:p w14:paraId="703756EE"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25EA0266"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35166E7"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tab/>
            </w:r>
            <w:r w:rsidRPr="0071546C">
              <w:rPr>
                <w:rFonts w:eastAsia="Malgun Gothic"/>
                <w:noProof/>
                <w:lang w:val="en-GB" w:eastAsia="ja-JP"/>
              </w:rPr>
              <w:tab/>
              <w:t xml:space="preserve">for( i = 0; i &lt;= qm_num_metrics_minus1; i++ ) </w:t>
            </w:r>
          </w:p>
        </w:tc>
        <w:tc>
          <w:tcPr>
            <w:tcW w:w="1151" w:type="dxa"/>
            <w:tcBorders>
              <w:top w:val="single" w:sz="4" w:space="0" w:color="auto"/>
              <w:left w:val="single" w:sz="4" w:space="0" w:color="auto"/>
              <w:bottom w:val="single" w:sz="4" w:space="0" w:color="auto"/>
              <w:right w:val="single" w:sz="4" w:space="0" w:color="auto"/>
            </w:tcBorders>
          </w:tcPr>
          <w:p w14:paraId="74E5909E"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6127F67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D6AC66B"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noProof/>
                <w:lang w:val="en-GB" w:eastAsia="ja-JP"/>
              </w:rPr>
              <w:tab/>
            </w:r>
            <w:r w:rsidRPr="0071546C">
              <w:rPr>
                <w:rFonts w:eastAsia="Malgun Gothic"/>
                <w:noProof/>
                <w:lang w:val="en-GB" w:eastAsia="ja-JP"/>
              </w:rPr>
              <w:tab/>
            </w:r>
            <w:r w:rsidRPr="0071546C">
              <w:rPr>
                <w:rFonts w:eastAsia="Malgun Gothic"/>
                <w:noProof/>
                <w:lang w:val="en-GB" w:eastAsia="ja-JP"/>
              </w:rPr>
              <w:tab/>
              <w:t xml:space="preserve">for( c = 0; c &lt; ( qm_three_component_flag ? 3 : 1 ); c++ ) </w:t>
            </w:r>
          </w:p>
        </w:tc>
        <w:tc>
          <w:tcPr>
            <w:tcW w:w="1151" w:type="dxa"/>
            <w:tcBorders>
              <w:top w:val="single" w:sz="4" w:space="0" w:color="auto"/>
              <w:left w:val="single" w:sz="4" w:space="0" w:color="auto"/>
              <w:bottom w:val="single" w:sz="4" w:space="0" w:color="auto"/>
              <w:right w:val="single" w:sz="4" w:space="0" w:color="auto"/>
            </w:tcBorders>
          </w:tcPr>
          <w:p w14:paraId="244AB5AA"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r w:rsidR="004714D2" w:rsidRPr="002B1FE1" w14:paraId="04523915"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527773E"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eastAsia="ja-JP"/>
              </w:rPr>
            </w:pPr>
            <w:r w:rsidRPr="0071546C">
              <w:rPr>
                <w:rFonts w:eastAsia="Malgun Gothic"/>
                <w:b/>
                <w:bCs/>
                <w:noProof/>
                <w:lang w:val="en-GB" w:eastAsia="ja-JP"/>
              </w:rPr>
              <w:tab/>
            </w:r>
            <w:r w:rsidRPr="0071546C">
              <w:rPr>
                <w:rFonts w:eastAsia="Malgun Gothic"/>
                <w:b/>
                <w:bCs/>
                <w:noProof/>
                <w:lang w:val="en-GB" w:eastAsia="ja-JP"/>
              </w:rPr>
              <w:tab/>
            </w:r>
            <w:r w:rsidRPr="0071546C">
              <w:rPr>
                <w:rFonts w:eastAsia="Malgun Gothic"/>
                <w:noProof/>
                <w:lang w:val="en-GB" w:eastAsia="ja-JP"/>
              </w:rPr>
              <w:tab/>
            </w:r>
            <w:r w:rsidRPr="0071546C">
              <w:rPr>
                <w:rFonts w:eastAsia="Malgun Gothic"/>
                <w:b/>
                <w:bCs/>
                <w:noProof/>
                <w:lang w:val="en-GB" w:eastAsia="ja-JP"/>
              </w:rPr>
              <w:tab/>
            </w:r>
            <w:r w:rsidRPr="0071546C">
              <w:rPr>
                <w:rFonts w:eastAsia="Malgun Gothic"/>
                <w:b/>
                <w:bCs/>
                <w:noProof/>
                <w:lang w:val="en-GB" w:eastAsia="ja-JP"/>
              </w:rPr>
              <w:tab/>
              <w:t>qm_</w:t>
            </w:r>
            <w:r>
              <w:rPr>
                <w:rFonts w:eastAsia="Malgun Gothic"/>
                <w:b/>
                <w:bCs/>
                <w:noProof/>
                <w:lang w:val="en-GB" w:eastAsia="ja-JP"/>
              </w:rPr>
              <w:t>pic_</w:t>
            </w:r>
            <w:r w:rsidRPr="0071546C">
              <w:rPr>
                <w:rFonts w:eastAsia="Malgun Gothic"/>
                <w:b/>
                <w:bCs/>
                <w:noProof/>
                <w:lang w:val="en-GB" w:eastAsia="ja-JP"/>
              </w:rPr>
              <w:t>metric_value</w:t>
            </w:r>
            <w:r w:rsidRPr="00D941D6">
              <w:rPr>
                <w:rFonts w:eastAsia="Malgun Gothic"/>
                <w:noProof/>
                <w:lang w:val="en-GB" w:eastAsia="ja-JP"/>
              </w:rPr>
              <w:t>[ i ][ c ]</w:t>
            </w:r>
          </w:p>
        </w:tc>
        <w:tc>
          <w:tcPr>
            <w:tcW w:w="1151" w:type="dxa"/>
            <w:tcBorders>
              <w:top w:val="single" w:sz="4" w:space="0" w:color="auto"/>
              <w:left w:val="single" w:sz="4" w:space="0" w:color="auto"/>
              <w:bottom w:val="single" w:sz="4" w:space="0" w:color="auto"/>
              <w:right w:val="single" w:sz="4" w:space="0" w:color="auto"/>
            </w:tcBorders>
          </w:tcPr>
          <w:p w14:paraId="661665F4"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r>
              <w:rPr>
                <w:rFonts w:eastAsia="Malgun Gothic"/>
                <w:noProof/>
                <w:lang w:val="en-GB" w:eastAsia="ja-JP"/>
              </w:rPr>
              <w:t>u(v)</w:t>
            </w:r>
          </w:p>
        </w:tc>
      </w:tr>
      <w:tr w:rsidR="004714D2" w:rsidRPr="002B1FE1" w14:paraId="12609D19" w14:textId="77777777" w:rsidTr="003121CB">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647C45"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eastAsia="ja-JP"/>
              </w:rPr>
            </w:pPr>
            <w:r w:rsidRPr="0071546C">
              <w:rPr>
                <w:rFonts w:eastAsia="Malgun Gothic"/>
                <w:noProof/>
                <w:lang w:val="en-GB" w:eastAsia="ja-JP"/>
              </w:rPr>
              <w:t>}</w:t>
            </w:r>
          </w:p>
        </w:tc>
        <w:tc>
          <w:tcPr>
            <w:tcW w:w="1151" w:type="dxa"/>
            <w:tcBorders>
              <w:top w:val="single" w:sz="4" w:space="0" w:color="auto"/>
              <w:left w:val="single" w:sz="4" w:space="0" w:color="auto"/>
              <w:bottom w:val="single" w:sz="4" w:space="0" w:color="auto"/>
              <w:right w:val="single" w:sz="4" w:space="0" w:color="auto"/>
            </w:tcBorders>
          </w:tcPr>
          <w:p w14:paraId="67005242" w14:textId="77777777" w:rsidR="004714D2" w:rsidRPr="0071546C" w:rsidRDefault="004714D2" w:rsidP="003121C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center"/>
              <w:rPr>
                <w:rFonts w:eastAsia="Malgun Gothic"/>
                <w:noProof/>
                <w:lang w:val="en-GB" w:eastAsia="ja-JP"/>
              </w:rPr>
            </w:pPr>
          </w:p>
        </w:tc>
      </w:tr>
    </w:tbl>
    <w:p w14:paraId="297B1F05" w14:textId="77777777" w:rsidR="004714D2" w:rsidRPr="004714D2" w:rsidRDefault="004714D2" w:rsidP="004714D2">
      <w:pPr>
        <w:rPr>
          <w:noProof/>
          <w:lang w:val="en-CA"/>
        </w:rPr>
      </w:pPr>
    </w:p>
    <w:p w14:paraId="1D88FAFB" w14:textId="7D6466D4" w:rsidR="004714D2" w:rsidRPr="003121CB" w:rsidRDefault="004714D2" w:rsidP="008277FA">
      <w:pPr>
        <w:pStyle w:val="Annex3"/>
        <w:rPr>
          <w:noProof/>
          <w:lang w:val="en-CA"/>
        </w:rPr>
      </w:pPr>
      <w:r>
        <w:rPr>
          <w:noProof/>
          <w:lang w:val="en-CA"/>
        </w:rPr>
        <w:t>8.</w:t>
      </w:r>
      <w:r w:rsidR="00740F7B">
        <w:rPr>
          <w:noProof/>
          <w:lang w:val="en-CA"/>
        </w:rPr>
        <w:t>41</w:t>
      </w:r>
      <w:r w:rsidRPr="00763A29">
        <w:rPr>
          <w:noProof/>
          <w:lang w:val="en-CA"/>
        </w:rPr>
        <w:t>.</w:t>
      </w:r>
      <w:r>
        <w:rPr>
          <w:noProof/>
          <w:lang w:val="en-CA"/>
        </w:rPr>
        <w:t>2</w:t>
      </w:r>
      <w:r w:rsidRPr="00763A29">
        <w:rPr>
          <w:noProof/>
          <w:lang w:val="en-CA"/>
        </w:rPr>
        <w:t xml:space="preserve"> </w:t>
      </w:r>
      <w:r w:rsidRPr="003121CB">
        <w:rPr>
          <w:noProof/>
          <w:lang w:val="en-CA"/>
        </w:rPr>
        <w:t xml:space="preserve">Quality metrics SEI message </w:t>
      </w:r>
      <w:r>
        <w:rPr>
          <w:noProof/>
          <w:lang w:val="en-CA"/>
        </w:rPr>
        <w:t>semantics</w:t>
      </w:r>
    </w:p>
    <w:p w14:paraId="19B1AA5E" w14:textId="5A1C7B7C" w:rsidR="004714D2" w:rsidRDefault="004714D2" w:rsidP="004714D2">
      <w:pPr>
        <w:rPr>
          <w:szCs w:val="22"/>
          <w:lang w:val="en-CA"/>
        </w:rPr>
      </w:pPr>
      <w:r>
        <w:rPr>
          <w:szCs w:val="22"/>
          <w:lang w:val="en-CA"/>
        </w:rPr>
        <w:t xml:space="preserve">The quality metrics SEI message </w:t>
      </w:r>
      <w:r w:rsidR="00E64333">
        <w:rPr>
          <w:szCs w:val="22"/>
          <w:lang w:val="en-CA"/>
        </w:rPr>
        <w:t>signals</w:t>
      </w:r>
      <w:r>
        <w:rPr>
          <w:szCs w:val="22"/>
          <w:lang w:val="en-CA"/>
        </w:rPr>
        <w:t xml:space="preserve"> quality metric values indicating any of the following:</w:t>
      </w:r>
    </w:p>
    <w:p w14:paraId="4FE18C39"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CA"/>
        </w:rPr>
      </w:pPr>
      <w:r w:rsidRPr="00BB2DE9">
        <w:rPr>
          <w:lang w:val="en-GB"/>
        </w:rPr>
        <w:t>–</w:t>
      </w:r>
      <w:r w:rsidRPr="00BB2DE9">
        <w:rPr>
          <w:lang w:val="en-GB"/>
        </w:rPr>
        <w:tab/>
      </w:r>
      <w:r>
        <w:rPr>
          <w:szCs w:val="22"/>
          <w:lang w:val="en-CA"/>
        </w:rPr>
        <w:t>The quality of a single picture.</w:t>
      </w:r>
    </w:p>
    <w:p w14:paraId="1ACD49C4"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BB2DE9">
        <w:rPr>
          <w:lang w:val="en-GB"/>
        </w:rPr>
        <w:t>–</w:t>
      </w:r>
      <w:r w:rsidRPr="00BB2DE9">
        <w:rPr>
          <w:lang w:val="en-GB"/>
        </w:rPr>
        <w:tab/>
      </w:r>
      <w:r>
        <w:rPr>
          <w:lang w:val="en-GB"/>
        </w:rPr>
        <w:t>The mean quality of all the pictures corresponding to a CLVS.</w:t>
      </w:r>
    </w:p>
    <w:p w14:paraId="50939CA0"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BB2DE9">
        <w:rPr>
          <w:lang w:val="en-GB"/>
        </w:rPr>
        <w:t>–</w:t>
      </w:r>
      <w:r w:rsidRPr="00BB2DE9">
        <w:rPr>
          <w:lang w:val="en-GB"/>
        </w:rPr>
        <w:tab/>
      </w:r>
      <w:r>
        <w:rPr>
          <w:lang w:val="en-GB"/>
        </w:rPr>
        <w:t>The quality gain of a single picture, which is difference between the quality of a single picture relative to the quality of a gain reference picture.</w:t>
      </w:r>
    </w:p>
    <w:p w14:paraId="49EC7759"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BB2DE9">
        <w:rPr>
          <w:lang w:val="en-GB"/>
        </w:rPr>
        <w:t>–</w:t>
      </w:r>
      <w:r w:rsidRPr="00BB2DE9">
        <w:rPr>
          <w:lang w:val="en-GB"/>
        </w:rPr>
        <w:tab/>
      </w:r>
      <w:r>
        <w:rPr>
          <w:lang w:val="en-GB"/>
        </w:rPr>
        <w:t>The mean quality gain of all the pictures corresponding to a CLVS.</w:t>
      </w:r>
    </w:p>
    <w:p w14:paraId="0FAB6747" w14:textId="77777777" w:rsidR="004714D2" w:rsidRPr="00BB2DE9"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bookmarkStart w:id="85" w:name="_Hlk163579006"/>
      <w:r w:rsidRPr="00BB2DE9">
        <w:rPr>
          <w:lang w:val="en-GB"/>
        </w:rPr>
        <w:t>Use of this SEI message requires the definition of the following variables:</w:t>
      </w:r>
    </w:p>
    <w:p w14:paraId="3DA5CF62"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BB2DE9">
        <w:rPr>
          <w:lang w:val="en-GB"/>
        </w:rPr>
        <w:t>–</w:t>
      </w:r>
      <w:r w:rsidRPr="00BB2DE9">
        <w:rPr>
          <w:lang w:val="en-GB"/>
        </w:rPr>
        <w:tab/>
      </w:r>
      <w:r>
        <w:rPr>
          <w:lang w:val="en-GB"/>
        </w:rPr>
        <w:t>A</w:t>
      </w:r>
      <w:r w:rsidRPr="00BB2DE9">
        <w:rPr>
          <w:lang w:val="en-GB"/>
        </w:rPr>
        <w:t xml:space="preserve"> chroma format indicator, denoted herein by </w:t>
      </w:r>
      <w:proofErr w:type="spellStart"/>
      <w:r w:rsidRPr="00BB2DE9">
        <w:rPr>
          <w:lang w:val="en-GB"/>
        </w:rPr>
        <w:t>ChromaFormatIdc</w:t>
      </w:r>
      <w:proofErr w:type="spellEnd"/>
      <w:r w:rsidRPr="00BB2DE9">
        <w:rPr>
          <w:lang w:val="en-GB"/>
        </w:rPr>
        <w:t xml:space="preserve">, as described in subclause </w:t>
      </w:r>
      <w:r w:rsidRPr="00BB2DE9">
        <w:rPr>
          <w:lang w:val="en-GB"/>
        </w:rPr>
        <w:fldChar w:fldCharType="begin" w:fldLock="1"/>
      </w:r>
      <w:r w:rsidRPr="00BB2DE9">
        <w:rPr>
          <w:lang w:val="en-GB"/>
        </w:rPr>
        <w:instrText xml:space="preserve"> REF _Ref23160780 \r \h  \* MERGEFORMAT </w:instrText>
      </w:r>
      <w:r w:rsidRPr="00BB2DE9">
        <w:rPr>
          <w:lang w:val="en-GB"/>
        </w:rPr>
      </w:r>
      <w:r w:rsidRPr="00BB2DE9">
        <w:rPr>
          <w:lang w:val="en-GB"/>
        </w:rPr>
        <w:fldChar w:fldCharType="separate"/>
      </w:r>
      <w:r w:rsidRPr="00BB2DE9">
        <w:rPr>
          <w:cs/>
          <w:lang w:val="en-GB"/>
        </w:rPr>
        <w:t>‎</w:t>
      </w:r>
      <w:r w:rsidRPr="00BB2DE9">
        <w:rPr>
          <w:lang w:val="en-GB"/>
        </w:rPr>
        <w:fldChar w:fldCharType="end"/>
      </w:r>
      <w:r w:rsidRPr="00BB2DE9">
        <w:rPr>
          <w:lang w:val="en-GB"/>
        </w:rPr>
        <w:t>7.3.</w:t>
      </w:r>
    </w:p>
    <w:p w14:paraId="1D11AC1C" w14:textId="77777777" w:rsidR="004714D2" w:rsidRPr="00BB2DE9"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GB"/>
        </w:rPr>
      </w:pPr>
      <w:r w:rsidRPr="00BB2DE9">
        <w:rPr>
          <w:lang w:val="en-GB"/>
        </w:rPr>
        <w:t>–</w:t>
      </w:r>
      <w:r w:rsidRPr="00BB2DE9">
        <w:rPr>
          <w:lang w:val="en-GB"/>
        </w:rPr>
        <w:tab/>
      </w:r>
      <w:r>
        <w:rPr>
          <w:lang w:val="en-GB"/>
        </w:rPr>
        <w:t xml:space="preserve">A count of pictures </w:t>
      </w:r>
      <w:proofErr w:type="spellStart"/>
      <w:r>
        <w:rPr>
          <w:lang w:val="en-GB"/>
        </w:rPr>
        <w:t>NumPics</w:t>
      </w:r>
      <w:proofErr w:type="spellEnd"/>
      <w:r>
        <w:rPr>
          <w:lang w:val="en-GB"/>
        </w:rPr>
        <w:t>.</w:t>
      </w:r>
    </w:p>
    <w:p w14:paraId="4A0468EA" w14:textId="77777777" w:rsidR="004714D2" w:rsidRPr="00BB2DE9"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BB2DE9">
        <w:rPr>
          <w:lang w:val="en-GB"/>
        </w:rPr>
        <w:t>–</w:t>
      </w:r>
      <w:r w:rsidRPr="00BB2DE9">
        <w:rPr>
          <w:lang w:val="en-GB"/>
        </w:rPr>
        <w:tab/>
      </w:r>
      <w:r>
        <w:rPr>
          <w:lang w:val="en-GB"/>
        </w:rPr>
        <w:t>Lists of</w:t>
      </w:r>
      <w:r w:rsidRPr="00BB2DE9">
        <w:rPr>
          <w:lang w:val="en-GB"/>
        </w:rPr>
        <w:t xml:space="preserve"> picture width</w:t>
      </w:r>
      <w:r>
        <w:rPr>
          <w:lang w:val="en-GB"/>
        </w:rPr>
        <w:t>s</w:t>
      </w:r>
      <w:r w:rsidRPr="00BB2DE9">
        <w:rPr>
          <w:lang w:val="en-GB"/>
        </w:rPr>
        <w:t xml:space="preserve"> and height</w:t>
      </w:r>
      <w:r>
        <w:rPr>
          <w:lang w:val="en-GB"/>
        </w:rPr>
        <w:t>s</w:t>
      </w:r>
      <w:r w:rsidRPr="00BB2DE9">
        <w:rPr>
          <w:lang w:val="en-GB"/>
        </w:rPr>
        <w:t xml:space="preserve"> in units of luma samples, denoted herein by </w:t>
      </w:r>
      <w:proofErr w:type="spellStart"/>
      <w:r>
        <w:rPr>
          <w:lang w:val="en-GB"/>
        </w:rPr>
        <w:t>Pic</w:t>
      </w:r>
      <w:r w:rsidRPr="00BB2DE9">
        <w:rPr>
          <w:lang w:val="en-GB"/>
        </w:rPr>
        <w:t>Width</w:t>
      </w:r>
      <w:proofErr w:type="spellEnd"/>
      <w:r>
        <w:rPr>
          <w:lang w:val="en-GB"/>
        </w:rPr>
        <w:t>[ </w:t>
      </w:r>
      <w:proofErr w:type="spellStart"/>
      <w:r>
        <w:rPr>
          <w:lang w:val="en-GB"/>
        </w:rPr>
        <w:t>i</w:t>
      </w:r>
      <w:proofErr w:type="spellEnd"/>
      <w:r>
        <w:rPr>
          <w:lang w:val="en-GB"/>
        </w:rPr>
        <w:t> ]</w:t>
      </w:r>
      <w:r w:rsidRPr="00BB2DE9">
        <w:rPr>
          <w:lang w:val="en-GB"/>
        </w:rPr>
        <w:t xml:space="preserve"> and </w:t>
      </w:r>
      <w:proofErr w:type="spellStart"/>
      <w:r>
        <w:rPr>
          <w:lang w:val="en-GB"/>
        </w:rPr>
        <w:t>Pic</w:t>
      </w:r>
      <w:r w:rsidRPr="00BB2DE9">
        <w:rPr>
          <w:lang w:val="en-GB"/>
        </w:rPr>
        <w:t>Height</w:t>
      </w:r>
      <w:proofErr w:type="spellEnd"/>
      <w:r>
        <w:rPr>
          <w:lang w:val="en-GB"/>
        </w:rPr>
        <w:t>[ </w:t>
      </w:r>
      <w:proofErr w:type="spellStart"/>
      <w:r>
        <w:rPr>
          <w:lang w:val="en-GB"/>
        </w:rPr>
        <w:t>i</w:t>
      </w:r>
      <w:proofErr w:type="spellEnd"/>
      <w:r>
        <w:rPr>
          <w:lang w:val="en-GB"/>
        </w:rPr>
        <w:t> ]</w:t>
      </w:r>
      <w:r w:rsidRPr="00BB2DE9">
        <w:rPr>
          <w:lang w:val="en-GB"/>
        </w:rPr>
        <w:t>, respectively</w:t>
      </w:r>
      <w:r>
        <w:rPr>
          <w:lang w:val="en-GB"/>
        </w:rPr>
        <w:t xml:space="preserve">, where </w:t>
      </w:r>
      <w:proofErr w:type="spellStart"/>
      <w:r>
        <w:rPr>
          <w:lang w:val="en-GB"/>
        </w:rPr>
        <w:t>i</w:t>
      </w:r>
      <w:proofErr w:type="spellEnd"/>
      <w:r>
        <w:rPr>
          <w:lang w:val="en-GB"/>
        </w:rPr>
        <w:t xml:space="preserve"> is in the range of 0 to </w:t>
      </w:r>
      <w:proofErr w:type="spellStart"/>
      <w:r>
        <w:rPr>
          <w:lang w:val="en-GB"/>
        </w:rPr>
        <w:t>NumPics</w:t>
      </w:r>
      <w:proofErr w:type="spellEnd"/>
      <w:r>
        <w:rPr>
          <w:lang w:val="en-GB"/>
        </w:rPr>
        <w:t xml:space="preserve"> − 1, inclusive</w:t>
      </w:r>
      <w:r w:rsidRPr="00BB2DE9">
        <w:rPr>
          <w:lang w:val="en-GB"/>
        </w:rPr>
        <w:t>.</w:t>
      </w:r>
    </w:p>
    <w:p w14:paraId="2639C26F" w14:textId="77777777" w:rsidR="004714D2" w:rsidRPr="00BB2DE9"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GB"/>
        </w:rPr>
      </w:pPr>
      <w:r w:rsidRPr="00BB2DE9">
        <w:rPr>
          <w:lang w:val="en-GB"/>
        </w:rPr>
        <w:t>–</w:t>
      </w:r>
      <w:r w:rsidRPr="00BB2DE9">
        <w:rPr>
          <w:lang w:val="en-GB"/>
        </w:rPr>
        <w:tab/>
      </w:r>
      <w:r>
        <w:rPr>
          <w:lang w:val="en-GB"/>
        </w:rPr>
        <w:t xml:space="preserve">A list of pictures </w:t>
      </w:r>
      <w:proofErr w:type="spellStart"/>
      <w:r>
        <w:rPr>
          <w:lang w:val="en-GB"/>
        </w:rPr>
        <w:t>TestPicList</w:t>
      </w:r>
      <w:proofErr w:type="spellEnd"/>
      <w:r>
        <w:rPr>
          <w:lang w:val="en-GB"/>
        </w:rPr>
        <w:t>[ </w:t>
      </w:r>
      <w:proofErr w:type="spellStart"/>
      <w:r>
        <w:rPr>
          <w:lang w:val="en-GB"/>
        </w:rPr>
        <w:t>i</w:t>
      </w:r>
      <w:proofErr w:type="spellEnd"/>
      <w:r>
        <w:rPr>
          <w:lang w:val="en-GB"/>
        </w:rPr>
        <w:t xml:space="preserve"> ] where </w:t>
      </w:r>
      <w:proofErr w:type="spellStart"/>
      <w:r>
        <w:rPr>
          <w:lang w:val="en-GB"/>
        </w:rPr>
        <w:t>i</w:t>
      </w:r>
      <w:proofErr w:type="spellEnd"/>
      <w:r>
        <w:rPr>
          <w:lang w:val="en-GB"/>
        </w:rPr>
        <w:t xml:space="preserve"> is in the range of 0 to </w:t>
      </w:r>
      <w:proofErr w:type="spellStart"/>
      <w:r>
        <w:rPr>
          <w:lang w:val="en-GB"/>
        </w:rPr>
        <w:t>NumPics</w:t>
      </w:r>
      <w:proofErr w:type="spellEnd"/>
      <w:r>
        <w:rPr>
          <w:lang w:val="en-GB"/>
        </w:rPr>
        <w:t xml:space="preserve"> − 1, inclusive.</w:t>
      </w:r>
    </w:p>
    <w:p w14:paraId="10E4E59B" w14:textId="77777777" w:rsidR="004714D2" w:rsidRPr="00BB2DE9"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GB"/>
        </w:rPr>
      </w:pPr>
      <w:r w:rsidRPr="00BB2DE9">
        <w:rPr>
          <w:lang w:val="en-GB"/>
        </w:rPr>
        <w:t>–</w:t>
      </w:r>
      <w:r w:rsidRPr="00BB2DE9">
        <w:rPr>
          <w:lang w:val="en-GB"/>
        </w:rPr>
        <w:tab/>
      </w:r>
      <w:r>
        <w:rPr>
          <w:lang w:val="en-GB"/>
        </w:rPr>
        <w:t xml:space="preserve">When any </w:t>
      </w:r>
      <w:proofErr w:type="spellStart"/>
      <w:r>
        <w:rPr>
          <w:lang w:val="en-GB"/>
        </w:rPr>
        <w:t>qm_gain_flag</w:t>
      </w:r>
      <w:proofErr w:type="spellEnd"/>
      <w:r>
        <w:rPr>
          <w:lang w:val="en-GB"/>
        </w:rPr>
        <w:t>[ </w:t>
      </w:r>
      <w:proofErr w:type="spellStart"/>
      <w:r>
        <w:rPr>
          <w:lang w:val="en-GB"/>
        </w:rPr>
        <w:t>i</w:t>
      </w:r>
      <w:proofErr w:type="spellEnd"/>
      <w:r>
        <w:rPr>
          <w:lang w:val="en-GB"/>
        </w:rPr>
        <w:t xml:space="preserve"> ] is equal to 1, a list of gain reference pictures </w:t>
      </w:r>
      <w:proofErr w:type="spellStart"/>
      <w:r>
        <w:rPr>
          <w:lang w:val="en-GB"/>
        </w:rPr>
        <w:t>GainRefPicList</w:t>
      </w:r>
      <w:proofErr w:type="spellEnd"/>
      <w:r>
        <w:rPr>
          <w:lang w:val="en-GB"/>
        </w:rPr>
        <w:t>[ </w:t>
      </w:r>
      <w:proofErr w:type="spellStart"/>
      <w:r>
        <w:rPr>
          <w:lang w:val="en-GB"/>
        </w:rPr>
        <w:t>i</w:t>
      </w:r>
      <w:proofErr w:type="spellEnd"/>
      <w:r>
        <w:rPr>
          <w:lang w:val="en-GB"/>
        </w:rPr>
        <w:t xml:space="preserve"> ] for </w:t>
      </w:r>
      <w:proofErr w:type="spellStart"/>
      <w:r>
        <w:rPr>
          <w:lang w:val="en-GB"/>
        </w:rPr>
        <w:t>i</w:t>
      </w:r>
      <w:proofErr w:type="spellEnd"/>
      <w:r>
        <w:rPr>
          <w:lang w:val="en-GB"/>
        </w:rPr>
        <w:t xml:space="preserve"> is in the range of 0 to </w:t>
      </w:r>
      <w:proofErr w:type="spellStart"/>
      <w:r>
        <w:rPr>
          <w:lang w:val="en-GB"/>
        </w:rPr>
        <w:t>NumPics</w:t>
      </w:r>
      <w:proofErr w:type="spellEnd"/>
      <w:r>
        <w:rPr>
          <w:lang w:val="en-GB"/>
        </w:rPr>
        <w:t xml:space="preserve"> − 1, inclusive.</w:t>
      </w:r>
    </w:p>
    <w:bookmarkEnd w:id="85"/>
    <w:p w14:paraId="38493783" w14:textId="77777777" w:rsidR="004714D2" w:rsidRDefault="004714D2" w:rsidP="004714D2">
      <w:pPr>
        <w:pStyle w:val="BodyText"/>
        <w:autoSpaceDE w:val="0"/>
        <w:autoSpaceDN w:val="0"/>
        <w:adjustRightInd w:val="0"/>
        <w:spacing w:before="136" w:after="0"/>
      </w:pPr>
      <w:r w:rsidRPr="00F14267">
        <w:rPr>
          <w:rFonts w:eastAsia="SimSun"/>
        </w:rPr>
        <w:t xml:space="preserve">The variables </w:t>
      </w:r>
      <w:proofErr w:type="spellStart"/>
      <w:r w:rsidRPr="00F14267">
        <w:t>SubWidthC</w:t>
      </w:r>
      <w:proofErr w:type="spellEnd"/>
      <w:r w:rsidRPr="00F14267">
        <w:t xml:space="preserve"> and </w:t>
      </w:r>
      <w:proofErr w:type="spellStart"/>
      <w:r w:rsidRPr="00F14267">
        <w:t>SubHeightC</w:t>
      </w:r>
      <w:proofErr w:type="spellEnd"/>
      <w:r w:rsidRPr="00F14267">
        <w:t xml:space="preserve"> are derived from </w:t>
      </w:r>
      <w:proofErr w:type="spellStart"/>
      <w:r w:rsidRPr="00F14267">
        <w:rPr>
          <w:rFonts w:eastAsia="SimSun"/>
        </w:rPr>
        <w:t>ChromaFormatIdc</w:t>
      </w:r>
      <w:proofErr w:type="spellEnd"/>
      <w:r w:rsidRPr="00F14267">
        <w:t xml:space="preserve"> as specified by </w:t>
      </w:r>
      <w:r w:rsidRPr="00F14267">
        <w:fldChar w:fldCharType="begin"/>
      </w:r>
      <w:r w:rsidRPr="00F14267">
        <w:instrText xml:space="preserve"> REF _Ref31189773 \h  \* MERGEFORMAT </w:instrText>
      </w:r>
      <w:r w:rsidRPr="00F14267">
        <w:fldChar w:fldCharType="separate"/>
      </w:r>
      <w:r w:rsidRPr="00F14267">
        <w:t>Table 2</w:t>
      </w:r>
      <w:r w:rsidRPr="00F14267">
        <w:fldChar w:fldCharType="end"/>
      </w:r>
      <w:r w:rsidRPr="00F14267">
        <w:t>.</w:t>
      </w:r>
    </w:p>
    <w:p w14:paraId="6BE36C03" w14:textId="77777777" w:rsidR="004714D2" w:rsidRDefault="004714D2" w:rsidP="004714D2">
      <w:pPr>
        <w:pStyle w:val="BodyText"/>
        <w:autoSpaceDE w:val="0"/>
        <w:autoSpaceDN w:val="0"/>
        <w:adjustRightInd w:val="0"/>
        <w:spacing w:before="136" w:after="0"/>
      </w:pPr>
      <w:proofErr w:type="spellStart"/>
      <w:r>
        <w:t>TestPicList</w:t>
      </w:r>
      <w:proofErr w:type="spellEnd"/>
      <w:r>
        <w:t>[ </w:t>
      </w:r>
      <w:proofErr w:type="spellStart"/>
      <w:r>
        <w:t>i</w:t>
      </w:r>
      <w:proofErr w:type="spellEnd"/>
      <w:r>
        <w:t> ][ </w:t>
      </w:r>
      <w:proofErr w:type="spellStart"/>
      <w:r>
        <w:t>cIdx</w:t>
      </w:r>
      <w:proofErr w:type="spellEnd"/>
      <w:r>
        <w:t xml:space="preserve"> ] and </w:t>
      </w:r>
      <w:proofErr w:type="spellStart"/>
      <w:r>
        <w:t>ReferencePicList</w:t>
      </w:r>
      <w:proofErr w:type="spellEnd"/>
      <w:r>
        <w:t>[ </w:t>
      </w:r>
      <w:proofErr w:type="spellStart"/>
      <w:r>
        <w:t>i</w:t>
      </w:r>
      <w:proofErr w:type="spellEnd"/>
      <w:r>
        <w:t> ][ </w:t>
      </w:r>
      <w:proofErr w:type="spellStart"/>
      <w:r>
        <w:t>cIdx</w:t>
      </w:r>
      <w:proofErr w:type="spellEnd"/>
      <w:r>
        <w:t xml:space="preserve"> ] denote the </w:t>
      </w:r>
      <w:proofErr w:type="spellStart"/>
      <w:r>
        <w:t>cIdx-th</w:t>
      </w:r>
      <w:proofErr w:type="spellEnd"/>
      <w:r>
        <w:t xml:space="preserve"> sample array of the </w:t>
      </w:r>
      <w:proofErr w:type="spellStart"/>
      <w:r>
        <w:t>i-th</w:t>
      </w:r>
      <w:proofErr w:type="spellEnd"/>
      <w:r>
        <w:t xml:space="preserve"> picture among </w:t>
      </w:r>
      <w:proofErr w:type="spellStart"/>
      <w:r>
        <w:t>TestPicList</w:t>
      </w:r>
      <w:proofErr w:type="spellEnd"/>
      <w:r>
        <w:t xml:space="preserve"> and </w:t>
      </w:r>
      <w:proofErr w:type="spellStart"/>
      <w:r>
        <w:t>ReferencePicList</w:t>
      </w:r>
      <w:proofErr w:type="spellEnd"/>
      <w:r>
        <w:t>, respectively.</w:t>
      </w:r>
    </w:p>
    <w:p w14:paraId="0EB39D9D" w14:textId="77777777" w:rsidR="004714D2" w:rsidRDefault="004714D2" w:rsidP="004714D2">
      <w:pPr>
        <w:pStyle w:val="BodyText"/>
        <w:autoSpaceDE w:val="0"/>
        <w:autoSpaceDN w:val="0"/>
        <w:adjustRightInd w:val="0"/>
        <w:spacing w:before="136" w:after="0"/>
        <w:rPr>
          <w:rFonts w:eastAsia="Malgun Gothic"/>
          <w:lang w:eastAsia="zh-CN"/>
        </w:rPr>
      </w:pPr>
      <w:proofErr w:type="spellStart"/>
      <w:r>
        <w:lastRenderedPageBreak/>
        <w:t>TestPicList</w:t>
      </w:r>
      <w:proofErr w:type="spellEnd"/>
      <w:r>
        <w:t>[ </w:t>
      </w:r>
      <w:proofErr w:type="spellStart"/>
      <w:r>
        <w:t>i</w:t>
      </w:r>
      <w:proofErr w:type="spellEnd"/>
      <w:r>
        <w:t> ][ </w:t>
      </w:r>
      <w:proofErr w:type="spellStart"/>
      <w:r>
        <w:t>cIdx</w:t>
      </w:r>
      <w:proofErr w:type="spellEnd"/>
      <w:r>
        <w:t xml:space="preserve"> ][ x ][ y ] and </w:t>
      </w:r>
      <w:proofErr w:type="spellStart"/>
      <w:r>
        <w:t>ReferencePicList</w:t>
      </w:r>
      <w:proofErr w:type="spellEnd"/>
      <w:r>
        <w:t>[ </w:t>
      </w:r>
      <w:proofErr w:type="spellStart"/>
      <w:r>
        <w:t>i</w:t>
      </w:r>
      <w:proofErr w:type="spellEnd"/>
      <w:r>
        <w:t> ][ </w:t>
      </w:r>
      <w:proofErr w:type="spellStart"/>
      <w:r>
        <w:t>cIdx</w:t>
      </w:r>
      <w:proofErr w:type="spellEnd"/>
      <w:r>
        <w:t xml:space="preserve"> ][ x ][ y ] denote the sample at location ( x, y ) within the </w:t>
      </w:r>
      <w:proofErr w:type="spellStart"/>
      <w:r>
        <w:t>cIdx-th</w:t>
      </w:r>
      <w:proofErr w:type="spellEnd"/>
      <w:r>
        <w:t xml:space="preserve"> sample array of the </w:t>
      </w:r>
      <w:proofErr w:type="spellStart"/>
      <w:r>
        <w:t>i-th</w:t>
      </w:r>
      <w:proofErr w:type="spellEnd"/>
      <w:r>
        <w:t xml:space="preserve"> picture among </w:t>
      </w:r>
      <w:proofErr w:type="spellStart"/>
      <w:r>
        <w:t>TestPicList</w:t>
      </w:r>
      <w:proofErr w:type="spellEnd"/>
      <w:r>
        <w:t xml:space="preserve"> and </w:t>
      </w:r>
      <w:proofErr w:type="spellStart"/>
      <w:r>
        <w:t>ReferencePicList</w:t>
      </w:r>
      <w:proofErr w:type="spellEnd"/>
      <w:r>
        <w:t>, respectively, where x is in the range of 0 to ( </w:t>
      </w:r>
      <w:r w:rsidRPr="006E7772">
        <w:t>( cIdx = = 0 )</w:t>
      </w:r>
      <w:r w:rsidRPr="006E7772">
        <w:rPr>
          <w:rFonts w:eastAsia="Malgun Gothic"/>
          <w:lang w:eastAsia="zh-CN"/>
        </w:rPr>
        <w:t> </w:t>
      </w:r>
      <w:r w:rsidRPr="006E7772">
        <w:t>?</w:t>
      </w:r>
      <w:r w:rsidRPr="006E7772">
        <w:rPr>
          <w:rFonts w:eastAsia="Malgun Gothic"/>
          <w:lang w:eastAsia="zh-CN"/>
        </w:rPr>
        <w:t> </w:t>
      </w:r>
      <w:r>
        <w:t>Pic</w:t>
      </w:r>
      <w:r w:rsidRPr="006E7772">
        <w:t>Width</w:t>
      </w:r>
      <w:r>
        <w:t>[ i ]</w:t>
      </w:r>
      <w:r w:rsidRPr="006E7772">
        <w:rPr>
          <w:rFonts w:eastAsia="Malgun Gothic"/>
          <w:lang w:eastAsia="zh-CN"/>
        </w:rPr>
        <w:t> </w:t>
      </w:r>
      <w:r w:rsidRPr="006E7772">
        <w:t>:</w:t>
      </w:r>
      <w:r w:rsidRPr="006E7772">
        <w:rPr>
          <w:rFonts w:eastAsia="Malgun Gothic"/>
          <w:lang w:eastAsia="zh-CN"/>
        </w:rPr>
        <w:t> </w:t>
      </w:r>
      <w:r>
        <w:t>PicWidth[ i ]</w:t>
      </w:r>
      <w:r w:rsidRPr="006E7772">
        <w:rPr>
          <w:rFonts w:eastAsia="Malgun Gothic"/>
          <w:lang w:eastAsia="zh-CN"/>
        </w:rPr>
        <w:t> </w:t>
      </w:r>
      <w:r w:rsidRPr="006E7772">
        <w:t>/</w:t>
      </w:r>
      <w:r w:rsidRPr="006E7772">
        <w:rPr>
          <w:rFonts w:eastAsia="Malgun Gothic"/>
          <w:lang w:eastAsia="zh-CN"/>
        </w:rPr>
        <w:t> </w:t>
      </w:r>
      <w:r w:rsidRPr="006E7772">
        <w:t>SubWidthC</w:t>
      </w:r>
      <w:r w:rsidRPr="006E7772">
        <w:rPr>
          <w:rFonts w:eastAsia="Malgun Gothic"/>
          <w:lang w:eastAsia="zh-CN"/>
        </w:rPr>
        <w:t> </w:t>
      </w:r>
      <w:r>
        <w:rPr>
          <w:rFonts w:eastAsia="Malgun Gothic"/>
          <w:lang w:eastAsia="zh-CN"/>
        </w:rPr>
        <w:t>) </w:t>
      </w:r>
      <w:r w:rsidRPr="006E7772">
        <w:rPr>
          <w:rFonts w:eastAsia="Malgun Gothic"/>
          <w:lang w:eastAsia="zh-CN"/>
        </w:rPr>
        <w:t>− 1</w:t>
      </w:r>
      <w:r>
        <w:rPr>
          <w:rFonts w:eastAsia="Malgun Gothic"/>
          <w:lang w:eastAsia="zh-CN"/>
        </w:rPr>
        <w:t xml:space="preserve">, inclusive and y is in the range of 0 to </w:t>
      </w:r>
      <w:r>
        <w:rPr>
          <w:noProof/>
          <w:lang w:eastAsia="ko-KR"/>
        </w:rPr>
        <w:t>( </w:t>
      </w:r>
      <w:r w:rsidRPr="006E7772">
        <w:t>( cIdx = = 0 )</w:t>
      </w:r>
      <w:r w:rsidRPr="006E7772">
        <w:rPr>
          <w:rFonts w:eastAsia="Malgun Gothic"/>
          <w:lang w:eastAsia="zh-CN"/>
        </w:rPr>
        <w:t> </w:t>
      </w:r>
      <w:r w:rsidRPr="006E7772">
        <w:t>?</w:t>
      </w:r>
      <w:r w:rsidRPr="006E7772">
        <w:rPr>
          <w:rFonts w:eastAsia="Malgun Gothic"/>
          <w:lang w:eastAsia="zh-CN"/>
        </w:rPr>
        <w:t> </w:t>
      </w:r>
      <w:r>
        <w:t>PicHeight[ i ]</w:t>
      </w:r>
      <w:r w:rsidRPr="006E7772">
        <w:rPr>
          <w:rFonts w:eastAsia="Malgun Gothic"/>
          <w:lang w:eastAsia="zh-CN"/>
        </w:rPr>
        <w:t> </w:t>
      </w:r>
      <w:r w:rsidRPr="006E7772">
        <w:t>:</w:t>
      </w:r>
      <w:r w:rsidRPr="006E7772">
        <w:rPr>
          <w:rFonts w:eastAsia="Malgun Gothic"/>
          <w:lang w:eastAsia="zh-CN"/>
        </w:rPr>
        <w:t> </w:t>
      </w:r>
      <w:r>
        <w:t>PicHeight[ i ]</w:t>
      </w:r>
      <w:r w:rsidRPr="006E7772">
        <w:rPr>
          <w:rFonts w:eastAsia="Malgun Gothic"/>
          <w:lang w:eastAsia="zh-CN"/>
        </w:rPr>
        <w:t> </w:t>
      </w:r>
      <w:r w:rsidRPr="006E7772">
        <w:t>/</w:t>
      </w:r>
      <w:r w:rsidRPr="006E7772">
        <w:rPr>
          <w:rFonts w:eastAsia="Malgun Gothic"/>
          <w:lang w:eastAsia="zh-CN"/>
        </w:rPr>
        <w:t> </w:t>
      </w:r>
      <w:r w:rsidRPr="006E7772">
        <w:t>SubHeightC</w:t>
      </w:r>
      <w:r w:rsidRPr="006E7772">
        <w:rPr>
          <w:rFonts w:eastAsia="Malgun Gothic"/>
          <w:lang w:eastAsia="zh-CN"/>
        </w:rPr>
        <w:t> </w:t>
      </w:r>
      <w:r>
        <w:rPr>
          <w:rFonts w:eastAsia="Malgun Gothic"/>
          <w:lang w:eastAsia="zh-CN"/>
        </w:rPr>
        <w:t>) </w:t>
      </w:r>
      <w:r w:rsidRPr="006E7772">
        <w:rPr>
          <w:rFonts w:eastAsia="Malgun Gothic"/>
          <w:lang w:eastAsia="zh-CN"/>
        </w:rPr>
        <w:t>− 1</w:t>
      </w:r>
      <w:r>
        <w:rPr>
          <w:rFonts w:eastAsia="Malgun Gothic"/>
          <w:lang w:eastAsia="zh-CN"/>
        </w:rPr>
        <w:t>, inclusive.</w:t>
      </w:r>
    </w:p>
    <w:p w14:paraId="1BB24084" w14:textId="77777777" w:rsidR="004714D2" w:rsidRPr="00F14267" w:rsidRDefault="004714D2" w:rsidP="004714D2">
      <w:pPr>
        <w:pStyle w:val="BodyText"/>
        <w:autoSpaceDE w:val="0"/>
        <w:autoSpaceDN w:val="0"/>
        <w:adjustRightInd w:val="0"/>
        <w:spacing w:before="136" w:after="0"/>
        <w:rPr>
          <w:rFonts w:eastAsia="SimSun"/>
        </w:rPr>
      </w:pPr>
      <w:r>
        <w:rPr>
          <w:rFonts w:eastAsia="Malgun Gothic"/>
          <w:lang w:eastAsia="zh-CN"/>
        </w:rPr>
        <w:t xml:space="preserve">Let </w:t>
      </w:r>
      <w:proofErr w:type="spellStart"/>
      <w:r>
        <w:rPr>
          <w:rFonts w:eastAsia="Malgun Gothic"/>
          <w:lang w:eastAsia="zh-CN"/>
        </w:rPr>
        <w:t>currPicIdx</w:t>
      </w:r>
      <w:proofErr w:type="spellEnd"/>
      <w:r>
        <w:rPr>
          <w:rFonts w:eastAsia="Malgun Gothic"/>
          <w:lang w:eastAsia="zh-CN"/>
        </w:rPr>
        <w:t xml:space="preserve"> have a value such that the output time of </w:t>
      </w:r>
      <w:proofErr w:type="spellStart"/>
      <w:r>
        <w:rPr>
          <w:rFonts w:eastAsia="Malgun Gothic"/>
          <w:lang w:eastAsia="zh-CN"/>
        </w:rPr>
        <w:t>TestPicList</w:t>
      </w:r>
      <w:proofErr w:type="spellEnd"/>
      <w:r>
        <w:rPr>
          <w:rFonts w:eastAsia="Malgun Gothic"/>
          <w:lang w:eastAsia="zh-CN"/>
        </w:rPr>
        <w:t>[ </w:t>
      </w:r>
      <w:proofErr w:type="spellStart"/>
      <w:r>
        <w:rPr>
          <w:rFonts w:eastAsia="Malgun Gothic"/>
          <w:lang w:eastAsia="zh-CN"/>
        </w:rPr>
        <w:t>currPicIdx</w:t>
      </w:r>
      <w:proofErr w:type="spellEnd"/>
      <w:r>
        <w:rPr>
          <w:rFonts w:eastAsia="Malgun Gothic"/>
          <w:lang w:eastAsia="zh-CN"/>
        </w:rPr>
        <w:t> ] is equal to the output time of the current picture.</w:t>
      </w:r>
    </w:p>
    <w:p w14:paraId="2061CF70" w14:textId="77777777" w:rsidR="004714D2" w:rsidRDefault="004714D2" w:rsidP="004714D2">
      <w:pPr>
        <w:rPr>
          <w:rFonts w:eastAsia="Malgun Gothic"/>
          <w:noProof/>
          <w:szCs w:val="22"/>
          <w:lang w:val="en-GB" w:eastAsia="ja-JP"/>
        </w:rPr>
      </w:pPr>
      <w:r w:rsidRPr="00F06AED">
        <w:rPr>
          <w:rFonts w:eastAsia="Malgun Gothic"/>
          <w:b/>
          <w:bCs/>
          <w:noProof/>
          <w:szCs w:val="22"/>
          <w:lang w:val="en-GB" w:eastAsia="ja-JP"/>
        </w:rPr>
        <w:t>qm_metric_definitions_present_flag</w:t>
      </w:r>
      <w:r>
        <w:rPr>
          <w:rFonts w:eastAsia="Malgun Gothic"/>
          <w:noProof/>
          <w:szCs w:val="22"/>
          <w:lang w:val="en-GB" w:eastAsia="ja-JP"/>
        </w:rPr>
        <w:t xml:space="preserve"> equal to 1 specifies that information defining the quality metrics is present.</w:t>
      </w:r>
      <w:r w:rsidRPr="00B9677F">
        <w:t xml:space="preserve"> </w:t>
      </w:r>
      <w:r w:rsidRPr="00B9677F">
        <w:rPr>
          <w:rFonts w:eastAsia="Malgun Gothic"/>
          <w:noProof/>
          <w:szCs w:val="22"/>
          <w:lang w:val="en-GB" w:eastAsia="ja-JP"/>
        </w:rPr>
        <w:t xml:space="preserve">qm_metric_definitions_present_flag equal to </w:t>
      </w:r>
      <w:r>
        <w:rPr>
          <w:rFonts w:eastAsia="Malgun Gothic"/>
          <w:noProof/>
          <w:szCs w:val="22"/>
          <w:lang w:val="en-GB" w:eastAsia="ja-JP"/>
        </w:rPr>
        <w:t>0</w:t>
      </w:r>
      <w:r w:rsidRPr="00B9677F">
        <w:rPr>
          <w:rFonts w:eastAsia="Malgun Gothic"/>
          <w:noProof/>
          <w:szCs w:val="22"/>
          <w:lang w:val="en-GB" w:eastAsia="ja-JP"/>
        </w:rPr>
        <w:t xml:space="preserve"> specifies that information defining the quality metrics is </w:t>
      </w:r>
      <w:r>
        <w:rPr>
          <w:rFonts w:eastAsia="Malgun Gothic"/>
          <w:noProof/>
          <w:szCs w:val="22"/>
          <w:lang w:val="en-GB" w:eastAsia="ja-JP"/>
        </w:rPr>
        <w:t>not present</w:t>
      </w:r>
      <w:r w:rsidRPr="00B9677F">
        <w:rPr>
          <w:rFonts w:eastAsia="Malgun Gothic"/>
          <w:noProof/>
          <w:szCs w:val="22"/>
          <w:lang w:val="en-GB" w:eastAsia="ja-JP"/>
        </w:rPr>
        <w:t>.</w:t>
      </w:r>
      <w:r>
        <w:rPr>
          <w:rFonts w:eastAsia="Malgun Gothic"/>
          <w:noProof/>
          <w:szCs w:val="22"/>
          <w:lang w:val="en-GB" w:eastAsia="ja-JP"/>
        </w:rPr>
        <w:t xml:space="preserve"> </w:t>
      </w:r>
    </w:p>
    <w:p w14:paraId="635FBA1A" w14:textId="77777777" w:rsidR="004714D2" w:rsidRDefault="004714D2" w:rsidP="004714D2">
      <w:pPr>
        <w:rPr>
          <w:szCs w:val="22"/>
          <w:lang w:val="en-CA"/>
        </w:rPr>
      </w:pPr>
      <w:r w:rsidRPr="001D3971">
        <w:rPr>
          <w:noProof/>
          <w:szCs w:val="18"/>
        </w:rPr>
        <w:t xml:space="preserve">When </w:t>
      </w:r>
      <w:r>
        <w:rPr>
          <w:noProof/>
          <w:szCs w:val="18"/>
        </w:rPr>
        <w:t xml:space="preserve">this </w:t>
      </w:r>
      <w:r w:rsidRPr="001D3971">
        <w:rPr>
          <w:noProof/>
          <w:szCs w:val="18"/>
        </w:rPr>
        <w:t xml:space="preserve">SEI message is the first </w:t>
      </w:r>
      <w:r>
        <w:rPr>
          <w:noProof/>
          <w:szCs w:val="18"/>
        </w:rPr>
        <w:t>quality metrics</w:t>
      </w:r>
      <w:r w:rsidRPr="001D3971">
        <w:rPr>
          <w:noProof/>
          <w:szCs w:val="18"/>
        </w:rPr>
        <w:t xml:space="preserve"> SEI message</w:t>
      </w:r>
      <w:r>
        <w:rPr>
          <w:noProof/>
          <w:szCs w:val="18"/>
        </w:rPr>
        <w:t xml:space="preserve"> in a CLVS</w:t>
      </w:r>
      <w:r w:rsidRPr="001D3971">
        <w:rPr>
          <w:noProof/>
          <w:szCs w:val="18"/>
        </w:rPr>
        <w:t xml:space="preserve">, in decoding order, </w:t>
      </w:r>
      <w:r>
        <w:rPr>
          <w:szCs w:val="22"/>
          <w:lang w:val="en-CA"/>
        </w:rPr>
        <w:t xml:space="preserve"> </w:t>
      </w:r>
      <w:r w:rsidRPr="00491D87">
        <w:rPr>
          <w:rFonts w:eastAsia="Malgun Gothic"/>
          <w:noProof/>
          <w:szCs w:val="22"/>
          <w:lang w:val="en-GB" w:eastAsia="ja-JP"/>
        </w:rPr>
        <w:t>qm_metric_definitions_present_flag</w:t>
      </w:r>
      <w:r>
        <w:rPr>
          <w:rFonts w:eastAsia="Malgun Gothic"/>
          <w:noProof/>
          <w:szCs w:val="22"/>
          <w:lang w:val="en-GB" w:eastAsia="ja-JP"/>
        </w:rPr>
        <w:t xml:space="preserve"> shall be equal to 1</w:t>
      </w:r>
      <w:r w:rsidRPr="00261426">
        <w:rPr>
          <w:szCs w:val="22"/>
          <w:lang w:val="en-CA"/>
        </w:rPr>
        <w:t>.</w:t>
      </w:r>
    </w:p>
    <w:p w14:paraId="6A735D0C" w14:textId="77777777" w:rsidR="004714D2" w:rsidRDefault="004714D2" w:rsidP="004714D2">
      <w:pPr>
        <w:rPr>
          <w:szCs w:val="22"/>
          <w:lang w:val="en-CA"/>
        </w:rPr>
      </w:pPr>
      <w:r>
        <w:rPr>
          <w:szCs w:val="22"/>
          <w:lang w:val="en-CA"/>
        </w:rPr>
        <w:t xml:space="preserve">Otherwise, (this SEI message is not </w:t>
      </w:r>
      <w:r w:rsidRPr="001D3971">
        <w:rPr>
          <w:noProof/>
          <w:szCs w:val="18"/>
        </w:rPr>
        <w:t xml:space="preserve">the first </w:t>
      </w:r>
      <w:r>
        <w:rPr>
          <w:noProof/>
          <w:szCs w:val="18"/>
        </w:rPr>
        <w:t>quality metrics</w:t>
      </w:r>
      <w:r w:rsidRPr="001D3971">
        <w:rPr>
          <w:noProof/>
          <w:szCs w:val="18"/>
        </w:rPr>
        <w:t xml:space="preserve"> SEI message</w:t>
      </w:r>
      <w:r>
        <w:rPr>
          <w:noProof/>
          <w:szCs w:val="18"/>
        </w:rPr>
        <w:t xml:space="preserve"> in a CLVS</w:t>
      </w:r>
      <w:r w:rsidRPr="001D3971">
        <w:rPr>
          <w:noProof/>
          <w:szCs w:val="18"/>
        </w:rPr>
        <w:t>, in decoding order,</w:t>
      </w:r>
      <w:r>
        <w:rPr>
          <w:noProof/>
          <w:szCs w:val="18"/>
        </w:rPr>
        <w:t>)</w:t>
      </w:r>
      <w:r w:rsidRPr="001D3971">
        <w:rPr>
          <w:noProof/>
          <w:szCs w:val="18"/>
        </w:rPr>
        <w:t xml:space="preserve"> </w:t>
      </w:r>
      <w:r>
        <w:rPr>
          <w:szCs w:val="22"/>
          <w:lang w:val="en-CA"/>
        </w:rPr>
        <w:t xml:space="preserve"> it is a requirement of bitstream conformance that at least one of the two following conditions shall be met:</w:t>
      </w:r>
    </w:p>
    <w:p w14:paraId="66C57AE3" w14:textId="77777777" w:rsidR="004714D2" w:rsidRPr="00A25A79"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pPr>
      <w:r w:rsidRPr="001D3971">
        <w:t>–</w:t>
      </w:r>
      <w:r w:rsidRPr="001D3971">
        <w:tab/>
      </w:r>
      <w:proofErr w:type="spellStart"/>
      <w:r w:rsidRPr="00A25A79">
        <w:t>qm_metric_definitions_present_flag</w:t>
      </w:r>
      <w:proofErr w:type="spellEnd"/>
      <w:r w:rsidRPr="00A25A79">
        <w:t xml:space="preserve"> is equal to 0</w:t>
      </w:r>
    </w:p>
    <w:p w14:paraId="41083506" w14:textId="3B30C0F3" w:rsidR="004714D2" w:rsidRPr="00F14267"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pPr>
      <w:r w:rsidRPr="001D3971">
        <w:t>–</w:t>
      </w:r>
      <w:r w:rsidRPr="001D3971">
        <w:tab/>
      </w:r>
      <w:r w:rsidRPr="00F14267">
        <w:t xml:space="preserve">the values of the </w:t>
      </w:r>
      <w:proofErr w:type="spellStart"/>
      <w:r w:rsidRPr="00F14267">
        <w:t>qm_metric_type</w:t>
      </w:r>
      <w:proofErr w:type="spellEnd"/>
      <w:r w:rsidRPr="00F14267">
        <w:t>[</w:t>
      </w:r>
      <w:r w:rsidR="0097680D">
        <w:t> </w:t>
      </w:r>
      <w:proofErr w:type="spellStart"/>
      <w:r w:rsidRPr="00F14267">
        <w:t>i</w:t>
      </w:r>
      <w:proofErr w:type="spellEnd"/>
      <w:r w:rsidR="0097680D">
        <w:t> </w:t>
      </w:r>
      <w:r w:rsidRPr="00F14267">
        <w:t xml:space="preserve">], </w:t>
      </w:r>
      <w:proofErr w:type="spellStart"/>
      <w:r w:rsidRPr="00F14267">
        <w:t>qm_three_component_flag</w:t>
      </w:r>
      <w:proofErr w:type="spellEnd"/>
      <w:r w:rsidRPr="00F14267">
        <w:t>[ </w:t>
      </w:r>
      <w:proofErr w:type="spellStart"/>
      <w:r w:rsidRPr="00F14267">
        <w:t>i</w:t>
      </w:r>
      <w:proofErr w:type="spellEnd"/>
      <w:r w:rsidRPr="00F14267">
        <w:t xml:space="preserve"> ],  </w:t>
      </w:r>
      <w:proofErr w:type="spellStart"/>
      <w:r w:rsidRPr="00F14267">
        <w:t>qm_gain_flag</w:t>
      </w:r>
      <w:proofErr w:type="spellEnd"/>
      <w:r w:rsidRPr="00F14267">
        <w:t>[ </w:t>
      </w:r>
      <w:proofErr w:type="spellStart"/>
      <w:r w:rsidRPr="00F14267">
        <w:t>i</w:t>
      </w:r>
      <w:proofErr w:type="spellEnd"/>
      <w:r w:rsidRPr="00F14267">
        <w:t xml:space="preserve"> ], </w:t>
      </w:r>
      <w:proofErr w:type="spellStart"/>
      <w:r w:rsidRPr="00F14267">
        <w:t>qm_gain_reference_flag</w:t>
      </w:r>
      <w:proofErr w:type="spellEnd"/>
      <w:r w:rsidRPr="00F14267">
        <w:t>[</w:t>
      </w:r>
      <w:r>
        <w:t> </w:t>
      </w:r>
      <w:proofErr w:type="spellStart"/>
      <w:r w:rsidRPr="00F14267">
        <w:t>i</w:t>
      </w:r>
      <w:proofErr w:type="spellEnd"/>
      <w:r>
        <w:t> </w:t>
      </w:r>
      <w:r w:rsidRPr="00F14267">
        <w:t xml:space="preserve">], </w:t>
      </w:r>
      <w:proofErr w:type="spellStart"/>
      <w:r w:rsidRPr="00F14267">
        <w:t>qm_metric_increasing_flag</w:t>
      </w:r>
      <w:proofErr w:type="spellEnd"/>
      <w:r w:rsidRPr="00F14267">
        <w:t>[ </w:t>
      </w:r>
      <w:proofErr w:type="spellStart"/>
      <w:r w:rsidRPr="00F14267">
        <w:t>i</w:t>
      </w:r>
      <w:proofErr w:type="spellEnd"/>
      <w:r w:rsidRPr="00F14267">
        <w:t xml:space="preserve"> ], </w:t>
      </w:r>
      <w:proofErr w:type="spellStart"/>
      <w:r w:rsidRPr="00F14267">
        <w:t>qm_full_reference_flag</w:t>
      </w:r>
      <w:proofErr w:type="spellEnd"/>
      <w:r w:rsidRPr="00F14267">
        <w:t>[ </w:t>
      </w:r>
      <w:proofErr w:type="spellStart"/>
      <w:r w:rsidRPr="00F14267">
        <w:t>i</w:t>
      </w:r>
      <w:proofErr w:type="spellEnd"/>
      <w:r w:rsidRPr="00F14267">
        <w:t> ], qm_value_len_minus1_in_bytes[ </w:t>
      </w:r>
      <w:proofErr w:type="spellStart"/>
      <w:r w:rsidRPr="00F14267">
        <w:t>i</w:t>
      </w:r>
      <w:proofErr w:type="spellEnd"/>
      <w:r w:rsidRPr="00F14267">
        <w:t xml:space="preserve"> ], </w:t>
      </w:r>
      <w:proofErr w:type="spellStart"/>
      <w:r w:rsidRPr="00F14267">
        <w:t>qm_metric_description_present_flag</w:t>
      </w:r>
      <w:proofErr w:type="spellEnd"/>
      <w:r w:rsidRPr="00F14267">
        <w:t>[ </w:t>
      </w:r>
      <w:proofErr w:type="spellStart"/>
      <w:r w:rsidRPr="00F14267">
        <w:t>i</w:t>
      </w:r>
      <w:proofErr w:type="spellEnd"/>
      <w:r w:rsidRPr="00F14267">
        <w:t xml:space="preserve"> ], </w:t>
      </w:r>
      <w:r>
        <w:t xml:space="preserve">and </w:t>
      </w:r>
      <w:proofErr w:type="spellStart"/>
      <w:r w:rsidRPr="00F14267">
        <w:t>qm_metric_description</w:t>
      </w:r>
      <w:proofErr w:type="spellEnd"/>
      <w:r w:rsidRPr="00F14267">
        <w:t>[ </w:t>
      </w:r>
      <w:proofErr w:type="spellStart"/>
      <w:r w:rsidRPr="00F14267">
        <w:t>i</w:t>
      </w:r>
      <w:proofErr w:type="spellEnd"/>
      <w:r w:rsidRPr="00F14267">
        <w:t> ]</w:t>
      </w:r>
      <w:r>
        <w:t xml:space="preserve"> </w:t>
      </w:r>
      <w:r w:rsidRPr="00F14267">
        <w:t xml:space="preserve">syntax elements, when present,  shall be equal to the respective syntax elements in the </w:t>
      </w:r>
      <w:r>
        <w:t xml:space="preserve">first </w:t>
      </w:r>
      <w:r w:rsidRPr="00F14267">
        <w:t xml:space="preserve">quality metric SEI message </w:t>
      </w:r>
      <w:r>
        <w:t>in</w:t>
      </w:r>
      <w:r w:rsidRPr="00F14267">
        <w:t xml:space="preserve"> the CLVS</w:t>
      </w:r>
    </w:p>
    <w:p w14:paraId="72E709DC" w14:textId="77777777" w:rsidR="004714D2" w:rsidRPr="00B9677F" w:rsidRDefault="004714D2" w:rsidP="004714D2">
      <w:pPr>
        <w:rPr>
          <w:rFonts w:eastAsia="Malgun Gothic"/>
          <w:noProof/>
          <w:szCs w:val="22"/>
          <w:lang w:val="en-GB" w:eastAsia="ja-JP"/>
        </w:rPr>
      </w:pPr>
      <w:r w:rsidRPr="00F06AED">
        <w:rPr>
          <w:rFonts w:eastAsia="Malgun Gothic"/>
          <w:b/>
          <w:bCs/>
          <w:noProof/>
          <w:szCs w:val="22"/>
          <w:lang w:val="en-GB" w:eastAsia="ja-JP"/>
        </w:rPr>
        <w:t>qm_clvs_values_present_flag</w:t>
      </w:r>
      <w:r>
        <w:rPr>
          <w:rFonts w:eastAsia="Malgun Gothic"/>
          <w:noProof/>
          <w:szCs w:val="22"/>
          <w:lang w:val="en-GB" w:eastAsia="ja-JP"/>
        </w:rPr>
        <w:t xml:space="preserve"> equal to 1 specifies that </w:t>
      </w:r>
      <w:r w:rsidRPr="00F14267">
        <w:rPr>
          <w:rFonts w:eastAsia="Malgun Gothic"/>
          <w:noProof/>
          <w:szCs w:val="22"/>
          <w:lang w:val="en-GB" w:eastAsia="ja-JP"/>
        </w:rPr>
        <w:t>qm_clvs_metric_value</w:t>
      </w:r>
      <w:r w:rsidRPr="00ED30ED">
        <w:rPr>
          <w:rFonts w:eastAsia="Malgun Gothic"/>
          <w:noProof/>
          <w:szCs w:val="22"/>
          <w:lang w:val="en-GB" w:eastAsia="ja-JP"/>
        </w:rPr>
        <w:t>[ i ]</w:t>
      </w:r>
      <w:r>
        <w:rPr>
          <w:rFonts w:eastAsia="Malgun Gothic"/>
          <w:noProof/>
          <w:szCs w:val="22"/>
          <w:lang w:val="en-GB" w:eastAsia="ja-JP"/>
        </w:rPr>
        <w:t xml:space="preserve">[ c ] syntax elements are present. </w:t>
      </w:r>
      <w:r w:rsidRPr="00EA2C25">
        <w:rPr>
          <w:rFonts w:eastAsia="Malgun Gothic"/>
          <w:noProof/>
          <w:szCs w:val="22"/>
          <w:lang w:val="en-GB" w:eastAsia="ja-JP"/>
        </w:rPr>
        <w:t xml:space="preserve">qm_clvs_values_present_flag equal to </w:t>
      </w:r>
      <w:r>
        <w:rPr>
          <w:rFonts w:eastAsia="Malgun Gothic"/>
          <w:noProof/>
          <w:szCs w:val="22"/>
          <w:lang w:val="en-GB" w:eastAsia="ja-JP"/>
        </w:rPr>
        <w:t>0</w:t>
      </w:r>
      <w:r w:rsidRPr="00EA2C25">
        <w:rPr>
          <w:rFonts w:eastAsia="Malgun Gothic"/>
          <w:noProof/>
          <w:szCs w:val="22"/>
          <w:lang w:val="en-GB" w:eastAsia="ja-JP"/>
        </w:rPr>
        <w:t xml:space="preserve"> specifies </w:t>
      </w:r>
      <w:r w:rsidRPr="003E3056">
        <w:rPr>
          <w:rFonts w:eastAsia="Malgun Gothic"/>
          <w:noProof/>
          <w:szCs w:val="22"/>
          <w:lang w:val="en-GB" w:eastAsia="ja-JP"/>
        </w:rPr>
        <w:t>qm_clvs_metric_value</w:t>
      </w:r>
      <w:r w:rsidRPr="00ED30ED">
        <w:rPr>
          <w:rFonts w:eastAsia="Malgun Gothic"/>
          <w:noProof/>
          <w:szCs w:val="22"/>
          <w:lang w:val="en-GB" w:eastAsia="ja-JP"/>
        </w:rPr>
        <w:t>[ i ]</w:t>
      </w:r>
      <w:r>
        <w:rPr>
          <w:rFonts w:eastAsia="Malgun Gothic"/>
          <w:noProof/>
          <w:szCs w:val="22"/>
          <w:lang w:val="en-GB" w:eastAsia="ja-JP"/>
        </w:rPr>
        <w:t xml:space="preserve">[ c ] syntax elements </w:t>
      </w:r>
      <w:r w:rsidRPr="00EA2C25">
        <w:rPr>
          <w:rFonts w:eastAsia="Malgun Gothic"/>
          <w:noProof/>
          <w:szCs w:val="22"/>
          <w:lang w:val="en-GB" w:eastAsia="ja-JP"/>
        </w:rPr>
        <w:t xml:space="preserve">are </w:t>
      </w:r>
      <w:r>
        <w:rPr>
          <w:rFonts w:eastAsia="Malgun Gothic"/>
          <w:noProof/>
          <w:szCs w:val="22"/>
          <w:lang w:val="en-GB" w:eastAsia="ja-JP"/>
        </w:rPr>
        <w:t xml:space="preserve">not </w:t>
      </w:r>
      <w:r w:rsidRPr="00EA2C25">
        <w:rPr>
          <w:rFonts w:eastAsia="Malgun Gothic"/>
          <w:noProof/>
          <w:szCs w:val="22"/>
          <w:lang w:val="en-GB" w:eastAsia="ja-JP"/>
        </w:rPr>
        <w:t>present.</w:t>
      </w:r>
    </w:p>
    <w:p w14:paraId="24721F3B" w14:textId="30501EEA" w:rsidR="004714D2" w:rsidRDefault="004714D2" w:rsidP="004714D2">
      <w:pPr>
        <w:rPr>
          <w:rFonts w:eastAsia="Malgun Gothic"/>
          <w:noProof/>
          <w:szCs w:val="22"/>
          <w:lang w:val="en-GB" w:eastAsia="ja-JP"/>
        </w:rPr>
      </w:pPr>
      <w:r w:rsidRPr="00F06AED">
        <w:rPr>
          <w:rFonts w:eastAsia="Malgun Gothic"/>
          <w:b/>
          <w:bCs/>
          <w:noProof/>
          <w:szCs w:val="22"/>
          <w:lang w:val="en-GB" w:eastAsia="ja-JP"/>
        </w:rPr>
        <w:t>qm_pic_values_present_flag</w:t>
      </w:r>
      <w:r w:rsidRPr="00EA2C25">
        <w:rPr>
          <w:rFonts w:eastAsia="Malgun Gothic"/>
          <w:noProof/>
          <w:szCs w:val="22"/>
          <w:lang w:val="en-GB" w:eastAsia="ja-JP"/>
        </w:rPr>
        <w:t xml:space="preserve"> </w:t>
      </w:r>
      <w:r>
        <w:rPr>
          <w:rFonts w:eastAsia="Malgun Gothic"/>
          <w:noProof/>
          <w:szCs w:val="22"/>
          <w:lang w:val="en-GB" w:eastAsia="ja-JP"/>
        </w:rPr>
        <w:t xml:space="preserve">equal to 1 specifies that </w:t>
      </w:r>
      <w:r w:rsidRPr="003E3056">
        <w:rPr>
          <w:rFonts w:eastAsia="Malgun Gothic"/>
          <w:noProof/>
          <w:szCs w:val="22"/>
          <w:lang w:val="en-GB" w:eastAsia="ja-JP"/>
        </w:rPr>
        <w:t>qm_</w:t>
      </w:r>
      <w:r>
        <w:rPr>
          <w:rFonts w:eastAsia="Malgun Gothic"/>
          <w:noProof/>
          <w:szCs w:val="22"/>
          <w:lang w:val="en-GB" w:eastAsia="ja-JP"/>
        </w:rPr>
        <w:t>pic</w:t>
      </w:r>
      <w:r w:rsidRPr="003E3056">
        <w:rPr>
          <w:rFonts w:eastAsia="Malgun Gothic"/>
          <w:noProof/>
          <w:szCs w:val="22"/>
          <w:lang w:val="en-GB" w:eastAsia="ja-JP"/>
        </w:rPr>
        <w:t>_metric_value</w:t>
      </w:r>
      <w:r w:rsidRPr="00ED30ED">
        <w:rPr>
          <w:rFonts w:eastAsia="Malgun Gothic"/>
          <w:noProof/>
          <w:szCs w:val="22"/>
          <w:lang w:val="en-GB" w:eastAsia="ja-JP"/>
        </w:rPr>
        <w:t>[ i ]</w:t>
      </w:r>
      <w:r>
        <w:rPr>
          <w:rFonts w:eastAsia="Malgun Gothic"/>
          <w:noProof/>
          <w:szCs w:val="22"/>
          <w:lang w:val="en-GB" w:eastAsia="ja-JP"/>
        </w:rPr>
        <w:t>[ c</w:t>
      </w:r>
      <w:r w:rsidR="0097680D">
        <w:rPr>
          <w:rFonts w:eastAsia="Malgun Gothic"/>
          <w:noProof/>
          <w:szCs w:val="22"/>
          <w:lang w:val="en-GB" w:eastAsia="ja-JP"/>
        </w:rPr>
        <w:t> </w:t>
      </w:r>
      <w:r>
        <w:rPr>
          <w:rFonts w:eastAsia="Malgun Gothic"/>
          <w:noProof/>
          <w:szCs w:val="22"/>
          <w:lang w:val="en-GB" w:eastAsia="ja-JP"/>
        </w:rPr>
        <w:t>] syntax elements</w:t>
      </w:r>
      <w:r w:rsidDel="00D83E2D">
        <w:rPr>
          <w:rFonts w:eastAsia="Malgun Gothic"/>
          <w:noProof/>
          <w:szCs w:val="22"/>
          <w:lang w:val="en-GB" w:eastAsia="ja-JP"/>
        </w:rPr>
        <w:t xml:space="preserve"> </w:t>
      </w:r>
      <w:r>
        <w:rPr>
          <w:rFonts w:eastAsia="Malgun Gothic"/>
          <w:noProof/>
          <w:szCs w:val="22"/>
          <w:lang w:val="en-GB" w:eastAsia="ja-JP"/>
        </w:rPr>
        <w:t xml:space="preserve">are present. </w:t>
      </w:r>
      <w:r w:rsidRPr="00EA2C25">
        <w:rPr>
          <w:rFonts w:eastAsia="Malgun Gothic"/>
          <w:noProof/>
          <w:szCs w:val="22"/>
          <w:lang w:val="en-GB" w:eastAsia="ja-JP"/>
        </w:rPr>
        <w:t>qm_</w:t>
      </w:r>
      <w:r>
        <w:rPr>
          <w:rFonts w:eastAsia="Malgun Gothic"/>
          <w:noProof/>
          <w:szCs w:val="22"/>
          <w:lang w:val="en-GB" w:eastAsia="ja-JP"/>
        </w:rPr>
        <w:t>pic</w:t>
      </w:r>
      <w:r w:rsidRPr="00EA2C25">
        <w:rPr>
          <w:rFonts w:eastAsia="Malgun Gothic"/>
          <w:noProof/>
          <w:szCs w:val="22"/>
          <w:lang w:val="en-GB" w:eastAsia="ja-JP"/>
        </w:rPr>
        <w:t xml:space="preserve">_values_present_flag equal to </w:t>
      </w:r>
      <w:r>
        <w:rPr>
          <w:rFonts w:eastAsia="Malgun Gothic"/>
          <w:noProof/>
          <w:szCs w:val="22"/>
          <w:lang w:val="en-GB" w:eastAsia="ja-JP"/>
        </w:rPr>
        <w:t>0</w:t>
      </w:r>
      <w:r w:rsidRPr="00EA2C25">
        <w:rPr>
          <w:rFonts w:eastAsia="Malgun Gothic"/>
          <w:noProof/>
          <w:szCs w:val="22"/>
          <w:lang w:val="en-GB" w:eastAsia="ja-JP"/>
        </w:rPr>
        <w:t xml:space="preserve"> specifies that </w:t>
      </w:r>
      <w:r w:rsidRPr="003E3056">
        <w:rPr>
          <w:rFonts w:eastAsia="Malgun Gothic"/>
          <w:noProof/>
          <w:szCs w:val="22"/>
          <w:lang w:val="en-GB" w:eastAsia="ja-JP"/>
        </w:rPr>
        <w:t>qm_</w:t>
      </w:r>
      <w:r>
        <w:rPr>
          <w:rFonts w:eastAsia="Malgun Gothic"/>
          <w:noProof/>
          <w:szCs w:val="22"/>
          <w:lang w:val="en-GB" w:eastAsia="ja-JP"/>
        </w:rPr>
        <w:t>pic</w:t>
      </w:r>
      <w:r w:rsidRPr="003E3056">
        <w:rPr>
          <w:rFonts w:eastAsia="Malgun Gothic"/>
          <w:noProof/>
          <w:szCs w:val="22"/>
          <w:lang w:val="en-GB" w:eastAsia="ja-JP"/>
        </w:rPr>
        <w:t>_metric_value</w:t>
      </w:r>
      <w:r w:rsidRPr="00ED30ED">
        <w:rPr>
          <w:rFonts w:eastAsia="Malgun Gothic"/>
          <w:noProof/>
          <w:szCs w:val="22"/>
          <w:lang w:val="en-GB" w:eastAsia="ja-JP"/>
        </w:rPr>
        <w:t>[ i ]</w:t>
      </w:r>
      <w:r>
        <w:rPr>
          <w:rFonts w:eastAsia="Malgun Gothic"/>
          <w:noProof/>
          <w:szCs w:val="22"/>
          <w:lang w:val="en-GB" w:eastAsia="ja-JP"/>
        </w:rPr>
        <w:t>[ c ] syntax elements</w:t>
      </w:r>
      <w:r w:rsidRPr="00EA2C25" w:rsidDel="00D83E2D">
        <w:rPr>
          <w:rFonts w:eastAsia="Malgun Gothic"/>
          <w:noProof/>
          <w:szCs w:val="22"/>
          <w:lang w:val="en-GB" w:eastAsia="ja-JP"/>
        </w:rPr>
        <w:t xml:space="preserve"> </w:t>
      </w:r>
      <w:r w:rsidRPr="00EA2C25">
        <w:rPr>
          <w:rFonts w:eastAsia="Malgun Gothic"/>
          <w:noProof/>
          <w:szCs w:val="22"/>
          <w:lang w:val="en-GB" w:eastAsia="ja-JP"/>
        </w:rPr>
        <w:t xml:space="preserve">are </w:t>
      </w:r>
      <w:r>
        <w:rPr>
          <w:rFonts w:eastAsia="Malgun Gothic"/>
          <w:noProof/>
          <w:szCs w:val="22"/>
          <w:lang w:val="en-GB" w:eastAsia="ja-JP"/>
        </w:rPr>
        <w:t xml:space="preserve">not </w:t>
      </w:r>
      <w:r w:rsidRPr="00EA2C25">
        <w:rPr>
          <w:rFonts w:eastAsia="Malgun Gothic"/>
          <w:noProof/>
          <w:szCs w:val="22"/>
          <w:lang w:val="en-GB" w:eastAsia="ja-JP"/>
        </w:rPr>
        <w:t>present.</w:t>
      </w:r>
    </w:p>
    <w:p w14:paraId="4924D9E6" w14:textId="77777777" w:rsidR="004714D2" w:rsidRDefault="004714D2" w:rsidP="004714D2">
      <w:pPr>
        <w:rPr>
          <w:rFonts w:eastAsia="Malgun Gothic"/>
          <w:noProof/>
          <w:szCs w:val="22"/>
          <w:lang w:val="en-GB" w:eastAsia="ja-JP"/>
        </w:rPr>
      </w:pPr>
      <w:r w:rsidRPr="00F14267">
        <w:rPr>
          <w:rFonts w:eastAsia="Malgun Gothic"/>
          <w:b/>
          <w:bCs/>
          <w:noProof/>
          <w:szCs w:val="22"/>
          <w:lang w:val="en-GB" w:eastAsia="ja-JP"/>
        </w:rPr>
        <w:t>qm_num_metrics_minus1</w:t>
      </w:r>
      <w:r>
        <w:rPr>
          <w:rFonts w:eastAsia="Malgun Gothic"/>
          <w:noProof/>
          <w:szCs w:val="22"/>
          <w:lang w:val="en-GB" w:eastAsia="ja-JP"/>
        </w:rPr>
        <w:t xml:space="preserve"> plus 1 specifies the number of quality metric entries signaled.</w:t>
      </w:r>
    </w:p>
    <w:p w14:paraId="25C820A0" w14:textId="77777777" w:rsidR="004714D2" w:rsidRPr="00F14267" w:rsidRDefault="004714D2" w:rsidP="004714D2">
      <w:pPr>
        <w:rPr>
          <w:rFonts w:eastAsia="Malgun Gothic"/>
          <w:i/>
          <w:noProof/>
          <w:szCs w:val="22"/>
          <w:lang w:val="en-GB" w:eastAsia="ja-JP"/>
        </w:rPr>
      </w:pPr>
      <w:r w:rsidRPr="00F14267">
        <w:rPr>
          <w:rFonts w:eastAsia="Malgun Gothic"/>
          <w:b/>
          <w:bCs/>
          <w:noProof/>
          <w:szCs w:val="22"/>
          <w:lang w:val="en-GB" w:eastAsia="ja-JP"/>
        </w:rPr>
        <w:t>qm_gain_enabled_flag</w:t>
      </w:r>
      <w:r>
        <w:rPr>
          <w:rFonts w:eastAsia="Malgun Gothic"/>
          <w:noProof/>
          <w:szCs w:val="22"/>
          <w:lang w:val="en-GB" w:eastAsia="ja-JP"/>
        </w:rPr>
        <w:t xml:space="preserve"> equal to 1 specifies that the qm_gain_flag[ i ] syntax element is present. qm_gain_enabled_flag equal to 0 specifies that the qm_gain_flag[ i ] syntax element is not present. </w:t>
      </w:r>
    </w:p>
    <w:p w14:paraId="09986C53" w14:textId="2C27F386" w:rsidR="004714D2" w:rsidRDefault="004714D2" w:rsidP="004714D2">
      <w:pPr>
        <w:rPr>
          <w:rFonts w:eastAsia="Malgun Gothic"/>
          <w:noProof/>
          <w:szCs w:val="22"/>
          <w:lang w:val="en-GB" w:eastAsia="ja-JP"/>
        </w:rPr>
      </w:pPr>
      <w:r w:rsidRPr="00E21A01">
        <w:rPr>
          <w:rFonts w:eastAsia="Malgun Gothic"/>
          <w:b/>
          <w:bCs/>
          <w:noProof/>
          <w:szCs w:val="22"/>
          <w:lang w:val="en-GB" w:eastAsia="ja-JP"/>
        </w:rPr>
        <w:t>qm_gain_flag</w:t>
      </w:r>
      <w:r w:rsidRPr="00E21A01">
        <w:rPr>
          <w:rFonts w:eastAsia="Malgun Gothic"/>
          <w:noProof/>
          <w:szCs w:val="22"/>
          <w:lang w:val="en-GB" w:eastAsia="ja-JP"/>
        </w:rPr>
        <w:t xml:space="preserve">[ i ] and </w:t>
      </w:r>
      <w:r w:rsidRPr="00E21A01">
        <w:rPr>
          <w:rFonts w:eastAsia="Malgun Gothic"/>
          <w:b/>
          <w:bCs/>
          <w:noProof/>
          <w:szCs w:val="22"/>
          <w:lang w:val="en-GB" w:eastAsia="ja-JP"/>
        </w:rPr>
        <w:t>qm_gain_reference_flag</w:t>
      </w:r>
      <w:r w:rsidRPr="00E21A01">
        <w:rPr>
          <w:rFonts w:eastAsia="Malgun Gothic"/>
          <w:noProof/>
          <w:szCs w:val="22"/>
          <w:lang w:val="en-GB" w:eastAsia="ja-JP"/>
        </w:rPr>
        <w:t>[ i ]</w:t>
      </w:r>
      <w:r>
        <w:rPr>
          <w:rFonts w:eastAsia="Malgun Gothic"/>
          <w:noProof/>
          <w:szCs w:val="22"/>
          <w:lang w:val="en-GB" w:eastAsia="ja-JP"/>
        </w:rPr>
        <w:t xml:space="preserve">, when present, </w:t>
      </w:r>
      <w:r w:rsidRPr="00E21A01">
        <w:rPr>
          <w:rFonts w:eastAsia="Malgun Gothic"/>
          <w:noProof/>
          <w:szCs w:val="22"/>
          <w:lang w:val="en-GB" w:eastAsia="ja-JP"/>
        </w:rPr>
        <w:t xml:space="preserve">indicate the interpretation of the values </w:t>
      </w:r>
      <w:r>
        <w:rPr>
          <w:rFonts w:eastAsia="Malgun Gothic"/>
          <w:noProof/>
          <w:szCs w:val="22"/>
          <w:lang w:val="en-GB" w:eastAsia="ja-JP"/>
        </w:rPr>
        <w:t xml:space="preserve">of the </w:t>
      </w:r>
      <w:r w:rsidRPr="008367C9">
        <w:rPr>
          <w:rFonts w:eastAsia="Malgun Gothic"/>
          <w:noProof/>
          <w:szCs w:val="22"/>
          <w:lang w:val="en-GB" w:eastAsia="ja-JP"/>
        </w:rPr>
        <w:t>qm_clvs_metric_value</w:t>
      </w:r>
      <w:r w:rsidR="0097680D" w:rsidRPr="008367C9">
        <w:rPr>
          <w:rFonts w:eastAsia="Malgun Gothic"/>
          <w:noProof/>
          <w:szCs w:val="22"/>
          <w:lang w:val="en-GB" w:eastAsia="ja-JP"/>
        </w:rPr>
        <w:t>[</w:t>
      </w:r>
      <w:r w:rsidR="0097680D">
        <w:rPr>
          <w:rFonts w:eastAsia="Malgun Gothic"/>
          <w:noProof/>
          <w:szCs w:val="22"/>
          <w:lang w:val="en-GB" w:eastAsia="ja-JP"/>
        </w:rPr>
        <w:t> </w:t>
      </w:r>
      <w:r w:rsidR="0097680D" w:rsidRPr="008367C9">
        <w:rPr>
          <w:rFonts w:eastAsia="Malgun Gothic"/>
          <w:noProof/>
          <w:szCs w:val="22"/>
          <w:lang w:val="en-GB" w:eastAsia="ja-JP"/>
        </w:rPr>
        <w:t>i</w:t>
      </w:r>
      <w:r w:rsidR="0097680D">
        <w:rPr>
          <w:rFonts w:eastAsia="Malgun Gothic"/>
          <w:noProof/>
          <w:szCs w:val="22"/>
          <w:lang w:val="en-GB" w:eastAsia="ja-JP"/>
        </w:rPr>
        <w:t> </w:t>
      </w:r>
      <w:r w:rsidR="0097680D" w:rsidRPr="008367C9">
        <w:rPr>
          <w:rFonts w:eastAsia="Malgun Gothic"/>
          <w:noProof/>
          <w:szCs w:val="22"/>
          <w:lang w:val="en-GB" w:eastAsia="ja-JP"/>
        </w:rPr>
        <w:t>][</w:t>
      </w:r>
      <w:r w:rsidR="0097680D">
        <w:rPr>
          <w:rFonts w:eastAsia="Malgun Gothic"/>
          <w:noProof/>
          <w:szCs w:val="22"/>
          <w:lang w:val="en-GB" w:eastAsia="ja-JP"/>
        </w:rPr>
        <w:t> </w:t>
      </w:r>
      <w:r w:rsidR="0097680D" w:rsidRPr="008367C9">
        <w:rPr>
          <w:rFonts w:eastAsia="Malgun Gothic"/>
          <w:noProof/>
          <w:szCs w:val="22"/>
          <w:lang w:val="en-GB" w:eastAsia="ja-JP"/>
        </w:rPr>
        <w:t>c</w:t>
      </w:r>
      <w:r w:rsidR="0097680D">
        <w:rPr>
          <w:rFonts w:eastAsia="Malgun Gothic"/>
          <w:noProof/>
          <w:szCs w:val="22"/>
          <w:lang w:val="en-GB" w:eastAsia="ja-JP"/>
        </w:rPr>
        <w:t> </w:t>
      </w:r>
      <w:r w:rsidR="0097680D" w:rsidRPr="008367C9">
        <w:rPr>
          <w:rFonts w:eastAsia="Malgun Gothic"/>
          <w:noProof/>
          <w:szCs w:val="22"/>
          <w:lang w:val="en-GB" w:eastAsia="ja-JP"/>
        </w:rPr>
        <w:t>]</w:t>
      </w:r>
      <w:r w:rsidR="0097680D">
        <w:rPr>
          <w:rFonts w:eastAsia="Malgun Gothic"/>
          <w:noProof/>
          <w:szCs w:val="22"/>
          <w:lang w:val="en-GB" w:eastAsia="ja-JP"/>
        </w:rPr>
        <w:t xml:space="preserve"> </w:t>
      </w:r>
      <w:r>
        <w:rPr>
          <w:rFonts w:eastAsia="Malgun Gothic"/>
          <w:noProof/>
          <w:szCs w:val="22"/>
          <w:lang w:val="en-GB" w:eastAsia="ja-JP"/>
        </w:rPr>
        <w:t xml:space="preserve">and </w:t>
      </w:r>
      <w:r w:rsidRPr="008367C9">
        <w:rPr>
          <w:rFonts w:eastAsia="Malgun Gothic"/>
          <w:noProof/>
          <w:szCs w:val="22"/>
          <w:lang w:val="en-GB" w:eastAsia="ja-JP"/>
        </w:rPr>
        <w:t>qm_pic_metric_value[</w:t>
      </w:r>
      <w:r w:rsidR="0097680D">
        <w:rPr>
          <w:rFonts w:eastAsia="Malgun Gothic"/>
          <w:noProof/>
          <w:szCs w:val="22"/>
          <w:lang w:val="en-GB" w:eastAsia="ja-JP"/>
        </w:rPr>
        <w:t> </w:t>
      </w:r>
      <w:r w:rsidRPr="008367C9">
        <w:rPr>
          <w:rFonts w:eastAsia="Malgun Gothic"/>
          <w:noProof/>
          <w:szCs w:val="22"/>
          <w:lang w:val="en-GB" w:eastAsia="ja-JP"/>
        </w:rPr>
        <w:t>i</w:t>
      </w:r>
      <w:r w:rsidR="0097680D">
        <w:rPr>
          <w:rFonts w:eastAsia="Malgun Gothic"/>
          <w:noProof/>
          <w:szCs w:val="22"/>
          <w:lang w:val="en-GB" w:eastAsia="ja-JP"/>
        </w:rPr>
        <w:t> </w:t>
      </w:r>
      <w:r w:rsidRPr="008367C9">
        <w:rPr>
          <w:rFonts w:eastAsia="Malgun Gothic"/>
          <w:noProof/>
          <w:szCs w:val="22"/>
          <w:lang w:val="en-GB" w:eastAsia="ja-JP"/>
        </w:rPr>
        <w:t>][</w:t>
      </w:r>
      <w:r w:rsidR="0097680D">
        <w:rPr>
          <w:rFonts w:eastAsia="Malgun Gothic"/>
          <w:noProof/>
          <w:szCs w:val="22"/>
          <w:lang w:val="en-GB" w:eastAsia="ja-JP"/>
        </w:rPr>
        <w:t> </w:t>
      </w:r>
      <w:r w:rsidRPr="008367C9">
        <w:rPr>
          <w:rFonts w:eastAsia="Malgun Gothic"/>
          <w:noProof/>
          <w:szCs w:val="22"/>
          <w:lang w:val="en-GB" w:eastAsia="ja-JP"/>
        </w:rPr>
        <w:t>c</w:t>
      </w:r>
      <w:r w:rsidR="0097680D">
        <w:rPr>
          <w:rFonts w:eastAsia="Malgun Gothic"/>
          <w:noProof/>
          <w:szCs w:val="22"/>
          <w:lang w:val="en-GB" w:eastAsia="ja-JP"/>
        </w:rPr>
        <w:t> </w:t>
      </w:r>
      <w:r w:rsidRPr="008367C9">
        <w:rPr>
          <w:rFonts w:eastAsia="Malgun Gothic"/>
          <w:noProof/>
          <w:szCs w:val="22"/>
          <w:lang w:val="en-GB" w:eastAsia="ja-JP"/>
        </w:rPr>
        <w:t>]</w:t>
      </w:r>
      <w:r>
        <w:rPr>
          <w:rFonts w:eastAsia="Malgun Gothic"/>
          <w:noProof/>
          <w:szCs w:val="22"/>
          <w:lang w:val="en-GB" w:eastAsia="ja-JP"/>
        </w:rPr>
        <w:t xml:space="preserve"> syntax elements in clause </w:t>
      </w:r>
      <w:r w:rsidR="0097680D">
        <w:rPr>
          <w:rFonts w:eastAsia="Malgun Gothic"/>
          <w:noProof/>
          <w:szCs w:val="22"/>
          <w:lang w:val="en-GB" w:eastAsia="ja-JP"/>
        </w:rPr>
        <w:t>8.41.2.1</w:t>
      </w:r>
      <w:r>
        <w:rPr>
          <w:rFonts w:eastAsia="Malgun Gothic"/>
          <w:noProof/>
          <w:szCs w:val="22"/>
          <w:lang w:val="en-GB" w:eastAsia="ja-JP"/>
        </w:rPr>
        <w:t xml:space="preserve">. When qm_gain_flag[ i ] and qm_gain_reference_flag[ i ] are not present, they are inferred to be equal to 0. </w:t>
      </w:r>
    </w:p>
    <w:p w14:paraId="37806998" w14:textId="34844EFE" w:rsidR="004714D2" w:rsidRDefault="004714D2" w:rsidP="004714D2">
      <w:pPr>
        <w:rPr>
          <w:rFonts w:eastAsia="Malgun Gothic"/>
          <w:noProof/>
          <w:szCs w:val="22"/>
          <w:lang w:val="en-GB" w:eastAsia="ja-JP"/>
        </w:rPr>
      </w:pPr>
      <w:r>
        <w:rPr>
          <w:rFonts w:eastAsia="Malgun Gothic"/>
          <w:b/>
          <w:bCs/>
          <w:noProof/>
          <w:szCs w:val="22"/>
          <w:lang w:val="en-GB" w:eastAsia="ja-JP"/>
        </w:rPr>
        <w:t>qm_metric_type</w:t>
      </w:r>
      <w:r>
        <w:rPr>
          <w:rFonts w:eastAsia="Malgun Gothic"/>
          <w:noProof/>
          <w:szCs w:val="22"/>
          <w:lang w:val="en-GB" w:eastAsia="ja-JP"/>
        </w:rPr>
        <w:t>[ i</w:t>
      </w:r>
      <w:r w:rsidR="00B2736C">
        <w:rPr>
          <w:rFonts w:eastAsia="Malgun Gothic"/>
          <w:noProof/>
          <w:szCs w:val="22"/>
          <w:lang w:val="en-GB" w:eastAsia="ja-JP"/>
        </w:rPr>
        <w:t> </w:t>
      </w:r>
      <w:r>
        <w:rPr>
          <w:rFonts w:eastAsia="Malgun Gothic"/>
          <w:noProof/>
          <w:szCs w:val="22"/>
          <w:lang w:val="en-GB" w:eastAsia="ja-JP"/>
        </w:rPr>
        <w:t xml:space="preserve">] specifies the type of the quality metric of the i-th entry, as specified in Table X. The value of qm_metric_type[ i ] shall be in the range of 0..8, inclusive, or in the range of 128..255, inclusive, in bitstreams conforming to this version of the Specification. Values in the range of of 9..127, inclusive, for qm_metric_type[ i ] </w:t>
      </w:r>
      <w:r w:rsidRPr="00600C0E">
        <w:rPr>
          <w:rFonts w:eastAsiaTheme="minorEastAsia"/>
        </w:rPr>
        <w:t>are reserved for future use by ITU-T | ISO/IEC and shall not be present in bitstreams conforming to this version of this Specification.</w:t>
      </w:r>
    </w:p>
    <w:p w14:paraId="545FC3F5" w14:textId="77777777" w:rsidR="004714D2" w:rsidRDefault="004714D2" w:rsidP="004714D2">
      <w:pPr>
        <w:rPr>
          <w:rFonts w:eastAsiaTheme="minorEastAsia"/>
        </w:rPr>
      </w:pPr>
      <w:r w:rsidRPr="00600C0E">
        <w:rPr>
          <w:rFonts w:eastAsiaTheme="minorEastAsia"/>
        </w:rPr>
        <w:t xml:space="preserve">When the value of </w:t>
      </w:r>
      <w:proofErr w:type="spellStart"/>
      <w:r>
        <w:rPr>
          <w:rFonts w:eastAsiaTheme="minorEastAsia"/>
          <w:szCs w:val="22"/>
          <w:lang w:val="en-CA"/>
        </w:rPr>
        <w:t>qm_metric_type</w:t>
      </w:r>
      <w:proofErr w:type="spellEnd"/>
      <w:r>
        <w:rPr>
          <w:rFonts w:eastAsiaTheme="minorEastAsia"/>
          <w:szCs w:val="22"/>
          <w:lang w:val="en-CA"/>
        </w:rPr>
        <w:t xml:space="preserve"> [ </w:t>
      </w:r>
      <w:proofErr w:type="spellStart"/>
      <w:r>
        <w:rPr>
          <w:rFonts w:eastAsiaTheme="minorEastAsia"/>
          <w:szCs w:val="22"/>
          <w:lang w:val="en-CA"/>
        </w:rPr>
        <w:t>i</w:t>
      </w:r>
      <w:proofErr w:type="spellEnd"/>
      <w:r>
        <w:rPr>
          <w:rFonts w:eastAsiaTheme="minorEastAsia"/>
          <w:szCs w:val="22"/>
          <w:lang w:val="en-CA"/>
        </w:rPr>
        <w:t> ]</w:t>
      </w:r>
      <w:r w:rsidRPr="00600C0E">
        <w:rPr>
          <w:rFonts w:eastAsiaTheme="minorEastAsia"/>
          <w:szCs w:val="22"/>
          <w:lang w:val="en-CA"/>
        </w:rPr>
        <w:t xml:space="preserve"> </w:t>
      </w:r>
      <w:r w:rsidRPr="00600C0E">
        <w:rPr>
          <w:rFonts w:eastAsiaTheme="minorEastAsia"/>
        </w:rPr>
        <w:t xml:space="preserve">is in the range of </w:t>
      </w:r>
      <w:r>
        <w:rPr>
          <w:rFonts w:eastAsiaTheme="minorEastAsia"/>
        </w:rPr>
        <w:t>9 .. 127</w:t>
      </w:r>
      <w:r w:rsidRPr="00600C0E">
        <w:rPr>
          <w:rFonts w:eastAsiaTheme="minorEastAsia"/>
        </w:rPr>
        <w:t xml:space="preserve">, decoders conforming to this version of this Specification shall ignore </w:t>
      </w:r>
      <w:r>
        <w:rPr>
          <w:rFonts w:eastAsiaTheme="minorEastAsia"/>
          <w:szCs w:val="22"/>
          <w:lang w:val="en-CA"/>
        </w:rPr>
        <w:t xml:space="preserve">all the syntax elements for the </w:t>
      </w:r>
      <w:proofErr w:type="spellStart"/>
      <w:r>
        <w:rPr>
          <w:rFonts w:eastAsiaTheme="minorEastAsia"/>
          <w:szCs w:val="22"/>
          <w:lang w:val="en-CA"/>
        </w:rPr>
        <w:t>i-th</w:t>
      </w:r>
      <w:proofErr w:type="spellEnd"/>
      <w:r>
        <w:rPr>
          <w:rFonts w:eastAsiaTheme="minorEastAsia"/>
          <w:szCs w:val="22"/>
          <w:lang w:val="en-CA"/>
        </w:rPr>
        <w:t xml:space="preserve"> entry in this syntax structure</w:t>
      </w:r>
      <w:r w:rsidRPr="00600C0E">
        <w:rPr>
          <w:rFonts w:eastAsiaTheme="minorEastAsia"/>
        </w:rPr>
        <w:t>.</w:t>
      </w:r>
    </w:p>
    <w:p w14:paraId="78ED82BD" w14:textId="77777777" w:rsidR="004714D2" w:rsidRDefault="004714D2" w:rsidP="004714D2">
      <w:pPr>
        <w:rPr>
          <w:rFonts w:eastAsiaTheme="minorEastAsia"/>
        </w:rPr>
      </w:pPr>
      <w:r>
        <w:rPr>
          <w:rFonts w:eastAsiaTheme="minorEastAsia"/>
        </w:rPr>
        <w:t xml:space="preserve">When the value of </w:t>
      </w:r>
      <w:proofErr w:type="spellStart"/>
      <w:r>
        <w:rPr>
          <w:rFonts w:eastAsiaTheme="minorEastAsia"/>
        </w:rPr>
        <w:t>qm_metric_type</w:t>
      </w:r>
      <w:proofErr w:type="spellEnd"/>
      <w:r>
        <w:rPr>
          <w:rFonts w:eastAsiaTheme="minorEastAsia"/>
        </w:rPr>
        <w:t>[ </w:t>
      </w:r>
      <w:proofErr w:type="spellStart"/>
      <w:r>
        <w:rPr>
          <w:rFonts w:eastAsiaTheme="minorEastAsia"/>
        </w:rPr>
        <w:t>i</w:t>
      </w:r>
      <w:proofErr w:type="spellEnd"/>
      <w:r>
        <w:rPr>
          <w:rFonts w:eastAsiaTheme="minorEastAsia"/>
        </w:rPr>
        <w:t> ] is in the range of 128 .. 255, the quality metric type is unspecified or specified by other means not specified in this Specification.</w:t>
      </w:r>
    </w:p>
    <w:p w14:paraId="4ABD8CB6" w14:textId="77777777" w:rsidR="004714D2" w:rsidRPr="00300EA4" w:rsidRDefault="004714D2" w:rsidP="004714D2">
      <w:pPr>
        <w:jc w:val="center"/>
        <w:rPr>
          <w:b/>
          <w:bCs/>
          <w:szCs w:val="22"/>
          <w:lang w:val="en-CA"/>
        </w:rPr>
      </w:pPr>
      <w:r w:rsidRPr="00300EA4">
        <w:rPr>
          <w:b/>
          <w:bCs/>
          <w:szCs w:val="22"/>
          <w:lang w:val="en-CA"/>
        </w:rPr>
        <w:t>Table X.</w:t>
      </w:r>
      <w:r>
        <w:rPr>
          <w:b/>
          <w:bCs/>
          <w:szCs w:val="22"/>
          <w:lang w:val="en-CA"/>
        </w:rPr>
        <w:t xml:space="preserve"> Interpretation of </w:t>
      </w:r>
      <w:proofErr w:type="spellStart"/>
      <w:r>
        <w:rPr>
          <w:b/>
          <w:bCs/>
          <w:szCs w:val="22"/>
          <w:lang w:val="en-CA"/>
        </w:rPr>
        <w:t>qm_metric_type</w:t>
      </w:r>
      <w:proofErr w:type="spellEnd"/>
      <w:r>
        <w:rPr>
          <w:b/>
          <w:bCs/>
          <w:szCs w:val="22"/>
          <w:lang w:val="en-CA"/>
        </w:rPr>
        <w:t xml:space="preserve">[ </w:t>
      </w:r>
      <w:proofErr w:type="spellStart"/>
      <w:r>
        <w:rPr>
          <w:b/>
          <w:bCs/>
          <w:szCs w:val="22"/>
          <w:lang w:val="en-CA"/>
        </w:rPr>
        <w:t>i</w:t>
      </w:r>
      <w:proofErr w:type="spellEnd"/>
      <w:r>
        <w:rPr>
          <w:b/>
          <w:bCs/>
          <w:szCs w:val="22"/>
          <w:lang w:val="en-CA"/>
        </w:rPr>
        <w:t xml:space="preserve"> ]</w:t>
      </w:r>
    </w:p>
    <w:tbl>
      <w:tblPr>
        <w:tblW w:w="8921" w:type="dxa"/>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283"/>
        <w:gridCol w:w="2155"/>
        <w:gridCol w:w="1786"/>
        <w:gridCol w:w="1975"/>
        <w:gridCol w:w="1722"/>
      </w:tblGrid>
      <w:tr w:rsidR="004714D2" w:rsidRPr="003D0433" w14:paraId="1B4994BA"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CC0C4A"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rFonts w:eastAsia="MS Mincho"/>
                <w:b/>
              </w:rPr>
              <w:t>t</w:t>
            </w:r>
            <w:r w:rsidRPr="0085119F">
              <w:rPr>
                <w:rFonts w:eastAsia="MS Mincho"/>
                <w:b/>
              </w:rPr>
              <w:fldChar w:fldCharType="begin"/>
            </w:r>
            <w:r w:rsidRPr="0085119F">
              <w:rPr>
                <w:rFonts w:eastAsia="MS Mincho"/>
                <w:b/>
              </w:rPr>
              <w:instrText xml:space="preserve"> IF "x_+3" "</w:instrText>
            </w:r>
            <w:r w:rsidRPr="0085119F">
              <w:rPr>
                <w:rFonts w:eastAsia="MS Mincho"/>
                <w:b/>
              </w:rPr>
              <w:fldChar w:fldCharType="begin"/>
            </w:r>
            <w:r w:rsidRPr="0085119F">
              <w:rPr>
                <w:rFonts w:eastAsia="MS Mincho"/>
                <w:b/>
              </w:rPr>
              <w:instrText xml:space="preserve"> IF </w:instrText>
            </w:r>
            <w:r w:rsidRPr="0085119F">
              <w:rPr>
                <w:rFonts w:eastAsia="MS Mincho"/>
                <w:b/>
              </w:rPr>
              <w:fldChar w:fldCharType="begin"/>
            </w:r>
            <w:r w:rsidRPr="0085119F">
              <w:rPr>
                <w:rFonts w:eastAsia="MS Mincho"/>
                <w:b/>
              </w:rPr>
              <w:instrText xml:space="preserve"> DOCPROPERTY "x_t" </w:instrText>
            </w:r>
            <w:r w:rsidRPr="0085119F">
              <w:rPr>
                <w:rFonts w:eastAsia="MS Mincho"/>
                <w:b/>
              </w:rPr>
              <w:fldChar w:fldCharType="separate"/>
            </w:r>
            <w:r>
              <w:rPr>
                <w:rFonts w:eastAsia="MS Mincho"/>
                <w:b/>
              </w:rPr>
              <w:instrText>N</w:instrText>
            </w:r>
            <w:r w:rsidRPr="0085119F">
              <w:rPr>
                <w:rFonts w:eastAsia="MS Mincho"/>
                <w:b/>
              </w:rPr>
              <w:fldChar w:fldCharType="end"/>
            </w:r>
            <w:r w:rsidRPr="0085119F">
              <w:rPr>
                <w:rFonts w:eastAsia="MS Mincho"/>
                <w:b/>
              </w:rPr>
              <w:instrText xml:space="preserve"> &lt;&gt; N "&lt;</w:instrText>
            </w:r>
            <w:r w:rsidRPr="0085119F">
              <w:rPr>
                <w:rFonts w:eastAsia="MS Mincho"/>
                <w:b/>
              </w:rPr>
              <w:fldChar w:fldCharType="begin"/>
            </w:r>
            <w:r w:rsidRPr="0085119F">
              <w:rPr>
                <w:rFonts w:eastAsia="MS Mincho"/>
                <w:b/>
              </w:rPr>
              <w:instrText xml:space="preserve"> QUOTE "Tbl_small_-" </w:instrText>
            </w:r>
            <w:r w:rsidRPr="0085119F">
              <w:rPr>
                <w:rFonts w:eastAsia="MS Mincho"/>
                <w:b/>
              </w:rPr>
              <w:fldChar w:fldCharType="separate"/>
            </w:r>
            <w:r w:rsidRPr="0085119F">
              <w:rPr>
                <w:rFonts w:eastAsia="MS Mincho"/>
                <w:b/>
              </w:rPr>
              <w:instrText>Tbl_small_-</w:instrText>
            </w:r>
            <w:r w:rsidRPr="0085119F">
              <w:rPr>
                <w:rFonts w:eastAsia="MS Mincho"/>
                <w:b/>
              </w:rPr>
              <w:fldChar w:fldCharType="end"/>
            </w:r>
            <w:r w:rsidRPr="0085119F">
              <w:rPr>
                <w:rFonts w:eastAsia="MS Mincho"/>
                <w:b/>
              </w:rPr>
              <w:instrText xml:space="preserve">" </w:instrText>
            </w:r>
            <w:r w:rsidRPr="0085119F">
              <w:rPr>
                <w:rFonts w:eastAsia="MS Mincho"/>
                <w:b/>
              </w:rPr>
              <w:fldChar w:fldCharType="end"/>
            </w:r>
            <w:r w:rsidRPr="0085119F">
              <w:rPr>
                <w:rFonts w:eastAsia="MS Mincho"/>
                <w:b/>
              </w:rPr>
              <w:fldChar w:fldCharType="begin"/>
            </w:r>
            <w:r w:rsidRPr="0085119F">
              <w:rPr>
                <w:rFonts w:eastAsia="MS Mincho"/>
                <w:b/>
              </w:rPr>
              <w:instrText xml:space="preserve"> IF </w:instrText>
            </w:r>
            <w:r w:rsidRPr="0085119F">
              <w:rPr>
                <w:rFonts w:eastAsia="MS Mincho"/>
                <w:b/>
              </w:rPr>
              <w:fldChar w:fldCharType="begin"/>
            </w:r>
            <w:r w:rsidRPr="0085119F">
              <w:rPr>
                <w:rFonts w:eastAsia="MS Mincho"/>
                <w:b/>
              </w:rPr>
              <w:instrText xml:space="preserve"> = AND(</w:instrText>
            </w:r>
            <w:r w:rsidRPr="0085119F">
              <w:rPr>
                <w:rFonts w:eastAsia="MS Mincho"/>
                <w:b/>
              </w:rPr>
              <w:fldChar w:fldCharType="begin"/>
            </w:r>
            <w:r w:rsidRPr="0085119F">
              <w:rPr>
                <w:rFonts w:eastAsia="MS Mincho"/>
                <w:b/>
              </w:rPr>
              <w:instrText xml:space="preserve"> COMPARE </w:instrText>
            </w:r>
            <w:r w:rsidRPr="0085119F">
              <w:rPr>
                <w:rFonts w:eastAsia="MS Mincho"/>
                <w:b/>
              </w:rPr>
              <w:fldChar w:fldCharType="begin"/>
            </w:r>
            <w:r w:rsidRPr="0085119F">
              <w:rPr>
                <w:rFonts w:eastAsia="MS Mincho"/>
                <w:b/>
              </w:rPr>
              <w:instrText xml:space="preserve"> DOCPROPERTY "x_t" </w:instrText>
            </w:r>
            <w:r w:rsidRPr="0085119F">
              <w:rPr>
                <w:rFonts w:eastAsia="MS Mincho"/>
                <w:b/>
              </w:rPr>
              <w:fldChar w:fldCharType="separate"/>
            </w:r>
            <w:r>
              <w:rPr>
                <w:rFonts w:eastAsia="MS Mincho"/>
                <w:b/>
              </w:rPr>
              <w:instrText>N</w:instrText>
            </w:r>
            <w:r w:rsidRPr="0085119F">
              <w:rPr>
                <w:rFonts w:eastAsia="MS Mincho"/>
                <w:b/>
              </w:rPr>
              <w:fldChar w:fldCharType="end"/>
            </w:r>
            <w:r w:rsidRPr="0085119F">
              <w:rPr>
                <w:rFonts w:eastAsia="MS Mincho"/>
                <w:b/>
              </w:rPr>
              <w:instrText xml:space="preserve"> &lt;&gt; N </w:instrText>
            </w:r>
            <w:r w:rsidRPr="0085119F">
              <w:rPr>
                <w:rFonts w:eastAsia="MS Mincho"/>
                <w:b/>
              </w:rPr>
              <w:fldChar w:fldCharType="separate"/>
            </w:r>
            <w:r>
              <w:rPr>
                <w:rFonts w:eastAsia="MS Mincho"/>
                <w:b/>
                <w:noProof/>
              </w:rPr>
              <w:instrText>0</w:instrText>
            </w:r>
            <w:r w:rsidRPr="0085119F">
              <w:rPr>
                <w:rFonts w:eastAsia="MS Mincho"/>
                <w:b/>
              </w:rPr>
              <w:fldChar w:fldCharType="end"/>
            </w:r>
            <w:r w:rsidRPr="0085119F">
              <w:rPr>
                <w:rFonts w:eastAsia="MS Mincho"/>
                <w:b/>
              </w:rPr>
              <w:instrText>,</w:instrText>
            </w:r>
            <w:r w:rsidRPr="0085119F">
              <w:rPr>
                <w:rFonts w:eastAsia="MS Mincho"/>
                <w:b/>
              </w:rPr>
              <w:fldChar w:fldCharType="begin"/>
            </w:r>
            <w:r w:rsidRPr="0085119F">
              <w:rPr>
                <w:rFonts w:eastAsia="MS Mincho"/>
                <w:b/>
              </w:rPr>
              <w:instrText xml:space="preserve"> COMPARE </w:instrText>
            </w:r>
            <w:r w:rsidRPr="0085119F">
              <w:rPr>
                <w:rFonts w:eastAsia="MS Mincho"/>
                <w:b/>
              </w:rPr>
              <w:fldChar w:fldCharType="begin"/>
            </w:r>
            <w:r w:rsidRPr="0085119F">
              <w:rPr>
                <w:rFonts w:eastAsia="MS Mincho"/>
                <w:b/>
              </w:rPr>
              <w:instrText xml:space="preserve"> DOCPROPERTY "x_a" </w:instrText>
            </w:r>
            <w:r w:rsidRPr="0085119F">
              <w:rPr>
                <w:rFonts w:eastAsia="MS Mincho"/>
                <w:b/>
              </w:rPr>
              <w:fldChar w:fldCharType="separate"/>
            </w:r>
            <w:r>
              <w:rPr>
                <w:rFonts w:eastAsia="MS Mincho"/>
                <w:b/>
              </w:rPr>
              <w:instrText>N</w:instrText>
            </w:r>
            <w:r w:rsidRPr="0085119F">
              <w:rPr>
                <w:rFonts w:eastAsia="MS Mincho"/>
                <w:b/>
              </w:rPr>
              <w:fldChar w:fldCharType="end"/>
            </w:r>
            <w:r w:rsidRPr="0085119F">
              <w:rPr>
                <w:rFonts w:eastAsia="MS Mincho"/>
                <w:b/>
              </w:rPr>
              <w:instrText xml:space="preserve"> &lt;&gt; N </w:instrText>
            </w:r>
            <w:r w:rsidRPr="0085119F">
              <w:rPr>
                <w:rFonts w:eastAsia="MS Mincho"/>
                <w:b/>
              </w:rPr>
              <w:fldChar w:fldCharType="separate"/>
            </w:r>
            <w:r>
              <w:rPr>
                <w:rFonts w:eastAsia="MS Mincho"/>
                <w:b/>
                <w:noProof/>
              </w:rPr>
              <w:instrText>0</w:instrText>
            </w:r>
            <w:r w:rsidRPr="0085119F">
              <w:rPr>
                <w:rFonts w:eastAsia="MS Mincho"/>
                <w:b/>
              </w:rPr>
              <w:fldChar w:fldCharType="end"/>
            </w:r>
            <w:r w:rsidRPr="0085119F">
              <w:rPr>
                <w:rFonts w:eastAsia="MS Mincho"/>
                <w:b/>
              </w:rPr>
              <w:instrText xml:space="preserve">) </w:instrText>
            </w:r>
            <w:r w:rsidRPr="0085119F">
              <w:rPr>
                <w:rFonts w:eastAsia="MS Mincho"/>
                <w:b/>
              </w:rPr>
              <w:fldChar w:fldCharType="separate"/>
            </w:r>
            <w:r>
              <w:rPr>
                <w:rFonts w:eastAsia="MS Mincho"/>
                <w:b/>
                <w:noProof/>
              </w:rPr>
              <w:instrText>0</w:instrText>
            </w:r>
            <w:r w:rsidRPr="0085119F">
              <w:rPr>
                <w:rFonts w:eastAsia="MS Mincho"/>
                <w:b/>
              </w:rPr>
              <w:fldChar w:fldCharType="end"/>
            </w:r>
            <w:r w:rsidRPr="0085119F">
              <w:rPr>
                <w:rFonts w:eastAsia="MS Mincho"/>
                <w:b/>
              </w:rPr>
              <w:instrText xml:space="preserve"> = 1 "</w:instrText>
            </w:r>
            <w:r w:rsidRPr="0085119F">
              <w:rPr>
                <w:rFonts w:eastAsia="MS Mincho"/>
                <w:b/>
              </w:rPr>
              <w:fldChar w:fldCharType="begin"/>
            </w:r>
            <w:r w:rsidRPr="0085119F">
              <w:rPr>
                <w:rFonts w:eastAsia="MS Mincho"/>
                <w:b/>
              </w:rPr>
              <w:instrText xml:space="preserve"> QUOTE "" </w:instrText>
            </w:r>
            <w:r w:rsidRPr="0085119F">
              <w:rPr>
                <w:rFonts w:eastAsia="MS Mincho"/>
                <w:b/>
              </w:rPr>
              <w:fldChar w:fldCharType="end"/>
            </w:r>
            <w:r w:rsidRPr="0085119F">
              <w:rPr>
                <w:rFonts w:eastAsia="MS Mincho"/>
                <w:b/>
              </w:rPr>
              <w:instrText xml:space="preserve">" </w:instrText>
            </w:r>
            <w:r w:rsidRPr="0085119F">
              <w:rPr>
                <w:rFonts w:eastAsia="MS Mincho"/>
                <w:b/>
              </w:rPr>
              <w:fldChar w:fldCharType="end"/>
            </w:r>
            <w:r w:rsidRPr="0085119F">
              <w:rPr>
                <w:rFonts w:eastAsia="MS Mincho"/>
                <w:b/>
              </w:rPr>
              <w:fldChar w:fldCharType="begin"/>
            </w:r>
            <w:r w:rsidRPr="0085119F">
              <w:rPr>
                <w:rFonts w:eastAsia="MS Mincho"/>
                <w:b/>
              </w:rPr>
              <w:instrText xml:space="preserve"> IF </w:instrText>
            </w:r>
            <w:r w:rsidRPr="0085119F">
              <w:rPr>
                <w:rFonts w:eastAsia="MS Mincho"/>
                <w:b/>
              </w:rPr>
              <w:fldChar w:fldCharType="begin"/>
            </w:r>
            <w:r w:rsidRPr="0085119F">
              <w:rPr>
                <w:rFonts w:eastAsia="MS Mincho"/>
                <w:b/>
              </w:rPr>
              <w:instrText xml:space="preserve"> DOCPROPERTY "x_t" </w:instrText>
            </w:r>
            <w:r w:rsidRPr="0085119F">
              <w:rPr>
                <w:rFonts w:eastAsia="MS Mincho"/>
                <w:b/>
              </w:rPr>
              <w:fldChar w:fldCharType="separate"/>
            </w:r>
            <w:r>
              <w:rPr>
                <w:rFonts w:eastAsia="MS Mincho"/>
                <w:b/>
              </w:rPr>
              <w:instrText>N</w:instrText>
            </w:r>
            <w:r w:rsidRPr="0085119F">
              <w:rPr>
                <w:rFonts w:eastAsia="MS Mincho"/>
                <w:b/>
              </w:rPr>
              <w:fldChar w:fldCharType="end"/>
            </w:r>
            <w:r w:rsidRPr="0085119F">
              <w:rPr>
                <w:rFonts w:eastAsia="MS Mincho"/>
                <w:b/>
              </w:rPr>
              <w:instrText xml:space="preserve"> &lt;&gt; N "&gt;" </w:instrText>
            </w:r>
            <w:r w:rsidRPr="0085119F">
              <w:rPr>
                <w:rFonts w:eastAsia="MS Mincho"/>
                <w:b/>
              </w:rPr>
              <w:fldChar w:fldCharType="end"/>
            </w:r>
            <w:r w:rsidRPr="0085119F">
              <w:rPr>
                <w:rFonts w:eastAsia="MS Mincho"/>
                <w:b/>
              </w:rPr>
              <w:instrText>" "</w:instrText>
            </w:r>
            <w:r w:rsidRPr="0085119F">
              <w:rPr>
                <w:rFonts w:eastAsia="MS Mincho"/>
                <w:b/>
              </w:rPr>
              <w:fldChar w:fldCharType="begin"/>
            </w:r>
            <w:r w:rsidRPr="0085119F">
              <w:rPr>
                <w:rFonts w:eastAsia="MS Mincho"/>
                <w:b/>
              </w:rPr>
              <w:instrText xml:space="preserve"> QUOTE "" </w:instrText>
            </w:r>
            <w:r w:rsidRPr="0085119F">
              <w:rPr>
                <w:rFonts w:eastAsia="MS Mincho"/>
                <w:b/>
              </w:rPr>
              <w:fldChar w:fldCharType="end"/>
            </w:r>
            <w:r w:rsidRPr="0085119F">
              <w:rPr>
                <w:rFonts w:eastAsia="MS Mincho"/>
                <w:b/>
              </w:rPr>
              <w:instrText xml:space="preserve">" </w:instrText>
            </w:r>
            <w:r w:rsidRPr="0085119F">
              <w:rPr>
                <w:rFonts w:eastAsia="MS Mincho"/>
                <w:b/>
              </w:rPr>
              <w:fldChar w:fldCharType="end"/>
            </w:r>
            <w:r w:rsidRPr="0085119F">
              <w:rPr>
                <w:rFonts w:eastAsia="MS Mincho"/>
                <w:b/>
              </w:rPr>
              <w:fldChar w:fldCharType="begin"/>
            </w:r>
            <w:r w:rsidRPr="0085119F">
              <w:rPr>
                <w:rFonts w:eastAsia="MS Mincho"/>
                <w:b/>
              </w:rPr>
              <w:instrText xml:space="preserve"> IF "x_-3" "</w:instrText>
            </w:r>
            <w:r w:rsidRPr="0085119F">
              <w:rPr>
                <w:rFonts w:eastAsia="MS Mincho"/>
                <w:b/>
              </w:rPr>
              <w:fldChar w:fldCharType="begin"/>
            </w:r>
            <w:r w:rsidRPr="0085119F">
              <w:rPr>
                <w:rFonts w:eastAsia="MS Mincho"/>
                <w:b/>
              </w:rPr>
              <w:instrText xml:space="preserve"> IF </w:instrText>
            </w:r>
            <w:r w:rsidRPr="0085119F">
              <w:rPr>
                <w:rFonts w:eastAsia="MS Mincho"/>
                <w:b/>
              </w:rPr>
              <w:fldChar w:fldCharType="begin"/>
            </w:r>
            <w:r w:rsidRPr="0085119F">
              <w:rPr>
                <w:rFonts w:eastAsia="MS Mincho"/>
                <w:b/>
              </w:rPr>
              <w:instrText xml:space="preserve"> DOCPROPERTY "x_t" </w:instrText>
            </w:r>
            <w:r w:rsidRPr="0085119F">
              <w:rPr>
                <w:rFonts w:eastAsia="MS Mincho"/>
                <w:b/>
              </w:rPr>
              <w:fldChar w:fldCharType="separate"/>
            </w:r>
            <w:r>
              <w:rPr>
                <w:rFonts w:eastAsia="MS Mincho"/>
                <w:b/>
              </w:rPr>
              <w:instrText>N</w:instrText>
            </w:r>
            <w:r w:rsidRPr="0085119F">
              <w:rPr>
                <w:rFonts w:eastAsia="MS Mincho"/>
                <w:b/>
              </w:rPr>
              <w:fldChar w:fldCharType="end"/>
            </w:r>
            <w:r w:rsidRPr="0085119F">
              <w:rPr>
                <w:rFonts w:eastAsia="MS Mincho"/>
                <w:b/>
              </w:rPr>
              <w:instrText xml:space="preserve"> &lt;&gt; N "&lt;/</w:instrText>
            </w:r>
            <w:r w:rsidRPr="0085119F">
              <w:rPr>
                <w:rFonts w:eastAsia="MS Mincho"/>
                <w:b/>
              </w:rPr>
              <w:fldChar w:fldCharType="begin"/>
            </w:r>
            <w:r w:rsidRPr="0085119F">
              <w:rPr>
                <w:rFonts w:eastAsia="MS Mincho"/>
                <w:b/>
              </w:rPr>
              <w:instrText xml:space="preserve"> QUOTE "Tbl_small_-" </w:instrText>
            </w:r>
            <w:r w:rsidRPr="0085119F">
              <w:rPr>
                <w:rFonts w:eastAsia="MS Mincho"/>
                <w:b/>
              </w:rPr>
              <w:fldChar w:fldCharType="separate"/>
            </w:r>
            <w:r w:rsidRPr="0085119F">
              <w:rPr>
                <w:rFonts w:eastAsia="MS Mincho"/>
                <w:b/>
              </w:rPr>
              <w:instrText>Tbl_small_-</w:instrText>
            </w:r>
            <w:r w:rsidRPr="0085119F">
              <w:rPr>
                <w:rFonts w:eastAsia="MS Mincho"/>
                <w:b/>
              </w:rPr>
              <w:fldChar w:fldCharType="end"/>
            </w:r>
            <w:r w:rsidRPr="0085119F">
              <w:rPr>
                <w:rFonts w:eastAsia="MS Mincho"/>
                <w:b/>
              </w:rPr>
              <w:instrText xml:space="preserve">" </w:instrText>
            </w:r>
            <w:r w:rsidRPr="0085119F">
              <w:rPr>
                <w:rFonts w:eastAsia="MS Mincho"/>
                <w:b/>
              </w:rPr>
              <w:fldChar w:fldCharType="end"/>
            </w:r>
            <w:r w:rsidRPr="0085119F">
              <w:rPr>
                <w:rFonts w:eastAsia="MS Mincho"/>
                <w:b/>
              </w:rPr>
              <w:fldChar w:fldCharType="begin"/>
            </w:r>
            <w:r w:rsidRPr="0085119F">
              <w:rPr>
                <w:rFonts w:eastAsia="MS Mincho"/>
                <w:b/>
              </w:rPr>
              <w:instrText xml:space="preserve"> IF </w:instrText>
            </w:r>
            <w:r w:rsidRPr="0085119F">
              <w:rPr>
                <w:rFonts w:eastAsia="MS Mincho"/>
                <w:b/>
              </w:rPr>
              <w:fldChar w:fldCharType="begin"/>
            </w:r>
            <w:r w:rsidRPr="0085119F">
              <w:rPr>
                <w:rFonts w:eastAsia="MS Mincho"/>
                <w:b/>
              </w:rPr>
              <w:instrText xml:space="preserve"> DOCPROPERTY "x_t" </w:instrText>
            </w:r>
            <w:r w:rsidRPr="0085119F">
              <w:rPr>
                <w:rFonts w:eastAsia="MS Mincho"/>
                <w:b/>
              </w:rPr>
              <w:fldChar w:fldCharType="separate"/>
            </w:r>
            <w:r>
              <w:rPr>
                <w:rFonts w:eastAsia="MS Mincho"/>
                <w:b/>
              </w:rPr>
              <w:instrText>N</w:instrText>
            </w:r>
            <w:r w:rsidRPr="0085119F">
              <w:rPr>
                <w:rFonts w:eastAsia="MS Mincho"/>
                <w:b/>
              </w:rPr>
              <w:fldChar w:fldCharType="end"/>
            </w:r>
            <w:r w:rsidRPr="0085119F">
              <w:rPr>
                <w:rFonts w:eastAsia="MS Mincho"/>
                <w:b/>
              </w:rPr>
              <w:instrText xml:space="preserve"> &lt;&gt; N "&gt;" </w:instrText>
            </w:r>
            <w:r w:rsidRPr="0085119F">
              <w:rPr>
                <w:rFonts w:eastAsia="MS Mincho"/>
                <w:b/>
              </w:rPr>
              <w:fldChar w:fldCharType="end"/>
            </w:r>
            <w:r w:rsidRPr="0085119F">
              <w:rPr>
                <w:rFonts w:eastAsia="MS Mincho"/>
                <w:b/>
              </w:rPr>
              <w:instrText xml:space="preserve">" "" </w:instrText>
            </w:r>
            <w:r w:rsidRPr="0085119F">
              <w:rPr>
                <w:rFonts w:eastAsia="MS Mincho"/>
                <w:b/>
              </w:rPr>
              <w:fldChar w:fldCharType="end"/>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005B7D"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5119F">
              <w:rPr>
                <w:rFonts w:eastAsia="MS Mincho"/>
                <w:b/>
              </w:rPr>
              <w:t>Description</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C26D67" w14:textId="77777777" w:rsidR="004714D2" w:rsidRPr="004C557E"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Cs w:val="22"/>
                <w:lang w:val="en-GB"/>
              </w:rPr>
            </w:pPr>
            <w:proofErr w:type="spellStart"/>
            <w:r w:rsidRPr="004C557E">
              <w:rPr>
                <w:b/>
                <w:bCs/>
                <w:szCs w:val="22"/>
                <w:lang w:val="en-GB"/>
              </w:rPr>
              <w:t>Increasing</w:t>
            </w:r>
            <w:r>
              <w:rPr>
                <w:b/>
                <w:bCs/>
                <w:szCs w:val="22"/>
                <w:lang w:val="en-GB"/>
              </w:rPr>
              <w:t>Flag</w:t>
            </w:r>
            <w:proofErr w:type="spellEnd"/>
            <w:r>
              <w:rPr>
                <w:b/>
                <w:bCs/>
                <w:szCs w:val="22"/>
                <w:lang w:val="en-GB"/>
              </w:rPr>
              <w:t>[t]</w:t>
            </w:r>
          </w:p>
        </w:tc>
        <w:tc>
          <w:tcPr>
            <w:tcW w:w="1975" w:type="dxa"/>
            <w:tcBorders>
              <w:top w:val="single" w:sz="8" w:space="0" w:color="A3A3A3"/>
              <w:left w:val="single" w:sz="8" w:space="0" w:color="A3A3A3"/>
              <w:bottom w:val="single" w:sz="8" w:space="0" w:color="A3A3A3"/>
              <w:right w:val="single" w:sz="8" w:space="0" w:color="A3A3A3"/>
            </w:tcBorders>
          </w:tcPr>
          <w:p w14:paraId="20EBDB98" w14:textId="77777777" w:rsidR="004714D2" w:rsidRPr="004C557E"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Cs w:val="22"/>
                <w:lang w:val="en-GB"/>
              </w:rPr>
            </w:pPr>
            <w:proofErr w:type="spellStart"/>
            <w:r>
              <w:rPr>
                <w:b/>
                <w:bCs/>
                <w:szCs w:val="22"/>
                <w:lang w:val="en-GB"/>
              </w:rPr>
              <w:t>FullReferenceFlag</w:t>
            </w:r>
            <w:proofErr w:type="spellEnd"/>
            <w:r>
              <w:rPr>
                <w:b/>
                <w:bCs/>
                <w:szCs w:val="22"/>
                <w:lang w:val="en-GB"/>
              </w:rPr>
              <w:t>[t]</w:t>
            </w:r>
          </w:p>
        </w:tc>
        <w:tc>
          <w:tcPr>
            <w:tcW w:w="1722" w:type="dxa"/>
            <w:tcBorders>
              <w:top w:val="single" w:sz="8" w:space="0" w:color="A3A3A3"/>
              <w:left w:val="single" w:sz="8" w:space="0" w:color="A3A3A3"/>
              <w:bottom w:val="single" w:sz="8" w:space="0" w:color="A3A3A3"/>
              <w:right w:val="single" w:sz="8" w:space="0" w:color="A3A3A3"/>
            </w:tcBorders>
          </w:tcPr>
          <w:p w14:paraId="1354122A"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Cs w:val="22"/>
                <w:lang w:val="en-GB"/>
              </w:rPr>
            </w:pPr>
            <w:proofErr w:type="spellStart"/>
            <w:r>
              <w:rPr>
                <w:b/>
                <w:bCs/>
                <w:szCs w:val="22"/>
                <w:lang w:val="en-GB"/>
              </w:rPr>
              <w:t>NumBytes</w:t>
            </w:r>
            <w:proofErr w:type="spellEnd"/>
            <w:r>
              <w:rPr>
                <w:b/>
                <w:bCs/>
                <w:szCs w:val="22"/>
                <w:lang w:val="en-GB"/>
              </w:rPr>
              <w:t>[t]</w:t>
            </w:r>
          </w:p>
        </w:tc>
      </w:tr>
      <w:tr w:rsidR="004714D2" w:rsidRPr="003D0433" w14:paraId="5F0A8B85" w14:textId="77777777" w:rsidTr="003121CB">
        <w:trPr>
          <w:trHeight w:val="240"/>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DB5146"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rFonts w:eastAsia="MS Mincho"/>
              </w:rPr>
              <w:t>0</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C9E2FE"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5119F">
              <w:rPr>
                <w:rFonts w:eastAsia="MS Mincho"/>
              </w:rPr>
              <w:t>User-defined</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15E7CA"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
        </w:tc>
        <w:tc>
          <w:tcPr>
            <w:tcW w:w="1975" w:type="dxa"/>
            <w:tcBorders>
              <w:top w:val="single" w:sz="8" w:space="0" w:color="A3A3A3"/>
              <w:left w:val="single" w:sz="8" w:space="0" w:color="A3A3A3"/>
              <w:bottom w:val="single" w:sz="8" w:space="0" w:color="A3A3A3"/>
              <w:right w:val="single" w:sz="8" w:space="0" w:color="A3A3A3"/>
            </w:tcBorders>
          </w:tcPr>
          <w:p w14:paraId="376A0F18"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
        </w:tc>
        <w:tc>
          <w:tcPr>
            <w:tcW w:w="1722" w:type="dxa"/>
            <w:tcBorders>
              <w:top w:val="single" w:sz="8" w:space="0" w:color="A3A3A3"/>
              <w:left w:val="single" w:sz="8" w:space="0" w:color="A3A3A3"/>
              <w:bottom w:val="single" w:sz="8" w:space="0" w:color="A3A3A3"/>
              <w:right w:val="single" w:sz="8" w:space="0" w:color="A3A3A3"/>
            </w:tcBorders>
          </w:tcPr>
          <w:p w14:paraId="7AD1D5F8"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
        </w:tc>
      </w:tr>
      <w:tr w:rsidR="004714D2" w:rsidRPr="003D0433" w14:paraId="63D592D5"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297540B"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rFonts w:eastAsia="MS Mincho"/>
              </w:rPr>
              <w:t>1</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8004F5" w14:textId="77777777" w:rsidR="004714D2" w:rsidRPr="0085119F"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sidRPr="0085119F">
              <w:rPr>
                <w:rFonts w:eastAsia="MS Mincho"/>
              </w:rPr>
              <w:t>PSNR</w:t>
            </w:r>
            <w:r>
              <w:rPr>
                <w:rFonts w:eastAsia="MS Mincho"/>
              </w:rPr>
              <w:t xml:space="preserve">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44B187A"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975" w:type="dxa"/>
            <w:tcBorders>
              <w:top w:val="single" w:sz="8" w:space="0" w:color="A3A3A3"/>
              <w:left w:val="single" w:sz="8" w:space="0" w:color="A3A3A3"/>
              <w:bottom w:val="single" w:sz="8" w:space="0" w:color="A3A3A3"/>
              <w:right w:val="single" w:sz="8" w:space="0" w:color="A3A3A3"/>
            </w:tcBorders>
          </w:tcPr>
          <w:p w14:paraId="3FF6C255"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722" w:type="dxa"/>
            <w:tcBorders>
              <w:top w:val="single" w:sz="8" w:space="0" w:color="A3A3A3"/>
              <w:left w:val="single" w:sz="8" w:space="0" w:color="A3A3A3"/>
              <w:bottom w:val="single" w:sz="8" w:space="0" w:color="A3A3A3"/>
              <w:right w:val="single" w:sz="8" w:space="0" w:color="A3A3A3"/>
            </w:tcBorders>
          </w:tcPr>
          <w:p w14:paraId="788A11B0"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2</w:t>
            </w:r>
          </w:p>
        </w:tc>
      </w:tr>
      <w:tr w:rsidR="004714D2" w:rsidRPr="003D0433" w14:paraId="449E5F68"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36EE600"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rFonts w:eastAsia="MS Mincho"/>
              </w:rPr>
              <w:t>2</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7A41B4" w14:textId="77777777" w:rsidR="004714D2" w:rsidRPr="0085119F"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sidRPr="0085119F">
              <w:rPr>
                <w:rFonts w:eastAsia="MS Mincho"/>
              </w:rPr>
              <w:t>PSNR</w:t>
            </w:r>
            <w:r>
              <w:rPr>
                <w:rFonts w:eastAsia="MS Mincho"/>
              </w:rPr>
              <w:t>-YUV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D37569C"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975" w:type="dxa"/>
            <w:tcBorders>
              <w:top w:val="single" w:sz="8" w:space="0" w:color="A3A3A3"/>
              <w:left w:val="single" w:sz="8" w:space="0" w:color="A3A3A3"/>
              <w:bottom w:val="single" w:sz="8" w:space="0" w:color="A3A3A3"/>
              <w:right w:val="single" w:sz="8" w:space="0" w:color="A3A3A3"/>
            </w:tcBorders>
          </w:tcPr>
          <w:p w14:paraId="1F024556"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722" w:type="dxa"/>
            <w:tcBorders>
              <w:top w:val="single" w:sz="8" w:space="0" w:color="A3A3A3"/>
              <w:left w:val="single" w:sz="8" w:space="0" w:color="A3A3A3"/>
              <w:bottom w:val="single" w:sz="8" w:space="0" w:color="A3A3A3"/>
              <w:right w:val="single" w:sz="8" w:space="0" w:color="A3A3A3"/>
            </w:tcBorders>
          </w:tcPr>
          <w:p w14:paraId="352AC398"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2</w:t>
            </w:r>
          </w:p>
        </w:tc>
      </w:tr>
      <w:tr w:rsidR="004714D2" w:rsidRPr="003D0433" w14:paraId="46F8FEE5"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ABEF3AC"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3</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96CD9F"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sidRPr="0085119F">
              <w:rPr>
                <w:rFonts w:eastAsia="MS Mincho"/>
              </w:rPr>
              <w:t>SSIM</w:t>
            </w:r>
            <w:r>
              <w:rPr>
                <w:rFonts w:eastAsia="MS Mincho"/>
              </w:rPr>
              <w:t xml:space="preserve">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5B392E"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975" w:type="dxa"/>
            <w:tcBorders>
              <w:top w:val="single" w:sz="8" w:space="0" w:color="A3A3A3"/>
              <w:left w:val="single" w:sz="8" w:space="0" w:color="A3A3A3"/>
              <w:bottom w:val="single" w:sz="8" w:space="0" w:color="A3A3A3"/>
              <w:right w:val="single" w:sz="8" w:space="0" w:color="A3A3A3"/>
            </w:tcBorders>
          </w:tcPr>
          <w:p w14:paraId="54AD938B"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722" w:type="dxa"/>
            <w:tcBorders>
              <w:top w:val="single" w:sz="8" w:space="0" w:color="A3A3A3"/>
              <w:left w:val="single" w:sz="8" w:space="0" w:color="A3A3A3"/>
              <w:bottom w:val="single" w:sz="8" w:space="0" w:color="A3A3A3"/>
              <w:right w:val="single" w:sz="8" w:space="0" w:color="A3A3A3"/>
            </w:tcBorders>
          </w:tcPr>
          <w:p w14:paraId="220222AD"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2</w:t>
            </w:r>
          </w:p>
        </w:tc>
      </w:tr>
      <w:tr w:rsidR="004714D2" w:rsidRPr="003D0433" w14:paraId="6A97B3C5"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576BEF"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rFonts w:eastAsia="MS Mincho"/>
              </w:rPr>
              <w:t>4</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9D49A60" w14:textId="77777777" w:rsidR="004714D2" w:rsidRPr="0085119F"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rFonts w:eastAsia="MS Mincho"/>
              </w:rPr>
              <w:t>MS-SSIM [1]</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C331397"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975" w:type="dxa"/>
            <w:tcBorders>
              <w:top w:val="single" w:sz="8" w:space="0" w:color="A3A3A3"/>
              <w:left w:val="single" w:sz="8" w:space="0" w:color="A3A3A3"/>
              <w:bottom w:val="single" w:sz="8" w:space="0" w:color="A3A3A3"/>
              <w:right w:val="single" w:sz="8" w:space="0" w:color="A3A3A3"/>
            </w:tcBorders>
          </w:tcPr>
          <w:p w14:paraId="0E8362F9"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722" w:type="dxa"/>
            <w:tcBorders>
              <w:top w:val="single" w:sz="8" w:space="0" w:color="A3A3A3"/>
              <w:left w:val="single" w:sz="8" w:space="0" w:color="A3A3A3"/>
              <w:bottom w:val="single" w:sz="8" w:space="0" w:color="A3A3A3"/>
              <w:right w:val="single" w:sz="8" w:space="0" w:color="A3A3A3"/>
            </w:tcBorders>
          </w:tcPr>
          <w:p w14:paraId="61789923"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2</w:t>
            </w:r>
          </w:p>
        </w:tc>
      </w:tr>
      <w:tr w:rsidR="004714D2" w:rsidRPr="003D0433" w14:paraId="0C26A7F0"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8D88786"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rFonts w:eastAsia="MS Mincho"/>
              </w:rPr>
              <w:lastRenderedPageBreak/>
              <w:t>5</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5D3FC4C"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szCs w:val="22"/>
                <w:lang w:val="en-GB"/>
              </w:rPr>
              <w:t xml:space="preserve">MOS </w:t>
            </w:r>
            <w:r>
              <w:rPr>
                <w:rFonts w:eastAsia="MS Mincho"/>
              </w:rPr>
              <w:t>[1]</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0829034"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975" w:type="dxa"/>
            <w:tcBorders>
              <w:top w:val="single" w:sz="8" w:space="0" w:color="A3A3A3"/>
              <w:left w:val="single" w:sz="8" w:space="0" w:color="A3A3A3"/>
              <w:bottom w:val="single" w:sz="8" w:space="0" w:color="A3A3A3"/>
              <w:right w:val="single" w:sz="8" w:space="0" w:color="A3A3A3"/>
            </w:tcBorders>
          </w:tcPr>
          <w:p w14:paraId="1BE2F542"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0</w:t>
            </w:r>
          </w:p>
        </w:tc>
        <w:tc>
          <w:tcPr>
            <w:tcW w:w="1722" w:type="dxa"/>
            <w:tcBorders>
              <w:top w:val="single" w:sz="8" w:space="0" w:color="A3A3A3"/>
              <w:left w:val="single" w:sz="8" w:space="0" w:color="A3A3A3"/>
              <w:bottom w:val="single" w:sz="8" w:space="0" w:color="A3A3A3"/>
              <w:right w:val="single" w:sz="8" w:space="0" w:color="A3A3A3"/>
            </w:tcBorders>
          </w:tcPr>
          <w:p w14:paraId="6CE79AB3"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r>
      <w:tr w:rsidR="004714D2" w:rsidRPr="003D0433" w14:paraId="5AD1BE9D"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2054CAC"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6</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05B3BF2"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roofErr w:type="spellStart"/>
            <w:r>
              <w:rPr>
                <w:szCs w:val="22"/>
                <w:lang w:val="en-GB"/>
              </w:rPr>
              <w:t>wPSNR</w:t>
            </w:r>
            <w:proofErr w:type="spellEnd"/>
            <w:r>
              <w:rPr>
                <w:szCs w:val="22"/>
                <w:lang w:val="en-GB"/>
              </w:rPr>
              <w:t xml:space="preserve">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717AE79"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975" w:type="dxa"/>
            <w:tcBorders>
              <w:top w:val="single" w:sz="8" w:space="0" w:color="A3A3A3"/>
              <w:left w:val="single" w:sz="8" w:space="0" w:color="A3A3A3"/>
              <w:bottom w:val="single" w:sz="8" w:space="0" w:color="A3A3A3"/>
              <w:right w:val="single" w:sz="8" w:space="0" w:color="A3A3A3"/>
            </w:tcBorders>
          </w:tcPr>
          <w:p w14:paraId="528D1F96"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722" w:type="dxa"/>
            <w:tcBorders>
              <w:top w:val="single" w:sz="8" w:space="0" w:color="A3A3A3"/>
              <w:left w:val="single" w:sz="8" w:space="0" w:color="A3A3A3"/>
              <w:bottom w:val="single" w:sz="8" w:space="0" w:color="A3A3A3"/>
              <w:right w:val="single" w:sz="8" w:space="0" w:color="A3A3A3"/>
            </w:tcBorders>
          </w:tcPr>
          <w:p w14:paraId="0B01B036"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2</w:t>
            </w:r>
          </w:p>
        </w:tc>
      </w:tr>
      <w:tr w:rsidR="004714D2" w:rsidRPr="003D0433" w14:paraId="5E9914D9" w14:textId="77777777" w:rsidTr="003121CB">
        <w:trPr>
          <w:trHeight w:val="240"/>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B8A7350"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rFonts w:eastAsia="MS Mincho"/>
              </w:rPr>
              <w:t>7</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9769B94"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rFonts w:eastAsia="MS Mincho"/>
              </w:rPr>
              <w:t>WS-PSNR [2]</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3B5C99"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975" w:type="dxa"/>
            <w:tcBorders>
              <w:top w:val="single" w:sz="8" w:space="0" w:color="A3A3A3"/>
              <w:left w:val="single" w:sz="8" w:space="0" w:color="A3A3A3"/>
              <w:bottom w:val="single" w:sz="8" w:space="0" w:color="A3A3A3"/>
              <w:right w:val="single" w:sz="8" w:space="0" w:color="A3A3A3"/>
            </w:tcBorders>
          </w:tcPr>
          <w:p w14:paraId="0E5C3FA3"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722" w:type="dxa"/>
            <w:tcBorders>
              <w:top w:val="single" w:sz="8" w:space="0" w:color="A3A3A3"/>
              <w:left w:val="single" w:sz="8" w:space="0" w:color="A3A3A3"/>
              <w:bottom w:val="single" w:sz="8" w:space="0" w:color="A3A3A3"/>
              <w:right w:val="single" w:sz="8" w:space="0" w:color="A3A3A3"/>
            </w:tcBorders>
          </w:tcPr>
          <w:p w14:paraId="040212D5"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2</w:t>
            </w:r>
          </w:p>
        </w:tc>
      </w:tr>
      <w:tr w:rsidR="004714D2" w:rsidRPr="003D0433" w14:paraId="2762F649" w14:textId="77777777" w:rsidTr="003121CB">
        <w:trPr>
          <w:trHeight w:val="240"/>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1C1ADC3"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rFonts w:eastAsia="MS Mincho"/>
              </w:rPr>
              <w:t>8</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33DF03"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rPr>
            </w:pPr>
            <w:r>
              <w:rPr>
                <w:rFonts w:eastAsia="MS Mincho"/>
              </w:rPr>
              <w:t>MSE</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6FF79BD"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0</w:t>
            </w:r>
          </w:p>
        </w:tc>
        <w:tc>
          <w:tcPr>
            <w:tcW w:w="1975" w:type="dxa"/>
            <w:tcBorders>
              <w:top w:val="single" w:sz="8" w:space="0" w:color="A3A3A3"/>
              <w:left w:val="single" w:sz="8" w:space="0" w:color="A3A3A3"/>
              <w:bottom w:val="single" w:sz="8" w:space="0" w:color="A3A3A3"/>
              <w:right w:val="single" w:sz="8" w:space="0" w:color="A3A3A3"/>
            </w:tcBorders>
          </w:tcPr>
          <w:p w14:paraId="21EE270C"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w:t>
            </w:r>
          </w:p>
        </w:tc>
        <w:tc>
          <w:tcPr>
            <w:tcW w:w="1722" w:type="dxa"/>
            <w:tcBorders>
              <w:top w:val="single" w:sz="8" w:space="0" w:color="A3A3A3"/>
              <w:left w:val="single" w:sz="8" w:space="0" w:color="A3A3A3"/>
              <w:bottom w:val="single" w:sz="8" w:space="0" w:color="A3A3A3"/>
              <w:right w:val="single" w:sz="8" w:space="0" w:color="A3A3A3"/>
            </w:tcBorders>
          </w:tcPr>
          <w:p w14:paraId="485CB39A" w14:textId="77777777" w:rsidR="004714D2"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2</w:t>
            </w:r>
          </w:p>
        </w:tc>
      </w:tr>
      <w:tr w:rsidR="004714D2" w:rsidRPr="003D0433" w14:paraId="616C431D" w14:textId="77777777" w:rsidTr="003121CB">
        <w:trPr>
          <w:trHeight w:val="249"/>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A8F121C"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9..127</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DB66980"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rPr>
            </w:pPr>
            <w:r>
              <w:rPr>
                <w:szCs w:val="22"/>
              </w:rPr>
              <w:t>Reserved</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FA4F94"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
        </w:tc>
        <w:tc>
          <w:tcPr>
            <w:tcW w:w="1975" w:type="dxa"/>
            <w:tcBorders>
              <w:top w:val="single" w:sz="8" w:space="0" w:color="A3A3A3"/>
              <w:left w:val="single" w:sz="8" w:space="0" w:color="A3A3A3"/>
              <w:bottom w:val="single" w:sz="8" w:space="0" w:color="A3A3A3"/>
              <w:right w:val="single" w:sz="8" w:space="0" w:color="A3A3A3"/>
            </w:tcBorders>
          </w:tcPr>
          <w:p w14:paraId="72CBD92C"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
        </w:tc>
        <w:tc>
          <w:tcPr>
            <w:tcW w:w="1722" w:type="dxa"/>
            <w:tcBorders>
              <w:top w:val="single" w:sz="8" w:space="0" w:color="A3A3A3"/>
              <w:left w:val="single" w:sz="8" w:space="0" w:color="A3A3A3"/>
              <w:bottom w:val="single" w:sz="8" w:space="0" w:color="A3A3A3"/>
              <w:right w:val="single" w:sz="8" w:space="0" w:color="A3A3A3"/>
            </w:tcBorders>
          </w:tcPr>
          <w:p w14:paraId="11576938"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
        </w:tc>
      </w:tr>
      <w:tr w:rsidR="004714D2" w:rsidRPr="003D0433" w14:paraId="74B8A5BA" w14:textId="77777777" w:rsidTr="003121CB">
        <w:trPr>
          <w:trHeight w:val="240"/>
          <w:jc w:val="center"/>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1578B1A"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r>
              <w:rPr>
                <w:szCs w:val="22"/>
                <w:lang w:val="en-GB"/>
              </w:rPr>
              <w:t>128..255</w:t>
            </w:r>
          </w:p>
        </w:tc>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801692"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rPr>
            </w:pPr>
            <w:r>
              <w:rPr>
                <w:szCs w:val="22"/>
              </w:rPr>
              <w:t>Unspecified</w:t>
            </w:r>
          </w:p>
        </w:tc>
        <w:tc>
          <w:tcPr>
            <w:tcW w:w="17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AEECCBC"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
        </w:tc>
        <w:tc>
          <w:tcPr>
            <w:tcW w:w="1975" w:type="dxa"/>
            <w:tcBorders>
              <w:top w:val="single" w:sz="8" w:space="0" w:color="A3A3A3"/>
              <w:left w:val="single" w:sz="8" w:space="0" w:color="A3A3A3"/>
              <w:bottom w:val="single" w:sz="8" w:space="0" w:color="A3A3A3"/>
              <w:right w:val="single" w:sz="8" w:space="0" w:color="A3A3A3"/>
            </w:tcBorders>
          </w:tcPr>
          <w:p w14:paraId="16311F24"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
        </w:tc>
        <w:tc>
          <w:tcPr>
            <w:tcW w:w="1722" w:type="dxa"/>
            <w:tcBorders>
              <w:top w:val="single" w:sz="8" w:space="0" w:color="A3A3A3"/>
              <w:left w:val="single" w:sz="8" w:space="0" w:color="A3A3A3"/>
              <w:bottom w:val="single" w:sz="8" w:space="0" w:color="A3A3A3"/>
              <w:right w:val="single" w:sz="8" w:space="0" w:color="A3A3A3"/>
            </w:tcBorders>
          </w:tcPr>
          <w:p w14:paraId="75846F8F" w14:textId="77777777" w:rsidR="004714D2" w:rsidRPr="003D0433" w:rsidRDefault="004714D2" w:rsidP="003121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en-GB"/>
              </w:rPr>
            </w:pPr>
          </w:p>
        </w:tc>
      </w:tr>
    </w:tbl>
    <w:p w14:paraId="6ABAB63F" w14:textId="649857CD" w:rsidR="004714D2" w:rsidRDefault="004714D2" w:rsidP="004714D2">
      <w:pPr>
        <w:rPr>
          <w:rFonts w:eastAsia="Malgun Gothic"/>
          <w:noProof/>
          <w:szCs w:val="22"/>
          <w:lang w:val="en-GB" w:eastAsia="ja-JP"/>
        </w:rPr>
      </w:pPr>
      <w:r w:rsidRPr="000E6D28">
        <w:rPr>
          <w:rFonts w:eastAsia="Malgun Gothic"/>
          <w:b/>
          <w:bCs/>
          <w:noProof/>
          <w:szCs w:val="22"/>
          <w:lang w:val="en-GB" w:eastAsia="ja-JP"/>
        </w:rPr>
        <w:t>qm_three_component_flag</w:t>
      </w:r>
      <w:r w:rsidRPr="000E6D28">
        <w:rPr>
          <w:rFonts w:eastAsia="Malgun Gothic"/>
          <w:noProof/>
          <w:szCs w:val="22"/>
          <w:lang w:val="en-GB" w:eastAsia="ja-JP"/>
        </w:rPr>
        <w:t>[ i ]</w:t>
      </w:r>
      <w:r>
        <w:rPr>
          <w:rFonts w:eastAsia="Malgun Gothic"/>
          <w:noProof/>
          <w:szCs w:val="22"/>
          <w:lang w:val="en-GB" w:eastAsia="ja-JP"/>
        </w:rPr>
        <w:t xml:space="preserve"> equal to 1 indicates that 3 component values will be present for the i-th metric. </w:t>
      </w:r>
      <w:r w:rsidRPr="008368AC">
        <w:rPr>
          <w:rFonts w:eastAsia="Malgun Gothic"/>
          <w:noProof/>
          <w:szCs w:val="22"/>
          <w:lang w:val="en-GB" w:eastAsia="ja-JP"/>
        </w:rPr>
        <w:t>qm_three_component_flag[</w:t>
      </w:r>
      <w:r w:rsidR="00860002">
        <w:rPr>
          <w:rFonts w:eastAsia="Malgun Gothic"/>
          <w:noProof/>
          <w:szCs w:val="22"/>
          <w:lang w:val="en-GB" w:eastAsia="ja-JP"/>
        </w:rPr>
        <w:t> </w:t>
      </w:r>
      <w:r w:rsidRPr="008368AC">
        <w:rPr>
          <w:rFonts w:eastAsia="Malgun Gothic"/>
          <w:noProof/>
          <w:szCs w:val="22"/>
          <w:lang w:val="en-GB" w:eastAsia="ja-JP"/>
        </w:rPr>
        <w:t>i</w:t>
      </w:r>
      <w:r w:rsidR="00860002">
        <w:rPr>
          <w:rFonts w:eastAsia="Malgun Gothic"/>
          <w:noProof/>
          <w:szCs w:val="22"/>
          <w:lang w:val="en-GB" w:eastAsia="ja-JP"/>
        </w:rPr>
        <w:t> </w:t>
      </w:r>
      <w:r w:rsidRPr="008368AC">
        <w:rPr>
          <w:rFonts w:eastAsia="Malgun Gothic"/>
          <w:noProof/>
          <w:szCs w:val="22"/>
          <w:lang w:val="en-GB" w:eastAsia="ja-JP"/>
        </w:rPr>
        <w:t xml:space="preserve">] equal to </w:t>
      </w:r>
      <w:r>
        <w:rPr>
          <w:rFonts w:eastAsia="Malgun Gothic"/>
          <w:noProof/>
          <w:szCs w:val="22"/>
          <w:lang w:val="en-GB" w:eastAsia="ja-JP"/>
        </w:rPr>
        <w:t>0</w:t>
      </w:r>
      <w:r w:rsidRPr="008368AC">
        <w:rPr>
          <w:rFonts w:eastAsia="Malgun Gothic"/>
          <w:noProof/>
          <w:szCs w:val="22"/>
          <w:lang w:val="en-GB" w:eastAsia="ja-JP"/>
        </w:rPr>
        <w:t xml:space="preserve"> indicates that </w:t>
      </w:r>
      <w:r>
        <w:rPr>
          <w:rFonts w:eastAsia="Malgun Gothic"/>
          <w:noProof/>
          <w:szCs w:val="22"/>
          <w:lang w:val="en-GB" w:eastAsia="ja-JP"/>
        </w:rPr>
        <w:t xml:space="preserve">a single </w:t>
      </w:r>
      <w:r w:rsidRPr="008368AC">
        <w:rPr>
          <w:rFonts w:eastAsia="Malgun Gothic"/>
          <w:noProof/>
          <w:szCs w:val="22"/>
          <w:lang w:val="en-GB" w:eastAsia="ja-JP"/>
        </w:rPr>
        <w:t>value will be present</w:t>
      </w:r>
      <w:r>
        <w:rPr>
          <w:rFonts w:eastAsia="Malgun Gothic"/>
          <w:noProof/>
          <w:szCs w:val="22"/>
          <w:lang w:val="en-GB" w:eastAsia="ja-JP"/>
        </w:rPr>
        <w:t xml:space="preserve"> for the i-th metric</w:t>
      </w:r>
      <w:r w:rsidRPr="008368AC">
        <w:rPr>
          <w:rFonts w:eastAsia="Malgun Gothic"/>
          <w:noProof/>
          <w:szCs w:val="22"/>
          <w:lang w:val="en-GB" w:eastAsia="ja-JP"/>
        </w:rPr>
        <w:t>.</w:t>
      </w:r>
      <w:r>
        <w:rPr>
          <w:rFonts w:eastAsia="Malgun Gothic"/>
          <w:noProof/>
          <w:szCs w:val="22"/>
          <w:lang w:val="en-GB" w:eastAsia="ja-JP"/>
        </w:rPr>
        <w:t xml:space="preserve"> It is a requirement of bitstream conformance that when ChromaFormatIdc is equal to 0, </w:t>
      </w:r>
      <w:r w:rsidRPr="008368AC">
        <w:rPr>
          <w:rFonts w:eastAsia="Malgun Gothic"/>
          <w:noProof/>
          <w:szCs w:val="22"/>
          <w:lang w:val="en-GB" w:eastAsia="ja-JP"/>
        </w:rPr>
        <w:t>qm_three_component_flag[</w:t>
      </w:r>
      <w:r>
        <w:rPr>
          <w:rFonts w:eastAsia="Malgun Gothic"/>
          <w:noProof/>
          <w:szCs w:val="22"/>
          <w:lang w:val="en-GB" w:eastAsia="ja-JP"/>
        </w:rPr>
        <w:t> </w:t>
      </w:r>
      <w:r w:rsidRPr="008368AC">
        <w:rPr>
          <w:rFonts w:eastAsia="Malgun Gothic"/>
          <w:noProof/>
          <w:szCs w:val="22"/>
          <w:lang w:val="en-GB" w:eastAsia="ja-JP"/>
        </w:rPr>
        <w:t>i</w:t>
      </w:r>
      <w:r>
        <w:rPr>
          <w:rFonts w:eastAsia="Malgun Gothic"/>
          <w:noProof/>
          <w:szCs w:val="22"/>
          <w:lang w:val="en-GB" w:eastAsia="ja-JP"/>
        </w:rPr>
        <w:t> </w:t>
      </w:r>
      <w:r w:rsidRPr="008368AC">
        <w:rPr>
          <w:rFonts w:eastAsia="Malgun Gothic"/>
          <w:noProof/>
          <w:szCs w:val="22"/>
          <w:lang w:val="en-GB" w:eastAsia="ja-JP"/>
        </w:rPr>
        <w:t xml:space="preserve">] </w:t>
      </w:r>
      <w:r>
        <w:rPr>
          <w:rFonts w:eastAsia="Malgun Gothic"/>
          <w:noProof/>
          <w:szCs w:val="22"/>
          <w:lang w:val="en-GB" w:eastAsia="ja-JP"/>
        </w:rPr>
        <w:t xml:space="preserve">shall be </w:t>
      </w:r>
      <w:r w:rsidRPr="008368AC">
        <w:rPr>
          <w:rFonts w:eastAsia="Malgun Gothic"/>
          <w:noProof/>
          <w:szCs w:val="22"/>
          <w:lang w:val="en-GB" w:eastAsia="ja-JP"/>
        </w:rPr>
        <w:t xml:space="preserve">equal to </w:t>
      </w:r>
      <w:r>
        <w:rPr>
          <w:rFonts w:eastAsia="Malgun Gothic"/>
          <w:noProof/>
          <w:szCs w:val="22"/>
          <w:lang w:val="en-GB" w:eastAsia="ja-JP"/>
        </w:rPr>
        <w:t>0.</w:t>
      </w:r>
    </w:p>
    <w:p w14:paraId="17EE7B76" w14:textId="48F9989A" w:rsidR="004714D2" w:rsidRPr="007B3FC9" w:rsidRDefault="004714D2" w:rsidP="004714D2">
      <w:pPr>
        <w:rPr>
          <w:i/>
          <w:szCs w:val="22"/>
          <w:lang w:val="en-CA"/>
        </w:rPr>
      </w:pPr>
      <w:proofErr w:type="spellStart"/>
      <w:r>
        <w:rPr>
          <w:b/>
          <w:bCs/>
          <w:szCs w:val="22"/>
          <w:lang w:val="en-CA"/>
        </w:rPr>
        <w:t>qm_metric_increasing_flag</w:t>
      </w:r>
      <w:proofErr w:type="spellEnd"/>
      <w:r>
        <w:rPr>
          <w:szCs w:val="22"/>
          <w:lang w:val="en-CA"/>
        </w:rPr>
        <w:t>[ </w:t>
      </w:r>
      <w:proofErr w:type="spellStart"/>
      <w:r>
        <w:rPr>
          <w:szCs w:val="22"/>
          <w:lang w:val="en-CA"/>
        </w:rPr>
        <w:t>i</w:t>
      </w:r>
      <w:proofErr w:type="spellEnd"/>
      <w:r>
        <w:rPr>
          <w:szCs w:val="22"/>
          <w:lang w:val="en-CA"/>
        </w:rPr>
        <w:t xml:space="preserve"> ] equal to 1 indicates that a higher value of the </w:t>
      </w:r>
      <w:proofErr w:type="spellStart"/>
      <w:r>
        <w:rPr>
          <w:szCs w:val="22"/>
          <w:lang w:val="en-CA"/>
        </w:rPr>
        <w:t>i-th</w:t>
      </w:r>
      <w:proofErr w:type="spellEnd"/>
      <w:r>
        <w:rPr>
          <w:szCs w:val="22"/>
          <w:lang w:val="en-CA"/>
        </w:rPr>
        <w:t xml:space="preserve"> metric value represents an improvement in quality. </w:t>
      </w:r>
      <w:proofErr w:type="spellStart"/>
      <w:r w:rsidRPr="002D732B">
        <w:rPr>
          <w:szCs w:val="22"/>
          <w:lang w:val="en-CA"/>
        </w:rPr>
        <w:t>qm_metric_increasing_flag</w:t>
      </w:r>
      <w:proofErr w:type="spellEnd"/>
      <w:r w:rsidRPr="002D732B">
        <w:rPr>
          <w:szCs w:val="22"/>
          <w:lang w:val="en-CA"/>
        </w:rPr>
        <w:t xml:space="preserve">[ </w:t>
      </w:r>
      <w:proofErr w:type="spellStart"/>
      <w:r w:rsidRPr="002D732B">
        <w:rPr>
          <w:szCs w:val="22"/>
          <w:lang w:val="en-CA"/>
        </w:rPr>
        <w:t>i</w:t>
      </w:r>
      <w:proofErr w:type="spellEnd"/>
      <w:r w:rsidRPr="002D732B">
        <w:rPr>
          <w:szCs w:val="22"/>
          <w:lang w:val="en-CA"/>
        </w:rPr>
        <w:t xml:space="preserve"> ] equal to </w:t>
      </w:r>
      <w:r>
        <w:rPr>
          <w:szCs w:val="22"/>
          <w:lang w:val="en-CA"/>
        </w:rPr>
        <w:t xml:space="preserve">0 </w:t>
      </w:r>
      <w:r w:rsidRPr="002D732B">
        <w:rPr>
          <w:szCs w:val="22"/>
          <w:lang w:val="en-CA"/>
        </w:rPr>
        <w:t xml:space="preserve">indicates that a </w:t>
      </w:r>
      <w:r>
        <w:rPr>
          <w:szCs w:val="22"/>
          <w:lang w:val="en-CA"/>
        </w:rPr>
        <w:t>lower</w:t>
      </w:r>
      <w:r w:rsidRPr="002D732B">
        <w:rPr>
          <w:szCs w:val="22"/>
          <w:lang w:val="en-CA"/>
        </w:rPr>
        <w:t xml:space="preserve"> value of the </w:t>
      </w:r>
      <w:proofErr w:type="spellStart"/>
      <w:r w:rsidRPr="002D732B">
        <w:rPr>
          <w:szCs w:val="22"/>
          <w:lang w:val="en-CA"/>
        </w:rPr>
        <w:t>i-th</w:t>
      </w:r>
      <w:proofErr w:type="spellEnd"/>
      <w:r w:rsidRPr="002D732B">
        <w:rPr>
          <w:szCs w:val="22"/>
          <w:lang w:val="en-CA"/>
        </w:rPr>
        <w:t xml:space="preserve"> metric value represents an improvement in quality.</w:t>
      </w:r>
      <w:r>
        <w:rPr>
          <w:szCs w:val="22"/>
          <w:lang w:val="en-CA"/>
        </w:rPr>
        <w:t xml:space="preserve"> When not present, the value of </w:t>
      </w:r>
      <w:proofErr w:type="spellStart"/>
      <w:r w:rsidRPr="00947680">
        <w:rPr>
          <w:szCs w:val="22"/>
          <w:lang w:val="en-CA"/>
        </w:rPr>
        <w:t>qm_metric_increasing_flag</w:t>
      </w:r>
      <w:proofErr w:type="spellEnd"/>
      <w:r w:rsidRPr="00947680">
        <w:rPr>
          <w:szCs w:val="22"/>
          <w:lang w:val="en-CA"/>
        </w:rPr>
        <w:t>[</w:t>
      </w:r>
      <w:r>
        <w:rPr>
          <w:szCs w:val="22"/>
          <w:lang w:val="en-CA"/>
        </w:rPr>
        <w:t> </w:t>
      </w:r>
      <w:proofErr w:type="spellStart"/>
      <w:r w:rsidRPr="00947680">
        <w:rPr>
          <w:szCs w:val="22"/>
          <w:lang w:val="en-CA"/>
        </w:rPr>
        <w:t>i</w:t>
      </w:r>
      <w:proofErr w:type="spellEnd"/>
      <w:r>
        <w:rPr>
          <w:szCs w:val="22"/>
          <w:lang w:val="en-CA"/>
        </w:rPr>
        <w:t> </w:t>
      </w:r>
      <w:r w:rsidRPr="00947680">
        <w:rPr>
          <w:szCs w:val="22"/>
          <w:lang w:val="en-CA"/>
        </w:rPr>
        <w:t>]</w:t>
      </w:r>
      <w:r>
        <w:rPr>
          <w:szCs w:val="22"/>
          <w:lang w:val="en-CA"/>
        </w:rPr>
        <w:t xml:space="preserve"> is inferred to be equal to </w:t>
      </w:r>
      <w:proofErr w:type="spellStart"/>
      <w:r>
        <w:rPr>
          <w:szCs w:val="22"/>
          <w:lang w:val="en-CA"/>
        </w:rPr>
        <w:t>IncreasingFlag</w:t>
      </w:r>
      <w:proofErr w:type="spellEnd"/>
      <w:r>
        <w:rPr>
          <w:szCs w:val="22"/>
          <w:lang w:val="en-CA"/>
        </w:rPr>
        <w:t>[</w:t>
      </w:r>
      <w:proofErr w:type="spellStart"/>
      <w:r>
        <w:rPr>
          <w:szCs w:val="22"/>
          <w:lang w:val="en-CA"/>
        </w:rPr>
        <w:t>qm_metric_type</w:t>
      </w:r>
      <w:proofErr w:type="spellEnd"/>
      <w:r>
        <w:rPr>
          <w:szCs w:val="22"/>
          <w:lang w:val="en-CA"/>
        </w:rPr>
        <w:t>[ </w:t>
      </w:r>
      <w:proofErr w:type="spellStart"/>
      <w:r>
        <w:rPr>
          <w:szCs w:val="22"/>
          <w:lang w:val="en-CA"/>
        </w:rPr>
        <w:t>i</w:t>
      </w:r>
      <w:proofErr w:type="spellEnd"/>
      <w:r>
        <w:rPr>
          <w:szCs w:val="22"/>
          <w:lang w:val="en-CA"/>
        </w:rPr>
        <w:t> ]</w:t>
      </w:r>
      <w:r w:rsidR="00A62717">
        <w:rPr>
          <w:szCs w:val="22"/>
          <w:lang w:val="en-CA"/>
        </w:rPr>
        <w:t> </w:t>
      </w:r>
      <w:r>
        <w:rPr>
          <w:szCs w:val="22"/>
          <w:lang w:val="en-CA"/>
        </w:rPr>
        <w:t>] in Table X.</w:t>
      </w:r>
    </w:p>
    <w:p w14:paraId="330318E9" w14:textId="095D9A76" w:rsidR="004714D2" w:rsidRDefault="004714D2" w:rsidP="004714D2">
      <w:pPr>
        <w:rPr>
          <w:lang w:val="en-CA"/>
        </w:rPr>
      </w:pPr>
      <w:proofErr w:type="spellStart"/>
      <w:r>
        <w:rPr>
          <w:b/>
          <w:lang w:val="en-CA"/>
        </w:rPr>
        <w:t>qm</w:t>
      </w:r>
      <w:r w:rsidRPr="2F2CFDA3">
        <w:rPr>
          <w:b/>
          <w:lang w:val="en-CA"/>
        </w:rPr>
        <w:t>_</w:t>
      </w:r>
      <w:r>
        <w:rPr>
          <w:b/>
          <w:lang w:val="en-CA"/>
        </w:rPr>
        <w:t>full_reference</w:t>
      </w:r>
      <w:r w:rsidRPr="2F2CFDA3">
        <w:rPr>
          <w:b/>
          <w:lang w:val="en-CA"/>
        </w:rPr>
        <w:t>_flag</w:t>
      </w:r>
      <w:proofErr w:type="spellEnd"/>
      <w:r>
        <w:rPr>
          <w:bCs/>
          <w:lang w:val="en-CA"/>
        </w:rPr>
        <w:t>[ </w:t>
      </w:r>
      <w:proofErr w:type="spellStart"/>
      <w:r>
        <w:rPr>
          <w:bCs/>
          <w:lang w:val="en-CA"/>
        </w:rPr>
        <w:t>i</w:t>
      </w:r>
      <w:proofErr w:type="spellEnd"/>
      <w:r>
        <w:rPr>
          <w:bCs/>
          <w:lang w:val="en-CA"/>
        </w:rPr>
        <w:t> ]</w:t>
      </w:r>
      <w:r w:rsidRPr="2F2CFDA3">
        <w:rPr>
          <w:lang w:val="en-CA"/>
        </w:rPr>
        <w:t xml:space="preserve"> equal to 1 indicates that the quality metric is a full reference quality metric</w:t>
      </w:r>
      <w:r>
        <w:rPr>
          <w:lang w:val="en-CA"/>
        </w:rPr>
        <w:t xml:space="preserve">, calculated by comparison of the pictures in </w:t>
      </w:r>
      <w:proofErr w:type="spellStart"/>
      <w:r>
        <w:rPr>
          <w:lang w:val="en-CA"/>
        </w:rPr>
        <w:t>TestPicList</w:t>
      </w:r>
      <w:proofErr w:type="spellEnd"/>
      <w:r>
        <w:rPr>
          <w:lang w:val="en-CA"/>
        </w:rPr>
        <w:t xml:space="preserve"> with the respective quality reference pictures</w:t>
      </w:r>
      <w:r w:rsidRPr="2F2CFDA3">
        <w:rPr>
          <w:lang w:val="en-CA"/>
        </w:rPr>
        <w:t xml:space="preserve">. </w:t>
      </w:r>
      <w:proofErr w:type="spellStart"/>
      <w:r>
        <w:rPr>
          <w:lang w:val="en-CA"/>
        </w:rPr>
        <w:t>qm_full_reference_flag</w:t>
      </w:r>
      <w:proofErr w:type="spellEnd"/>
      <w:r>
        <w:rPr>
          <w:lang w:val="en-CA"/>
        </w:rPr>
        <w:t>[ </w:t>
      </w:r>
      <w:proofErr w:type="spellStart"/>
      <w:r>
        <w:rPr>
          <w:lang w:val="en-CA"/>
        </w:rPr>
        <w:t>i</w:t>
      </w:r>
      <w:proofErr w:type="spellEnd"/>
      <w:r>
        <w:rPr>
          <w:lang w:val="en-CA"/>
        </w:rPr>
        <w:t xml:space="preserve"> ] </w:t>
      </w:r>
      <w:r w:rsidRPr="2F2CFDA3">
        <w:rPr>
          <w:lang w:val="en-CA"/>
        </w:rPr>
        <w:t xml:space="preserve">equal to </w:t>
      </w:r>
      <w:r>
        <w:rPr>
          <w:lang w:val="en-CA"/>
        </w:rPr>
        <w:t>0</w:t>
      </w:r>
      <w:r w:rsidRPr="2F2CFDA3">
        <w:rPr>
          <w:lang w:val="en-CA"/>
        </w:rPr>
        <w:t xml:space="preserve"> indicates that the quality metric may </w:t>
      </w:r>
      <w:r>
        <w:rPr>
          <w:lang w:val="en-CA"/>
        </w:rPr>
        <w:t xml:space="preserve">or may not include comparison of the pictures in </w:t>
      </w:r>
      <w:proofErr w:type="spellStart"/>
      <w:r>
        <w:rPr>
          <w:lang w:val="en-CA"/>
        </w:rPr>
        <w:t>TestPicList</w:t>
      </w:r>
      <w:proofErr w:type="spellEnd"/>
      <w:r>
        <w:rPr>
          <w:lang w:val="en-CA"/>
        </w:rPr>
        <w:t xml:space="preserve"> with the respective quality reference picture. </w:t>
      </w:r>
      <w:r>
        <w:rPr>
          <w:szCs w:val="22"/>
          <w:lang w:val="en-CA"/>
        </w:rPr>
        <w:t xml:space="preserve">When not present, the value of </w:t>
      </w:r>
      <w:proofErr w:type="spellStart"/>
      <w:r w:rsidRPr="00947680">
        <w:rPr>
          <w:szCs w:val="22"/>
          <w:lang w:val="en-CA"/>
        </w:rPr>
        <w:t>qm_</w:t>
      </w:r>
      <w:r>
        <w:rPr>
          <w:szCs w:val="22"/>
          <w:lang w:val="en-CA"/>
        </w:rPr>
        <w:t>full_reference</w:t>
      </w:r>
      <w:r w:rsidRPr="00947680">
        <w:rPr>
          <w:szCs w:val="22"/>
          <w:lang w:val="en-CA"/>
        </w:rPr>
        <w:t>_flag</w:t>
      </w:r>
      <w:proofErr w:type="spellEnd"/>
      <w:r w:rsidRPr="00947680">
        <w:rPr>
          <w:szCs w:val="22"/>
          <w:lang w:val="en-CA"/>
        </w:rPr>
        <w:t xml:space="preserve">[ </w:t>
      </w:r>
      <w:proofErr w:type="spellStart"/>
      <w:r w:rsidRPr="00947680">
        <w:rPr>
          <w:szCs w:val="22"/>
          <w:lang w:val="en-CA"/>
        </w:rPr>
        <w:t>i</w:t>
      </w:r>
      <w:proofErr w:type="spellEnd"/>
      <w:r w:rsidRPr="00947680">
        <w:rPr>
          <w:szCs w:val="22"/>
          <w:lang w:val="en-CA"/>
        </w:rPr>
        <w:t xml:space="preserve"> ]</w:t>
      </w:r>
      <w:r>
        <w:rPr>
          <w:szCs w:val="22"/>
          <w:lang w:val="en-CA"/>
        </w:rPr>
        <w:t xml:space="preserve"> is inferred to be equal to </w:t>
      </w:r>
      <w:proofErr w:type="spellStart"/>
      <w:r>
        <w:rPr>
          <w:szCs w:val="22"/>
          <w:lang w:val="en-CA"/>
        </w:rPr>
        <w:t>FullReferenceFlag</w:t>
      </w:r>
      <w:proofErr w:type="spellEnd"/>
      <w:r>
        <w:rPr>
          <w:szCs w:val="22"/>
          <w:lang w:val="en-CA"/>
        </w:rPr>
        <w:t>[</w:t>
      </w:r>
      <w:proofErr w:type="spellStart"/>
      <w:r>
        <w:rPr>
          <w:szCs w:val="22"/>
          <w:lang w:val="en-CA"/>
        </w:rPr>
        <w:t>qm_metric_type</w:t>
      </w:r>
      <w:proofErr w:type="spellEnd"/>
      <w:r>
        <w:rPr>
          <w:szCs w:val="22"/>
          <w:lang w:val="en-CA"/>
        </w:rPr>
        <w:t>[ </w:t>
      </w:r>
      <w:proofErr w:type="spellStart"/>
      <w:r>
        <w:rPr>
          <w:szCs w:val="22"/>
          <w:lang w:val="en-CA"/>
        </w:rPr>
        <w:t>i</w:t>
      </w:r>
      <w:proofErr w:type="spellEnd"/>
      <w:r>
        <w:rPr>
          <w:szCs w:val="22"/>
          <w:lang w:val="en-CA"/>
        </w:rPr>
        <w:t> ]</w:t>
      </w:r>
      <w:r w:rsidR="00A62717">
        <w:rPr>
          <w:szCs w:val="22"/>
          <w:lang w:val="en-CA"/>
        </w:rPr>
        <w:t> </w:t>
      </w:r>
      <w:r>
        <w:rPr>
          <w:szCs w:val="22"/>
          <w:lang w:val="en-CA"/>
        </w:rPr>
        <w:t>]  in Table X.</w:t>
      </w:r>
    </w:p>
    <w:p w14:paraId="18DF8195" w14:textId="0E02EC8D" w:rsidR="004714D2" w:rsidRDefault="004714D2" w:rsidP="004714D2">
      <w:pPr>
        <w:rPr>
          <w:szCs w:val="22"/>
          <w:lang w:val="en-CA"/>
        </w:rPr>
      </w:pPr>
      <w:r w:rsidRPr="009D7F37">
        <w:rPr>
          <w:b/>
          <w:bCs/>
          <w:szCs w:val="22"/>
          <w:lang w:val="en-CA"/>
        </w:rPr>
        <w:t>qm_value_len_minus1_in_bytes</w:t>
      </w:r>
      <w:r>
        <w:rPr>
          <w:szCs w:val="22"/>
          <w:lang w:val="en-CA"/>
        </w:rPr>
        <w:t>[ </w:t>
      </w:r>
      <w:proofErr w:type="spellStart"/>
      <w:r w:rsidRPr="00E4428E">
        <w:rPr>
          <w:szCs w:val="22"/>
          <w:lang w:val="en-CA"/>
        </w:rPr>
        <w:t>i</w:t>
      </w:r>
      <w:proofErr w:type="spellEnd"/>
      <w:r>
        <w:rPr>
          <w:szCs w:val="22"/>
          <w:lang w:val="en-CA"/>
        </w:rPr>
        <w:t> </w:t>
      </w:r>
      <w:r w:rsidRPr="00E4428E">
        <w:rPr>
          <w:szCs w:val="22"/>
          <w:lang w:val="en-CA"/>
        </w:rPr>
        <w:t>]</w:t>
      </w:r>
      <w:r>
        <w:rPr>
          <w:szCs w:val="22"/>
          <w:lang w:val="en-CA"/>
        </w:rPr>
        <w:t xml:space="preserve"> plus 1 specifies the length in bytes of the </w:t>
      </w:r>
      <w:proofErr w:type="spellStart"/>
      <w:r w:rsidRPr="009D7F37">
        <w:rPr>
          <w:szCs w:val="22"/>
          <w:lang w:val="en-CA"/>
        </w:rPr>
        <w:t>qm_pic_metric_value</w:t>
      </w:r>
      <w:proofErr w:type="spellEnd"/>
      <w:r w:rsidRPr="009D7F37">
        <w:rPr>
          <w:szCs w:val="22"/>
          <w:lang w:val="en-CA"/>
        </w:rPr>
        <w:t>[ </w:t>
      </w:r>
      <w:proofErr w:type="spellStart"/>
      <w:r w:rsidRPr="009D7F37">
        <w:rPr>
          <w:szCs w:val="22"/>
          <w:lang w:val="en-CA"/>
        </w:rPr>
        <w:t>i</w:t>
      </w:r>
      <w:proofErr w:type="spellEnd"/>
      <w:r w:rsidRPr="009D7F37">
        <w:rPr>
          <w:szCs w:val="22"/>
          <w:lang w:val="en-CA"/>
        </w:rPr>
        <w:t> ][ c ] syntax element.</w:t>
      </w:r>
      <w:r>
        <w:rPr>
          <w:szCs w:val="22"/>
          <w:lang w:val="en-CA"/>
        </w:rPr>
        <w:t xml:space="preserve"> When not present, the </w:t>
      </w:r>
      <w:r w:rsidRPr="009D7F37">
        <w:rPr>
          <w:szCs w:val="22"/>
          <w:lang w:val="en-CA"/>
        </w:rPr>
        <w:t>qm_value_len_minus1_in_bytes[</w:t>
      </w:r>
      <w:r w:rsidR="00A62717">
        <w:rPr>
          <w:szCs w:val="22"/>
          <w:lang w:val="en-CA"/>
        </w:rPr>
        <w:t> </w:t>
      </w:r>
      <w:proofErr w:type="spellStart"/>
      <w:r w:rsidRPr="009D7F37">
        <w:rPr>
          <w:szCs w:val="22"/>
          <w:lang w:val="en-CA"/>
        </w:rPr>
        <w:t>i</w:t>
      </w:r>
      <w:proofErr w:type="spellEnd"/>
      <w:r w:rsidR="00A62717">
        <w:rPr>
          <w:szCs w:val="22"/>
          <w:lang w:val="en-CA"/>
        </w:rPr>
        <w:t> </w:t>
      </w:r>
      <w:r w:rsidRPr="009D7F37">
        <w:rPr>
          <w:szCs w:val="22"/>
          <w:lang w:val="en-CA"/>
        </w:rPr>
        <w:t>]</w:t>
      </w:r>
      <w:r>
        <w:rPr>
          <w:szCs w:val="22"/>
          <w:lang w:val="en-CA"/>
        </w:rPr>
        <w:t xml:space="preserve"> is inferred to be equal to </w:t>
      </w:r>
      <w:proofErr w:type="spellStart"/>
      <w:r>
        <w:rPr>
          <w:szCs w:val="22"/>
          <w:lang w:val="en-CA"/>
        </w:rPr>
        <w:t>NumBytes</w:t>
      </w:r>
      <w:proofErr w:type="spellEnd"/>
      <w:r>
        <w:rPr>
          <w:szCs w:val="22"/>
          <w:lang w:val="en-CA"/>
        </w:rPr>
        <w:t>[ [</w:t>
      </w:r>
      <w:proofErr w:type="spellStart"/>
      <w:r>
        <w:rPr>
          <w:szCs w:val="22"/>
          <w:lang w:val="en-CA"/>
        </w:rPr>
        <w:t>qm_metric_type</w:t>
      </w:r>
      <w:proofErr w:type="spellEnd"/>
      <w:r>
        <w:rPr>
          <w:szCs w:val="22"/>
          <w:lang w:val="en-CA"/>
        </w:rPr>
        <w:t>[ </w:t>
      </w:r>
      <w:proofErr w:type="spellStart"/>
      <w:r>
        <w:rPr>
          <w:szCs w:val="22"/>
          <w:lang w:val="en-CA"/>
        </w:rPr>
        <w:t>i</w:t>
      </w:r>
      <w:proofErr w:type="spellEnd"/>
      <w:r>
        <w:rPr>
          <w:szCs w:val="22"/>
          <w:lang w:val="en-CA"/>
        </w:rPr>
        <w:t> ] ] – 1.</w:t>
      </w:r>
    </w:p>
    <w:p w14:paraId="517AE9EC" w14:textId="77777777" w:rsidR="004714D2" w:rsidRPr="00305C1B" w:rsidRDefault="004714D2" w:rsidP="004714D2">
      <w:pPr>
        <w:rPr>
          <w:i/>
          <w:szCs w:val="22"/>
          <w:lang w:val="en-CA"/>
        </w:rPr>
      </w:pPr>
      <w:proofErr w:type="spellStart"/>
      <w:r w:rsidRPr="00305C1B">
        <w:rPr>
          <w:b/>
          <w:bCs/>
          <w:szCs w:val="22"/>
          <w:lang w:val="en-CA"/>
        </w:rPr>
        <w:t>qm_metric_description_present_flag</w:t>
      </w:r>
      <w:proofErr w:type="spellEnd"/>
      <w:r>
        <w:rPr>
          <w:szCs w:val="22"/>
          <w:lang w:val="en-CA"/>
        </w:rPr>
        <w:t>[ </w:t>
      </w:r>
      <w:proofErr w:type="spellStart"/>
      <w:r>
        <w:rPr>
          <w:szCs w:val="22"/>
          <w:lang w:val="en-CA"/>
        </w:rPr>
        <w:t>i</w:t>
      </w:r>
      <w:proofErr w:type="spellEnd"/>
      <w:r>
        <w:rPr>
          <w:szCs w:val="22"/>
          <w:lang w:val="en-CA"/>
        </w:rPr>
        <w:t xml:space="preserve"> ] equal to 1 specifies that </w:t>
      </w:r>
      <w:proofErr w:type="spellStart"/>
      <w:r w:rsidRPr="00ED30ED">
        <w:rPr>
          <w:szCs w:val="22"/>
          <w:lang w:val="en-CA"/>
        </w:rPr>
        <w:t>qm_metric_description</w:t>
      </w:r>
      <w:proofErr w:type="spellEnd"/>
      <w:r w:rsidRPr="00ED30ED">
        <w:rPr>
          <w:szCs w:val="22"/>
          <w:lang w:val="en-CA"/>
        </w:rPr>
        <w:t>[</w:t>
      </w:r>
      <w:r>
        <w:rPr>
          <w:szCs w:val="22"/>
          <w:lang w:val="en-CA"/>
        </w:rPr>
        <w:t> </w:t>
      </w:r>
      <w:proofErr w:type="spellStart"/>
      <w:r>
        <w:rPr>
          <w:szCs w:val="22"/>
          <w:lang w:val="en-CA"/>
        </w:rPr>
        <w:t>i</w:t>
      </w:r>
      <w:proofErr w:type="spellEnd"/>
      <w:r>
        <w:rPr>
          <w:szCs w:val="22"/>
          <w:lang w:val="en-CA"/>
        </w:rPr>
        <w:t xml:space="preserve"> ] is present. </w:t>
      </w:r>
      <w:proofErr w:type="spellStart"/>
      <w:r w:rsidRPr="00ED30ED">
        <w:rPr>
          <w:szCs w:val="22"/>
          <w:lang w:val="en-CA"/>
        </w:rPr>
        <w:t>qm_metric_description_present_flag</w:t>
      </w:r>
      <w:proofErr w:type="spellEnd"/>
      <w:r>
        <w:rPr>
          <w:szCs w:val="22"/>
          <w:lang w:val="en-CA"/>
        </w:rPr>
        <w:t>[ </w:t>
      </w:r>
      <w:proofErr w:type="spellStart"/>
      <w:r>
        <w:rPr>
          <w:szCs w:val="22"/>
          <w:lang w:val="en-CA"/>
        </w:rPr>
        <w:t>i</w:t>
      </w:r>
      <w:proofErr w:type="spellEnd"/>
      <w:r>
        <w:rPr>
          <w:szCs w:val="22"/>
          <w:lang w:val="en-CA"/>
        </w:rPr>
        <w:t xml:space="preserve"> ] </w:t>
      </w:r>
      <w:r w:rsidRPr="00ED30ED">
        <w:rPr>
          <w:szCs w:val="22"/>
          <w:lang w:val="en-CA"/>
        </w:rPr>
        <w:t xml:space="preserve"> equal to </w:t>
      </w:r>
      <w:r>
        <w:rPr>
          <w:szCs w:val="22"/>
          <w:lang w:val="en-CA"/>
        </w:rPr>
        <w:t>0</w:t>
      </w:r>
      <w:r w:rsidRPr="00ED30ED">
        <w:rPr>
          <w:szCs w:val="22"/>
          <w:lang w:val="en-CA"/>
        </w:rPr>
        <w:t xml:space="preserve"> specifies that </w:t>
      </w:r>
      <w:proofErr w:type="spellStart"/>
      <w:r w:rsidRPr="00ED30ED">
        <w:rPr>
          <w:szCs w:val="22"/>
          <w:lang w:val="en-CA"/>
        </w:rPr>
        <w:t>qm_metric_description</w:t>
      </w:r>
      <w:proofErr w:type="spellEnd"/>
      <w:r w:rsidRPr="00ED30ED">
        <w:rPr>
          <w:szCs w:val="22"/>
          <w:lang w:val="en-CA"/>
        </w:rPr>
        <w:t>[</w:t>
      </w:r>
      <w:r>
        <w:rPr>
          <w:szCs w:val="22"/>
          <w:lang w:val="en-CA"/>
        </w:rPr>
        <w:t> </w:t>
      </w:r>
      <w:proofErr w:type="spellStart"/>
      <w:r>
        <w:rPr>
          <w:szCs w:val="22"/>
          <w:lang w:val="en-CA"/>
        </w:rPr>
        <w:t>i</w:t>
      </w:r>
      <w:proofErr w:type="spellEnd"/>
      <w:r>
        <w:rPr>
          <w:szCs w:val="22"/>
          <w:lang w:val="en-CA"/>
        </w:rPr>
        <w:t xml:space="preserve"> ] </w:t>
      </w:r>
      <w:r w:rsidRPr="00ED30ED">
        <w:rPr>
          <w:szCs w:val="22"/>
          <w:lang w:val="en-CA"/>
        </w:rPr>
        <w:t xml:space="preserve">is </w:t>
      </w:r>
      <w:r>
        <w:rPr>
          <w:szCs w:val="22"/>
          <w:lang w:val="en-CA"/>
        </w:rPr>
        <w:t xml:space="preserve">not </w:t>
      </w:r>
      <w:r w:rsidRPr="00ED30ED">
        <w:rPr>
          <w:szCs w:val="22"/>
          <w:lang w:val="en-CA"/>
        </w:rPr>
        <w:t>present.</w:t>
      </w:r>
    </w:p>
    <w:p w14:paraId="736CF6CC" w14:textId="77777777" w:rsidR="004714D2" w:rsidRDefault="004714D2" w:rsidP="004714D2">
      <w:pPr>
        <w:rPr>
          <w:szCs w:val="22"/>
          <w:lang w:val="en-CA"/>
        </w:rPr>
      </w:pPr>
      <w:proofErr w:type="spellStart"/>
      <w:r w:rsidRPr="00ED30ED">
        <w:rPr>
          <w:b/>
          <w:bCs/>
          <w:szCs w:val="22"/>
          <w:lang w:val="en-CA"/>
        </w:rPr>
        <w:t>qm_bit_equal_to_zero</w:t>
      </w:r>
      <w:proofErr w:type="spellEnd"/>
      <w:r w:rsidRPr="00ED30ED">
        <w:rPr>
          <w:szCs w:val="22"/>
          <w:lang w:val="en-CA"/>
        </w:rPr>
        <w:t xml:space="preserve"> </w:t>
      </w:r>
      <w:r>
        <w:rPr>
          <w:szCs w:val="22"/>
          <w:lang w:val="en-CA"/>
        </w:rPr>
        <w:t>shall be equal to 0.</w:t>
      </w:r>
    </w:p>
    <w:p w14:paraId="3644D7D0" w14:textId="77777777" w:rsidR="004714D2" w:rsidRPr="00ED30ED" w:rsidRDefault="004714D2" w:rsidP="004714D2">
      <w:pPr>
        <w:rPr>
          <w:szCs w:val="22"/>
          <w:lang w:val="en-CA"/>
        </w:rPr>
      </w:pPr>
      <w:r w:rsidRPr="00ED30ED">
        <w:rPr>
          <w:rFonts w:eastAsia="Malgun Gothic"/>
          <w:b/>
          <w:bCs/>
          <w:noProof/>
          <w:szCs w:val="22"/>
          <w:lang w:val="en-GB" w:eastAsia="ja-JP"/>
        </w:rPr>
        <w:t>qm_metric_description</w:t>
      </w:r>
      <w:r w:rsidRPr="00ED30ED">
        <w:rPr>
          <w:rFonts w:eastAsia="Malgun Gothic"/>
          <w:noProof/>
          <w:szCs w:val="22"/>
          <w:lang w:val="en-GB" w:eastAsia="ja-JP"/>
        </w:rPr>
        <w:t>[ i ]</w:t>
      </w:r>
      <w:r>
        <w:rPr>
          <w:rFonts w:eastAsia="Malgun Gothic"/>
          <w:noProof/>
          <w:szCs w:val="22"/>
          <w:lang w:val="en-GB" w:eastAsia="ja-JP"/>
        </w:rPr>
        <w:t xml:space="preserve"> specifies a text description of the i-th quality metric. </w:t>
      </w:r>
      <w:r w:rsidRPr="002B1FE1">
        <w:t>The length of the syntax element shall be less than or equal to 4097 bytes, not including the null termination byte.</w:t>
      </w:r>
    </w:p>
    <w:p w14:paraId="0A180907" w14:textId="77777777" w:rsidR="004714D2" w:rsidRDefault="004714D2" w:rsidP="004714D2">
      <w:pPr>
        <w:rPr>
          <w:rFonts w:eastAsia="Malgun Gothic"/>
          <w:noProof/>
          <w:szCs w:val="22"/>
          <w:lang w:val="en-GB" w:eastAsia="ja-JP"/>
        </w:rPr>
      </w:pPr>
      <w:bookmarkStart w:id="86" w:name="_Hlk161925789"/>
      <w:r w:rsidRPr="00ED30ED">
        <w:rPr>
          <w:rFonts w:eastAsia="Malgun Gothic"/>
          <w:b/>
          <w:bCs/>
          <w:noProof/>
          <w:szCs w:val="22"/>
          <w:lang w:val="en-GB" w:eastAsia="ja-JP"/>
        </w:rPr>
        <w:t>qm_</w:t>
      </w:r>
      <w:r>
        <w:rPr>
          <w:rFonts w:eastAsia="Malgun Gothic"/>
          <w:b/>
          <w:bCs/>
          <w:noProof/>
          <w:szCs w:val="22"/>
          <w:lang w:val="en-GB" w:eastAsia="ja-JP"/>
        </w:rPr>
        <w:t>clvs_</w:t>
      </w:r>
      <w:r w:rsidRPr="00ED30ED">
        <w:rPr>
          <w:rFonts w:eastAsia="Malgun Gothic"/>
          <w:b/>
          <w:bCs/>
          <w:noProof/>
          <w:szCs w:val="22"/>
          <w:lang w:val="en-GB" w:eastAsia="ja-JP"/>
        </w:rPr>
        <w:t>metric_</w:t>
      </w:r>
      <w:r>
        <w:rPr>
          <w:rFonts w:eastAsia="Malgun Gothic"/>
          <w:b/>
          <w:bCs/>
          <w:noProof/>
          <w:szCs w:val="22"/>
          <w:lang w:val="en-GB" w:eastAsia="ja-JP"/>
        </w:rPr>
        <w:t>value</w:t>
      </w:r>
      <w:r w:rsidRPr="00ED30ED">
        <w:rPr>
          <w:rFonts w:eastAsia="Malgun Gothic"/>
          <w:noProof/>
          <w:szCs w:val="22"/>
          <w:lang w:val="en-GB" w:eastAsia="ja-JP"/>
        </w:rPr>
        <w:t>[ i ]</w:t>
      </w:r>
      <w:r>
        <w:rPr>
          <w:rFonts w:eastAsia="Malgun Gothic"/>
          <w:noProof/>
          <w:szCs w:val="22"/>
          <w:lang w:val="en-GB" w:eastAsia="ja-JP"/>
        </w:rPr>
        <w:t xml:space="preserve">[ c ] </w:t>
      </w:r>
      <w:bookmarkEnd w:id="86"/>
      <w:r>
        <w:rPr>
          <w:rFonts w:eastAsia="Malgun Gothic"/>
          <w:noProof/>
          <w:szCs w:val="22"/>
          <w:lang w:val="en-GB" w:eastAsia="ja-JP"/>
        </w:rPr>
        <w:t>specifies the mean value of the i-th quality metric for the c-th component of the CLVS. The length of the syntax element is 8 * (</w:t>
      </w:r>
      <w:r w:rsidRPr="007B7F15">
        <w:rPr>
          <w:rFonts w:eastAsia="Malgun Gothic"/>
          <w:noProof/>
          <w:szCs w:val="22"/>
          <w:lang w:val="en-GB" w:eastAsia="ja-JP"/>
        </w:rPr>
        <w:t>qm_value_len_minus1_in_bytes[</w:t>
      </w:r>
      <w:r>
        <w:rPr>
          <w:rFonts w:eastAsia="Malgun Gothic"/>
          <w:noProof/>
          <w:szCs w:val="22"/>
          <w:lang w:val="en-GB" w:eastAsia="ja-JP"/>
        </w:rPr>
        <w:t> </w:t>
      </w:r>
      <w:r w:rsidRPr="007B7F15">
        <w:rPr>
          <w:rFonts w:eastAsia="Malgun Gothic"/>
          <w:noProof/>
          <w:szCs w:val="22"/>
          <w:lang w:val="en-GB" w:eastAsia="ja-JP"/>
        </w:rPr>
        <w:t>i</w:t>
      </w:r>
      <w:r>
        <w:rPr>
          <w:rFonts w:eastAsia="Malgun Gothic"/>
          <w:noProof/>
          <w:szCs w:val="22"/>
          <w:lang w:val="en-GB" w:eastAsia="ja-JP"/>
        </w:rPr>
        <w:t> </w:t>
      </w:r>
      <w:r w:rsidRPr="007B7F15">
        <w:rPr>
          <w:rFonts w:eastAsia="Malgun Gothic"/>
          <w:noProof/>
          <w:szCs w:val="22"/>
          <w:lang w:val="en-GB" w:eastAsia="ja-JP"/>
        </w:rPr>
        <w:t>]</w:t>
      </w:r>
      <w:r>
        <w:rPr>
          <w:rFonts w:eastAsia="Malgun Gothic"/>
          <w:noProof/>
          <w:szCs w:val="22"/>
          <w:lang w:val="en-GB" w:eastAsia="ja-JP"/>
        </w:rPr>
        <w:t xml:space="preserve"> + 1) bits.</w:t>
      </w:r>
    </w:p>
    <w:p w14:paraId="571F0970" w14:textId="77777777" w:rsidR="004714D2" w:rsidRDefault="004714D2" w:rsidP="004714D2">
      <w:pPr>
        <w:rPr>
          <w:rFonts w:eastAsia="Malgun Gothic"/>
          <w:noProof/>
          <w:szCs w:val="22"/>
          <w:lang w:val="en-GB" w:eastAsia="ja-JP"/>
        </w:rPr>
      </w:pPr>
      <w:r w:rsidRPr="00ED30ED">
        <w:rPr>
          <w:rFonts w:eastAsia="Malgun Gothic"/>
          <w:b/>
          <w:bCs/>
          <w:noProof/>
          <w:szCs w:val="22"/>
          <w:lang w:val="en-GB" w:eastAsia="ja-JP"/>
        </w:rPr>
        <w:t>qm_</w:t>
      </w:r>
      <w:r>
        <w:rPr>
          <w:rFonts w:eastAsia="Malgun Gothic"/>
          <w:b/>
          <w:bCs/>
          <w:noProof/>
          <w:szCs w:val="22"/>
          <w:lang w:val="en-GB" w:eastAsia="ja-JP"/>
        </w:rPr>
        <w:t>pic_</w:t>
      </w:r>
      <w:r w:rsidRPr="00ED30ED">
        <w:rPr>
          <w:rFonts w:eastAsia="Malgun Gothic"/>
          <w:b/>
          <w:bCs/>
          <w:noProof/>
          <w:szCs w:val="22"/>
          <w:lang w:val="en-GB" w:eastAsia="ja-JP"/>
        </w:rPr>
        <w:t>metric_</w:t>
      </w:r>
      <w:r>
        <w:rPr>
          <w:rFonts w:eastAsia="Malgun Gothic"/>
          <w:b/>
          <w:bCs/>
          <w:noProof/>
          <w:szCs w:val="22"/>
          <w:lang w:val="en-GB" w:eastAsia="ja-JP"/>
        </w:rPr>
        <w:t>value</w:t>
      </w:r>
      <w:r w:rsidRPr="00ED30ED">
        <w:rPr>
          <w:rFonts w:eastAsia="Malgun Gothic"/>
          <w:noProof/>
          <w:szCs w:val="22"/>
          <w:lang w:val="en-GB" w:eastAsia="ja-JP"/>
        </w:rPr>
        <w:t>[ i ]</w:t>
      </w:r>
      <w:r>
        <w:rPr>
          <w:rFonts w:eastAsia="Malgun Gothic"/>
          <w:noProof/>
          <w:szCs w:val="22"/>
          <w:lang w:val="en-GB" w:eastAsia="ja-JP"/>
        </w:rPr>
        <w:t>[ c ] specifies the value of the i-th quality metric for the c-th component of the current picture. The length of the syntax element is 8 * (</w:t>
      </w:r>
      <w:r w:rsidRPr="007B7F15">
        <w:rPr>
          <w:rFonts w:eastAsia="Malgun Gothic"/>
          <w:noProof/>
          <w:szCs w:val="22"/>
          <w:lang w:val="en-GB" w:eastAsia="ja-JP"/>
        </w:rPr>
        <w:t>qm_value_len_minus1_in_bytes[</w:t>
      </w:r>
      <w:r>
        <w:rPr>
          <w:rFonts w:eastAsia="Malgun Gothic"/>
          <w:noProof/>
          <w:szCs w:val="22"/>
          <w:lang w:val="en-GB" w:eastAsia="ja-JP"/>
        </w:rPr>
        <w:t> </w:t>
      </w:r>
      <w:r w:rsidRPr="007B7F15">
        <w:rPr>
          <w:rFonts w:eastAsia="Malgun Gothic"/>
          <w:noProof/>
          <w:szCs w:val="22"/>
          <w:lang w:val="en-GB" w:eastAsia="ja-JP"/>
        </w:rPr>
        <w:t>i</w:t>
      </w:r>
      <w:r>
        <w:rPr>
          <w:rFonts w:eastAsia="Malgun Gothic"/>
          <w:noProof/>
          <w:szCs w:val="22"/>
          <w:lang w:val="en-GB" w:eastAsia="ja-JP"/>
        </w:rPr>
        <w:t> </w:t>
      </w:r>
      <w:r w:rsidRPr="007B7F15">
        <w:rPr>
          <w:rFonts w:eastAsia="Malgun Gothic"/>
          <w:noProof/>
          <w:szCs w:val="22"/>
          <w:lang w:val="en-GB" w:eastAsia="ja-JP"/>
        </w:rPr>
        <w:t>]</w:t>
      </w:r>
      <w:r>
        <w:rPr>
          <w:rFonts w:eastAsia="Malgun Gothic"/>
          <w:noProof/>
          <w:szCs w:val="22"/>
          <w:lang w:val="en-GB" w:eastAsia="ja-JP"/>
        </w:rPr>
        <w:t xml:space="preserve"> + 1) bits.</w:t>
      </w:r>
    </w:p>
    <w:p w14:paraId="5CB9FADB" w14:textId="77777777" w:rsidR="004714D2" w:rsidRDefault="004714D2" w:rsidP="004714D2">
      <w:pPr>
        <w:rPr>
          <w:rFonts w:eastAsia="Malgun Gothic"/>
          <w:noProof/>
          <w:szCs w:val="22"/>
          <w:lang w:val="en-GB" w:eastAsia="ja-JP"/>
        </w:rPr>
      </w:pPr>
      <w:r>
        <w:rPr>
          <w:rFonts w:eastAsia="Malgun Gothic"/>
          <w:noProof/>
          <w:szCs w:val="22"/>
          <w:lang w:val="en-GB" w:eastAsia="ja-JP"/>
        </w:rPr>
        <w:t xml:space="preserve">The </w:t>
      </w:r>
      <w:r w:rsidRPr="006311EF">
        <w:rPr>
          <w:szCs w:val="22"/>
          <w:lang w:val="en-CA"/>
        </w:rPr>
        <w:t xml:space="preserve">semantics of the </w:t>
      </w:r>
      <w:r>
        <w:rPr>
          <w:szCs w:val="22"/>
          <w:lang w:val="en-CA"/>
        </w:rPr>
        <w:t>quality metric</w:t>
      </w:r>
      <w:r w:rsidRPr="006311EF">
        <w:rPr>
          <w:szCs w:val="22"/>
          <w:lang w:val="en-CA"/>
        </w:rPr>
        <w:t xml:space="preserve"> value are determined by the value</w:t>
      </w:r>
      <w:r>
        <w:rPr>
          <w:szCs w:val="22"/>
          <w:lang w:val="en-CA"/>
        </w:rPr>
        <w:t>s</w:t>
      </w:r>
      <w:r w:rsidRPr="006311EF">
        <w:rPr>
          <w:szCs w:val="22"/>
          <w:lang w:val="en-CA"/>
        </w:rPr>
        <w:t xml:space="preserve"> of </w:t>
      </w:r>
      <w:proofErr w:type="spellStart"/>
      <w:r>
        <w:rPr>
          <w:rFonts w:eastAsiaTheme="minorEastAsia"/>
          <w:szCs w:val="22"/>
          <w:lang w:val="en-CA"/>
        </w:rPr>
        <w:t>qm_metric_type</w:t>
      </w:r>
      <w:proofErr w:type="spellEnd"/>
      <w:r>
        <w:rPr>
          <w:rFonts w:eastAsiaTheme="minorEastAsia"/>
          <w:szCs w:val="22"/>
          <w:lang w:val="en-CA"/>
        </w:rPr>
        <w:t>[ </w:t>
      </w:r>
      <w:proofErr w:type="spellStart"/>
      <w:r>
        <w:rPr>
          <w:rFonts w:eastAsiaTheme="minorEastAsia"/>
          <w:szCs w:val="22"/>
          <w:lang w:val="en-CA"/>
        </w:rPr>
        <w:t>i</w:t>
      </w:r>
      <w:proofErr w:type="spellEnd"/>
      <w:r>
        <w:rPr>
          <w:rFonts w:eastAsiaTheme="minorEastAsia"/>
          <w:szCs w:val="22"/>
          <w:lang w:val="en-CA"/>
        </w:rPr>
        <w:t xml:space="preserve"> ], </w:t>
      </w:r>
      <w:proofErr w:type="spellStart"/>
      <w:r>
        <w:rPr>
          <w:rFonts w:eastAsiaTheme="minorEastAsia"/>
          <w:szCs w:val="22"/>
          <w:lang w:val="en-CA"/>
        </w:rPr>
        <w:t>qm_gain_flag</w:t>
      </w:r>
      <w:proofErr w:type="spellEnd"/>
      <w:r>
        <w:rPr>
          <w:rFonts w:eastAsiaTheme="minorEastAsia"/>
          <w:szCs w:val="22"/>
          <w:lang w:val="en-CA"/>
        </w:rPr>
        <w:t>[ </w:t>
      </w:r>
      <w:proofErr w:type="spellStart"/>
      <w:r>
        <w:rPr>
          <w:rFonts w:eastAsiaTheme="minorEastAsia"/>
          <w:szCs w:val="22"/>
          <w:lang w:val="en-CA"/>
        </w:rPr>
        <w:t>i</w:t>
      </w:r>
      <w:proofErr w:type="spellEnd"/>
      <w:r>
        <w:rPr>
          <w:rFonts w:eastAsiaTheme="minorEastAsia"/>
          <w:szCs w:val="22"/>
          <w:lang w:val="en-CA"/>
        </w:rPr>
        <w:t xml:space="preserve"> ], and </w:t>
      </w:r>
      <w:proofErr w:type="spellStart"/>
      <w:r>
        <w:rPr>
          <w:rFonts w:eastAsiaTheme="minorEastAsia"/>
          <w:szCs w:val="22"/>
          <w:lang w:val="en-CA"/>
        </w:rPr>
        <w:t>qm_gain_reference_flag</w:t>
      </w:r>
      <w:proofErr w:type="spellEnd"/>
      <w:r>
        <w:rPr>
          <w:rFonts w:eastAsiaTheme="minorEastAsia"/>
          <w:szCs w:val="22"/>
          <w:lang w:val="en-CA"/>
        </w:rPr>
        <w:t>[ </w:t>
      </w:r>
      <w:proofErr w:type="spellStart"/>
      <w:r>
        <w:rPr>
          <w:rFonts w:eastAsiaTheme="minorEastAsia"/>
          <w:szCs w:val="22"/>
          <w:lang w:val="en-CA"/>
        </w:rPr>
        <w:t>i</w:t>
      </w:r>
      <w:proofErr w:type="spellEnd"/>
      <w:r>
        <w:rPr>
          <w:rFonts w:eastAsiaTheme="minorEastAsia"/>
          <w:szCs w:val="22"/>
          <w:lang w:val="en-CA"/>
        </w:rPr>
        <w:t> ]</w:t>
      </w:r>
      <w:r w:rsidRPr="006311EF">
        <w:rPr>
          <w:szCs w:val="22"/>
          <w:lang w:val="en-CA"/>
        </w:rPr>
        <w:t>.</w:t>
      </w:r>
    </w:p>
    <w:p w14:paraId="65D99659" w14:textId="77777777" w:rsidR="004714D2" w:rsidRDefault="004714D2" w:rsidP="004714D2">
      <w:pPr>
        <w:rPr>
          <w:szCs w:val="22"/>
          <w:lang w:val="en-CA"/>
        </w:rPr>
      </w:pPr>
      <w:r>
        <w:rPr>
          <w:szCs w:val="22"/>
          <w:lang w:val="en-CA"/>
        </w:rPr>
        <w:t xml:space="preserve">When </w:t>
      </w:r>
      <w:proofErr w:type="spellStart"/>
      <w:r>
        <w:rPr>
          <w:szCs w:val="22"/>
          <w:lang w:val="en-CA"/>
        </w:rPr>
        <w:t>qm_pic_values_present_flag</w:t>
      </w:r>
      <w:proofErr w:type="spellEnd"/>
      <w:r>
        <w:rPr>
          <w:szCs w:val="22"/>
          <w:lang w:val="en-CA"/>
        </w:rPr>
        <w:t xml:space="preserve"> is equal to 1, </w:t>
      </w:r>
      <w:proofErr w:type="spellStart"/>
      <w:r w:rsidRPr="00BD539B">
        <w:rPr>
          <w:szCs w:val="22"/>
          <w:lang w:val="en-CA"/>
        </w:rPr>
        <w:t>qm_pic_metric_value</w:t>
      </w:r>
      <w:proofErr w:type="spellEnd"/>
      <w:r>
        <w:rPr>
          <w:szCs w:val="22"/>
          <w:lang w:val="en-CA"/>
        </w:rPr>
        <w:t>[ </w:t>
      </w:r>
      <w:proofErr w:type="spellStart"/>
      <w:r w:rsidRPr="00BD539B">
        <w:rPr>
          <w:szCs w:val="22"/>
          <w:lang w:val="en-CA"/>
        </w:rPr>
        <w:t>i</w:t>
      </w:r>
      <w:proofErr w:type="spellEnd"/>
      <w:r>
        <w:rPr>
          <w:szCs w:val="22"/>
          <w:lang w:val="en-CA"/>
        </w:rPr>
        <w:t> </w:t>
      </w:r>
      <w:r w:rsidRPr="00BD539B">
        <w:rPr>
          <w:szCs w:val="22"/>
          <w:lang w:val="en-CA"/>
        </w:rPr>
        <w:t>][</w:t>
      </w:r>
      <w:r>
        <w:rPr>
          <w:szCs w:val="22"/>
          <w:lang w:val="en-CA"/>
        </w:rPr>
        <w:t> c</w:t>
      </w:r>
      <w:r>
        <w:t> </w:t>
      </w:r>
      <w:r w:rsidRPr="00BD539B">
        <w:rPr>
          <w:szCs w:val="22"/>
          <w:lang w:val="en-CA"/>
        </w:rPr>
        <w:t>]</w:t>
      </w:r>
      <w:r>
        <w:rPr>
          <w:szCs w:val="22"/>
          <w:lang w:val="en-CA"/>
        </w:rPr>
        <w:t xml:space="preserve"> indicates the picture metric value, </w:t>
      </w:r>
      <w:proofErr w:type="spellStart"/>
      <w:r>
        <w:rPr>
          <w:szCs w:val="22"/>
          <w:lang w:val="en-CA"/>
        </w:rPr>
        <w:t>picMetricValue</w:t>
      </w:r>
      <w:proofErr w:type="spellEnd"/>
      <w:r>
        <w:rPr>
          <w:szCs w:val="22"/>
          <w:lang w:val="en-CA"/>
        </w:rPr>
        <w:t>[ </w:t>
      </w:r>
      <w:proofErr w:type="spellStart"/>
      <w:r>
        <w:rPr>
          <w:szCs w:val="22"/>
          <w:lang w:val="en-CA"/>
        </w:rPr>
        <w:t>i</w:t>
      </w:r>
      <w:proofErr w:type="spellEnd"/>
      <w:r>
        <w:rPr>
          <w:szCs w:val="22"/>
          <w:lang w:val="en-CA"/>
        </w:rPr>
        <w:t xml:space="preserve"> ][ c ], of type </w:t>
      </w:r>
      <w:proofErr w:type="spellStart"/>
      <w:r>
        <w:rPr>
          <w:szCs w:val="22"/>
          <w:lang w:val="en-CA"/>
        </w:rPr>
        <w:t>qm_metric_type</w:t>
      </w:r>
      <w:proofErr w:type="spellEnd"/>
      <w:r>
        <w:rPr>
          <w:szCs w:val="22"/>
          <w:lang w:val="en-CA"/>
        </w:rPr>
        <w:t>[ </w:t>
      </w:r>
      <w:proofErr w:type="spellStart"/>
      <w:r>
        <w:rPr>
          <w:szCs w:val="22"/>
          <w:lang w:val="en-CA"/>
        </w:rPr>
        <w:t>i</w:t>
      </w:r>
      <w:proofErr w:type="spellEnd"/>
      <w:r>
        <w:rPr>
          <w:szCs w:val="22"/>
          <w:lang w:val="en-CA"/>
        </w:rPr>
        <w:t> ] as described in Table X, and the following applies:</w:t>
      </w:r>
    </w:p>
    <w:p w14:paraId="6769B8A9"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szCs w:val="22"/>
          <w:lang w:val="en-CA"/>
        </w:rPr>
      </w:pPr>
      <w:r w:rsidRPr="00BB2DE9">
        <w:rPr>
          <w:lang w:val="en-GB"/>
        </w:rPr>
        <w:t>–</w:t>
      </w:r>
      <w:r w:rsidRPr="00BB2DE9">
        <w:rPr>
          <w:lang w:val="en-GB"/>
        </w:rPr>
        <w:tab/>
      </w:r>
      <w:r>
        <w:rPr>
          <w:lang w:val="en-GB"/>
        </w:rPr>
        <w:t xml:space="preserve">If </w:t>
      </w:r>
      <w:proofErr w:type="spellStart"/>
      <w:r>
        <w:rPr>
          <w:lang w:val="en-GB"/>
        </w:rPr>
        <w:t>qm_gain_flag</w:t>
      </w:r>
      <w:proofErr w:type="spellEnd"/>
      <w:r>
        <w:rPr>
          <w:lang w:val="en-GB"/>
        </w:rPr>
        <w:t>[ </w:t>
      </w:r>
      <w:proofErr w:type="spellStart"/>
      <w:r>
        <w:rPr>
          <w:lang w:val="en-GB"/>
        </w:rPr>
        <w:t>i</w:t>
      </w:r>
      <w:proofErr w:type="spellEnd"/>
      <w:r>
        <w:rPr>
          <w:lang w:val="en-GB"/>
        </w:rPr>
        <w:t xml:space="preserve"> ] is equal to 0, </w:t>
      </w:r>
      <w:proofErr w:type="spellStart"/>
      <w:r>
        <w:rPr>
          <w:szCs w:val="22"/>
          <w:lang w:val="en-CA"/>
        </w:rPr>
        <w:t>qm_pic_metric_value</w:t>
      </w:r>
      <w:proofErr w:type="spellEnd"/>
      <w:r>
        <w:rPr>
          <w:szCs w:val="22"/>
          <w:lang w:val="en-CA"/>
        </w:rPr>
        <w:t>[ </w:t>
      </w:r>
      <w:proofErr w:type="spellStart"/>
      <w:r>
        <w:rPr>
          <w:szCs w:val="22"/>
          <w:lang w:val="en-CA"/>
        </w:rPr>
        <w:t>i</w:t>
      </w:r>
      <w:proofErr w:type="spellEnd"/>
      <w:r>
        <w:rPr>
          <w:szCs w:val="22"/>
          <w:lang w:val="en-CA"/>
        </w:rPr>
        <w:t xml:space="preserve"> ][ c ] has value derived by the process specified in clause X.X with </w:t>
      </w:r>
      <w:proofErr w:type="spellStart"/>
      <w:r>
        <w:rPr>
          <w:szCs w:val="22"/>
          <w:lang w:val="en-CA"/>
        </w:rPr>
        <w:t>testPic</w:t>
      </w:r>
      <w:proofErr w:type="spellEnd"/>
      <w:r>
        <w:rPr>
          <w:szCs w:val="22"/>
          <w:lang w:val="en-CA"/>
        </w:rPr>
        <w:t xml:space="preserve">, </w:t>
      </w:r>
      <w:proofErr w:type="spellStart"/>
      <w:r>
        <w:rPr>
          <w:szCs w:val="22"/>
          <w:lang w:val="en-CA"/>
        </w:rPr>
        <w:t>picWidth</w:t>
      </w:r>
      <w:proofErr w:type="spellEnd"/>
      <w:r>
        <w:rPr>
          <w:szCs w:val="22"/>
          <w:lang w:val="en-CA"/>
        </w:rPr>
        <w:t xml:space="preserve">, and </w:t>
      </w:r>
      <w:proofErr w:type="spellStart"/>
      <w:r>
        <w:rPr>
          <w:szCs w:val="22"/>
          <w:lang w:val="en-CA"/>
        </w:rPr>
        <w:t>picHeight</w:t>
      </w:r>
      <w:proofErr w:type="spellEnd"/>
      <w:r>
        <w:rPr>
          <w:szCs w:val="22"/>
          <w:lang w:val="en-CA"/>
        </w:rPr>
        <w:t xml:space="preserve"> assigned to be </w:t>
      </w:r>
      <w:proofErr w:type="spellStart"/>
      <w:r>
        <w:rPr>
          <w:szCs w:val="22"/>
          <w:lang w:val="en-CA"/>
        </w:rPr>
        <w:t>TestPicList</w:t>
      </w:r>
      <w:proofErr w:type="spellEnd"/>
      <w:r>
        <w:rPr>
          <w:szCs w:val="22"/>
          <w:lang w:val="en-CA"/>
        </w:rPr>
        <w:t>[ </w:t>
      </w:r>
      <w:proofErr w:type="spellStart"/>
      <w:r>
        <w:rPr>
          <w:szCs w:val="22"/>
          <w:lang w:val="en-CA"/>
        </w:rPr>
        <w:t>currPicIdx</w:t>
      </w:r>
      <w:proofErr w:type="spellEnd"/>
      <w:r>
        <w:rPr>
          <w:szCs w:val="22"/>
          <w:lang w:val="en-CA"/>
        </w:rPr>
        <w:t xml:space="preserve"> ], </w:t>
      </w:r>
      <w:proofErr w:type="spellStart"/>
      <w:r>
        <w:rPr>
          <w:szCs w:val="22"/>
          <w:lang w:val="en-CA"/>
        </w:rPr>
        <w:t>PicWidth</w:t>
      </w:r>
      <w:proofErr w:type="spellEnd"/>
      <w:r>
        <w:rPr>
          <w:szCs w:val="22"/>
          <w:lang w:val="en-CA"/>
        </w:rPr>
        <w:t>[ </w:t>
      </w:r>
      <w:proofErr w:type="spellStart"/>
      <w:r>
        <w:rPr>
          <w:szCs w:val="22"/>
          <w:lang w:val="en-CA"/>
        </w:rPr>
        <w:t>currPicIdx</w:t>
      </w:r>
      <w:proofErr w:type="spellEnd"/>
      <w:r>
        <w:rPr>
          <w:szCs w:val="22"/>
          <w:lang w:val="en-CA"/>
        </w:rPr>
        <w:t xml:space="preserve"> ], and </w:t>
      </w:r>
      <w:proofErr w:type="spellStart"/>
      <w:r>
        <w:rPr>
          <w:szCs w:val="22"/>
          <w:lang w:val="en-CA"/>
        </w:rPr>
        <w:t>PicHeight</w:t>
      </w:r>
      <w:proofErr w:type="spellEnd"/>
      <w:r>
        <w:rPr>
          <w:szCs w:val="22"/>
          <w:lang w:val="en-CA"/>
        </w:rPr>
        <w:t>[ </w:t>
      </w:r>
      <w:proofErr w:type="spellStart"/>
      <w:r>
        <w:rPr>
          <w:szCs w:val="22"/>
          <w:lang w:val="en-CA"/>
        </w:rPr>
        <w:t>currPicIdx</w:t>
      </w:r>
      <w:proofErr w:type="spellEnd"/>
      <w:r>
        <w:rPr>
          <w:szCs w:val="22"/>
          <w:lang w:val="en-CA"/>
        </w:rPr>
        <w:t> ], respectively.</w:t>
      </w:r>
    </w:p>
    <w:p w14:paraId="5DDE0D8D"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GB"/>
        </w:rPr>
      </w:pPr>
      <w:r w:rsidRPr="00BB2DE9">
        <w:rPr>
          <w:lang w:val="en-GB"/>
        </w:rPr>
        <w:t>–</w:t>
      </w:r>
      <w:r w:rsidRPr="00BB2DE9">
        <w:rPr>
          <w:lang w:val="en-GB"/>
        </w:rPr>
        <w:tab/>
      </w:r>
      <w:r>
        <w:rPr>
          <w:lang w:val="en-GB"/>
        </w:rPr>
        <w:t>Otherwise (</w:t>
      </w:r>
      <w:proofErr w:type="spellStart"/>
      <w:r>
        <w:rPr>
          <w:lang w:val="en-GB"/>
        </w:rPr>
        <w:t>qm_gain_flag</w:t>
      </w:r>
      <w:proofErr w:type="spellEnd"/>
      <w:r>
        <w:rPr>
          <w:lang w:val="en-GB"/>
        </w:rPr>
        <w:t>[ </w:t>
      </w:r>
      <w:proofErr w:type="spellStart"/>
      <w:r>
        <w:rPr>
          <w:lang w:val="en-GB"/>
        </w:rPr>
        <w:t>i</w:t>
      </w:r>
      <w:proofErr w:type="spellEnd"/>
      <w:r>
        <w:rPr>
          <w:lang w:val="en-GB"/>
        </w:rPr>
        <w:t> ] is equal to 1), the following applies:</w:t>
      </w:r>
    </w:p>
    <w:p w14:paraId="2ABAB21D"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proofErr w:type="spellStart"/>
      <w:r>
        <w:rPr>
          <w:szCs w:val="22"/>
          <w:lang w:val="en-CA"/>
        </w:rPr>
        <w:t>picMetricValueTest</w:t>
      </w:r>
      <w:proofErr w:type="spellEnd"/>
      <w:r>
        <w:rPr>
          <w:szCs w:val="22"/>
          <w:lang w:val="en-CA"/>
        </w:rPr>
        <w:t>[ </w:t>
      </w:r>
      <w:proofErr w:type="spellStart"/>
      <w:r>
        <w:rPr>
          <w:szCs w:val="22"/>
          <w:lang w:val="en-CA"/>
        </w:rPr>
        <w:t>i</w:t>
      </w:r>
      <w:proofErr w:type="spellEnd"/>
      <w:r>
        <w:rPr>
          <w:szCs w:val="22"/>
          <w:lang w:val="en-CA"/>
        </w:rPr>
        <w:t xml:space="preserve"> ][ c ] is set equal to </w:t>
      </w:r>
      <w:proofErr w:type="spellStart"/>
      <w:r>
        <w:rPr>
          <w:szCs w:val="22"/>
          <w:lang w:val="en-CA"/>
        </w:rPr>
        <w:t>picMetricValue</w:t>
      </w:r>
      <w:proofErr w:type="spellEnd"/>
      <w:r>
        <w:rPr>
          <w:szCs w:val="22"/>
          <w:lang w:val="en-CA"/>
        </w:rPr>
        <w:t>[ </w:t>
      </w:r>
      <w:proofErr w:type="spellStart"/>
      <w:r>
        <w:rPr>
          <w:szCs w:val="22"/>
          <w:lang w:val="en-CA"/>
        </w:rPr>
        <w:t>i</w:t>
      </w:r>
      <w:proofErr w:type="spellEnd"/>
      <w:r>
        <w:rPr>
          <w:szCs w:val="22"/>
          <w:lang w:val="en-CA"/>
        </w:rPr>
        <w:t xml:space="preserve"> ][ c ] derived by the process specified in clause X.X with </w:t>
      </w:r>
      <w:proofErr w:type="spellStart"/>
      <w:r>
        <w:rPr>
          <w:szCs w:val="22"/>
          <w:lang w:val="en-CA"/>
        </w:rPr>
        <w:t>testPic</w:t>
      </w:r>
      <w:proofErr w:type="spellEnd"/>
      <w:r>
        <w:rPr>
          <w:szCs w:val="22"/>
          <w:lang w:val="en-CA"/>
        </w:rPr>
        <w:t xml:space="preserve">, </w:t>
      </w:r>
      <w:proofErr w:type="spellStart"/>
      <w:r>
        <w:rPr>
          <w:szCs w:val="22"/>
          <w:lang w:val="en-CA"/>
        </w:rPr>
        <w:t>picWidth</w:t>
      </w:r>
      <w:proofErr w:type="spellEnd"/>
      <w:r>
        <w:rPr>
          <w:szCs w:val="22"/>
          <w:lang w:val="en-CA"/>
        </w:rPr>
        <w:t xml:space="preserve">, and </w:t>
      </w:r>
      <w:proofErr w:type="spellStart"/>
      <w:r>
        <w:rPr>
          <w:szCs w:val="22"/>
          <w:lang w:val="en-CA"/>
        </w:rPr>
        <w:t>picHeight</w:t>
      </w:r>
      <w:proofErr w:type="spellEnd"/>
      <w:r>
        <w:rPr>
          <w:szCs w:val="22"/>
          <w:lang w:val="en-CA"/>
        </w:rPr>
        <w:t xml:space="preserve"> assigned to be </w:t>
      </w:r>
      <w:proofErr w:type="spellStart"/>
      <w:r>
        <w:rPr>
          <w:szCs w:val="22"/>
          <w:lang w:val="en-CA"/>
        </w:rPr>
        <w:t>TestPicList</w:t>
      </w:r>
      <w:proofErr w:type="spellEnd"/>
      <w:r>
        <w:rPr>
          <w:szCs w:val="22"/>
          <w:lang w:val="en-CA"/>
        </w:rPr>
        <w:t>[ </w:t>
      </w:r>
      <w:proofErr w:type="spellStart"/>
      <w:r>
        <w:rPr>
          <w:szCs w:val="22"/>
          <w:lang w:val="en-CA"/>
        </w:rPr>
        <w:t>currPicIdx</w:t>
      </w:r>
      <w:proofErr w:type="spellEnd"/>
      <w:r>
        <w:rPr>
          <w:szCs w:val="22"/>
          <w:lang w:val="en-CA"/>
        </w:rPr>
        <w:t xml:space="preserve"> ], </w:t>
      </w:r>
      <w:proofErr w:type="spellStart"/>
      <w:r>
        <w:rPr>
          <w:szCs w:val="22"/>
          <w:lang w:val="en-CA"/>
        </w:rPr>
        <w:t>PicWidth</w:t>
      </w:r>
      <w:proofErr w:type="spellEnd"/>
      <w:r>
        <w:rPr>
          <w:szCs w:val="22"/>
          <w:lang w:val="en-CA"/>
        </w:rPr>
        <w:t>[ </w:t>
      </w:r>
      <w:proofErr w:type="spellStart"/>
      <w:r>
        <w:rPr>
          <w:szCs w:val="22"/>
          <w:lang w:val="en-CA"/>
        </w:rPr>
        <w:t>currPicIdx</w:t>
      </w:r>
      <w:proofErr w:type="spellEnd"/>
      <w:r>
        <w:rPr>
          <w:szCs w:val="22"/>
          <w:lang w:val="en-CA"/>
        </w:rPr>
        <w:t xml:space="preserve"> ], and </w:t>
      </w:r>
      <w:proofErr w:type="spellStart"/>
      <w:r>
        <w:rPr>
          <w:szCs w:val="22"/>
          <w:lang w:val="en-CA"/>
        </w:rPr>
        <w:t>PicHeight</w:t>
      </w:r>
      <w:proofErr w:type="spellEnd"/>
      <w:r>
        <w:rPr>
          <w:szCs w:val="22"/>
          <w:lang w:val="en-CA"/>
        </w:rPr>
        <w:t>[ </w:t>
      </w:r>
      <w:proofErr w:type="spellStart"/>
      <w:r>
        <w:rPr>
          <w:szCs w:val="22"/>
          <w:lang w:val="en-CA"/>
        </w:rPr>
        <w:t>currPicIdx</w:t>
      </w:r>
      <w:proofErr w:type="spellEnd"/>
      <w:r>
        <w:rPr>
          <w:szCs w:val="22"/>
          <w:lang w:val="en-CA"/>
        </w:rPr>
        <w:t> ], respectively.</w:t>
      </w:r>
    </w:p>
    <w:p w14:paraId="574FDED9"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proofErr w:type="spellStart"/>
      <w:r>
        <w:rPr>
          <w:szCs w:val="22"/>
          <w:lang w:val="en-CA"/>
        </w:rPr>
        <w:t>picMetricValueGainRef</w:t>
      </w:r>
      <w:proofErr w:type="spellEnd"/>
      <w:r>
        <w:rPr>
          <w:szCs w:val="22"/>
          <w:lang w:val="en-CA"/>
        </w:rPr>
        <w:t>[ </w:t>
      </w:r>
      <w:proofErr w:type="spellStart"/>
      <w:r>
        <w:rPr>
          <w:szCs w:val="22"/>
          <w:lang w:val="en-CA"/>
        </w:rPr>
        <w:t>i</w:t>
      </w:r>
      <w:proofErr w:type="spellEnd"/>
      <w:r>
        <w:rPr>
          <w:szCs w:val="22"/>
          <w:lang w:val="en-CA"/>
        </w:rPr>
        <w:t xml:space="preserve"> ][ c ] is set equal to </w:t>
      </w:r>
      <w:proofErr w:type="spellStart"/>
      <w:r>
        <w:rPr>
          <w:szCs w:val="22"/>
          <w:lang w:val="en-CA"/>
        </w:rPr>
        <w:t>picMetricValue</w:t>
      </w:r>
      <w:proofErr w:type="spellEnd"/>
      <w:r>
        <w:rPr>
          <w:szCs w:val="22"/>
          <w:lang w:val="en-CA"/>
        </w:rPr>
        <w:t>[ </w:t>
      </w:r>
      <w:proofErr w:type="spellStart"/>
      <w:r>
        <w:rPr>
          <w:szCs w:val="22"/>
          <w:lang w:val="en-CA"/>
        </w:rPr>
        <w:t>i</w:t>
      </w:r>
      <w:proofErr w:type="spellEnd"/>
      <w:r>
        <w:rPr>
          <w:szCs w:val="22"/>
          <w:lang w:val="en-CA"/>
        </w:rPr>
        <w:t xml:space="preserve"> ][ c ] derived by the process specified in clause X.X with </w:t>
      </w:r>
      <w:proofErr w:type="spellStart"/>
      <w:r>
        <w:rPr>
          <w:szCs w:val="22"/>
          <w:lang w:val="en-CA"/>
        </w:rPr>
        <w:t>testPic</w:t>
      </w:r>
      <w:proofErr w:type="spellEnd"/>
      <w:r>
        <w:rPr>
          <w:szCs w:val="22"/>
          <w:lang w:val="en-CA"/>
        </w:rPr>
        <w:t xml:space="preserve">, </w:t>
      </w:r>
      <w:proofErr w:type="spellStart"/>
      <w:r>
        <w:rPr>
          <w:szCs w:val="22"/>
          <w:lang w:val="en-CA"/>
        </w:rPr>
        <w:t>picWidth</w:t>
      </w:r>
      <w:proofErr w:type="spellEnd"/>
      <w:r>
        <w:rPr>
          <w:szCs w:val="22"/>
          <w:lang w:val="en-CA"/>
        </w:rPr>
        <w:t xml:space="preserve">, and </w:t>
      </w:r>
      <w:proofErr w:type="spellStart"/>
      <w:r>
        <w:rPr>
          <w:szCs w:val="22"/>
          <w:lang w:val="en-CA"/>
        </w:rPr>
        <w:t>picHeight</w:t>
      </w:r>
      <w:proofErr w:type="spellEnd"/>
      <w:r>
        <w:rPr>
          <w:szCs w:val="22"/>
          <w:lang w:val="en-CA"/>
        </w:rPr>
        <w:t xml:space="preserve"> assigned to be </w:t>
      </w:r>
      <w:proofErr w:type="spellStart"/>
      <w:r>
        <w:rPr>
          <w:szCs w:val="22"/>
          <w:lang w:val="en-CA"/>
        </w:rPr>
        <w:t>GainRefPicList</w:t>
      </w:r>
      <w:proofErr w:type="spellEnd"/>
      <w:r>
        <w:rPr>
          <w:szCs w:val="22"/>
          <w:lang w:val="en-CA"/>
        </w:rPr>
        <w:t>[ </w:t>
      </w:r>
      <w:proofErr w:type="spellStart"/>
      <w:r>
        <w:rPr>
          <w:szCs w:val="22"/>
          <w:lang w:val="en-CA"/>
        </w:rPr>
        <w:t>currPicIdx</w:t>
      </w:r>
      <w:proofErr w:type="spellEnd"/>
      <w:r>
        <w:rPr>
          <w:szCs w:val="22"/>
          <w:lang w:val="en-CA"/>
        </w:rPr>
        <w:t xml:space="preserve"> ], </w:t>
      </w:r>
      <w:proofErr w:type="spellStart"/>
      <w:r>
        <w:rPr>
          <w:szCs w:val="22"/>
          <w:lang w:val="en-CA"/>
        </w:rPr>
        <w:t>PicWidth</w:t>
      </w:r>
      <w:proofErr w:type="spellEnd"/>
      <w:r>
        <w:rPr>
          <w:szCs w:val="22"/>
          <w:lang w:val="en-CA"/>
        </w:rPr>
        <w:t>[ </w:t>
      </w:r>
      <w:proofErr w:type="spellStart"/>
      <w:r>
        <w:rPr>
          <w:szCs w:val="22"/>
          <w:lang w:val="en-CA"/>
        </w:rPr>
        <w:t>currPicIdx</w:t>
      </w:r>
      <w:proofErr w:type="spellEnd"/>
      <w:r>
        <w:rPr>
          <w:szCs w:val="22"/>
          <w:lang w:val="en-CA"/>
        </w:rPr>
        <w:t xml:space="preserve"> ], and </w:t>
      </w:r>
      <w:proofErr w:type="spellStart"/>
      <w:r>
        <w:rPr>
          <w:szCs w:val="22"/>
          <w:lang w:val="en-CA"/>
        </w:rPr>
        <w:t>PicHeight</w:t>
      </w:r>
      <w:proofErr w:type="spellEnd"/>
      <w:r>
        <w:rPr>
          <w:szCs w:val="22"/>
          <w:lang w:val="en-CA"/>
        </w:rPr>
        <w:t>[ </w:t>
      </w:r>
      <w:proofErr w:type="spellStart"/>
      <w:r>
        <w:rPr>
          <w:szCs w:val="22"/>
          <w:lang w:val="en-CA"/>
        </w:rPr>
        <w:t>currPicIdx</w:t>
      </w:r>
      <w:proofErr w:type="spellEnd"/>
      <w:r>
        <w:rPr>
          <w:szCs w:val="22"/>
          <w:lang w:val="en-CA"/>
        </w:rPr>
        <w:t> ], respectively.</w:t>
      </w:r>
    </w:p>
    <w:p w14:paraId="2E24FC48" w14:textId="77777777" w:rsidR="004714D2" w:rsidRPr="00F14267"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pPr>
      <w:r w:rsidRPr="00BB2DE9">
        <w:rPr>
          <w:lang w:val="en-GB"/>
        </w:rPr>
        <w:lastRenderedPageBreak/>
        <w:t>–</w:t>
      </w:r>
      <w:r w:rsidRPr="00BB2DE9">
        <w:rPr>
          <w:lang w:val="en-GB"/>
        </w:rPr>
        <w:tab/>
      </w:r>
      <w:proofErr w:type="spellStart"/>
      <w:r>
        <w:rPr>
          <w:szCs w:val="22"/>
          <w:lang w:val="en-CA"/>
        </w:rPr>
        <w:t>qm_pic_metric_value</w:t>
      </w:r>
      <w:proofErr w:type="spellEnd"/>
      <w:r>
        <w:rPr>
          <w:szCs w:val="22"/>
          <w:lang w:val="en-CA"/>
        </w:rPr>
        <w:t>[</w:t>
      </w:r>
      <w:r>
        <w:t> </w:t>
      </w:r>
      <w:proofErr w:type="spellStart"/>
      <w:r>
        <w:t>i</w:t>
      </w:r>
      <w:proofErr w:type="spellEnd"/>
      <w:r>
        <w:t xml:space="preserve"> ][ c ] has the value </w:t>
      </w:r>
      <w:proofErr w:type="spellStart"/>
      <w:r>
        <w:t>picMetricValueTest</w:t>
      </w:r>
      <w:proofErr w:type="spellEnd"/>
      <w:r>
        <w:rPr>
          <w:szCs w:val="22"/>
          <w:lang w:val="en-CA"/>
        </w:rPr>
        <w:t>[ </w:t>
      </w:r>
      <w:proofErr w:type="spellStart"/>
      <w:r>
        <w:rPr>
          <w:szCs w:val="22"/>
          <w:lang w:val="en-CA"/>
        </w:rPr>
        <w:t>i</w:t>
      </w:r>
      <w:proofErr w:type="spellEnd"/>
      <w:r>
        <w:rPr>
          <w:szCs w:val="22"/>
          <w:lang w:val="en-CA"/>
        </w:rPr>
        <w:t> ][ c ]</w:t>
      </w:r>
      <w:r>
        <w:t> − </w:t>
      </w:r>
      <w:proofErr w:type="spellStart"/>
      <w:r>
        <w:t>picMetricValueGainRef</w:t>
      </w:r>
      <w:proofErr w:type="spellEnd"/>
      <w:r>
        <w:rPr>
          <w:szCs w:val="22"/>
          <w:lang w:val="en-CA"/>
        </w:rPr>
        <w:t>[ </w:t>
      </w:r>
      <w:proofErr w:type="spellStart"/>
      <w:r>
        <w:rPr>
          <w:szCs w:val="22"/>
          <w:lang w:val="en-CA"/>
        </w:rPr>
        <w:t>i</w:t>
      </w:r>
      <w:proofErr w:type="spellEnd"/>
      <w:r>
        <w:rPr>
          <w:szCs w:val="22"/>
          <w:lang w:val="en-CA"/>
        </w:rPr>
        <w:t> ][ c ].</w:t>
      </w:r>
    </w:p>
    <w:p w14:paraId="5BEF1AA4" w14:textId="77777777" w:rsidR="004714D2" w:rsidRDefault="004714D2" w:rsidP="004714D2">
      <w:pPr>
        <w:rPr>
          <w:szCs w:val="22"/>
          <w:lang w:val="en-CA"/>
        </w:rPr>
      </w:pPr>
      <w:r>
        <w:rPr>
          <w:szCs w:val="22"/>
          <w:lang w:val="en-CA"/>
        </w:rPr>
        <w:t xml:space="preserve">When </w:t>
      </w:r>
      <w:proofErr w:type="spellStart"/>
      <w:r>
        <w:rPr>
          <w:szCs w:val="22"/>
          <w:lang w:val="en-CA"/>
        </w:rPr>
        <w:t>qm_clvs_values_present_flag</w:t>
      </w:r>
      <w:proofErr w:type="spellEnd"/>
      <w:r>
        <w:rPr>
          <w:szCs w:val="22"/>
          <w:lang w:val="en-CA"/>
        </w:rPr>
        <w:t xml:space="preserve"> is equal to 1, </w:t>
      </w:r>
      <w:proofErr w:type="spellStart"/>
      <w:r w:rsidRPr="00BD539B">
        <w:rPr>
          <w:szCs w:val="22"/>
          <w:lang w:val="en-CA"/>
        </w:rPr>
        <w:t>qm_</w:t>
      </w:r>
      <w:r>
        <w:rPr>
          <w:szCs w:val="22"/>
          <w:lang w:val="en-CA"/>
        </w:rPr>
        <w:t>clvs</w:t>
      </w:r>
      <w:r w:rsidRPr="00BD539B">
        <w:rPr>
          <w:szCs w:val="22"/>
          <w:lang w:val="en-CA"/>
        </w:rPr>
        <w:t>_metric_value</w:t>
      </w:r>
      <w:proofErr w:type="spellEnd"/>
      <w:r>
        <w:rPr>
          <w:szCs w:val="22"/>
          <w:lang w:val="en-CA"/>
        </w:rPr>
        <w:t>[ </w:t>
      </w:r>
      <w:proofErr w:type="spellStart"/>
      <w:r w:rsidRPr="00BD539B">
        <w:rPr>
          <w:szCs w:val="22"/>
          <w:lang w:val="en-CA"/>
        </w:rPr>
        <w:t>i</w:t>
      </w:r>
      <w:proofErr w:type="spellEnd"/>
      <w:r>
        <w:rPr>
          <w:szCs w:val="22"/>
          <w:lang w:val="en-CA"/>
        </w:rPr>
        <w:t> </w:t>
      </w:r>
      <w:r w:rsidRPr="00BD539B">
        <w:rPr>
          <w:szCs w:val="22"/>
          <w:lang w:val="en-CA"/>
        </w:rPr>
        <w:t>][</w:t>
      </w:r>
      <w:r>
        <w:rPr>
          <w:szCs w:val="22"/>
          <w:lang w:val="en-CA"/>
        </w:rPr>
        <w:t> c</w:t>
      </w:r>
      <w:r>
        <w:t> </w:t>
      </w:r>
      <w:r w:rsidRPr="00BD539B">
        <w:rPr>
          <w:szCs w:val="22"/>
          <w:lang w:val="en-CA"/>
        </w:rPr>
        <w:t>]</w:t>
      </w:r>
      <w:r>
        <w:rPr>
          <w:szCs w:val="22"/>
          <w:lang w:val="en-CA"/>
        </w:rPr>
        <w:t xml:space="preserve"> indicates the mean value of the picture metric values, </w:t>
      </w:r>
      <w:proofErr w:type="spellStart"/>
      <w:r>
        <w:rPr>
          <w:szCs w:val="22"/>
          <w:lang w:val="en-CA"/>
        </w:rPr>
        <w:t>listPicMetricValue</w:t>
      </w:r>
      <w:proofErr w:type="spellEnd"/>
      <w:r>
        <w:rPr>
          <w:szCs w:val="22"/>
          <w:lang w:val="en-CA"/>
        </w:rPr>
        <w:t>[ j ][ </w:t>
      </w:r>
      <w:proofErr w:type="spellStart"/>
      <w:r>
        <w:rPr>
          <w:szCs w:val="22"/>
          <w:lang w:val="en-CA"/>
        </w:rPr>
        <w:t>i</w:t>
      </w:r>
      <w:proofErr w:type="spellEnd"/>
      <w:r>
        <w:rPr>
          <w:szCs w:val="22"/>
          <w:lang w:val="en-CA"/>
        </w:rPr>
        <w:t xml:space="preserve"> ][ c ], calculated over all pictures in </w:t>
      </w:r>
      <w:proofErr w:type="spellStart"/>
      <w:r>
        <w:rPr>
          <w:szCs w:val="22"/>
          <w:lang w:val="en-CA"/>
        </w:rPr>
        <w:t>TestPicList</w:t>
      </w:r>
      <w:proofErr w:type="spellEnd"/>
      <w:r>
        <w:rPr>
          <w:szCs w:val="22"/>
          <w:lang w:val="en-CA"/>
        </w:rPr>
        <w:t xml:space="preserve">, of type </w:t>
      </w:r>
      <w:proofErr w:type="spellStart"/>
      <w:r>
        <w:rPr>
          <w:szCs w:val="22"/>
          <w:lang w:val="en-CA"/>
        </w:rPr>
        <w:t>qm_metric_type</w:t>
      </w:r>
      <w:proofErr w:type="spellEnd"/>
      <w:r>
        <w:rPr>
          <w:szCs w:val="22"/>
          <w:lang w:val="en-CA"/>
        </w:rPr>
        <w:t>[ </w:t>
      </w:r>
      <w:proofErr w:type="spellStart"/>
      <w:r>
        <w:rPr>
          <w:szCs w:val="22"/>
          <w:lang w:val="en-CA"/>
        </w:rPr>
        <w:t>i</w:t>
      </w:r>
      <w:proofErr w:type="spellEnd"/>
      <w:r>
        <w:rPr>
          <w:szCs w:val="22"/>
          <w:lang w:val="en-CA"/>
        </w:rPr>
        <w:t xml:space="preserve"> ] as described in Table X, where each </w:t>
      </w:r>
      <w:proofErr w:type="spellStart"/>
      <w:r>
        <w:rPr>
          <w:szCs w:val="22"/>
          <w:lang w:val="en-CA"/>
        </w:rPr>
        <w:t>listPicMetricValue</w:t>
      </w:r>
      <w:proofErr w:type="spellEnd"/>
      <w:r>
        <w:rPr>
          <w:szCs w:val="22"/>
          <w:lang w:val="en-CA"/>
        </w:rPr>
        <w:t>[ j ][ </w:t>
      </w:r>
      <w:proofErr w:type="spellStart"/>
      <w:r>
        <w:rPr>
          <w:szCs w:val="22"/>
          <w:lang w:val="en-CA"/>
        </w:rPr>
        <w:t>i</w:t>
      </w:r>
      <w:proofErr w:type="spellEnd"/>
      <w:r>
        <w:rPr>
          <w:szCs w:val="22"/>
          <w:lang w:val="en-CA"/>
        </w:rPr>
        <w:t xml:space="preserve"> ][ c ] is derived as follows for each value of j in the range of 0 to </w:t>
      </w:r>
      <w:proofErr w:type="spellStart"/>
      <w:r>
        <w:rPr>
          <w:szCs w:val="22"/>
          <w:lang w:val="en-CA"/>
        </w:rPr>
        <w:t>NumPics</w:t>
      </w:r>
      <w:proofErr w:type="spellEnd"/>
      <w:r>
        <w:t> − 1, inclusive</w:t>
      </w:r>
      <w:r>
        <w:rPr>
          <w:szCs w:val="22"/>
          <w:lang w:val="en-CA"/>
        </w:rPr>
        <w:t>:</w:t>
      </w:r>
    </w:p>
    <w:p w14:paraId="7EDDE02A" w14:textId="77777777" w:rsidR="004714D2" w:rsidRPr="00F14267"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pPr>
      <w:r w:rsidRPr="00BB2DE9">
        <w:rPr>
          <w:lang w:val="en-GB"/>
        </w:rPr>
        <w:t>–</w:t>
      </w:r>
      <w:r w:rsidRPr="00BB2DE9">
        <w:rPr>
          <w:lang w:val="en-GB"/>
        </w:rPr>
        <w:tab/>
      </w:r>
      <w:r>
        <w:rPr>
          <w:lang w:val="en-GB"/>
        </w:rPr>
        <w:t xml:space="preserve">If </w:t>
      </w:r>
      <w:proofErr w:type="spellStart"/>
      <w:r>
        <w:rPr>
          <w:lang w:val="en-GB"/>
        </w:rPr>
        <w:t>qm_gain_flag</w:t>
      </w:r>
      <w:proofErr w:type="spellEnd"/>
      <w:r>
        <w:rPr>
          <w:lang w:val="en-GB"/>
        </w:rPr>
        <w:t>[ </w:t>
      </w:r>
      <w:proofErr w:type="spellStart"/>
      <w:r>
        <w:rPr>
          <w:lang w:val="en-GB"/>
        </w:rPr>
        <w:t>i</w:t>
      </w:r>
      <w:proofErr w:type="spellEnd"/>
      <w:r>
        <w:rPr>
          <w:lang w:val="en-GB"/>
        </w:rPr>
        <w:t xml:space="preserve"> ] is equal to 0, </w:t>
      </w:r>
      <w:proofErr w:type="spellStart"/>
      <w:r>
        <w:rPr>
          <w:lang w:val="en-GB"/>
        </w:rPr>
        <w:t>listP</w:t>
      </w:r>
      <w:r>
        <w:rPr>
          <w:szCs w:val="22"/>
          <w:lang w:val="en-CA"/>
        </w:rPr>
        <w:t>icMetricValue</w:t>
      </w:r>
      <w:proofErr w:type="spellEnd"/>
      <w:r>
        <w:rPr>
          <w:szCs w:val="22"/>
          <w:lang w:val="en-CA"/>
        </w:rPr>
        <w:t>[ j ][ </w:t>
      </w:r>
      <w:proofErr w:type="spellStart"/>
      <w:r>
        <w:rPr>
          <w:szCs w:val="22"/>
          <w:lang w:val="en-CA"/>
        </w:rPr>
        <w:t>i</w:t>
      </w:r>
      <w:proofErr w:type="spellEnd"/>
      <w:r>
        <w:rPr>
          <w:szCs w:val="22"/>
          <w:lang w:val="en-CA"/>
        </w:rPr>
        <w:t xml:space="preserve"> ][ c ] is equal to the </w:t>
      </w:r>
      <w:proofErr w:type="spellStart"/>
      <w:r>
        <w:rPr>
          <w:szCs w:val="22"/>
          <w:lang w:val="en-CA"/>
        </w:rPr>
        <w:t>picMetrictValue</w:t>
      </w:r>
      <w:proofErr w:type="spellEnd"/>
      <w:r>
        <w:rPr>
          <w:szCs w:val="22"/>
          <w:lang w:val="en-CA"/>
        </w:rPr>
        <w:t>[ </w:t>
      </w:r>
      <w:proofErr w:type="spellStart"/>
      <w:r>
        <w:rPr>
          <w:szCs w:val="22"/>
          <w:lang w:val="en-CA"/>
        </w:rPr>
        <w:t>i</w:t>
      </w:r>
      <w:proofErr w:type="spellEnd"/>
      <w:r>
        <w:rPr>
          <w:szCs w:val="22"/>
          <w:lang w:val="en-CA"/>
        </w:rPr>
        <w:t xml:space="preserve"> ][ c ] derived by the process specified in clause X.X is performed with </w:t>
      </w:r>
      <w:proofErr w:type="spellStart"/>
      <w:r>
        <w:rPr>
          <w:szCs w:val="22"/>
          <w:lang w:val="en-CA"/>
        </w:rPr>
        <w:t>testPic</w:t>
      </w:r>
      <w:proofErr w:type="spellEnd"/>
      <w:r>
        <w:rPr>
          <w:szCs w:val="22"/>
          <w:lang w:val="en-CA"/>
        </w:rPr>
        <w:t xml:space="preserve">, </w:t>
      </w:r>
      <w:proofErr w:type="spellStart"/>
      <w:r>
        <w:rPr>
          <w:szCs w:val="22"/>
          <w:lang w:val="en-CA"/>
        </w:rPr>
        <w:t>picWidth</w:t>
      </w:r>
      <w:proofErr w:type="spellEnd"/>
      <w:r>
        <w:rPr>
          <w:szCs w:val="22"/>
          <w:lang w:val="en-CA"/>
        </w:rPr>
        <w:t xml:space="preserve">, and </w:t>
      </w:r>
      <w:proofErr w:type="spellStart"/>
      <w:r>
        <w:rPr>
          <w:szCs w:val="22"/>
          <w:lang w:val="en-CA"/>
        </w:rPr>
        <w:t>picHeight</w:t>
      </w:r>
      <w:proofErr w:type="spellEnd"/>
      <w:r>
        <w:rPr>
          <w:szCs w:val="22"/>
          <w:lang w:val="en-CA"/>
        </w:rPr>
        <w:t xml:space="preserve"> assigned to be </w:t>
      </w:r>
      <w:proofErr w:type="spellStart"/>
      <w:r>
        <w:rPr>
          <w:szCs w:val="22"/>
          <w:lang w:val="en-CA"/>
        </w:rPr>
        <w:t>TestPicList</w:t>
      </w:r>
      <w:proofErr w:type="spellEnd"/>
      <w:r>
        <w:rPr>
          <w:szCs w:val="22"/>
          <w:lang w:val="en-CA"/>
        </w:rPr>
        <w:t xml:space="preserve">[ j ], </w:t>
      </w:r>
      <w:proofErr w:type="spellStart"/>
      <w:r>
        <w:rPr>
          <w:szCs w:val="22"/>
          <w:lang w:val="en-CA"/>
        </w:rPr>
        <w:t>PicWidth</w:t>
      </w:r>
      <w:proofErr w:type="spellEnd"/>
      <w:r>
        <w:rPr>
          <w:szCs w:val="22"/>
          <w:lang w:val="en-CA"/>
        </w:rPr>
        <w:t xml:space="preserve">[ j ], and </w:t>
      </w:r>
      <w:proofErr w:type="spellStart"/>
      <w:r>
        <w:rPr>
          <w:szCs w:val="22"/>
          <w:lang w:val="en-CA"/>
        </w:rPr>
        <w:t>PicHeight</w:t>
      </w:r>
      <w:proofErr w:type="spellEnd"/>
      <w:r>
        <w:rPr>
          <w:szCs w:val="22"/>
          <w:lang w:val="en-CA"/>
        </w:rPr>
        <w:t>[ j ], respectively.</w:t>
      </w:r>
    </w:p>
    <w:p w14:paraId="20ED9C40"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GB"/>
        </w:rPr>
      </w:pPr>
      <w:r w:rsidRPr="00BB2DE9">
        <w:rPr>
          <w:lang w:val="en-GB"/>
        </w:rPr>
        <w:t>–</w:t>
      </w:r>
      <w:r w:rsidRPr="00BB2DE9">
        <w:rPr>
          <w:lang w:val="en-GB"/>
        </w:rPr>
        <w:tab/>
      </w:r>
      <w:r>
        <w:rPr>
          <w:lang w:val="en-GB"/>
        </w:rPr>
        <w:t>Otherwise (</w:t>
      </w:r>
      <w:proofErr w:type="spellStart"/>
      <w:r>
        <w:rPr>
          <w:lang w:val="en-GB"/>
        </w:rPr>
        <w:t>qm_gain_flag</w:t>
      </w:r>
      <w:proofErr w:type="spellEnd"/>
      <w:r>
        <w:rPr>
          <w:lang w:val="en-GB"/>
        </w:rPr>
        <w:t>[ </w:t>
      </w:r>
      <w:proofErr w:type="spellStart"/>
      <w:r>
        <w:rPr>
          <w:lang w:val="en-GB"/>
        </w:rPr>
        <w:t>i</w:t>
      </w:r>
      <w:proofErr w:type="spellEnd"/>
      <w:r>
        <w:rPr>
          <w:lang w:val="en-GB"/>
        </w:rPr>
        <w:t> ] is equal to 1), the following applies:</w:t>
      </w:r>
    </w:p>
    <w:p w14:paraId="569019CB" w14:textId="77777777"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proofErr w:type="spellStart"/>
      <w:r>
        <w:rPr>
          <w:lang w:val="en-GB"/>
        </w:rPr>
        <w:t>listP</w:t>
      </w:r>
      <w:r>
        <w:rPr>
          <w:szCs w:val="22"/>
          <w:lang w:val="en-CA"/>
        </w:rPr>
        <w:t>icMetricValueTest</w:t>
      </w:r>
      <w:proofErr w:type="spellEnd"/>
      <w:r>
        <w:rPr>
          <w:szCs w:val="22"/>
          <w:lang w:val="en-CA"/>
        </w:rPr>
        <w:t>[ j ][ </w:t>
      </w:r>
      <w:proofErr w:type="spellStart"/>
      <w:r>
        <w:rPr>
          <w:szCs w:val="22"/>
          <w:lang w:val="en-CA"/>
        </w:rPr>
        <w:t>i</w:t>
      </w:r>
      <w:proofErr w:type="spellEnd"/>
      <w:r>
        <w:rPr>
          <w:szCs w:val="22"/>
          <w:lang w:val="en-CA"/>
        </w:rPr>
        <w:t xml:space="preserve"> ][ c ] is the set equal to </w:t>
      </w:r>
      <w:proofErr w:type="spellStart"/>
      <w:r>
        <w:rPr>
          <w:szCs w:val="22"/>
          <w:lang w:val="en-CA"/>
        </w:rPr>
        <w:t>picMetricValue</w:t>
      </w:r>
      <w:proofErr w:type="spellEnd"/>
      <w:r>
        <w:rPr>
          <w:szCs w:val="22"/>
          <w:lang w:val="en-CA"/>
        </w:rPr>
        <w:t>[ </w:t>
      </w:r>
      <w:proofErr w:type="spellStart"/>
      <w:r>
        <w:rPr>
          <w:szCs w:val="22"/>
          <w:lang w:val="en-CA"/>
        </w:rPr>
        <w:t>i</w:t>
      </w:r>
      <w:proofErr w:type="spellEnd"/>
      <w:r>
        <w:rPr>
          <w:szCs w:val="22"/>
          <w:lang w:val="en-CA"/>
        </w:rPr>
        <w:t xml:space="preserve"> ][ c ] derived by the process specified in clause X.X with </w:t>
      </w:r>
      <w:proofErr w:type="spellStart"/>
      <w:r>
        <w:rPr>
          <w:szCs w:val="22"/>
          <w:lang w:val="en-CA"/>
        </w:rPr>
        <w:t>testPic</w:t>
      </w:r>
      <w:proofErr w:type="spellEnd"/>
      <w:r>
        <w:rPr>
          <w:szCs w:val="22"/>
          <w:lang w:val="en-CA"/>
        </w:rPr>
        <w:t xml:space="preserve">, </w:t>
      </w:r>
      <w:proofErr w:type="spellStart"/>
      <w:r>
        <w:rPr>
          <w:szCs w:val="22"/>
          <w:lang w:val="en-CA"/>
        </w:rPr>
        <w:t>picWidth</w:t>
      </w:r>
      <w:proofErr w:type="spellEnd"/>
      <w:r>
        <w:rPr>
          <w:szCs w:val="22"/>
          <w:lang w:val="en-CA"/>
        </w:rPr>
        <w:t xml:space="preserve">, and </w:t>
      </w:r>
      <w:proofErr w:type="spellStart"/>
      <w:r>
        <w:rPr>
          <w:szCs w:val="22"/>
          <w:lang w:val="en-CA"/>
        </w:rPr>
        <w:t>picHeight</w:t>
      </w:r>
      <w:proofErr w:type="spellEnd"/>
      <w:r>
        <w:rPr>
          <w:szCs w:val="22"/>
          <w:lang w:val="en-CA"/>
        </w:rPr>
        <w:t xml:space="preserve"> assigned to be </w:t>
      </w:r>
      <w:proofErr w:type="spellStart"/>
      <w:r>
        <w:rPr>
          <w:szCs w:val="22"/>
          <w:lang w:val="en-CA"/>
        </w:rPr>
        <w:t>TestPicList</w:t>
      </w:r>
      <w:proofErr w:type="spellEnd"/>
      <w:r>
        <w:rPr>
          <w:szCs w:val="22"/>
          <w:lang w:val="en-CA"/>
        </w:rPr>
        <w:t>[ </w:t>
      </w:r>
      <w:proofErr w:type="spellStart"/>
      <w:r>
        <w:rPr>
          <w:szCs w:val="22"/>
          <w:lang w:val="en-CA"/>
        </w:rPr>
        <w:t>currPicIdx</w:t>
      </w:r>
      <w:proofErr w:type="spellEnd"/>
      <w:r>
        <w:rPr>
          <w:szCs w:val="22"/>
          <w:lang w:val="en-CA"/>
        </w:rPr>
        <w:t xml:space="preserve"> ], </w:t>
      </w:r>
      <w:proofErr w:type="spellStart"/>
      <w:r>
        <w:rPr>
          <w:szCs w:val="22"/>
          <w:lang w:val="en-CA"/>
        </w:rPr>
        <w:t>PicWidth</w:t>
      </w:r>
      <w:proofErr w:type="spellEnd"/>
      <w:r>
        <w:rPr>
          <w:szCs w:val="22"/>
          <w:lang w:val="en-CA"/>
        </w:rPr>
        <w:t>[ </w:t>
      </w:r>
      <w:proofErr w:type="spellStart"/>
      <w:r>
        <w:rPr>
          <w:szCs w:val="22"/>
          <w:lang w:val="en-CA"/>
        </w:rPr>
        <w:t>currPicIdx</w:t>
      </w:r>
      <w:proofErr w:type="spellEnd"/>
      <w:r>
        <w:rPr>
          <w:szCs w:val="22"/>
          <w:lang w:val="en-CA"/>
        </w:rPr>
        <w:t xml:space="preserve"> ], and </w:t>
      </w:r>
      <w:proofErr w:type="spellStart"/>
      <w:r>
        <w:rPr>
          <w:szCs w:val="22"/>
          <w:lang w:val="en-CA"/>
        </w:rPr>
        <w:t>PicHeight</w:t>
      </w:r>
      <w:proofErr w:type="spellEnd"/>
      <w:r>
        <w:rPr>
          <w:szCs w:val="22"/>
          <w:lang w:val="en-CA"/>
        </w:rPr>
        <w:t>[ </w:t>
      </w:r>
      <w:proofErr w:type="spellStart"/>
      <w:r>
        <w:rPr>
          <w:szCs w:val="22"/>
          <w:lang w:val="en-CA"/>
        </w:rPr>
        <w:t>currPicIdx</w:t>
      </w:r>
      <w:proofErr w:type="spellEnd"/>
      <w:r>
        <w:rPr>
          <w:szCs w:val="22"/>
          <w:lang w:val="en-CA"/>
        </w:rPr>
        <w:t> ], respectively.</w:t>
      </w:r>
    </w:p>
    <w:p w14:paraId="713A52B7" w14:textId="21AED74E" w:rsidR="004714D2"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proofErr w:type="spellStart"/>
      <w:r>
        <w:rPr>
          <w:szCs w:val="22"/>
          <w:lang w:val="en-CA"/>
        </w:rPr>
        <w:t>picMetricValueGainRef</w:t>
      </w:r>
      <w:proofErr w:type="spellEnd"/>
      <w:r>
        <w:rPr>
          <w:szCs w:val="22"/>
          <w:lang w:val="en-CA"/>
        </w:rPr>
        <w:t>[ j ][ </w:t>
      </w:r>
      <w:proofErr w:type="spellStart"/>
      <w:r>
        <w:rPr>
          <w:szCs w:val="22"/>
          <w:lang w:val="en-CA"/>
        </w:rPr>
        <w:t>i</w:t>
      </w:r>
      <w:proofErr w:type="spellEnd"/>
      <w:r>
        <w:rPr>
          <w:szCs w:val="22"/>
          <w:lang w:val="en-CA"/>
        </w:rPr>
        <w:t xml:space="preserve"> ][ c ] is the set </w:t>
      </w:r>
      <w:r w:rsidR="00A05286">
        <w:rPr>
          <w:szCs w:val="22"/>
          <w:lang w:val="en-CA"/>
        </w:rPr>
        <w:t>e</w:t>
      </w:r>
      <w:r>
        <w:rPr>
          <w:szCs w:val="22"/>
          <w:lang w:val="en-CA"/>
        </w:rPr>
        <w:t xml:space="preserve">qual to </w:t>
      </w:r>
      <w:proofErr w:type="spellStart"/>
      <w:r>
        <w:rPr>
          <w:szCs w:val="22"/>
          <w:lang w:val="en-CA"/>
        </w:rPr>
        <w:t>picMetricValue</w:t>
      </w:r>
      <w:proofErr w:type="spellEnd"/>
      <w:r>
        <w:rPr>
          <w:szCs w:val="22"/>
          <w:lang w:val="en-CA"/>
        </w:rPr>
        <w:t>[ </w:t>
      </w:r>
      <w:proofErr w:type="spellStart"/>
      <w:r>
        <w:rPr>
          <w:szCs w:val="22"/>
          <w:lang w:val="en-CA"/>
        </w:rPr>
        <w:t>i</w:t>
      </w:r>
      <w:proofErr w:type="spellEnd"/>
      <w:r>
        <w:rPr>
          <w:szCs w:val="22"/>
          <w:lang w:val="en-CA"/>
        </w:rPr>
        <w:t xml:space="preserve"> ][ c ] derived by the process specified in clause X.X with </w:t>
      </w:r>
      <w:proofErr w:type="spellStart"/>
      <w:r>
        <w:rPr>
          <w:szCs w:val="22"/>
          <w:lang w:val="en-CA"/>
        </w:rPr>
        <w:t>testPic</w:t>
      </w:r>
      <w:proofErr w:type="spellEnd"/>
      <w:r>
        <w:rPr>
          <w:szCs w:val="22"/>
          <w:lang w:val="en-CA"/>
        </w:rPr>
        <w:t xml:space="preserve">, </w:t>
      </w:r>
      <w:proofErr w:type="spellStart"/>
      <w:r>
        <w:rPr>
          <w:szCs w:val="22"/>
          <w:lang w:val="en-CA"/>
        </w:rPr>
        <w:t>picWidth</w:t>
      </w:r>
      <w:proofErr w:type="spellEnd"/>
      <w:r>
        <w:rPr>
          <w:szCs w:val="22"/>
          <w:lang w:val="en-CA"/>
        </w:rPr>
        <w:t xml:space="preserve">, and </w:t>
      </w:r>
      <w:proofErr w:type="spellStart"/>
      <w:r>
        <w:rPr>
          <w:szCs w:val="22"/>
          <w:lang w:val="en-CA"/>
        </w:rPr>
        <w:t>picHeight</w:t>
      </w:r>
      <w:proofErr w:type="spellEnd"/>
      <w:r>
        <w:rPr>
          <w:szCs w:val="22"/>
          <w:lang w:val="en-CA"/>
        </w:rPr>
        <w:t xml:space="preserve"> assigned to be </w:t>
      </w:r>
      <w:proofErr w:type="spellStart"/>
      <w:r>
        <w:rPr>
          <w:szCs w:val="22"/>
          <w:lang w:val="en-CA"/>
        </w:rPr>
        <w:t>GainRefPicList</w:t>
      </w:r>
      <w:proofErr w:type="spellEnd"/>
      <w:r>
        <w:rPr>
          <w:szCs w:val="22"/>
          <w:lang w:val="en-CA"/>
        </w:rPr>
        <w:t>[ </w:t>
      </w:r>
      <w:proofErr w:type="spellStart"/>
      <w:r>
        <w:rPr>
          <w:szCs w:val="22"/>
          <w:lang w:val="en-CA"/>
        </w:rPr>
        <w:t>currPicIdx</w:t>
      </w:r>
      <w:proofErr w:type="spellEnd"/>
      <w:r>
        <w:rPr>
          <w:szCs w:val="22"/>
          <w:lang w:val="en-CA"/>
        </w:rPr>
        <w:t xml:space="preserve"> ], </w:t>
      </w:r>
      <w:proofErr w:type="spellStart"/>
      <w:r>
        <w:rPr>
          <w:szCs w:val="22"/>
          <w:lang w:val="en-CA"/>
        </w:rPr>
        <w:t>PicWidth</w:t>
      </w:r>
      <w:proofErr w:type="spellEnd"/>
      <w:r>
        <w:rPr>
          <w:szCs w:val="22"/>
          <w:lang w:val="en-CA"/>
        </w:rPr>
        <w:t>[ </w:t>
      </w:r>
      <w:proofErr w:type="spellStart"/>
      <w:r>
        <w:rPr>
          <w:szCs w:val="22"/>
          <w:lang w:val="en-CA"/>
        </w:rPr>
        <w:t>currPicIdx</w:t>
      </w:r>
      <w:proofErr w:type="spellEnd"/>
      <w:r>
        <w:rPr>
          <w:szCs w:val="22"/>
          <w:lang w:val="en-CA"/>
        </w:rPr>
        <w:t xml:space="preserve"> ], and </w:t>
      </w:r>
      <w:proofErr w:type="spellStart"/>
      <w:r>
        <w:rPr>
          <w:szCs w:val="22"/>
          <w:lang w:val="en-CA"/>
        </w:rPr>
        <w:t>PicHeight</w:t>
      </w:r>
      <w:proofErr w:type="spellEnd"/>
      <w:r>
        <w:rPr>
          <w:szCs w:val="22"/>
          <w:lang w:val="en-CA"/>
        </w:rPr>
        <w:t>[ </w:t>
      </w:r>
      <w:proofErr w:type="spellStart"/>
      <w:r>
        <w:rPr>
          <w:szCs w:val="22"/>
          <w:lang w:val="en-CA"/>
        </w:rPr>
        <w:t>currPicIdx</w:t>
      </w:r>
      <w:proofErr w:type="spellEnd"/>
      <w:r>
        <w:rPr>
          <w:szCs w:val="22"/>
          <w:lang w:val="en-CA"/>
        </w:rPr>
        <w:t> ], respectively.</w:t>
      </w:r>
    </w:p>
    <w:p w14:paraId="65842BBE" w14:textId="68737084" w:rsidR="004714D2" w:rsidRPr="0039532C" w:rsidRDefault="004714D2" w:rsidP="00471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pPr>
      <w:r w:rsidRPr="00BB2DE9">
        <w:rPr>
          <w:lang w:val="en-GB"/>
        </w:rPr>
        <w:t>–</w:t>
      </w:r>
      <w:r w:rsidRPr="00BB2DE9">
        <w:rPr>
          <w:lang w:val="en-GB"/>
        </w:rPr>
        <w:tab/>
      </w:r>
      <w:proofErr w:type="spellStart"/>
      <w:r>
        <w:rPr>
          <w:szCs w:val="22"/>
          <w:lang w:val="en-CA"/>
        </w:rPr>
        <w:t>qm_pic_metric_value</w:t>
      </w:r>
      <w:proofErr w:type="spellEnd"/>
      <w:r>
        <w:rPr>
          <w:szCs w:val="22"/>
          <w:lang w:val="en-CA"/>
        </w:rPr>
        <w:t>[ j ][</w:t>
      </w:r>
      <w:r>
        <w:t> </w:t>
      </w:r>
      <w:proofErr w:type="spellStart"/>
      <w:r>
        <w:t>i</w:t>
      </w:r>
      <w:proofErr w:type="spellEnd"/>
      <w:r>
        <w:t xml:space="preserve"> ][ c ] has the value </w:t>
      </w:r>
      <w:proofErr w:type="spellStart"/>
      <w:r>
        <w:t>picMetricValueTest</w:t>
      </w:r>
      <w:proofErr w:type="spellEnd"/>
      <w:r>
        <w:t>[ j ]</w:t>
      </w:r>
      <w:r>
        <w:rPr>
          <w:szCs w:val="22"/>
          <w:lang w:val="en-CA"/>
        </w:rPr>
        <w:t>[ </w:t>
      </w:r>
      <w:proofErr w:type="spellStart"/>
      <w:r>
        <w:rPr>
          <w:szCs w:val="22"/>
          <w:lang w:val="en-CA"/>
        </w:rPr>
        <w:t>i</w:t>
      </w:r>
      <w:proofErr w:type="spellEnd"/>
      <w:r>
        <w:rPr>
          <w:szCs w:val="22"/>
          <w:lang w:val="en-CA"/>
        </w:rPr>
        <w:t> ][ c ]</w:t>
      </w:r>
      <w:r>
        <w:t> −</w:t>
      </w:r>
      <w:r w:rsidR="00E24C16">
        <w:t xml:space="preserve"> </w:t>
      </w:r>
      <w:proofErr w:type="spellStart"/>
      <w:r>
        <w:t>picMetricValueGainRef</w:t>
      </w:r>
      <w:proofErr w:type="spellEnd"/>
      <w:r>
        <w:t>[ j ]</w:t>
      </w:r>
      <w:r>
        <w:rPr>
          <w:szCs w:val="22"/>
          <w:lang w:val="en-CA"/>
        </w:rPr>
        <w:t>[ </w:t>
      </w:r>
      <w:proofErr w:type="spellStart"/>
      <w:r>
        <w:rPr>
          <w:szCs w:val="22"/>
          <w:lang w:val="en-CA"/>
        </w:rPr>
        <w:t>i</w:t>
      </w:r>
      <w:proofErr w:type="spellEnd"/>
      <w:r>
        <w:rPr>
          <w:szCs w:val="22"/>
          <w:lang w:val="en-CA"/>
        </w:rPr>
        <w:t> ][ c ].</w:t>
      </w:r>
    </w:p>
    <w:p w14:paraId="1A8EFC35" w14:textId="77777777" w:rsidR="004714D2" w:rsidRDefault="004714D2" w:rsidP="004714D2">
      <w:pPr>
        <w:rPr>
          <w:szCs w:val="22"/>
          <w:lang w:val="en-CA"/>
        </w:rPr>
      </w:pPr>
    </w:p>
    <w:p w14:paraId="7A6E2B1B" w14:textId="23FD98CC" w:rsidR="004714D2" w:rsidRDefault="008277FA" w:rsidP="008277FA">
      <w:pPr>
        <w:pStyle w:val="Annex3"/>
        <w:ind w:left="0" w:firstLine="0"/>
      </w:pPr>
      <w:r>
        <w:t>8.</w:t>
      </w:r>
      <w:r w:rsidR="00740F7B">
        <w:t>41</w:t>
      </w:r>
      <w:r>
        <w:t>.2.1</w:t>
      </w:r>
      <w:r w:rsidR="004714D2">
        <w:t xml:space="preserve"> Process for derivation of </w:t>
      </w:r>
      <w:proofErr w:type="spellStart"/>
      <w:r w:rsidR="004714D2">
        <w:t>picMetricValue</w:t>
      </w:r>
      <w:proofErr w:type="spellEnd"/>
      <w:r w:rsidR="004714D2" w:rsidRPr="00F14267">
        <w:t>[ </w:t>
      </w:r>
      <w:proofErr w:type="spellStart"/>
      <w:r w:rsidR="004714D2" w:rsidRPr="00F14267">
        <w:t>i</w:t>
      </w:r>
      <w:proofErr w:type="spellEnd"/>
      <w:r w:rsidR="004714D2" w:rsidRPr="00F14267">
        <w:t> ][ c ]</w:t>
      </w:r>
    </w:p>
    <w:p w14:paraId="03A757B3" w14:textId="77777777" w:rsidR="00D404D5" w:rsidRDefault="00D404D5" w:rsidP="00D404D5">
      <w:pPr>
        <w:rPr>
          <w:szCs w:val="22"/>
          <w:lang w:val="en-CA"/>
        </w:rPr>
      </w:pPr>
      <w:r>
        <w:rPr>
          <w:szCs w:val="22"/>
          <w:lang w:val="en-CA"/>
        </w:rPr>
        <w:t xml:space="preserve">Inputs to this process are a tested picture </w:t>
      </w:r>
      <w:proofErr w:type="spellStart"/>
      <w:r>
        <w:rPr>
          <w:szCs w:val="22"/>
          <w:lang w:val="en-CA"/>
        </w:rPr>
        <w:t>testPic</w:t>
      </w:r>
      <w:proofErr w:type="spellEnd"/>
      <w:r>
        <w:rPr>
          <w:szCs w:val="22"/>
          <w:lang w:val="en-CA"/>
        </w:rPr>
        <w:t xml:space="preserve">, a picture width </w:t>
      </w:r>
      <w:proofErr w:type="spellStart"/>
      <w:r>
        <w:rPr>
          <w:szCs w:val="22"/>
          <w:lang w:val="en-CA"/>
        </w:rPr>
        <w:t>picWidth</w:t>
      </w:r>
      <w:proofErr w:type="spellEnd"/>
      <w:r>
        <w:rPr>
          <w:szCs w:val="22"/>
          <w:lang w:val="en-CA"/>
        </w:rPr>
        <w:t xml:space="preserve"> in luma samples, and a picture height </w:t>
      </w:r>
      <w:proofErr w:type="spellStart"/>
      <w:r>
        <w:rPr>
          <w:szCs w:val="22"/>
          <w:lang w:val="en-CA"/>
        </w:rPr>
        <w:t>picHeight</w:t>
      </w:r>
      <w:proofErr w:type="spellEnd"/>
      <w:r>
        <w:rPr>
          <w:szCs w:val="22"/>
          <w:lang w:val="en-CA"/>
        </w:rPr>
        <w:t xml:space="preserve"> in luma samples.</w:t>
      </w:r>
    </w:p>
    <w:p w14:paraId="45DC142A" w14:textId="77777777" w:rsidR="00D404D5" w:rsidRDefault="00D404D5" w:rsidP="00D404D5">
      <w:pPr>
        <w:pStyle w:val="BodyText"/>
        <w:autoSpaceDE w:val="0"/>
        <w:autoSpaceDN w:val="0"/>
        <w:adjustRightInd w:val="0"/>
        <w:spacing w:before="136" w:after="0"/>
      </w:pPr>
      <w:r>
        <w:rPr>
          <w:lang w:val="en-CA"/>
        </w:rPr>
        <w:t xml:space="preserve">Let a quality reference picture </w:t>
      </w:r>
      <w:proofErr w:type="spellStart"/>
      <w:r>
        <w:rPr>
          <w:lang w:val="en-CA"/>
        </w:rPr>
        <w:t>referencePic</w:t>
      </w:r>
      <w:proofErr w:type="spellEnd"/>
      <w:r>
        <w:rPr>
          <w:lang w:val="en-CA"/>
        </w:rPr>
        <w:t xml:space="preserve"> be the original picture that was given as input to the encoding system and has the output time equal to the output time of </w:t>
      </w:r>
      <w:proofErr w:type="spellStart"/>
      <w:r>
        <w:rPr>
          <w:lang w:val="en-CA"/>
        </w:rPr>
        <w:t>testPic</w:t>
      </w:r>
      <w:proofErr w:type="spellEnd"/>
      <w:r>
        <w:rPr>
          <w:lang w:val="en-CA"/>
        </w:rPr>
        <w:t>.</w:t>
      </w:r>
    </w:p>
    <w:p w14:paraId="26FE7A8F" w14:textId="77777777" w:rsidR="00D404D5" w:rsidRDefault="00D404D5" w:rsidP="00D404D5">
      <w:pPr>
        <w:pStyle w:val="BodyText"/>
        <w:autoSpaceDE w:val="0"/>
        <w:autoSpaceDN w:val="0"/>
        <w:adjustRightInd w:val="0"/>
        <w:spacing w:before="136" w:after="0"/>
      </w:pPr>
      <w:proofErr w:type="spellStart"/>
      <w:r>
        <w:t>testPic</w:t>
      </w:r>
      <w:proofErr w:type="spellEnd"/>
      <w:r>
        <w:t>[ </w:t>
      </w:r>
      <w:proofErr w:type="spellStart"/>
      <w:r>
        <w:t>cIdx</w:t>
      </w:r>
      <w:proofErr w:type="spellEnd"/>
      <w:r>
        <w:t xml:space="preserve"> ] and </w:t>
      </w:r>
      <w:proofErr w:type="spellStart"/>
      <w:r>
        <w:t>referencePic</w:t>
      </w:r>
      <w:proofErr w:type="spellEnd"/>
      <w:r>
        <w:t>[ </w:t>
      </w:r>
      <w:proofErr w:type="spellStart"/>
      <w:r>
        <w:t>cIdx</w:t>
      </w:r>
      <w:proofErr w:type="spellEnd"/>
      <w:r>
        <w:t xml:space="preserve"> ] denote the </w:t>
      </w:r>
      <w:proofErr w:type="spellStart"/>
      <w:r>
        <w:t>cIdx-th</w:t>
      </w:r>
      <w:proofErr w:type="spellEnd"/>
      <w:r>
        <w:t xml:space="preserve"> sample array of the </w:t>
      </w:r>
      <w:proofErr w:type="spellStart"/>
      <w:r>
        <w:t>testPic</w:t>
      </w:r>
      <w:proofErr w:type="spellEnd"/>
      <w:r>
        <w:t xml:space="preserve"> and </w:t>
      </w:r>
      <w:proofErr w:type="spellStart"/>
      <w:r>
        <w:t>referencePic</w:t>
      </w:r>
      <w:proofErr w:type="spellEnd"/>
      <w:r>
        <w:t>, respectively.</w:t>
      </w:r>
    </w:p>
    <w:p w14:paraId="0BB077A0" w14:textId="77777777" w:rsidR="00D404D5" w:rsidRPr="0039532C" w:rsidRDefault="00D404D5" w:rsidP="00D404D5">
      <w:pPr>
        <w:pStyle w:val="BodyText"/>
        <w:autoSpaceDE w:val="0"/>
        <w:autoSpaceDN w:val="0"/>
        <w:adjustRightInd w:val="0"/>
        <w:spacing w:before="136" w:after="0"/>
        <w:rPr>
          <w:rFonts w:eastAsia="SimSun"/>
        </w:rPr>
      </w:pPr>
      <w:proofErr w:type="spellStart"/>
      <w:r>
        <w:t>testPic</w:t>
      </w:r>
      <w:proofErr w:type="spellEnd"/>
      <w:r>
        <w:t>[ </w:t>
      </w:r>
      <w:proofErr w:type="spellStart"/>
      <w:r>
        <w:t>cIdx</w:t>
      </w:r>
      <w:proofErr w:type="spellEnd"/>
      <w:r>
        <w:t xml:space="preserve"> ][ x ][ y ] and </w:t>
      </w:r>
      <w:proofErr w:type="spellStart"/>
      <w:r>
        <w:t>referencePic</w:t>
      </w:r>
      <w:proofErr w:type="spellEnd"/>
      <w:r>
        <w:t>[ </w:t>
      </w:r>
      <w:proofErr w:type="spellStart"/>
      <w:r>
        <w:t>cIdx</w:t>
      </w:r>
      <w:proofErr w:type="spellEnd"/>
      <w:r>
        <w:t xml:space="preserve"> ][ x ][ y ] denote the sample at location ( x, y ) within the </w:t>
      </w:r>
      <w:proofErr w:type="spellStart"/>
      <w:r>
        <w:t>cIdx-th</w:t>
      </w:r>
      <w:proofErr w:type="spellEnd"/>
      <w:r>
        <w:t xml:space="preserve"> sample array of </w:t>
      </w:r>
      <w:proofErr w:type="spellStart"/>
      <w:r>
        <w:t>testPic</w:t>
      </w:r>
      <w:proofErr w:type="spellEnd"/>
      <w:r>
        <w:t xml:space="preserve"> and </w:t>
      </w:r>
      <w:proofErr w:type="spellStart"/>
      <w:r>
        <w:t>referencePic</w:t>
      </w:r>
      <w:proofErr w:type="spellEnd"/>
      <w:r>
        <w:t>, respectively</w:t>
      </w:r>
      <w:r>
        <w:rPr>
          <w:rFonts w:eastAsia="Malgun Gothic"/>
          <w:lang w:eastAsia="zh-CN"/>
        </w:rPr>
        <w:t>.</w:t>
      </w:r>
    </w:p>
    <w:p w14:paraId="0BE9E708" w14:textId="77777777" w:rsidR="00D404D5" w:rsidRDefault="00D404D5" w:rsidP="00D404D5">
      <w:pPr>
        <w:rPr>
          <w:szCs w:val="22"/>
          <w:lang w:val="en-CA"/>
        </w:rPr>
      </w:pPr>
      <w:r>
        <w:rPr>
          <w:szCs w:val="22"/>
          <w:lang w:val="en-CA"/>
        </w:rPr>
        <w:t xml:space="preserve">The pictures quality metric, </w:t>
      </w:r>
      <w:proofErr w:type="spellStart"/>
      <w:r>
        <w:rPr>
          <w:szCs w:val="22"/>
          <w:lang w:val="en-CA"/>
        </w:rPr>
        <w:t>picMetricValue</w:t>
      </w:r>
      <w:proofErr w:type="spellEnd"/>
      <w:r>
        <w:rPr>
          <w:szCs w:val="22"/>
          <w:lang w:val="en-CA"/>
        </w:rPr>
        <w:t>[ </w:t>
      </w:r>
      <w:proofErr w:type="spellStart"/>
      <w:r>
        <w:rPr>
          <w:szCs w:val="22"/>
          <w:lang w:val="en-CA"/>
        </w:rPr>
        <w:t>i</w:t>
      </w:r>
      <w:proofErr w:type="spellEnd"/>
      <w:r>
        <w:rPr>
          <w:szCs w:val="22"/>
          <w:lang w:val="en-CA"/>
        </w:rPr>
        <w:t> ][ c ] is derived as follows:</w:t>
      </w:r>
    </w:p>
    <w:p w14:paraId="2750D056" w14:textId="77777777" w:rsidR="00D404D5"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lang w:val="en-GB"/>
        </w:rPr>
      </w:pPr>
      <w:r w:rsidRPr="00BB2DE9">
        <w:rPr>
          <w:lang w:val="en-GB"/>
        </w:rPr>
        <w:t>–</w:t>
      </w:r>
      <w:r w:rsidRPr="00BB2DE9">
        <w:rPr>
          <w:lang w:val="en-GB"/>
        </w:rPr>
        <w:tab/>
      </w:r>
      <w:r w:rsidRPr="003121CB">
        <w:rPr>
          <w:lang w:val="en-GB"/>
        </w:rPr>
        <w:t xml:space="preserve">When </w:t>
      </w:r>
      <w:proofErr w:type="spellStart"/>
      <w:r w:rsidRPr="003121CB">
        <w:rPr>
          <w:lang w:val="en-GB"/>
        </w:rPr>
        <w:t>qm_metric_type</w:t>
      </w:r>
      <w:proofErr w:type="spellEnd"/>
      <w:r w:rsidRPr="003121CB">
        <w:rPr>
          <w:lang w:val="en-GB"/>
        </w:rPr>
        <w:t>[ </w:t>
      </w:r>
      <w:proofErr w:type="spellStart"/>
      <w:r w:rsidRPr="003121CB">
        <w:rPr>
          <w:lang w:val="en-GB"/>
        </w:rPr>
        <w:t>i</w:t>
      </w:r>
      <w:proofErr w:type="spellEnd"/>
      <w:r w:rsidRPr="003121CB">
        <w:rPr>
          <w:lang w:val="en-GB"/>
        </w:rPr>
        <w:t xml:space="preserve"> ] is equal to 0, </w:t>
      </w:r>
    </w:p>
    <w:p w14:paraId="62553015" w14:textId="77777777" w:rsidR="00D404D5"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proofErr w:type="spellStart"/>
      <w:r>
        <w:rPr>
          <w:lang w:val="en-GB"/>
        </w:rPr>
        <w:t>listP</w:t>
      </w:r>
      <w:r>
        <w:rPr>
          <w:szCs w:val="22"/>
          <w:lang w:val="en-CA"/>
        </w:rPr>
        <w:t>icMetricValueTest</w:t>
      </w:r>
      <w:proofErr w:type="spellEnd"/>
      <w:r>
        <w:rPr>
          <w:szCs w:val="22"/>
          <w:lang w:val="en-CA"/>
        </w:rPr>
        <w:t>[ j ][ </w:t>
      </w:r>
      <w:proofErr w:type="spellStart"/>
      <w:r>
        <w:rPr>
          <w:szCs w:val="22"/>
          <w:lang w:val="en-CA"/>
        </w:rPr>
        <w:t>i</w:t>
      </w:r>
      <w:proofErr w:type="spellEnd"/>
      <w:r>
        <w:rPr>
          <w:szCs w:val="22"/>
          <w:lang w:val="en-CA"/>
        </w:rPr>
        <w:t xml:space="preserve"> ][ c ] is the set equal to </w:t>
      </w:r>
      <w:proofErr w:type="spellStart"/>
      <w:r>
        <w:rPr>
          <w:szCs w:val="22"/>
          <w:lang w:val="en-CA"/>
        </w:rPr>
        <w:t>picMetricValue</w:t>
      </w:r>
      <w:proofErr w:type="spellEnd"/>
      <w:r>
        <w:rPr>
          <w:szCs w:val="22"/>
          <w:lang w:val="en-CA"/>
        </w:rPr>
        <w:t>[ </w:t>
      </w:r>
      <w:proofErr w:type="spellStart"/>
      <w:r>
        <w:rPr>
          <w:szCs w:val="22"/>
          <w:lang w:val="en-CA"/>
        </w:rPr>
        <w:t>i</w:t>
      </w:r>
      <w:proofErr w:type="spellEnd"/>
      <w:r>
        <w:rPr>
          <w:szCs w:val="22"/>
          <w:lang w:val="en-CA"/>
        </w:rPr>
        <w:t xml:space="preserve"> ][ c ] derived by the process specified in clause X.X with </w:t>
      </w:r>
      <w:proofErr w:type="spellStart"/>
      <w:r>
        <w:rPr>
          <w:szCs w:val="22"/>
          <w:lang w:val="en-CA"/>
        </w:rPr>
        <w:t>testPic</w:t>
      </w:r>
      <w:proofErr w:type="spellEnd"/>
      <w:r>
        <w:rPr>
          <w:szCs w:val="22"/>
          <w:lang w:val="en-CA"/>
        </w:rPr>
        <w:t xml:space="preserve">, </w:t>
      </w:r>
      <w:proofErr w:type="spellStart"/>
      <w:r>
        <w:rPr>
          <w:szCs w:val="22"/>
          <w:lang w:val="en-CA"/>
        </w:rPr>
        <w:t>picWidth</w:t>
      </w:r>
      <w:proofErr w:type="spellEnd"/>
      <w:r>
        <w:rPr>
          <w:szCs w:val="22"/>
          <w:lang w:val="en-CA"/>
        </w:rPr>
        <w:t xml:space="preserve">, and </w:t>
      </w:r>
      <w:proofErr w:type="spellStart"/>
      <w:r>
        <w:rPr>
          <w:szCs w:val="22"/>
          <w:lang w:val="en-CA"/>
        </w:rPr>
        <w:t>picHeight</w:t>
      </w:r>
      <w:proofErr w:type="spellEnd"/>
      <w:r>
        <w:rPr>
          <w:szCs w:val="22"/>
          <w:lang w:val="en-CA"/>
        </w:rPr>
        <w:t xml:space="preserve"> assigned to be </w:t>
      </w:r>
      <w:proofErr w:type="spellStart"/>
      <w:r>
        <w:rPr>
          <w:szCs w:val="22"/>
          <w:lang w:val="en-CA"/>
        </w:rPr>
        <w:t>TestPicList</w:t>
      </w:r>
      <w:proofErr w:type="spellEnd"/>
      <w:r>
        <w:rPr>
          <w:szCs w:val="22"/>
          <w:lang w:val="en-CA"/>
        </w:rPr>
        <w:t>[ </w:t>
      </w:r>
      <w:proofErr w:type="spellStart"/>
      <w:r>
        <w:rPr>
          <w:szCs w:val="22"/>
          <w:lang w:val="en-CA"/>
        </w:rPr>
        <w:t>currPicIdx</w:t>
      </w:r>
      <w:proofErr w:type="spellEnd"/>
      <w:r>
        <w:rPr>
          <w:szCs w:val="22"/>
          <w:lang w:val="en-CA"/>
        </w:rPr>
        <w:t xml:space="preserve"> ], </w:t>
      </w:r>
      <w:proofErr w:type="spellStart"/>
      <w:r>
        <w:rPr>
          <w:szCs w:val="22"/>
          <w:lang w:val="en-CA"/>
        </w:rPr>
        <w:t>PicWidth</w:t>
      </w:r>
      <w:proofErr w:type="spellEnd"/>
      <w:r>
        <w:rPr>
          <w:szCs w:val="22"/>
          <w:lang w:val="en-CA"/>
        </w:rPr>
        <w:t>[ </w:t>
      </w:r>
      <w:proofErr w:type="spellStart"/>
      <w:r>
        <w:rPr>
          <w:szCs w:val="22"/>
          <w:lang w:val="en-CA"/>
        </w:rPr>
        <w:t>currPicIdx</w:t>
      </w:r>
      <w:proofErr w:type="spellEnd"/>
      <w:r>
        <w:rPr>
          <w:szCs w:val="22"/>
          <w:lang w:val="en-CA"/>
        </w:rPr>
        <w:t xml:space="preserve"> ], and </w:t>
      </w:r>
      <w:proofErr w:type="spellStart"/>
      <w:r>
        <w:rPr>
          <w:szCs w:val="22"/>
          <w:lang w:val="en-CA"/>
        </w:rPr>
        <w:t>PicHeight</w:t>
      </w:r>
      <w:proofErr w:type="spellEnd"/>
      <w:r>
        <w:rPr>
          <w:szCs w:val="22"/>
          <w:lang w:val="en-CA"/>
        </w:rPr>
        <w:t>[ </w:t>
      </w:r>
      <w:proofErr w:type="spellStart"/>
      <w:r>
        <w:rPr>
          <w:szCs w:val="22"/>
          <w:lang w:val="en-CA"/>
        </w:rPr>
        <w:t>currPicIdx</w:t>
      </w:r>
      <w:proofErr w:type="spellEnd"/>
      <w:r>
        <w:rPr>
          <w:szCs w:val="22"/>
          <w:lang w:val="en-CA"/>
        </w:rPr>
        <w:t> ], respectively.</w:t>
      </w:r>
    </w:p>
    <w:p w14:paraId="79228259" w14:textId="77777777" w:rsidR="00D404D5"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proofErr w:type="spellStart"/>
      <w:r>
        <w:rPr>
          <w:szCs w:val="22"/>
          <w:lang w:val="en-CA"/>
        </w:rPr>
        <w:t>picMetricValueGainRef</w:t>
      </w:r>
      <w:proofErr w:type="spellEnd"/>
      <w:r>
        <w:rPr>
          <w:szCs w:val="22"/>
          <w:lang w:val="en-CA"/>
        </w:rPr>
        <w:t>[ j ][ </w:t>
      </w:r>
      <w:proofErr w:type="spellStart"/>
      <w:r>
        <w:rPr>
          <w:szCs w:val="22"/>
          <w:lang w:val="en-CA"/>
        </w:rPr>
        <w:t>i</w:t>
      </w:r>
      <w:proofErr w:type="spellEnd"/>
      <w:r>
        <w:rPr>
          <w:szCs w:val="22"/>
          <w:lang w:val="en-CA"/>
        </w:rPr>
        <w:t xml:space="preserve"> ][ c ] is the set qual to </w:t>
      </w:r>
      <w:proofErr w:type="spellStart"/>
      <w:r>
        <w:rPr>
          <w:szCs w:val="22"/>
          <w:lang w:val="en-CA"/>
        </w:rPr>
        <w:t>picMetricValue</w:t>
      </w:r>
      <w:proofErr w:type="spellEnd"/>
      <w:r>
        <w:rPr>
          <w:szCs w:val="22"/>
          <w:lang w:val="en-CA"/>
        </w:rPr>
        <w:t>[ </w:t>
      </w:r>
      <w:proofErr w:type="spellStart"/>
      <w:r>
        <w:rPr>
          <w:szCs w:val="22"/>
          <w:lang w:val="en-CA"/>
        </w:rPr>
        <w:t>i</w:t>
      </w:r>
      <w:proofErr w:type="spellEnd"/>
      <w:r>
        <w:rPr>
          <w:szCs w:val="22"/>
          <w:lang w:val="en-CA"/>
        </w:rPr>
        <w:t xml:space="preserve"> ][ c ] derived by the process specified in clause X.X with </w:t>
      </w:r>
      <w:proofErr w:type="spellStart"/>
      <w:r>
        <w:rPr>
          <w:szCs w:val="22"/>
          <w:lang w:val="en-CA"/>
        </w:rPr>
        <w:t>testPic</w:t>
      </w:r>
      <w:proofErr w:type="spellEnd"/>
      <w:r>
        <w:rPr>
          <w:szCs w:val="22"/>
          <w:lang w:val="en-CA"/>
        </w:rPr>
        <w:t xml:space="preserve">, </w:t>
      </w:r>
      <w:proofErr w:type="spellStart"/>
      <w:r>
        <w:rPr>
          <w:szCs w:val="22"/>
          <w:lang w:val="en-CA"/>
        </w:rPr>
        <w:t>picWidth</w:t>
      </w:r>
      <w:proofErr w:type="spellEnd"/>
      <w:r>
        <w:rPr>
          <w:szCs w:val="22"/>
          <w:lang w:val="en-CA"/>
        </w:rPr>
        <w:t xml:space="preserve">, and </w:t>
      </w:r>
      <w:proofErr w:type="spellStart"/>
      <w:r>
        <w:rPr>
          <w:szCs w:val="22"/>
          <w:lang w:val="en-CA"/>
        </w:rPr>
        <w:t>picHeight</w:t>
      </w:r>
      <w:proofErr w:type="spellEnd"/>
      <w:r>
        <w:rPr>
          <w:szCs w:val="22"/>
          <w:lang w:val="en-CA"/>
        </w:rPr>
        <w:t xml:space="preserve"> assigned to be </w:t>
      </w:r>
      <w:proofErr w:type="spellStart"/>
      <w:r>
        <w:rPr>
          <w:szCs w:val="22"/>
          <w:lang w:val="en-CA"/>
        </w:rPr>
        <w:t>GainRefPicList</w:t>
      </w:r>
      <w:proofErr w:type="spellEnd"/>
      <w:r>
        <w:rPr>
          <w:szCs w:val="22"/>
          <w:lang w:val="en-CA"/>
        </w:rPr>
        <w:t>[ </w:t>
      </w:r>
      <w:proofErr w:type="spellStart"/>
      <w:r>
        <w:rPr>
          <w:szCs w:val="22"/>
          <w:lang w:val="en-CA"/>
        </w:rPr>
        <w:t>currPicIdx</w:t>
      </w:r>
      <w:proofErr w:type="spellEnd"/>
      <w:r>
        <w:rPr>
          <w:szCs w:val="22"/>
          <w:lang w:val="en-CA"/>
        </w:rPr>
        <w:t xml:space="preserve"> ], </w:t>
      </w:r>
      <w:proofErr w:type="spellStart"/>
      <w:r>
        <w:rPr>
          <w:szCs w:val="22"/>
          <w:lang w:val="en-CA"/>
        </w:rPr>
        <w:t>PicWidth</w:t>
      </w:r>
      <w:proofErr w:type="spellEnd"/>
      <w:r>
        <w:rPr>
          <w:szCs w:val="22"/>
          <w:lang w:val="en-CA"/>
        </w:rPr>
        <w:t>[ </w:t>
      </w:r>
      <w:proofErr w:type="spellStart"/>
      <w:r>
        <w:rPr>
          <w:szCs w:val="22"/>
          <w:lang w:val="en-CA"/>
        </w:rPr>
        <w:t>currPicIdx</w:t>
      </w:r>
      <w:proofErr w:type="spellEnd"/>
      <w:r>
        <w:rPr>
          <w:szCs w:val="22"/>
          <w:lang w:val="en-CA"/>
        </w:rPr>
        <w:t xml:space="preserve"> ], and </w:t>
      </w:r>
      <w:proofErr w:type="spellStart"/>
      <w:r>
        <w:rPr>
          <w:szCs w:val="22"/>
          <w:lang w:val="en-CA"/>
        </w:rPr>
        <w:t>PicHeight</w:t>
      </w:r>
      <w:proofErr w:type="spellEnd"/>
      <w:r>
        <w:rPr>
          <w:szCs w:val="22"/>
          <w:lang w:val="en-CA"/>
        </w:rPr>
        <w:t>[ </w:t>
      </w:r>
      <w:proofErr w:type="spellStart"/>
      <w:r>
        <w:rPr>
          <w:szCs w:val="22"/>
          <w:lang w:val="en-CA"/>
        </w:rPr>
        <w:t>currPicIdx</w:t>
      </w:r>
      <w:proofErr w:type="spellEnd"/>
      <w:r>
        <w:rPr>
          <w:szCs w:val="22"/>
          <w:lang w:val="en-CA"/>
        </w:rPr>
        <w:t> ], respectively.</w:t>
      </w:r>
    </w:p>
    <w:p w14:paraId="3BEF7FAD" w14:textId="77777777" w:rsidR="00D404D5"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r>
        <w:rPr>
          <w:szCs w:val="22"/>
          <w:lang w:val="en-CA"/>
        </w:rPr>
        <w:t xml:space="preserve">When </w:t>
      </w:r>
      <w:proofErr w:type="spellStart"/>
      <w:r w:rsidRPr="00205F03">
        <w:rPr>
          <w:szCs w:val="22"/>
          <w:lang w:val="en-CA"/>
        </w:rPr>
        <w:t>qm_metric_increasing_flag</w:t>
      </w:r>
      <w:proofErr w:type="spellEnd"/>
      <w:r w:rsidRPr="00205F03">
        <w:rPr>
          <w:szCs w:val="22"/>
          <w:lang w:val="en-CA"/>
        </w:rPr>
        <w:t xml:space="preserve">[ </w:t>
      </w:r>
      <w:proofErr w:type="spellStart"/>
      <w:r w:rsidRPr="00205F03">
        <w:rPr>
          <w:szCs w:val="22"/>
          <w:lang w:val="en-CA"/>
        </w:rPr>
        <w:t>i</w:t>
      </w:r>
      <w:proofErr w:type="spellEnd"/>
      <w:r w:rsidRPr="00205F03">
        <w:rPr>
          <w:szCs w:val="22"/>
          <w:lang w:val="en-CA"/>
        </w:rPr>
        <w:t xml:space="preserve"> ]</w:t>
      </w:r>
      <w:r>
        <w:rPr>
          <w:szCs w:val="22"/>
          <w:lang w:val="en-CA"/>
        </w:rPr>
        <w:t xml:space="preserve"> is equal 1, a higher value of </w:t>
      </w:r>
      <w:proofErr w:type="spellStart"/>
      <w:r>
        <w:rPr>
          <w:szCs w:val="22"/>
          <w:lang w:val="en-CA"/>
        </w:rPr>
        <w:t>picMetricValue</w:t>
      </w:r>
      <w:proofErr w:type="spellEnd"/>
      <w:r>
        <w:rPr>
          <w:szCs w:val="22"/>
          <w:lang w:val="en-CA"/>
        </w:rPr>
        <w:t>[ </w:t>
      </w:r>
      <w:proofErr w:type="spellStart"/>
      <w:r w:rsidRPr="00BD539B">
        <w:rPr>
          <w:szCs w:val="22"/>
          <w:lang w:val="en-CA"/>
        </w:rPr>
        <w:t>i</w:t>
      </w:r>
      <w:proofErr w:type="spellEnd"/>
      <w:r>
        <w:rPr>
          <w:szCs w:val="22"/>
          <w:lang w:val="en-CA"/>
        </w:rPr>
        <w:t> </w:t>
      </w:r>
      <w:r w:rsidRPr="00BD539B">
        <w:rPr>
          <w:szCs w:val="22"/>
          <w:lang w:val="en-CA"/>
        </w:rPr>
        <w:t>][</w:t>
      </w:r>
      <w:r>
        <w:rPr>
          <w:szCs w:val="22"/>
          <w:lang w:val="en-CA"/>
        </w:rPr>
        <w:t> c</w:t>
      </w:r>
      <w:r>
        <w:t> </w:t>
      </w:r>
      <w:r w:rsidRPr="00BD539B">
        <w:rPr>
          <w:szCs w:val="22"/>
          <w:lang w:val="en-CA"/>
        </w:rPr>
        <w:t>]</w:t>
      </w:r>
      <w:r>
        <w:rPr>
          <w:szCs w:val="22"/>
          <w:lang w:val="en-CA"/>
        </w:rPr>
        <w:t xml:space="preserve"> indicates </w:t>
      </w:r>
      <w:proofErr w:type="spellStart"/>
      <w:r>
        <w:rPr>
          <w:szCs w:val="22"/>
          <w:lang w:val="en-CA"/>
        </w:rPr>
        <w:t>testPic</w:t>
      </w:r>
      <w:proofErr w:type="spellEnd"/>
      <w:r>
        <w:rPr>
          <w:szCs w:val="22"/>
          <w:lang w:val="en-CA"/>
        </w:rPr>
        <w:t xml:space="preserve"> is of better quality than for a picture with a lower value of </w:t>
      </w:r>
      <w:proofErr w:type="spellStart"/>
      <w:r>
        <w:rPr>
          <w:szCs w:val="22"/>
          <w:lang w:val="en-CA"/>
        </w:rPr>
        <w:t>picMetricValue</w:t>
      </w:r>
      <w:proofErr w:type="spellEnd"/>
      <w:r>
        <w:rPr>
          <w:szCs w:val="22"/>
          <w:lang w:val="en-CA"/>
        </w:rPr>
        <w:t>[ </w:t>
      </w:r>
      <w:proofErr w:type="spellStart"/>
      <w:r w:rsidRPr="00BD539B">
        <w:rPr>
          <w:szCs w:val="22"/>
          <w:lang w:val="en-CA"/>
        </w:rPr>
        <w:t>i</w:t>
      </w:r>
      <w:proofErr w:type="spellEnd"/>
      <w:r>
        <w:rPr>
          <w:szCs w:val="22"/>
          <w:lang w:val="en-CA"/>
        </w:rPr>
        <w:t> </w:t>
      </w:r>
      <w:r w:rsidRPr="00BD539B">
        <w:rPr>
          <w:szCs w:val="22"/>
          <w:lang w:val="en-CA"/>
        </w:rPr>
        <w:t>][</w:t>
      </w:r>
      <w:r>
        <w:rPr>
          <w:szCs w:val="22"/>
          <w:lang w:val="en-CA"/>
        </w:rPr>
        <w:t> c</w:t>
      </w:r>
      <w:r>
        <w:t> </w:t>
      </w:r>
      <w:r w:rsidRPr="00BD539B">
        <w:rPr>
          <w:szCs w:val="22"/>
          <w:lang w:val="en-CA"/>
        </w:rPr>
        <w:t>]</w:t>
      </w:r>
      <w:r>
        <w:rPr>
          <w:szCs w:val="22"/>
          <w:lang w:val="en-CA"/>
        </w:rPr>
        <w:t>.</w:t>
      </w:r>
    </w:p>
    <w:p w14:paraId="6E01E6B0" w14:textId="77777777" w:rsidR="00D404D5"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r>
        <w:rPr>
          <w:lang w:val="en-CA"/>
        </w:rPr>
        <w:t xml:space="preserve">When </w:t>
      </w:r>
      <w:proofErr w:type="spellStart"/>
      <w:r>
        <w:rPr>
          <w:lang w:val="en-CA"/>
        </w:rPr>
        <w:t>qm_full_reference_</w:t>
      </w:r>
      <w:proofErr w:type="gramStart"/>
      <w:r>
        <w:rPr>
          <w:lang w:val="en-CA"/>
        </w:rPr>
        <w:t>flag</w:t>
      </w:r>
      <w:proofErr w:type="spellEnd"/>
      <w:r>
        <w:rPr>
          <w:lang w:val="en-CA"/>
        </w:rPr>
        <w:t>[</w:t>
      </w:r>
      <w:proofErr w:type="gramEnd"/>
      <w:r>
        <w:rPr>
          <w:lang w:val="en-CA"/>
        </w:rPr>
        <w:t> </w:t>
      </w:r>
      <w:proofErr w:type="spellStart"/>
      <w:r>
        <w:rPr>
          <w:lang w:val="en-CA"/>
        </w:rPr>
        <w:t>i</w:t>
      </w:r>
      <w:proofErr w:type="spellEnd"/>
      <w:r>
        <w:rPr>
          <w:lang w:val="en-CA"/>
        </w:rPr>
        <w:t xml:space="preserve"> ] is equal to 1, </w:t>
      </w:r>
      <w:r>
        <w:rPr>
          <w:szCs w:val="22"/>
          <w:lang w:val="en-CA"/>
        </w:rPr>
        <w:t xml:space="preserve">of </w:t>
      </w:r>
      <w:proofErr w:type="spellStart"/>
      <w:r>
        <w:rPr>
          <w:szCs w:val="22"/>
          <w:lang w:val="en-CA"/>
        </w:rPr>
        <w:t>picMetricValue</w:t>
      </w:r>
      <w:proofErr w:type="spellEnd"/>
      <w:r>
        <w:rPr>
          <w:szCs w:val="22"/>
          <w:lang w:val="en-CA"/>
        </w:rPr>
        <w:t>[ </w:t>
      </w:r>
      <w:proofErr w:type="spellStart"/>
      <w:r w:rsidRPr="00BD539B">
        <w:rPr>
          <w:szCs w:val="22"/>
          <w:lang w:val="en-CA"/>
        </w:rPr>
        <w:t>i</w:t>
      </w:r>
      <w:proofErr w:type="spellEnd"/>
      <w:r>
        <w:rPr>
          <w:szCs w:val="22"/>
          <w:lang w:val="en-CA"/>
        </w:rPr>
        <w:t> </w:t>
      </w:r>
      <w:r w:rsidRPr="00BD539B">
        <w:rPr>
          <w:szCs w:val="22"/>
          <w:lang w:val="en-CA"/>
        </w:rPr>
        <w:t>][</w:t>
      </w:r>
      <w:r>
        <w:rPr>
          <w:szCs w:val="22"/>
          <w:lang w:val="en-CA"/>
        </w:rPr>
        <w:t> c</w:t>
      </w:r>
      <w:r>
        <w:t> </w:t>
      </w:r>
      <w:r w:rsidRPr="00BD539B">
        <w:rPr>
          <w:szCs w:val="22"/>
          <w:lang w:val="en-CA"/>
        </w:rPr>
        <w:t>]</w:t>
      </w:r>
      <w:r>
        <w:rPr>
          <w:szCs w:val="22"/>
          <w:lang w:val="en-CA"/>
        </w:rPr>
        <w:t xml:space="preserve"> indicates a quality metric value calculated from a comparison of </w:t>
      </w:r>
      <w:proofErr w:type="spellStart"/>
      <w:r>
        <w:rPr>
          <w:szCs w:val="22"/>
          <w:lang w:val="en-CA"/>
        </w:rPr>
        <w:t>testPic</w:t>
      </w:r>
      <w:proofErr w:type="spellEnd"/>
      <w:r>
        <w:rPr>
          <w:szCs w:val="22"/>
          <w:lang w:val="en-CA"/>
        </w:rPr>
        <w:t xml:space="preserve"> with </w:t>
      </w:r>
      <w:proofErr w:type="spellStart"/>
      <w:r>
        <w:rPr>
          <w:szCs w:val="22"/>
          <w:lang w:val="en-CA"/>
        </w:rPr>
        <w:t>referencePic</w:t>
      </w:r>
      <w:proofErr w:type="spellEnd"/>
      <w:r>
        <w:rPr>
          <w:szCs w:val="22"/>
          <w:lang w:val="en-CA"/>
        </w:rPr>
        <w:t xml:space="preserve">. </w:t>
      </w:r>
    </w:p>
    <w:p w14:paraId="59FBDBC8" w14:textId="77777777" w:rsidR="00D404D5"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proofErr w:type="spellStart"/>
      <w:r w:rsidRPr="00205F03">
        <w:rPr>
          <w:szCs w:val="22"/>
          <w:lang w:val="en-CA"/>
        </w:rPr>
        <w:t>qm_metric_description</w:t>
      </w:r>
      <w:proofErr w:type="spellEnd"/>
      <w:r w:rsidRPr="00205F03">
        <w:rPr>
          <w:szCs w:val="22"/>
          <w:lang w:val="en-CA"/>
        </w:rPr>
        <w:t>[</w:t>
      </w:r>
      <w:r>
        <w:rPr>
          <w:szCs w:val="22"/>
          <w:lang w:val="en-CA"/>
        </w:rPr>
        <w:t> </w:t>
      </w:r>
      <w:proofErr w:type="spellStart"/>
      <w:r w:rsidRPr="00205F03">
        <w:rPr>
          <w:szCs w:val="22"/>
          <w:lang w:val="en-CA"/>
        </w:rPr>
        <w:t>i</w:t>
      </w:r>
      <w:proofErr w:type="spellEnd"/>
      <w:r>
        <w:rPr>
          <w:szCs w:val="22"/>
          <w:lang w:val="en-CA"/>
        </w:rPr>
        <w:t> </w:t>
      </w:r>
      <w:r w:rsidRPr="00205F03">
        <w:rPr>
          <w:szCs w:val="22"/>
          <w:lang w:val="en-CA"/>
        </w:rPr>
        <w:t>]</w:t>
      </w:r>
      <w:r>
        <w:rPr>
          <w:szCs w:val="22"/>
          <w:lang w:val="en-CA"/>
        </w:rPr>
        <w:t xml:space="preserve"> provides a text description of the quality metric indicated by </w:t>
      </w:r>
      <w:proofErr w:type="spellStart"/>
      <w:r>
        <w:rPr>
          <w:szCs w:val="22"/>
          <w:lang w:val="en-CA"/>
        </w:rPr>
        <w:t>picMetricValue</w:t>
      </w:r>
      <w:proofErr w:type="spellEnd"/>
      <w:r>
        <w:rPr>
          <w:szCs w:val="22"/>
          <w:lang w:val="en-CA"/>
        </w:rPr>
        <w:t>[ </w:t>
      </w:r>
      <w:proofErr w:type="spellStart"/>
      <w:r w:rsidRPr="00BD539B">
        <w:rPr>
          <w:szCs w:val="22"/>
          <w:lang w:val="en-CA"/>
        </w:rPr>
        <w:t>i</w:t>
      </w:r>
      <w:proofErr w:type="spellEnd"/>
      <w:r>
        <w:rPr>
          <w:szCs w:val="22"/>
          <w:lang w:val="en-CA"/>
        </w:rPr>
        <w:t> </w:t>
      </w:r>
      <w:r w:rsidRPr="00BD539B">
        <w:rPr>
          <w:szCs w:val="22"/>
          <w:lang w:val="en-CA"/>
        </w:rPr>
        <w:t>][</w:t>
      </w:r>
      <w:r>
        <w:rPr>
          <w:szCs w:val="22"/>
          <w:lang w:val="en-CA"/>
        </w:rPr>
        <w:t> c</w:t>
      </w:r>
      <w:r>
        <w:t> </w:t>
      </w:r>
      <w:r w:rsidRPr="00BD539B">
        <w:rPr>
          <w:szCs w:val="22"/>
          <w:lang w:val="en-CA"/>
        </w:rPr>
        <w:t>]</w:t>
      </w:r>
      <w:r>
        <w:rPr>
          <w:szCs w:val="22"/>
          <w:lang w:val="en-CA"/>
        </w:rPr>
        <w:t xml:space="preserve">. </w:t>
      </w:r>
    </w:p>
    <w:p w14:paraId="2E2B6C96" w14:textId="77777777" w:rsidR="00D404D5"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r>
        <w:rPr>
          <w:szCs w:val="22"/>
          <w:lang w:val="en-CA"/>
        </w:rPr>
        <w:t xml:space="preserve">Additional interpretation of </w:t>
      </w:r>
      <w:proofErr w:type="spellStart"/>
      <w:r>
        <w:rPr>
          <w:szCs w:val="22"/>
          <w:lang w:val="en-CA"/>
        </w:rPr>
        <w:t>picMetricValue</w:t>
      </w:r>
      <w:proofErr w:type="spellEnd"/>
      <w:r>
        <w:rPr>
          <w:szCs w:val="22"/>
          <w:lang w:val="en-CA"/>
        </w:rPr>
        <w:t>[ </w:t>
      </w:r>
      <w:proofErr w:type="spellStart"/>
      <w:r w:rsidRPr="00BD539B">
        <w:rPr>
          <w:szCs w:val="22"/>
          <w:lang w:val="en-CA"/>
        </w:rPr>
        <w:t>i</w:t>
      </w:r>
      <w:proofErr w:type="spellEnd"/>
      <w:r>
        <w:rPr>
          <w:szCs w:val="22"/>
          <w:lang w:val="en-CA"/>
        </w:rPr>
        <w:t> </w:t>
      </w:r>
      <w:r w:rsidRPr="00BD539B">
        <w:rPr>
          <w:szCs w:val="22"/>
          <w:lang w:val="en-CA"/>
        </w:rPr>
        <w:t>][</w:t>
      </w:r>
      <w:r>
        <w:rPr>
          <w:szCs w:val="22"/>
          <w:lang w:val="en-CA"/>
        </w:rPr>
        <w:t> c</w:t>
      </w:r>
      <w:r>
        <w:t> </w:t>
      </w:r>
      <w:r w:rsidRPr="00BD539B">
        <w:rPr>
          <w:szCs w:val="22"/>
          <w:lang w:val="en-CA"/>
        </w:rPr>
        <w:t>]</w:t>
      </w:r>
      <w:r>
        <w:rPr>
          <w:szCs w:val="22"/>
          <w:lang w:val="en-CA"/>
        </w:rPr>
        <w:t xml:space="preserve"> is determined by </w:t>
      </w:r>
      <w:r w:rsidRPr="00205F03">
        <w:rPr>
          <w:szCs w:val="22"/>
          <w:lang w:val="en-CA"/>
        </w:rPr>
        <w:t>external means not specified in this Specification.</w:t>
      </w:r>
      <w:r>
        <w:rPr>
          <w:szCs w:val="22"/>
          <w:lang w:val="en-CA"/>
        </w:rPr>
        <w:t xml:space="preserve"> </w:t>
      </w:r>
    </w:p>
    <w:p w14:paraId="52F183AB" w14:textId="77777777" w:rsidR="00D404D5" w:rsidRDefault="00D404D5" w:rsidP="00D404D5">
      <w:pPr>
        <w:ind w:left="360"/>
        <w:rPr>
          <w:szCs w:val="22"/>
          <w:lang w:val="en-CA"/>
        </w:rPr>
      </w:pPr>
    </w:p>
    <w:p w14:paraId="16551469" w14:textId="77777777" w:rsidR="00D404D5" w:rsidRPr="008B6F2F"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397" w:hanging="397"/>
        <w:rPr>
          <w:szCs w:val="22"/>
          <w:lang w:val="en-CA"/>
        </w:rPr>
      </w:pPr>
      <w:r w:rsidRPr="00BB2DE9">
        <w:rPr>
          <w:lang w:val="en-GB"/>
        </w:rPr>
        <w:t>–</w:t>
      </w:r>
      <w:r w:rsidRPr="00BB2DE9">
        <w:rPr>
          <w:lang w:val="en-GB"/>
        </w:rPr>
        <w:tab/>
      </w:r>
      <w:r w:rsidRPr="008B6F2F">
        <w:rPr>
          <w:szCs w:val="22"/>
          <w:lang w:val="en-CA"/>
        </w:rPr>
        <w:t xml:space="preserve">When </w:t>
      </w:r>
      <w:proofErr w:type="spellStart"/>
      <w:r w:rsidRPr="008B6F2F">
        <w:rPr>
          <w:rFonts w:eastAsiaTheme="minorEastAsia"/>
          <w:szCs w:val="22"/>
          <w:lang w:val="en-CA"/>
        </w:rPr>
        <w:t>qm_metric_type</w:t>
      </w:r>
      <w:proofErr w:type="spellEnd"/>
      <w:r w:rsidRPr="008B6F2F">
        <w:rPr>
          <w:rFonts w:eastAsiaTheme="minorEastAsia"/>
          <w:szCs w:val="22"/>
          <w:lang w:val="en-CA"/>
        </w:rPr>
        <w:t>[ </w:t>
      </w:r>
      <w:proofErr w:type="spellStart"/>
      <w:r w:rsidRPr="008B6F2F">
        <w:rPr>
          <w:rFonts w:eastAsiaTheme="minorEastAsia"/>
          <w:szCs w:val="22"/>
          <w:lang w:val="en-CA"/>
        </w:rPr>
        <w:t>i</w:t>
      </w:r>
      <w:proofErr w:type="spellEnd"/>
      <w:r w:rsidRPr="008B6F2F">
        <w:rPr>
          <w:rFonts w:eastAsiaTheme="minorEastAsia"/>
          <w:szCs w:val="22"/>
          <w:lang w:val="en-CA"/>
        </w:rPr>
        <w:t> ]</w:t>
      </w:r>
      <w:r w:rsidRPr="008B6F2F">
        <w:rPr>
          <w:szCs w:val="22"/>
          <w:lang w:val="en-CA"/>
        </w:rPr>
        <w:t xml:space="preserve"> is equal to 1,</w:t>
      </w:r>
    </w:p>
    <w:p w14:paraId="58FCB917" w14:textId="77777777" w:rsidR="00D404D5" w:rsidRPr="008B6F2F"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BB2DE9">
        <w:rPr>
          <w:lang w:val="en-GB"/>
        </w:rPr>
        <w:tab/>
      </w:r>
      <w:proofErr w:type="spellStart"/>
      <w:r w:rsidRPr="008B6F2F">
        <w:rPr>
          <w:szCs w:val="22"/>
          <w:lang w:val="en-CA"/>
        </w:rPr>
        <w:t>picMetricValue</w:t>
      </w:r>
      <w:proofErr w:type="spellEnd"/>
      <w:r w:rsidRPr="008B6F2F">
        <w:rPr>
          <w:szCs w:val="22"/>
          <w:lang w:val="en-CA"/>
        </w:rPr>
        <w:t>[ </w:t>
      </w:r>
      <w:proofErr w:type="spellStart"/>
      <w:r w:rsidRPr="008B6F2F">
        <w:rPr>
          <w:szCs w:val="22"/>
          <w:lang w:val="en-CA"/>
        </w:rPr>
        <w:t>i</w:t>
      </w:r>
      <w:proofErr w:type="spellEnd"/>
      <w:r w:rsidRPr="008B6F2F">
        <w:rPr>
          <w:szCs w:val="22"/>
          <w:lang w:val="en-CA"/>
        </w:rPr>
        <w:t> ][ 0</w:t>
      </w:r>
      <w:r w:rsidRPr="008B6F2F">
        <w:t> </w:t>
      </w:r>
      <w:r w:rsidRPr="008B6F2F">
        <w:rPr>
          <w:szCs w:val="22"/>
          <w:lang w:val="en-CA"/>
        </w:rPr>
        <w:t xml:space="preserve">] is set equal to the PSNR value calculated using clauses 9.4.2 and D.2 of </w:t>
      </w:r>
      <w:r w:rsidRPr="008B6F2F">
        <w:t xml:space="preserve">ISO/IEC 23001-11 [2] </w:t>
      </w:r>
      <w:r w:rsidRPr="008B6F2F">
        <w:rPr>
          <w:szCs w:val="22"/>
          <w:lang w:val="en-CA"/>
        </w:rPr>
        <w:t xml:space="preserve">for the luma components of </w:t>
      </w:r>
      <w:proofErr w:type="spellStart"/>
      <w:r w:rsidRPr="008B6F2F">
        <w:rPr>
          <w:szCs w:val="22"/>
          <w:lang w:val="en-CA"/>
        </w:rPr>
        <w:t>testPic</w:t>
      </w:r>
      <w:proofErr w:type="spellEnd"/>
      <w:r w:rsidRPr="008B6F2F">
        <w:rPr>
          <w:szCs w:val="22"/>
          <w:lang w:val="en-CA"/>
        </w:rPr>
        <w:t xml:space="preserve"> and </w:t>
      </w:r>
      <w:proofErr w:type="spellStart"/>
      <w:r w:rsidRPr="008B6F2F">
        <w:rPr>
          <w:szCs w:val="22"/>
          <w:lang w:val="en-CA"/>
        </w:rPr>
        <w:t>referencePic</w:t>
      </w:r>
      <w:proofErr w:type="spellEnd"/>
      <w:r w:rsidRPr="008B6F2F">
        <w:rPr>
          <w:szCs w:val="22"/>
          <w:lang w:val="en-CA"/>
        </w:rPr>
        <w:t xml:space="preserve">, with bit depth </w:t>
      </w:r>
      <w:proofErr w:type="spellStart"/>
      <w:r w:rsidRPr="008B6F2F">
        <w:rPr>
          <w:szCs w:val="22"/>
          <w:lang w:val="en-CA"/>
        </w:rPr>
        <w:t>OrigBitDepth</w:t>
      </w:r>
      <w:proofErr w:type="spellEnd"/>
      <w:r w:rsidRPr="008B6F2F">
        <w:rPr>
          <w:szCs w:val="22"/>
          <w:lang w:val="en-CA"/>
        </w:rPr>
        <w:t xml:space="preserve">, width </w:t>
      </w:r>
      <w:proofErr w:type="spellStart"/>
      <w:r w:rsidRPr="008B6F2F">
        <w:rPr>
          <w:szCs w:val="22"/>
          <w:lang w:val="en-CA"/>
        </w:rPr>
        <w:t>picWidth</w:t>
      </w:r>
      <w:proofErr w:type="spellEnd"/>
      <w:r w:rsidRPr="008B6F2F">
        <w:rPr>
          <w:szCs w:val="22"/>
          <w:lang w:val="en-CA"/>
        </w:rPr>
        <w:t xml:space="preserve">, and height </w:t>
      </w:r>
      <w:proofErr w:type="spellStart"/>
      <w:r w:rsidRPr="008B6F2F">
        <w:rPr>
          <w:szCs w:val="22"/>
          <w:lang w:val="en-CA"/>
        </w:rPr>
        <w:t>picHeight</w:t>
      </w:r>
      <w:proofErr w:type="spellEnd"/>
      <w:r w:rsidRPr="008B6F2F">
        <w:rPr>
          <w:szCs w:val="22"/>
          <w:lang w:val="en-CA"/>
        </w:rPr>
        <w:t>.</w:t>
      </w:r>
    </w:p>
    <w:p w14:paraId="725582FD" w14:textId="77777777" w:rsidR="00D404D5" w:rsidRPr="008B6F2F"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lastRenderedPageBreak/>
        <w:t>–</w:t>
      </w:r>
      <w:r w:rsidRPr="00BB2DE9">
        <w:rPr>
          <w:lang w:val="en-GB"/>
        </w:rPr>
        <w:tab/>
      </w:r>
      <w:r w:rsidRPr="008B6F2F">
        <w:rPr>
          <w:szCs w:val="22"/>
          <w:lang w:val="en-CA"/>
        </w:rPr>
        <w:t xml:space="preserve">When </w:t>
      </w:r>
      <w:proofErr w:type="spellStart"/>
      <w:r w:rsidRPr="008B6F2F">
        <w:rPr>
          <w:szCs w:val="22"/>
          <w:lang w:val="en-CA"/>
        </w:rPr>
        <w:t>qm_three_component_flag</w:t>
      </w:r>
      <w:proofErr w:type="spellEnd"/>
      <w:r w:rsidRPr="008B6F2F">
        <w:rPr>
          <w:szCs w:val="22"/>
          <w:lang w:val="en-CA"/>
        </w:rPr>
        <w:t>[ </w:t>
      </w:r>
      <w:proofErr w:type="spellStart"/>
      <w:r w:rsidRPr="008B6F2F">
        <w:rPr>
          <w:szCs w:val="22"/>
          <w:lang w:val="en-CA"/>
        </w:rPr>
        <w:t>i</w:t>
      </w:r>
      <w:proofErr w:type="spellEnd"/>
      <w:r w:rsidRPr="008B6F2F">
        <w:rPr>
          <w:szCs w:val="22"/>
          <w:lang w:val="en-CA"/>
        </w:rPr>
        <w:t> ] is equal to 1,</w:t>
      </w:r>
    </w:p>
    <w:p w14:paraId="558F29BB" w14:textId="77777777" w:rsidR="00D404D5" w:rsidRPr="008B6F2F"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szCs w:val="22"/>
          <w:lang w:val="en-CA"/>
        </w:rPr>
      </w:pPr>
      <w:r w:rsidRPr="00BB2DE9">
        <w:rPr>
          <w:lang w:val="en-GB"/>
        </w:rPr>
        <w:t>–</w:t>
      </w:r>
      <w:r w:rsidRPr="00BB2DE9">
        <w:rPr>
          <w:lang w:val="en-GB"/>
        </w:rPr>
        <w:tab/>
      </w:r>
      <w:proofErr w:type="spellStart"/>
      <w:r w:rsidRPr="008B6F2F">
        <w:rPr>
          <w:szCs w:val="22"/>
          <w:lang w:val="en-CA"/>
        </w:rPr>
        <w:t>picMetricValue</w:t>
      </w:r>
      <w:proofErr w:type="spellEnd"/>
      <w:r w:rsidRPr="008B6F2F">
        <w:rPr>
          <w:szCs w:val="22"/>
          <w:lang w:val="en-CA"/>
        </w:rPr>
        <w:t>[ </w:t>
      </w:r>
      <w:proofErr w:type="spellStart"/>
      <w:r w:rsidRPr="008B6F2F">
        <w:rPr>
          <w:szCs w:val="22"/>
          <w:lang w:val="en-CA"/>
        </w:rPr>
        <w:t>i</w:t>
      </w:r>
      <w:proofErr w:type="spellEnd"/>
      <w:r w:rsidRPr="008B6F2F">
        <w:rPr>
          <w:szCs w:val="22"/>
          <w:lang w:val="en-CA"/>
        </w:rPr>
        <w:t> ][ 1</w:t>
      </w:r>
      <w:r w:rsidRPr="008B6F2F">
        <w:t> </w:t>
      </w:r>
      <w:r w:rsidRPr="008B6F2F">
        <w:rPr>
          <w:szCs w:val="22"/>
          <w:lang w:val="en-CA"/>
        </w:rPr>
        <w:t xml:space="preserve">] and </w:t>
      </w:r>
      <w:proofErr w:type="spellStart"/>
      <w:r w:rsidRPr="008B6F2F">
        <w:rPr>
          <w:szCs w:val="22"/>
          <w:lang w:val="en-CA"/>
        </w:rPr>
        <w:t>picMetricValue</w:t>
      </w:r>
      <w:proofErr w:type="spellEnd"/>
      <w:r w:rsidRPr="008B6F2F">
        <w:rPr>
          <w:szCs w:val="22"/>
          <w:lang w:val="en-CA"/>
        </w:rPr>
        <w:t>[ </w:t>
      </w:r>
      <w:proofErr w:type="spellStart"/>
      <w:r w:rsidRPr="008B6F2F">
        <w:rPr>
          <w:szCs w:val="22"/>
          <w:lang w:val="en-CA"/>
        </w:rPr>
        <w:t>i</w:t>
      </w:r>
      <w:proofErr w:type="spellEnd"/>
      <w:r w:rsidRPr="008B6F2F">
        <w:rPr>
          <w:szCs w:val="22"/>
          <w:lang w:val="en-CA"/>
        </w:rPr>
        <w:t> ][ 2</w:t>
      </w:r>
      <w:r w:rsidRPr="008B6F2F">
        <w:t> </w:t>
      </w:r>
      <w:r w:rsidRPr="008B6F2F">
        <w:rPr>
          <w:szCs w:val="22"/>
          <w:lang w:val="en-CA"/>
        </w:rPr>
        <w:t xml:space="preserve">] are set equal to the PSNR values calculated using clauses 9.4.2 and D.2 of </w:t>
      </w:r>
      <w:r w:rsidRPr="008B6F2F">
        <w:t xml:space="preserve">ISO/IEC 23001-11 [2] </w:t>
      </w:r>
      <w:r w:rsidRPr="008B6F2F">
        <w:rPr>
          <w:szCs w:val="22"/>
          <w:lang w:val="en-CA"/>
        </w:rPr>
        <w:t xml:space="preserve">for the </w:t>
      </w:r>
      <w:proofErr w:type="spellStart"/>
      <w:r w:rsidRPr="008B6F2F">
        <w:rPr>
          <w:szCs w:val="22"/>
          <w:lang w:val="en-CA"/>
        </w:rPr>
        <w:t>Cb</w:t>
      </w:r>
      <w:proofErr w:type="spellEnd"/>
      <w:r w:rsidRPr="008B6F2F">
        <w:rPr>
          <w:szCs w:val="22"/>
          <w:lang w:val="en-CA"/>
        </w:rPr>
        <w:t xml:space="preserve"> and Cr components, respectively, of </w:t>
      </w:r>
      <w:proofErr w:type="spellStart"/>
      <w:r w:rsidRPr="008B6F2F">
        <w:rPr>
          <w:szCs w:val="22"/>
          <w:lang w:val="en-CA"/>
        </w:rPr>
        <w:t>testPic</w:t>
      </w:r>
      <w:proofErr w:type="spellEnd"/>
      <w:r w:rsidRPr="008B6F2F">
        <w:rPr>
          <w:szCs w:val="22"/>
          <w:lang w:val="en-CA"/>
        </w:rPr>
        <w:t xml:space="preserve"> and </w:t>
      </w:r>
      <w:proofErr w:type="spellStart"/>
      <w:r w:rsidRPr="008B6F2F">
        <w:rPr>
          <w:szCs w:val="22"/>
          <w:lang w:val="en-CA"/>
        </w:rPr>
        <w:t>referencePic</w:t>
      </w:r>
      <w:proofErr w:type="spellEnd"/>
      <w:r w:rsidRPr="008B6F2F">
        <w:rPr>
          <w:szCs w:val="22"/>
          <w:lang w:val="en-CA"/>
        </w:rPr>
        <w:t xml:space="preserve">, with bit depth </w:t>
      </w:r>
      <w:proofErr w:type="spellStart"/>
      <w:r w:rsidRPr="008B6F2F">
        <w:rPr>
          <w:szCs w:val="22"/>
          <w:lang w:val="en-CA"/>
        </w:rPr>
        <w:t>OrigBitDepth</w:t>
      </w:r>
      <w:proofErr w:type="spellEnd"/>
      <w:r w:rsidRPr="008B6F2F">
        <w:rPr>
          <w:szCs w:val="22"/>
          <w:lang w:val="en-CA"/>
        </w:rPr>
        <w:t xml:space="preserve"> width </w:t>
      </w:r>
      <w:proofErr w:type="spellStart"/>
      <w:r w:rsidRPr="008B6F2F">
        <w:rPr>
          <w:szCs w:val="22"/>
          <w:lang w:val="en-CA"/>
        </w:rPr>
        <w:t>picWidth</w:t>
      </w:r>
      <w:proofErr w:type="spellEnd"/>
      <w:r w:rsidRPr="008B6F2F">
        <w:rPr>
          <w:szCs w:val="22"/>
          <w:lang w:val="en-CA"/>
        </w:rPr>
        <w:t>/</w:t>
      </w:r>
      <w:proofErr w:type="spellStart"/>
      <w:r w:rsidRPr="008B6F2F">
        <w:rPr>
          <w:szCs w:val="22"/>
          <w:lang w:val="en-CA"/>
        </w:rPr>
        <w:t>SubWidthC</w:t>
      </w:r>
      <w:proofErr w:type="spellEnd"/>
      <w:r w:rsidRPr="008B6F2F">
        <w:rPr>
          <w:szCs w:val="22"/>
          <w:lang w:val="en-CA"/>
        </w:rPr>
        <w:t xml:space="preserve">, and height </w:t>
      </w:r>
      <w:proofErr w:type="spellStart"/>
      <w:r w:rsidRPr="008B6F2F">
        <w:rPr>
          <w:szCs w:val="22"/>
          <w:lang w:val="en-CA"/>
        </w:rPr>
        <w:t>picHeight</w:t>
      </w:r>
      <w:proofErr w:type="spellEnd"/>
      <w:r w:rsidRPr="008B6F2F">
        <w:rPr>
          <w:szCs w:val="22"/>
          <w:lang w:val="en-CA"/>
        </w:rPr>
        <w:t>/</w:t>
      </w:r>
      <w:proofErr w:type="spellStart"/>
      <w:r w:rsidRPr="008B6F2F">
        <w:rPr>
          <w:szCs w:val="22"/>
          <w:lang w:val="en-CA"/>
        </w:rPr>
        <w:t>SubHeightC</w:t>
      </w:r>
      <w:proofErr w:type="spellEnd"/>
      <w:r w:rsidRPr="008B6F2F">
        <w:rPr>
          <w:szCs w:val="22"/>
          <w:lang w:val="en-CA"/>
        </w:rPr>
        <w:t>.</w:t>
      </w:r>
    </w:p>
    <w:p w14:paraId="7040D4A8" w14:textId="77777777" w:rsidR="00D404D5" w:rsidRDefault="00D404D5" w:rsidP="00D404D5">
      <w:pPr>
        <w:ind w:left="1080"/>
        <w:rPr>
          <w:szCs w:val="22"/>
          <w:lang w:val="en-CA"/>
        </w:rPr>
      </w:pPr>
    </w:p>
    <w:p w14:paraId="022B1630" w14:textId="77777777" w:rsidR="00D404D5" w:rsidRDefault="00D404D5" w:rsidP="00D404D5">
      <w:pPr>
        <w:rPr>
          <w:szCs w:val="22"/>
          <w:lang w:val="en-CA"/>
        </w:rPr>
      </w:pPr>
      <w:r w:rsidRPr="00BB2DE9">
        <w:rPr>
          <w:lang w:val="en-GB"/>
        </w:rPr>
        <w:t>–</w:t>
      </w:r>
      <w:r w:rsidRPr="00BB2DE9">
        <w:rPr>
          <w:lang w:val="en-GB"/>
        </w:rPr>
        <w:tab/>
      </w:r>
      <w:r w:rsidRPr="006311EF">
        <w:rPr>
          <w:szCs w:val="22"/>
          <w:lang w:val="en-CA"/>
        </w:rPr>
        <w:t xml:space="preserve">When </w:t>
      </w:r>
      <w:proofErr w:type="spellStart"/>
      <w:r>
        <w:rPr>
          <w:rFonts w:eastAsiaTheme="minorEastAsia"/>
          <w:szCs w:val="22"/>
          <w:lang w:val="en-CA"/>
        </w:rPr>
        <w:t>qm_metric_type</w:t>
      </w:r>
      <w:proofErr w:type="spellEnd"/>
      <w:r>
        <w:rPr>
          <w:rFonts w:eastAsiaTheme="minorEastAsia"/>
          <w:szCs w:val="22"/>
          <w:lang w:val="en-CA"/>
        </w:rPr>
        <w:t>[ </w:t>
      </w:r>
      <w:proofErr w:type="spellStart"/>
      <w:r>
        <w:rPr>
          <w:rFonts w:eastAsiaTheme="minorEastAsia"/>
          <w:szCs w:val="22"/>
          <w:lang w:val="en-CA"/>
        </w:rPr>
        <w:t>i</w:t>
      </w:r>
      <w:proofErr w:type="spellEnd"/>
      <w:r>
        <w:rPr>
          <w:rFonts w:eastAsiaTheme="minorEastAsia"/>
          <w:szCs w:val="22"/>
          <w:lang w:val="en-CA"/>
        </w:rPr>
        <w:t> ]</w:t>
      </w:r>
      <w:r w:rsidRPr="006311EF">
        <w:rPr>
          <w:szCs w:val="22"/>
          <w:lang w:val="en-CA"/>
        </w:rPr>
        <w:t xml:space="preserve"> is </w:t>
      </w:r>
      <w:r>
        <w:rPr>
          <w:szCs w:val="22"/>
          <w:lang w:val="en-CA"/>
        </w:rPr>
        <w:t xml:space="preserve">equal to 2, </w:t>
      </w:r>
    </w:p>
    <w:p w14:paraId="49FEEB4E" w14:textId="77777777" w:rsidR="00D404D5" w:rsidRPr="00F52A8C"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794" w:hanging="397"/>
        <w:rPr>
          <w:szCs w:val="22"/>
          <w:lang w:val="en-CA"/>
        </w:rPr>
      </w:pPr>
      <w:r w:rsidRPr="00BB2DE9">
        <w:rPr>
          <w:lang w:val="en-GB"/>
        </w:rPr>
        <w:t>–</w:t>
      </w:r>
      <w:r w:rsidRPr="00F52A8C">
        <w:rPr>
          <w:szCs w:val="22"/>
          <w:lang w:val="en-CA"/>
        </w:rPr>
        <w:tab/>
      </w:r>
      <w:proofErr w:type="spellStart"/>
      <w:r w:rsidRPr="00F52A8C">
        <w:rPr>
          <w:szCs w:val="22"/>
          <w:lang w:val="en-CA"/>
        </w:rPr>
        <w:t>picMetricValue</w:t>
      </w:r>
      <w:proofErr w:type="spellEnd"/>
      <w:r w:rsidRPr="00F52A8C">
        <w:rPr>
          <w:szCs w:val="22"/>
          <w:lang w:val="en-CA"/>
        </w:rPr>
        <w:t>[ </w:t>
      </w:r>
      <w:proofErr w:type="spellStart"/>
      <w:r w:rsidRPr="00F52A8C">
        <w:rPr>
          <w:szCs w:val="22"/>
          <w:lang w:val="en-CA"/>
        </w:rPr>
        <w:t>i</w:t>
      </w:r>
      <w:proofErr w:type="spellEnd"/>
      <w:r w:rsidRPr="00F52A8C">
        <w:rPr>
          <w:szCs w:val="22"/>
          <w:lang w:val="en-CA"/>
        </w:rPr>
        <w:t> ][ 0</w:t>
      </w:r>
      <w:r w:rsidRPr="00F52A8C">
        <w:t> </w:t>
      </w:r>
      <w:r w:rsidRPr="00F52A8C">
        <w:rPr>
          <w:szCs w:val="22"/>
          <w:lang w:val="en-CA"/>
        </w:rPr>
        <w:t xml:space="preserve">] is set equal to the value of the variable </w:t>
      </w:r>
      <w:proofErr w:type="spellStart"/>
      <w:r w:rsidRPr="00F52A8C">
        <w:rPr>
          <w:szCs w:val="22"/>
          <w:lang w:val="en-CA"/>
        </w:rPr>
        <w:t>psnrYUV</w:t>
      </w:r>
      <w:proofErr w:type="spellEnd"/>
      <w:r w:rsidRPr="00F52A8C">
        <w:rPr>
          <w:szCs w:val="22"/>
          <w:lang w:val="en-CA"/>
        </w:rPr>
        <w:t xml:space="preserve"> calculated as follows:</w:t>
      </w:r>
    </w:p>
    <w:p w14:paraId="5395EE32" w14:textId="77777777"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t xml:space="preserve">The variable </w:t>
      </w:r>
      <w:proofErr w:type="spellStart"/>
      <w:r w:rsidRPr="003121CB">
        <w:rPr>
          <w:lang w:val="en-GB"/>
        </w:rPr>
        <w:t>psnrY</w:t>
      </w:r>
      <w:proofErr w:type="spellEnd"/>
      <w:r w:rsidRPr="003121CB">
        <w:rPr>
          <w:lang w:val="en-GB"/>
        </w:rPr>
        <w:t xml:space="preserve"> is set equal to the PSNR value calculated using clauses 9.4.2 and D.2 of </w:t>
      </w:r>
      <w:r w:rsidRPr="00DA040C">
        <w:rPr>
          <w:lang w:val="en-GB"/>
        </w:rPr>
        <w:t xml:space="preserve">ISO/IEC 23001-11 [2] </w:t>
      </w:r>
      <w:r w:rsidRPr="003121CB">
        <w:rPr>
          <w:lang w:val="en-GB"/>
        </w:rPr>
        <w:t xml:space="preserve"> for the luma components of </w:t>
      </w:r>
      <w:proofErr w:type="spellStart"/>
      <w:r w:rsidRPr="003121CB">
        <w:rPr>
          <w:lang w:val="en-GB"/>
        </w:rPr>
        <w:t>testPic</w:t>
      </w:r>
      <w:proofErr w:type="spellEnd"/>
      <w:r w:rsidRPr="003121CB">
        <w:rPr>
          <w:lang w:val="en-GB"/>
        </w:rPr>
        <w:t xml:space="preserve"> and </w:t>
      </w:r>
      <w:proofErr w:type="spellStart"/>
      <w:r w:rsidRPr="003121CB">
        <w:rPr>
          <w:lang w:val="en-GB"/>
        </w:rPr>
        <w:t>referencePic</w:t>
      </w:r>
      <w:proofErr w:type="spellEnd"/>
      <w:r w:rsidRPr="003121CB">
        <w:rPr>
          <w:lang w:val="en-GB"/>
        </w:rPr>
        <w:t xml:space="preserve">, with bit depth </w:t>
      </w:r>
      <w:proofErr w:type="spellStart"/>
      <w:r w:rsidRPr="003121CB">
        <w:rPr>
          <w:lang w:val="en-GB"/>
        </w:rPr>
        <w:t>OrigBitDepth</w:t>
      </w:r>
      <w:proofErr w:type="spellEnd"/>
      <w:r w:rsidRPr="003121CB">
        <w:rPr>
          <w:lang w:val="en-GB"/>
        </w:rPr>
        <w:t xml:space="preserve"> width </w:t>
      </w:r>
      <w:proofErr w:type="spellStart"/>
      <w:r w:rsidRPr="003121CB">
        <w:rPr>
          <w:lang w:val="en-GB"/>
        </w:rPr>
        <w:t>picWidth</w:t>
      </w:r>
      <w:proofErr w:type="spellEnd"/>
      <w:r w:rsidRPr="003121CB">
        <w:rPr>
          <w:lang w:val="en-GB"/>
        </w:rPr>
        <w:t xml:space="preserve">, and height </w:t>
      </w:r>
      <w:proofErr w:type="spellStart"/>
      <w:r w:rsidRPr="003121CB">
        <w:rPr>
          <w:lang w:val="en-GB"/>
        </w:rPr>
        <w:t>picHeight</w:t>
      </w:r>
      <w:proofErr w:type="spellEnd"/>
      <w:r w:rsidRPr="003121CB">
        <w:rPr>
          <w:lang w:val="en-GB"/>
        </w:rPr>
        <w:t>.</w:t>
      </w:r>
    </w:p>
    <w:p w14:paraId="39DFE35C" w14:textId="77777777"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t xml:space="preserve">The variables </w:t>
      </w:r>
      <w:proofErr w:type="spellStart"/>
      <w:r w:rsidRPr="003121CB">
        <w:rPr>
          <w:lang w:val="en-GB"/>
        </w:rPr>
        <w:t>psnrU</w:t>
      </w:r>
      <w:proofErr w:type="spellEnd"/>
      <w:r w:rsidRPr="003121CB">
        <w:rPr>
          <w:lang w:val="en-GB"/>
        </w:rPr>
        <w:t xml:space="preserve"> and </w:t>
      </w:r>
      <w:proofErr w:type="spellStart"/>
      <w:r w:rsidRPr="003121CB">
        <w:rPr>
          <w:lang w:val="en-GB"/>
        </w:rPr>
        <w:t>psnrV</w:t>
      </w:r>
      <w:proofErr w:type="spellEnd"/>
      <w:r w:rsidRPr="003121CB">
        <w:rPr>
          <w:lang w:val="en-GB"/>
        </w:rPr>
        <w:t xml:space="preserve"> are set equal to the PSNR values calculated using clauses 9.4.2 and D.2 of ISO/IEC 23001-11 [2] for the </w:t>
      </w:r>
      <w:proofErr w:type="spellStart"/>
      <w:r w:rsidRPr="003121CB">
        <w:rPr>
          <w:lang w:val="en-GB"/>
        </w:rPr>
        <w:t>Cb</w:t>
      </w:r>
      <w:proofErr w:type="spellEnd"/>
      <w:r w:rsidRPr="003121CB">
        <w:rPr>
          <w:lang w:val="en-GB"/>
        </w:rPr>
        <w:t xml:space="preserve"> and Cr components, respectively, of </w:t>
      </w:r>
      <w:proofErr w:type="spellStart"/>
      <w:r w:rsidRPr="003121CB">
        <w:rPr>
          <w:lang w:val="en-GB"/>
        </w:rPr>
        <w:t>testPic</w:t>
      </w:r>
      <w:proofErr w:type="spellEnd"/>
      <w:r w:rsidRPr="003121CB">
        <w:rPr>
          <w:lang w:val="en-GB"/>
        </w:rPr>
        <w:t xml:space="preserve"> and </w:t>
      </w:r>
      <w:proofErr w:type="spellStart"/>
      <w:r w:rsidRPr="003121CB">
        <w:rPr>
          <w:lang w:val="en-GB"/>
        </w:rPr>
        <w:t>referencePic</w:t>
      </w:r>
      <w:proofErr w:type="spellEnd"/>
      <w:r w:rsidRPr="003121CB">
        <w:rPr>
          <w:lang w:val="en-GB"/>
        </w:rPr>
        <w:t xml:space="preserve">, with bit depth </w:t>
      </w:r>
      <w:proofErr w:type="spellStart"/>
      <w:r w:rsidRPr="003121CB">
        <w:rPr>
          <w:lang w:val="en-GB"/>
        </w:rPr>
        <w:t>OrigBitDepth</w:t>
      </w:r>
      <w:proofErr w:type="spellEnd"/>
      <w:r w:rsidRPr="003121CB">
        <w:rPr>
          <w:lang w:val="en-GB"/>
        </w:rPr>
        <w:t xml:space="preserve">, width </w:t>
      </w:r>
      <w:proofErr w:type="spellStart"/>
      <w:r w:rsidRPr="003121CB">
        <w:rPr>
          <w:lang w:val="en-GB"/>
        </w:rPr>
        <w:t>picWidth</w:t>
      </w:r>
      <w:proofErr w:type="spellEnd"/>
      <w:r w:rsidRPr="003121CB">
        <w:rPr>
          <w:lang w:val="en-GB"/>
        </w:rPr>
        <w:t>/</w:t>
      </w:r>
      <w:proofErr w:type="spellStart"/>
      <w:r w:rsidRPr="003121CB">
        <w:rPr>
          <w:lang w:val="en-GB"/>
        </w:rPr>
        <w:t>SubWidthC</w:t>
      </w:r>
      <w:proofErr w:type="spellEnd"/>
      <w:r w:rsidRPr="003121CB">
        <w:rPr>
          <w:lang w:val="en-GB"/>
        </w:rPr>
        <w:t xml:space="preserve">, and height </w:t>
      </w:r>
      <w:proofErr w:type="spellStart"/>
      <w:r w:rsidRPr="003121CB">
        <w:rPr>
          <w:lang w:val="en-GB"/>
        </w:rPr>
        <w:t>picHeight</w:t>
      </w:r>
      <w:proofErr w:type="spellEnd"/>
      <w:r w:rsidRPr="003121CB">
        <w:rPr>
          <w:lang w:val="en-GB"/>
        </w:rPr>
        <w:t>/</w:t>
      </w:r>
      <w:proofErr w:type="spellStart"/>
      <w:r w:rsidRPr="003121CB">
        <w:rPr>
          <w:lang w:val="en-GB"/>
        </w:rPr>
        <w:t>SubHeightC</w:t>
      </w:r>
      <w:proofErr w:type="spellEnd"/>
      <w:r w:rsidRPr="003121CB">
        <w:rPr>
          <w:lang w:val="en-GB"/>
        </w:rPr>
        <w:t>.</w:t>
      </w:r>
      <w:r w:rsidRPr="003121CB">
        <w:rPr>
          <w:lang w:val="en-GB"/>
        </w:rPr>
        <w:tab/>
      </w:r>
    </w:p>
    <w:p w14:paraId="5D22092D" w14:textId="77777777" w:rsidR="00D404D5" w:rsidRDefault="00D404D5" w:rsidP="00D404D5">
      <w:pPr>
        <w:ind w:left="1800"/>
        <w:rPr>
          <w:szCs w:val="22"/>
          <w:lang w:val="en-CA"/>
        </w:rPr>
      </w:pPr>
      <w:proofErr w:type="spellStart"/>
      <w:r>
        <w:rPr>
          <w:szCs w:val="22"/>
          <w:lang w:val="en-CA"/>
        </w:rPr>
        <w:t>psnrYUV</w:t>
      </w:r>
      <w:proofErr w:type="spellEnd"/>
      <w:r>
        <w:rPr>
          <w:szCs w:val="22"/>
          <w:lang w:val="en-CA"/>
        </w:rPr>
        <w:t xml:space="preserve"> =  (10*</w:t>
      </w:r>
      <w:proofErr w:type="spellStart"/>
      <w:r>
        <w:rPr>
          <w:szCs w:val="22"/>
          <w:lang w:val="en-CA"/>
        </w:rPr>
        <w:t>psnrY</w:t>
      </w:r>
      <w:proofErr w:type="spellEnd"/>
      <w:r>
        <w:rPr>
          <w:szCs w:val="22"/>
          <w:lang w:val="en-CA"/>
        </w:rPr>
        <w:t xml:space="preserve"> + </w:t>
      </w:r>
      <w:proofErr w:type="spellStart"/>
      <w:r>
        <w:rPr>
          <w:szCs w:val="22"/>
          <w:lang w:val="en-CA"/>
        </w:rPr>
        <w:t>psnrU</w:t>
      </w:r>
      <w:proofErr w:type="spellEnd"/>
      <w:r>
        <w:rPr>
          <w:szCs w:val="22"/>
          <w:lang w:val="en-CA"/>
        </w:rPr>
        <w:t xml:space="preserve"> + </w:t>
      </w:r>
      <w:proofErr w:type="spellStart"/>
      <w:r>
        <w:rPr>
          <w:szCs w:val="22"/>
          <w:lang w:val="en-CA"/>
        </w:rPr>
        <w:t>psnrV</w:t>
      </w:r>
      <w:proofErr w:type="spellEnd"/>
      <w:r>
        <w:rPr>
          <w:szCs w:val="22"/>
          <w:lang w:val="en-CA"/>
        </w:rPr>
        <w:t xml:space="preserve"> ) </w:t>
      </w:r>
      <w:r w:rsidRPr="006311EF">
        <w:rPr>
          <w:szCs w:val="22"/>
          <w:lang w:val="en-CA"/>
        </w:rPr>
        <w:t>÷</w:t>
      </w:r>
      <w:r>
        <w:rPr>
          <w:szCs w:val="22"/>
          <w:lang w:val="en-CA"/>
        </w:rPr>
        <w:t xml:space="preserve"> 12</w:t>
      </w:r>
    </w:p>
    <w:p w14:paraId="7DC6EB7F" w14:textId="77777777" w:rsidR="00D404D5" w:rsidRDefault="00D404D5" w:rsidP="00D404D5">
      <w:pPr>
        <w:ind w:left="1080"/>
        <w:rPr>
          <w:szCs w:val="22"/>
          <w:lang w:val="en-CA"/>
        </w:rPr>
      </w:pPr>
    </w:p>
    <w:p w14:paraId="53455368" w14:textId="77777777" w:rsidR="00D404D5" w:rsidRPr="00760911" w:rsidRDefault="00D404D5" w:rsidP="00D404D5">
      <w:pPr>
        <w:rPr>
          <w:szCs w:val="22"/>
          <w:lang w:val="en-CA"/>
        </w:rPr>
      </w:pPr>
      <w:r w:rsidRPr="00BB2DE9">
        <w:rPr>
          <w:lang w:val="en-GB"/>
        </w:rPr>
        <w:t>–</w:t>
      </w:r>
      <w:r w:rsidRPr="00BB2DE9">
        <w:rPr>
          <w:lang w:val="en-GB"/>
        </w:rPr>
        <w:tab/>
      </w:r>
      <w:r w:rsidRPr="00760911">
        <w:rPr>
          <w:szCs w:val="22"/>
          <w:lang w:val="en-CA"/>
        </w:rPr>
        <w:t xml:space="preserve">When </w:t>
      </w:r>
      <w:proofErr w:type="spellStart"/>
      <w:r w:rsidRPr="00760911">
        <w:rPr>
          <w:szCs w:val="22"/>
          <w:lang w:val="en-CA"/>
        </w:rPr>
        <w:t>qm_metric_type</w:t>
      </w:r>
      <w:proofErr w:type="spellEnd"/>
      <w:r w:rsidRPr="00760911">
        <w:rPr>
          <w:szCs w:val="22"/>
          <w:lang w:val="en-CA"/>
        </w:rPr>
        <w:t>[ </w:t>
      </w:r>
      <w:proofErr w:type="spellStart"/>
      <w:r w:rsidRPr="00760911">
        <w:rPr>
          <w:szCs w:val="22"/>
          <w:lang w:val="en-CA"/>
        </w:rPr>
        <w:t>i</w:t>
      </w:r>
      <w:proofErr w:type="spellEnd"/>
      <w:r w:rsidRPr="00760911">
        <w:rPr>
          <w:szCs w:val="22"/>
          <w:lang w:val="en-CA"/>
        </w:rPr>
        <w:t> ] is equal to 3,</w:t>
      </w:r>
    </w:p>
    <w:p w14:paraId="259DA8C1" w14:textId="77777777"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r>
      <w:proofErr w:type="spellStart"/>
      <w:r w:rsidRPr="003121CB">
        <w:rPr>
          <w:lang w:val="en-GB"/>
        </w:rPr>
        <w:t>picMetricValue</w:t>
      </w:r>
      <w:proofErr w:type="spellEnd"/>
      <w:r w:rsidRPr="003121CB">
        <w:rPr>
          <w:lang w:val="en-GB"/>
        </w:rPr>
        <w:t>[ </w:t>
      </w:r>
      <w:proofErr w:type="spellStart"/>
      <w:r w:rsidRPr="003121CB">
        <w:rPr>
          <w:lang w:val="en-GB"/>
        </w:rPr>
        <w:t>i</w:t>
      </w:r>
      <w:proofErr w:type="spellEnd"/>
      <w:r w:rsidRPr="003121CB">
        <w:rPr>
          <w:lang w:val="en-GB"/>
        </w:rPr>
        <w:t xml:space="preserve"> ][ 0 ] is set equal to the value of SSIM calculated from clauses 9.4.2 and D.5 of ISO/IEC 23001-11 [2] for the luma components of </w:t>
      </w:r>
      <w:proofErr w:type="spellStart"/>
      <w:r w:rsidRPr="003121CB">
        <w:rPr>
          <w:lang w:val="en-GB"/>
        </w:rPr>
        <w:t>testPic</w:t>
      </w:r>
      <w:proofErr w:type="spellEnd"/>
      <w:r w:rsidRPr="003121CB">
        <w:rPr>
          <w:lang w:val="en-GB"/>
        </w:rPr>
        <w:t xml:space="preserve"> and </w:t>
      </w:r>
      <w:proofErr w:type="spellStart"/>
      <w:r w:rsidRPr="003121CB">
        <w:rPr>
          <w:lang w:val="en-GB"/>
        </w:rPr>
        <w:t>referencePic</w:t>
      </w:r>
      <w:proofErr w:type="spellEnd"/>
      <w:r w:rsidRPr="003121CB">
        <w:rPr>
          <w:lang w:val="en-GB"/>
        </w:rPr>
        <w:t xml:space="preserve">, with bit depth </w:t>
      </w:r>
      <w:proofErr w:type="spellStart"/>
      <w:r w:rsidRPr="003121CB">
        <w:rPr>
          <w:lang w:val="en-GB"/>
        </w:rPr>
        <w:t>OrigBitDepth</w:t>
      </w:r>
      <w:proofErr w:type="spellEnd"/>
      <w:r w:rsidRPr="003121CB">
        <w:rPr>
          <w:lang w:val="en-GB"/>
        </w:rPr>
        <w:t xml:space="preserve"> width </w:t>
      </w:r>
      <w:proofErr w:type="spellStart"/>
      <w:r w:rsidRPr="003121CB">
        <w:rPr>
          <w:lang w:val="en-GB"/>
        </w:rPr>
        <w:t>picWidth</w:t>
      </w:r>
      <w:proofErr w:type="spellEnd"/>
      <w:r w:rsidRPr="003121CB">
        <w:rPr>
          <w:lang w:val="en-GB"/>
        </w:rPr>
        <w:t xml:space="preserve">, and height </w:t>
      </w:r>
      <w:proofErr w:type="spellStart"/>
      <w:r w:rsidRPr="003121CB">
        <w:rPr>
          <w:lang w:val="en-GB"/>
        </w:rPr>
        <w:t>picHeight</w:t>
      </w:r>
      <w:proofErr w:type="spellEnd"/>
      <w:r w:rsidRPr="003121CB">
        <w:rPr>
          <w:lang w:val="en-GB"/>
        </w:rPr>
        <w:t>.</w:t>
      </w:r>
    </w:p>
    <w:p w14:paraId="2C5FC423" w14:textId="77777777"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t xml:space="preserve">When </w:t>
      </w:r>
      <w:proofErr w:type="spellStart"/>
      <w:r w:rsidRPr="003121CB">
        <w:rPr>
          <w:lang w:val="en-GB"/>
        </w:rPr>
        <w:t>qm_three_component_flag</w:t>
      </w:r>
      <w:proofErr w:type="spellEnd"/>
      <w:r w:rsidRPr="003121CB">
        <w:rPr>
          <w:lang w:val="en-GB"/>
        </w:rPr>
        <w:t>[ </w:t>
      </w:r>
      <w:proofErr w:type="spellStart"/>
      <w:r w:rsidRPr="003121CB">
        <w:rPr>
          <w:lang w:val="en-GB"/>
        </w:rPr>
        <w:t>i</w:t>
      </w:r>
      <w:proofErr w:type="spellEnd"/>
      <w:r w:rsidRPr="003121CB">
        <w:rPr>
          <w:lang w:val="en-GB"/>
        </w:rPr>
        <w:t> ] is equal to 1,</w:t>
      </w:r>
    </w:p>
    <w:p w14:paraId="70F44C40" w14:textId="77777777"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514" w:hanging="397"/>
        <w:rPr>
          <w:lang w:val="en-GB"/>
        </w:rPr>
      </w:pPr>
      <w:r w:rsidRPr="00BB2DE9">
        <w:rPr>
          <w:lang w:val="en-GB"/>
        </w:rPr>
        <w:t>–</w:t>
      </w:r>
      <w:r w:rsidRPr="003121CB">
        <w:rPr>
          <w:lang w:val="en-GB"/>
        </w:rPr>
        <w:tab/>
      </w:r>
      <w:proofErr w:type="spellStart"/>
      <w:r w:rsidRPr="003121CB">
        <w:rPr>
          <w:lang w:val="en-GB"/>
        </w:rPr>
        <w:t>picMetricValue</w:t>
      </w:r>
      <w:proofErr w:type="spellEnd"/>
      <w:r w:rsidRPr="003121CB">
        <w:rPr>
          <w:lang w:val="en-GB"/>
        </w:rPr>
        <w:t>[ </w:t>
      </w:r>
      <w:proofErr w:type="spellStart"/>
      <w:r w:rsidRPr="003121CB">
        <w:rPr>
          <w:lang w:val="en-GB"/>
        </w:rPr>
        <w:t>i</w:t>
      </w:r>
      <w:proofErr w:type="spellEnd"/>
      <w:r w:rsidRPr="003121CB">
        <w:rPr>
          <w:lang w:val="en-GB"/>
        </w:rPr>
        <w:t xml:space="preserve"> ][ 1 ] and </w:t>
      </w:r>
      <w:proofErr w:type="spellStart"/>
      <w:r w:rsidRPr="003121CB">
        <w:rPr>
          <w:lang w:val="en-GB"/>
        </w:rPr>
        <w:t>picMetricValue</w:t>
      </w:r>
      <w:proofErr w:type="spellEnd"/>
      <w:r w:rsidRPr="003121CB">
        <w:rPr>
          <w:lang w:val="en-GB"/>
        </w:rPr>
        <w:t xml:space="preserve">[ </w:t>
      </w:r>
      <w:proofErr w:type="spellStart"/>
      <w:r w:rsidRPr="003121CB">
        <w:rPr>
          <w:lang w:val="en-GB"/>
        </w:rPr>
        <w:t>i</w:t>
      </w:r>
      <w:proofErr w:type="spellEnd"/>
      <w:r w:rsidRPr="003121CB">
        <w:rPr>
          <w:lang w:val="en-GB"/>
        </w:rPr>
        <w:t xml:space="preserve"> ][ 2 ]  are set equal to the SSIM values calculated from clauses 9.4.2 and D.5 of ISO/IEC 23001-11 [2] for the </w:t>
      </w:r>
      <w:proofErr w:type="spellStart"/>
      <w:r w:rsidRPr="003121CB">
        <w:rPr>
          <w:lang w:val="en-GB"/>
        </w:rPr>
        <w:t>Cb</w:t>
      </w:r>
      <w:proofErr w:type="spellEnd"/>
      <w:r w:rsidRPr="003121CB">
        <w:rPr>
          <w:lang w:val="en-GB"/>
        </w:rPr>
        <w:t xml:space="preserve"> and Cr components, respectively, of </w:t>
      </w:r>
      <w:proofErr w:type="spellStart"/>
      <w:r w:rsidRPr="003121CB">
        <w:rPr>
          <w:lang w:val="en-GB"/>
        </w:rPr>
        <w:t>testPic</w:t>
      </w:r>
      <w:proofErr w:type="spellEnd"/>
      <w:r w:rsidRPr="003121CB">
        <w:rPr>
          <w:lang w:val="en-GB"/>
        </w:rPr>
        <w:t xml:space="preserve"> and </w:t>
      </w:r>
      <w:proofErr w:type="spellStart"/>
      <w:r w:rsidRPr="003121CB">
        <w:rPr>
          <w:lang w:val="en-GB"/>
        </w:rPr>
        <w:t>referencePic</w:t>
      </w:r>
      <w:proofErr w:type="spellEnd"/>
      <w:r w:rsidRPr="003121CB">
        <w:rPr>
          <w:lang w:val="en-GB"/>
        </w:rPr>
        <w:t xml:space="preserve">, with bit depth </w:t>
      </w:r>
      <w:proofErr w:type="spellStart"/>
      <w:r w:rsidRPr="003121CB">
        <w:rPr>
          <w:lang w:val="en-GB"/>
        </w:rPr>
        <w:t>OrigBitDepth</w:t>
      </w:r>
      <w:proofErr w:type="spellEnd"/>
      <w:r w:rsidRPr="003121CB">
        <w:rPr>
          <w:lang w:val="en-GB"/>
        </w:rPr>
        <w:t xml:space="preserve">, width </w:t>
      </w:r>
      <w:proofErr w:type="spellStart"/>
      <w:r w:rsidRPr="003121CB">
        <w:rPr>
          <w:lang w:val="en-GB"/>
        </w:rPr>
        <w:t>picWidth</w:t>
      </w:r>
      <w:proofErr w:type="spellEnd"/>
      <w:r w:rsidRPr="003121CB">
        <w:rPr>
          <w:lang w:val="en-GB"/>
        </w:rPr>
        <w:t>/</w:t>
      </w:r>
      <w:proofErr w:type="spellStart"/>
      <w:r w:rsidRPr="003121CB">
        <w:rPr>
          <w:lang w:val="en-GB"/>
        </w:rPr>
        <w:t>SubWidthC</w:t>
      </w:r>
      <w:proofErr w:type="spellEnd"/>
      <w:r w:rsidRPr="003121CB">
        <w:rPr>
          <w:lang w:val="en-GB"/>
        </w:rPr>
        <w:t xml:space="preserve">, and height </w:t>
      </w:r>
      <w:proofErr w:type="spellStart"/>
      <w:r w:rsidRPr="003121CB">
        <w:rPr>
          <w:lang w:val="en-GB"/>
        </w:rPr>
        <w:t>picHeight</w:t>
      </w:r>
      <w:proofErr w:type="spellEnd"/>
      <w:r w:rsidRPr="003121CB">
        <w:rPr>
          <w:lang w:val="en-GB"/>
        </w:rPr>
        <w:t>/</w:t>
      </w:r>
      <w:proofErr w:type="spellStart"/>
      <w:r w:rsidRPr="003121CB">
        <w:rPr>
          <w:lang w:val="en-GB"/>
        </w:rPr>
        <w:t>SubHeightC</w:t>
      </w:r>
      <w:proofErr w:type="spellEnd"/>
      <w:r w:rsidRPr="003121CB">
        <w:rPr>
          <w:lang w:val="en-GB"/>
        </w:rPr>
        <w:t>.</w:t>
      </w:r>
    </w:p>
    <w:p w14:paraId="671E35C6" w14:textId="77777777" w:rsidR="00D404D5" w:rsidRDefault="00D404D5" w:rsidP="00D404D5">
      <w:pPr>
        <w:ind w:left="360"/>
        <w:rPr>
          <w:szCs w:val="22"/>
          <w:lang w:val="en-CA"/>
        </w:rPr>
      </w:pPr>
    </w:p>
    <w:p w14:paraId="0D01D6F5" w14:textId="77777777" w:rsidR="00D404D5" w:rsidRDefault="00D404D5" w:rsidP="00D404D5">
      <w:pPr>
        <w:ind w:left="360"/>
        <w:rPr>
          <w:szCs w:val="22"/>
          <w:lang w:val="en-CA"/>
        </w:rPr>
      </w:pPr>
      <w:r w:rsidRPr="00BB2DE9">
        <w:rPr>
          <w:lang w:val="en-GB"/>
        </w:rPr>
        <w:t>–</w:t>
      </w:r>
      <w:r w:rsidRPr="003121CB">
        <w:rPr>
          <w:lang w:val="en-GB"/>
        </w:rPr>
        <w:tab/>
      </w:r>
      <w:r>
        <w:rPr>
          <w:szCs w:val="22"/>
          <w:lang w:val="en-CA"/>
        </w:rPr>
        <w:t xml:space="preserve">When </w:t>
      </w:r>
      <w:proofErr w:type="spellStart"/>
      <w:r>
        <w:rPr>
          <w:rFonts w:eastAsiaTheme="minorEastAsia"/>
          <w:szCs w:val="22"/>
          <w:lang w:val="en-CA"/>
        </w:rPr>
        <w:t>qm_metric_type</w:t>
      </w:r>
      <w:proofErr w:type="spellEnd"/>
      <w:r>
        <w:rPr>
          <w:rFonts w:eastAsiaTheme="minorEastAsia"/>
          <w:szCs w:val="22"/>
          <w:lang w:val="en-CA"/>
        </w:rPr>
        <w:t>[ </w:t>
      </w:r>
      <w:proofErr w:type="spellStart"/>
      <w:r>
        <w:rPr>
          <w:rFonts w:eastAsiaTheme="minorEastAsia"/>
          <w:szCs w:val="22"/>
          <w:lang w:val="en-CA"/>
        </w:rPr>
        <w:t>i</w:t>
      </w:r>
      <w:proofErr w:type="spellEnd"/>
      <w:r>
        <w:rPr>
          <w:rFonts w:eastAsiaTheme="minorEastAsia"/>
          <w:szCs w:val="22"/>
          <w:lang w:val="en-CA"/>
        </w:rPr>
        <w:t> ]</w:t>
      </w:r>
      <w:r w:rsidRPr="006311EF">
        <w:rPr>
          <w:szCs w:val="22"/>
          <w:lang w:val="en-CA"/>
        </w:rPr>
        <w:t xml:space="preserve"> </w:t>
      </w:r>
      <w:r>
        <w:rPr>
          <w:szCs w:val="22"/>
          <w:lang w:val="en-CA"/>
        </w:rPr>
        <w:t>is equal to 4,</w:t>
      </w:r>
    </w:p>
    <w:p w14:paraId="1AA0294E" w14:textId="46D89A6C"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r>
      <w:proofErr w:type="spellStart"/>
      <w:r w:rsidRPr="003121CB">
        <w:rPr>
          <w:lang w:val="en-GB"/>
        </w:rPr>
        <w:t>picMetricValue</w:t>
      </w:r>
      <w:proofErr w:type="spellEnd"/>
      <w:r w:rsidRPr="003121CB">
        <w:rPr>
          <w:lang w:val="en-GB"/>
        </w:rPr>
        <w:t>[ </w:t>
      </w:r>
      <w:proofErr w:type="spellStart"/>
      <w:r w:rsidRPr="003121CB">
        <w:rPr>
          <w:lang w:val="en-GB"/>
        </w:rPr>
        <w:t>i</w:t>
      </w:r>
      <w:proofErr w:type="spellEnd"/>
      <w:r w:rsidRPr="003121CB">
        <w:rPr>
          <w:lang w:val="en-GB"/>
        </w:rPr>
        <w:t xml:space="preserve"> ][ 0 ] is set equal to the value of MS-SSIM calculated from clause 4.3.3 of ISO/IEC 23001-10 [1]  for the luma components of </w:t>
      </w:r>
      <w:proofErr w:type="spellStart"/>
      <w:r w:rsidRPr="003121CB">
        <w:rPr>
          <w:lang w:val="en-GB"/>
        </w:rPr>
        <w:t>testPic</w:t>
      </w:r>
      <w:proofErr w:type="spellEnd"/>
      <w:r w:rsidRPr="003121CB">
        <w:rPr>
          <w:lang w:val="en-GB"/>
        </w:rPr>
        <w:t xml:space="preserve"> and </w:t>
      </w:r>
      <w:proofErr w:type="spellStart"/>
      <w:r w:rsidRPr="003121CB">
        <w:rPr>
          <w:lang w:val="en-GB"/>
        </w:rPr>
        <w:t>referencePic</w:t>
      </w:r>
      <w:proofErr w:type="spellEnd"/>
      <w:r w:rsidRPr="003121CB">
        <w:rPr>
          <w:lang w:val="en-GB"/>
        </w:rPr>
        <w:t xml:space="preserve">, with bit depth </w:t>
      </w:r>
      <w:proofErr w:type="spellStart"/>
      <w:r w:rsidRPr="003121CB">
        <w:rPr>
          <w:lang w:val="en-GB"/>
        </w:rPr>
        <w:t>OrigBitDepth</w:t>
      </w:r>
      <w:proofErr w:type="spellEnd"/>
      <w:r w:rsidRPr="003121CB">
        <w:rPr>
          <w:lang w:val="en-GB"/>
        </w:rPr>
        <w:t>.</w:t>
      </w:r>
    </w:p>
    <w:p w14:paraId="0D5D66F0" w14:textId="77777777"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t xml:space="preserve">When </w:t>
      </w:r>
      <w:proofErr w:type="spellStart"/>
      <w:r w:rsidRPr="003121CB">
        <w:rPr>
          <w:lang w:val="en-GB"/>
        </w:rPr>
        <w:t>qm_three_component_flag</w:t>
      </w:r>
      <w:proofErr w:type="spellEnd"/>
      <w:r w:rsidRPr="003121CB">
        <w:rPr>
          <w:lang w:val="en-GB"/>
        </w:rPr>
        <w:t>[ </w:t>
      </w:r>
      <w:proofErr w:type="spellStart"/>
      <w:r w:rsidRPr="003121CB">
        <w:rPr>
          <w:lang w:val="en-GB"/>
        </w:rPr>
        <w:t>i</w:t>
      </w:r>
      <w:proofErr w:type="spellEnd"/>
      <w:r w:rsidRPr="003121CB">
        <w:rPr>
          <w:lang w:val="en-GB"/>
        </w:rPr>
        <w:t> ] is equal to 1,</w:t>
      </w:r>
    </w:p>
    <w:p w14:paraId="5342B13F" w14:textId="77777777"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514" w:hanging="397"/>
        <w:rPr>
          <w:lang w:val="en-GB"/>
        </w:rPr>
      </w:pPr>
      <w:r w:rsidRPr="00BB2DE9">
        <w:rPr>
          <w:lang w:val="en-GB"/>
        </w:rPr>
        <w:t>–</w:t>
      </w:r>
      <w:r w:rsidRPr="003121CB">
        <w:rPr>
          <w:lang w:val="en-GB"/>
        </w:rPr>
        <w:tab/>
      </w:r>
      <w:proofErr w:type="spellStart"/>
      <w:r w:rsidRPr="003121CB">
        <w:rPr>
          <w:lang w:val="en-GB"/>
        </w:rPr>
        <w:t>picMetricValue</w:t>
      </w:r>
      <w:proofErr w:type="spellEnd"/>
      <w:r w:rsidRPr="003121CB">
        <w:rPr>
          <w:lang w:val="en-GB"/>
        </w:rPr>
        <w:t>[ </w:t>
      </w:r>
      <w:proofErr w:type="spellStart"/>
      <w:r w:rsidRPr="003121CB">
        <w:rPr>
          <w:lang w:val="en-GB"/>
        </w:rPr>
        <w:t>i</w:t>
      </w:r>
      <w:proofErr w:type="spellEnd"/>
      <w:r w:rsidRPr="003121CB">
        <w:rPr>
          <w:lang w:val="en-GB"/>
        </w:rPr>
        <w:t xml:space="preserve"> ][ 1 ] and </w:t>
      </w:r>
      <w:proofErr w:type="spellStart"/>
      <w:r w:rsidRPr="003121CB">
        <w:rPr>
          <w:lang w:val="en-GB"/>
        </w:rPr>
        <w:t>picMetricValue</w:t>
      </w:r>
      <w:proofErr w:type="spellEnd"/>
      <w:r w:rsidRPr="003121CB">
        <w:rPr>
          <w:lang w:val="en-GB"/>
        </w:rPr>
        <w:t xml:space="preserve">[ </w:t>
      </w:r>
      <w:proofErr w:type="spellStart"/>
      <w:r w:rsidRPr="003121CB">
        <w:rPr>
          <w:lang w:val="en-GB"/>
        </w:rPr>
        <w:t>i</w:t>
      </w:r>
      <w:proofErr w:type="spellEnd"/>
      <w:r w:rsidRPr="003121CB">
        <w:rPr>
          <w:lang w:val="en-GB"/>
        </w:rPr>
        <w:t xml:space="preserve"> ][ 2 ]  are set equal to the MS-SSIM values calculated from clause 4.3.3 of ISO/IEC 23001-10 [1]  for the </w:t>
      </w:r>
      <w:proofErr w:type="spellStart"/>
      <w:r w:rsidRPr="003121CB">
        <w:rPr>
          <w:lang w:val="en-GB"/>
        </w:rPr>
        <w:t>Cb</w:t>
      </w:r>
      <w:proofErr w:type="spellEnd"/>
      <w:r w:rsidRPr="003121CB">
        <w:rPr>
          <w:lang w:val="en-GB"/>
        </w:rPr>
        <w:t xml:space="preserve"> and Cr components, respectively, of </w:t>
      </w:r>
      <w:proofErr w:type="spellStart"/>
      <w:r w:rsidRPr="003121CB">
        <w:rPr>
          <w:lang w:val="en-GB"/>
        </w:rPr>
        <w:t>testPic</w:t>
      </w:r>
      <w:proofErr w:type="spellEnd"/>
      <w:r w:rsidRPr="003121CB">
        <w:rPr>
          <w:lang w:val="en-GB"/>
        </w:rPr>
        <w:t xml:space="preserve"> and </w:t>
      </w:r>
      <w:proofErr w:type="spellStart"/>
      <w:r w:rsidRPr="003121CB">
        <w:rPr>
          <w:lang w:val="en-GB"/>
        </w:rPr>
        <w:t>referencePic</w:t>
      </w:r>
      <w:proofErr w:type="spellEnd"/>
      <w:r w:rsidRPr="003121CB">
        <w:rPr>
          <w:lang w:val="en-GB"/>
        </w:rPr>
        <w:t xml:space="preserve">, with bit depth </w:t>
      </w:r>
      <w:proofErr w:type="spellStart"/>
      <w:r w:rsidRPr="003121CB">
        <w:rPr>
          <w:lang w:val="en-GB"/>
        </w:rPr>
        <w:t>OrigBitDepth</w:t>
      </w:r>
      <w:proofErr w:type="spellEnd"/>
      <w:r w:rsidRPr="003121CB">
        <w:rPr>
          <w:lang w:val="en-GB"/>
        </w:rPr>
        <w:t>.</w:t>
      </w:r>
    </w:p>
    <w:p w14:paraId="4096903C" w14:textId="77777777" w:rsidR="00D404D5" w:rsidRDefault="00D404D5" w:rsidP="00D404D5">
      <w:pPr>
        <w:ind w:left="360"/>
        <w:rPr>
          <w:szCs w:val="22"/>
          <w:lang w:val="en-CA"/>
        </w:rPr>
      </w:pPr>
    </w:p>
    <w:p w14:paraId="6B28192C" w14:textId="77777777" w:rsidR="00D404D5" w:rsidRDefault="00D404D5" w:rsidP="00D404D5">
      <w:pPr>
        <w:ind w:left="360"/>
        <w:rPr>
          <w:szCs w:val="22"/>
          <w:lang w:val="en-CA"/>
        </w:rPr>
      </w:pPr>
      <w:r w:rsidRPr="00BB2DE9">
        <w:rPr>
          <w:lang w:val="en-GB"/>
        </w:rPr>
        <w:t>–</w:t>
      </w:r>
      <w:r w:rsidRPr="003121CB">
        <w:rPr>
          <w:lang w:val="en-GB"/>
        </w:rPr>
        <w:tab/>
      </w:r>
      <w:r>
        <w:rPr>
          <w:szCs w:val="22"/>
          <w:lang w:val="en-CA"/>
        </w:rPr>
        <w:t xml:space="preserve">When </w:t>
      </w:r>
      <w:proofErr w:type="spellStart"/>
      <w:r>
        <w:rPr>
          <w:rFonts w:eastAsiaTheme="minorEastAsia"/>
          <w:szCs w:val="22"/>
          <w:lang w:val="en-CA"/>
        </w:rPr>
        <w:t>qm_metric_type</w:t>
      </w:r>
      <w:proofErr w:type="spellEnd"/>
      <w:r>
        <w:rPr>
          <w:rFonts w:eastAsiaTheme="minorEastAsia"/>
          <w:szCs w:val="22"/>
          <w:lang w:val="en-CA"/>
        </w:rPr>
        <w:t>[ </w:t>
      </w:r>
      <w:proofErr w:type="spellStart"/>
      <w:r>
        <w:rPr>
          <w:rFonts w:eastAsiaTheme="minorEastAsia"/>
          <w:szCs w:val="22"/>
          <w:lang w:val="en-CA"/>
        </w:rPr>
        <w:t>i</w:t>
      </w:r>
      <w:proofErr w:type="spellEnd"/>
      <w:r>
        <w:rPr>
          <w:rFonts w:eastAsiaTheme="minorEastAsia"/>
          <w:szCs w:val="22"/>
          <w:lang w:val="en-CA"/>
        </w:rPr>
        <w:t> ]</w:t>
      </w:r>
      <w:r w:rsidRPr="006311EF">
        <w:rPr>
          <w:szCs w:val="22"/>
          <w:lang w:val="en-CA"/>
        </w:rPr>
        <w:t xml:space="preserve"> </w:t>
      </w:r>
      <w:r>
        <w:rPr>
          <w:szCs w:val="22"/>
          <w:lang w:val="en-CA"/>
        </w:rPr>
        <w:t>is equal to 5,</w:t>
      </w:r>
    </w:p>
    <w:p w14:paraId="7C5AA2D8" w14:textId="53476D2E"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r>
      <w:proofErr w:type="spellStart"/>
      <w:r w:rsidRPr="003121CB">
        <w:rPr>
          <w:lang w:val="en-GB"/>
        </w:rPr>
        <w:t>picMetricValue</w:t>
      </w:r>
      <w:proofErr w:type="spellEnd"/>
      <w:r w:rsidRPr="003121CB">
        <w:rPr>
          <w:lang w:val="en-GB"/>
        </w:rPr>
        <w:t>[ </w:t>
      </w:r>
      <w:proofErr w:type="spellStart"/>
      <w:r w:rsidRPr="003121CB">
        <w:rPr>
          <w:lang w:val="en-GB"/>
        </w:rPr>
        <w:t>i</w:t>
      </w:r>
      <w:proofErr w:type="spellEnd"/>
      <w:r w:rsidRPr="003121CB">
        <w:rPr>
          <w:lang w:val="en-GB"/>
        </w:rPr>
        <w:t> ][ 0 ] is set equal to the value of MOS specified in clause 4.3.6 of ISO/IEC 23001-10 [1].</w:t>
      </w:r>
    </w:p>
    <w:p w14:paraId="3C262E08" w14:textId="77777777" w:rsidR="00D404D5" w:rsidRDefault="00D404D5" w:rsidP="00D404D5">
      <w:pPr>
        <w:ind w:left="360"/>
        <w:rPr>
          <w:szCs w:val="22"/>
          <w:lang w:val="en-CA"/>
        </w:rPr>
      </w:pPr>
    </w:p>
    <w:p w14:paraId="1FC0C299" w14:textId="77777777" w:rsidR="00D404D5" w:rsidRDefault="00D404D5" w:rsidP="00D404D5">
      <w:pPr>
        <w:ind w:left="360"/>
        <w:rPr>
          <w:szCs w:val="22"/>
          <w:lang w:val="en-CA"/>
        </w:rPr>
      </w:pPr>
      <w:r w:rsidRPr="00BB2DE9">
        <w:rPr>
          <w:lang w:val="en-GB"/>
        </w:rPr>
        <w:t>–</w:t>
      </w:r>
      <w:r w:rsidRPr="003121CB">
        <w:rPr>
          <w:lang w:val="en-GB"/>
        </w:rPr>
        <w:tab/>
      </w:r>
      <w:r>
        <w:rPr>
          <w:szCs w:val="22"/>
          <w:lang w:val="en-CA"/>
        </w:rPr>
        <w:t xml:space="preserve">When </w:t>
      </w:r>
      <w:proofErr w:type="spellStart"/>
      <w:r>
        <w:rPr>
          <w:rFonts w:eastAsiaTheme="minorEastAsia"/>
          <w:szCs w:val="22"/>
          <w:lang w:val="en-CA"/>
        </w:rPr>
        <w:t>qm_metric_type</w:t>
      </w:r>
      <w:proofErr w:type="spellEnd"/>
      <w:r>
        <w:rPr>
          <w:rFonts w:eastAsiaTheme="minorEastAsia"/>
          <w:szCs w:val="22"/>
          <w:lang w:val="en-CA"/>
        </w:rPr>
        <w:t>[ </w:t>
      </w:r>
      <w:proofErr w:type="spellStart"/>
      <w:r>
        <w:rPr>
          <w:rFonts w:eastAsiaTheme="minorEastAsia"/>
          <w:szCs w:val="22"/>
          <w:lang w:val="en-CA"/>
        </w:rPr>
        <w:t>i</w:t>
      </w:r>
      <w:proofErr w:type="spellEnd"/>
      <w:r>
        <w:rPr>
          <w:rFonts w:eastAsiaTheme="minorEastAsia"/>
          <w:szCs w:val="22"/>
          <w:lang w:val="en-CA"/>
        </w:rPr>
        <w:t> ]</w:t>
      </w:r>
      <w:r w:rsidRPr="006311EF">
        <w:rPr>
          <w:szCs w:val="22"/>
          <w:lang w:val="en-CA"/>
        </w:rPr>
        <w:t xml:space="preserve"> </w:t>
      </w:r>
      <w:r>
        <w:rPr>
          <w:szCs w:val="22"/>
          <w:lang w:val="en-CA"/>
        </w:rPr>
        <w:t>is equal to 6,</w:t>
      </w:r>
    </w:p>
    <w:p w14:paraId="40F62B51" w14:textId="5F4D4533" w:rsidR="00D404D5" w:rsidRDefault="00D404D5" w:rsidP="00D404D5">
      <w:pPr>
        <w:ind w:left="720"/>
        <w:rPr>
          <w:szCs w:val="22"/>
          <w:lang w:val="en-CA"/>
        </w:rPr>
      </w:pPr>
      <w:r w:rsidRPr="00BB2DE9">
        <w:rPr>
          <w:lang w:val="en-GB"/>
        </w:rPr>
        <w:t>–</w:t>
      </w:r>
      <w:r w:rsidRPr="003121CB">
        <w:rPr>
          <w:lang w:val="en-GB"/>
        </w:rPr>
        <w:tab/>
      </w:r>
      <w:proofErr w:type="spellStart"/>
      <w:r>
        <w:rPr>
          <w:szCs w:val="22"/>
          <w:lang w:val="en-CA"/>
        </w:rPr>
        <w:t>picMetricValue</w:t>
      </w:r>
      <w:proofErr w:type="spellEnd"/>
      <w:r>
        <w:rPr>
          <w:szCs w:val="22"/>
          <w:lang w:val="en-CA"/>
        </w:rPr>
        <w:t>[ </w:t>
      </w:r>
      <w:proofErr w:type="spellStart"/>
      <w:r>
        <w:rPr>
          <w:szCs w:val="22"/>
          <w:lang w:val="en-CA"/>
        </w:rPr>
        <w:t>i</w:t>
      </w:r>
      <w:proofErr w:type="spellEnd"/>
      <w:r>
        <w:rPr>
          <w:szCs w:val="22"/>
          <w:lang w:val="en-CA"/>
        </w:rPr>
        <w:t> </w:t>
      </w:r>
      <w:r w:rsidRPr="00BD539B">
        <w:rPr>
          <w:szCs w:val="22"/>
          <w:lang w:val="en-CA"/>
        </w:rPr>
        <w:t>][</w:t>
      </w:r>
      <w:r>
        <w:rPr>
          <w:szCs w:val="22"/>
          <w:lang w:val="en-CA"/>
        </w:rPr>
        <w:t> 0</w:t>
      </w:r>
      <w:r w:rsidRPr="003121CB">
        <w:rPr>
          <w:szCs w:val="22"/>
          <w:lang w:val="en-CA"/>
        </w:rPr>
        <w:t> </w:t>
      </w:r>
      <w:r w:rsidRPr="00BD539B">
        <w:rPr>
          <w:szCs w:val="22"/>
          <w:lang w:val="en-CA"/>
        </w:rPr>
        <w:t xml:space="preserve">] </w:t>
      </w:r>
      <w:r>
        <w:rPr>
          <w:szCs w:val="22"/>
          <w:lang w:val="en-CA"/>
        </w:rPr>
        <w:t xml:space="preserve">is set equal to the value of </w:t>
      </w:r>
      <w:proofErr w:type="spellStart"/>
      <w:r>
        <w:rPr>
          <w:szCs w:val="22"/>
          <w:lang w:val="en-CA"/>
        </w:rPr>
        <w:t>wPSNR</w:t>
      </w:r>
      <w:proofErr w:type="spellEnd"/>
      <w:r>
        <w:rPr>
          <w:szCs w:val="22"/>
          <w:lang w:val="en-CA"/>
        </w:rPr>
        <w:t xml:space="preserve"> calculated from clauses 9.4.2 and D.3 of </w:t>
      </w:r>
      <w:r w:rsidRPr="003121CB">
        <w:rPr>
          <w:szCs w:val="22"/>
          <w:lang w:val="en-CA"/>
        </w:rPr>
        <w:t xml:space="preserve">ISO/IEC 23001-11 [2] </w:t>
      </w:r>
      <w:r>
        <w:rPr>
          <w:szCs w:val="22"/>
          <w:lang w:val="en-CA"/>
        </w:rPr>
        <w:t xml:space="preserve"> for the luma components of </w:t>
      </w:r>
      <w:proofErr w:type="spellStart"/>
      <w:r>
        <w:rPr>
          <w:szCs w:val="22"/>
          <w:lang w:val="en-CA"/>
        </w:rPr>
        <w:t>testPic</w:t>
      </w:r>
      <w:proofErr w:type="spellEnd"/>
      <w:r>
        <w:rPr>
          <w:szCs w:val="22"/>
          <w:lang w:val="en-CA"/>
        </w:rPr>
        <w:t xml:space="preserve"> and </w:t>
      </w:r>
      <w:proofErr w:type="spellStart"/>
      <w:r>
        <w:rPr>
          <w:szCs w:val="22"/>
          <w:lang w:val="en-CA"/>
        </w:rPr>
        <w:t>referencePic</w:t>
      </w:r>
      <w:proofErr w:type="spellEnd"/>
      <w:r>
        <w:rPr>
          <w:szCs w:val="22"/>
          <w:lang w:val="en-CA"/>
        </w:rPr>
        <w:t xml:space="preserve">, with bit depth </w:t>
      </w:r>
      <w:proofErr w:type="spellStart"/>
      <w:r>
        <w:rPr>
          <w:szCs w:val="22"/>
          <w:lang w:val="en-CA"/>
        </w:rPr>
        <w:t>OrigBitDepth</w:t>
      </w:r>
      <w:proofErr w:type="spellEnd"/>
      <w:r w:rsidRPr="00CA0BCA">
        <w:rPr>
          <w:szCs w:val="22"/>
          <w:lang w:val="en-CA"/>
        </w:rPr>
        <w:t xml:space="preserve"> </w:t>
      </w:r>
      <w:r>
        <w:rPr>
          <w:szCs w:val="22"/>
          <w:lang w:val="en-CA"/>
        </w:rPr>
        <w:t xml:space="preserve">width </w:t>
      </w:r>
      <w:proofErr w:type="spellStart"/>
      <w:r>
        <w:rPr>
          <w:szCs w:val="22"/>
          <w:lang w:val="en-CA"/>
        </w:rPr>
        <w:t>picWidth</w:t>
      </w:r>
      <w:proofErr w:type="spellEnd"/>
      <w:r>
        <w:rPr>
          <w:szCs w:val="22"/>
          <w:lang w:val="en-CA"/>
        </w:rPr>
        <w:t xml:space="preserve">, and height </w:t>
      </w:r>
      <w:proofErr w:type="spellStart"/>
      <w:r>
        <w:rPr>
          <w:szCs w:val="22"/>
          <w:lang w:val="en-CA"/>
        </w:rPr>
        <w:t>picHeight</w:t>
      </w:r>
      <w:proofErr w:type="spellEnd"/>
      <w:r>
        <w:rPr>
          <w:szCs w:val="22"/>
          <w:lang w:val="en-CA"/>
        </w:rPr>
        <w:t>.</w:t>
      </w:r>
    </w:p>
    <w:p w14:paraId="3EE8A40F" w14:textId="77777777"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t xml:space="preserve">When </w:t>
      </w:r>
      <w:proofErr w:type="spellStart"/>
      <w:r w:rsidRPr="003121CB">
        <w:rPr>
          <w:lang w:val="en-GB"/>
        </w:rPr>
        <w:t>qm_three_component_flag</w:t>
      </w:r>
      <w:proofErr w:type="spellEnd"/>
      <w:r w:rsidRPr="003121CB">
        <w:rPr>
          <w:lang w:val="en-GB"/>
        </w:rPr>
        <w:t>[ </w:t>
      </w:r>
      <w:proofErr w:type="spellStart"/>
      <w:r w:rsidRPr="003121CB">
        <w:rPr>
          <w:lang w:val="en-GB"/>
        </w:rPr>
        <w:t>i</w:t>
      </w:r>
      <w:proofErr w:type="spellEnd"/>
      <w:r w:rsidRPr="003121CB">
        <w:rPr>
          <w:lang w:val="en-GB"/>
        </w:rPr>
        <w:t> ] is equal to 1,</w:t>
      </w:r>
    </w:p>
    <w:p w14:paraId="7DEAA0EC" w14:textId="77777777"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514" w:hanging="397"/>
        <w:rPr>
          <w:lang w:val="en-GB"/>
        </w:rPr>
      </w:pPr>
      <w:r w:rsidRPr="00BB2DE9">
        <w:rPr>
          <w:lang w:val="en-GB"/>
        </w:rPr>
        <w:t>–</w:t>
      </w:r>
      <w:r w:rsidRPr="003121CB">
        <w:rPr>
          <w:lang w:val="en-GB"/>
        </w:rPr>
        <w:tab/>
      </w:r>
      <w:proofErr w:type="spellStart"/>
      <w:r w:rsidRPr="003121CB">
        <w:rPr>
          <w:lang w:val="en-GB"/>
        </w:rPr>
        <w:t>picMetricValue</w:t>
      </w:r>
      <w:proofErr w:type="spellEnd"/>
      <w:r w:rsidRPr="003121CB">
        <w:rPr>
          <w:lang w:val="en-GB"/>
        </w:rPr>
        <w:t>[ </w:t>
      </w:r>
      <w:proofErr w:type="spellStart"/>
      <w:r w:rsidRPr="003121CB">
        <w:rPr>
          <w:lang w:val="en-GB"/>
        </w:rPr>
        <w:t>i</w:t>
      </w:r>
      <w:proofErr w:type="spellEnd"/>
      <w:r w:rsidRPr="003121CB">
        <w:rPr>
          <w:lang w:val="en-GB"/>
        </w:rPr>
        <w:t xml:space="preserve"> ][ 1 ] and </w:t>
      </w:r>
      <w:proofErr w:type="spellStart"/>
      <w:r w:rsidRPr="003121CB">
        <w:rPr>
          <w:lang w:val="en-GB"/>
        </w:rPr>
        <w:t>picMetricValue</w:t>
      </w:r>
      <w:proofErr w:type="spellEnd"/>
      <w:r w:rsidRPr="003121CB">
        <w:rPr>
          <w:lang w:val="en-GB"/>
        </w:rPr>
        <w:t xml:space="preserve">[ </w:t>
      </w:r>
      <w:proofErr w:type="spellStart"/>
      <w:r w:rsidRPr="003121CB">
        <w:rPr>
          <w:lang w:val="en-GB"/>
        </w:rPr>
        <w:t>i</w:t>
      </w:r>
      <w:proofErr w:type="spellEnd"/>
      <w:r w:rsidRPr="003121CB">
        <w:rPr>
          <w:lang w:val="en-GB"/>
        </w:rPr>
        <w:t xml:space="preserve"> ][ 2 ]  are set equal to the </w:t>
      </w:r>
      <w:proofErr w:type="spellStart"/>
      <w:r w:rsidRPr="003121CB">
        <w:rPr>
          <w:lang w:val="en-GB"/>
        </w:rPr>
        <w:t>wPSNR</w:t>
      </w:r>
      <w:proofErr w:type="spellEnd"/>
      <w:r w:rsidRPr="003121CB">
        <w:rPr>
          <w:lang w:val="en-GB"/>
        </w:rPr>
        <w:t xml:space="preserve"> values calculated from clauses 9.4.2 and D.3 of ISO/IEC 23001-11 [2] for the </w:t>
      </w:r>
      <w:proofErr w:type="spellStart"/>
      <w:r w:rsidRPr="003121CB">
        <w:rPr>
          <w:lang w:val="en-GB"/>
        </w:rPr>
        <w:t>Cb</w:t>
      </w:r>
      <w:proofErr w:type="spellEnd"/>
      <w:r w:rsidRPr="003121CB">
        <w:rPr>
          <w:lang w:val="en-GB"/>
        </w:rPr>
        <w:t xml:space="preserve"> and Cr components, respectively, </w:t>
      </w:r>
      <w:r w:rsidRPr="003121CB">
        <w:rPr>
          <w:lang w:val="en-GB"/>
        </w:rPr>
        <w:lastRenderedPageBreak/>
        <w:t xml:space="preserve">of </w:t>
      </w:r>
      <w:proofErr w:type="spellStart"/>
      <w:r w:rsidRPr="003121CB">
        <w:rPr>
          <w:lang w:val="en-GB"/>
        </w:rPr>
        <w:t>testPic</w:t>
      </w:r>
      <w:proofErr w:type="spellEnd"/>
      <w:r w:rsidRPr="003121CB">
        <w:rPr>
          <w:lang w:val="en-GB"/>
        </w:rPr>
        <w:t xml:space="preserve"> and </w:t>
      </w:r>
      <w:proofErr w:type="spellStart"/>
      <w:r w:rsidRPr="003121CB">
        <w:rPr>
          <w:lang w:val="en-GB"/>
        </w:rPr>
        <w:t>referencePic</w:t>
      </w:r>
      <w:proofErr w:type="spellEnd"/>
      <w:r w:rsidRPr="003121CB">
        <w:rPr>
          <w:lang w:val="en-GB"/>
        </w:rPr>
        <w:t xml:space="preserve">, with bit depth </w:t>
      </w:r>
      <w:proofErr w:type="spellStart"/>
      <w:r w:rsidRPr="003121CB">
        <w:rPr>
          <w:lang w:val="en-GB"/>
        </w:rPr>
        <w:t>OrigBitDepth</w:t>
      </w:r>
      <w:proofErr w:type="spellEnd"/>
      <w:r w:rsidRPr="003121CB">
        <w:rPr>
          <w:lang w:val="en-GB"/>
        </w:rPr>
        <w:t xml:space="preserve">, width </w:t>
      </w:r>
      <w:proofErr w:type="spellStart"/>
      <w:r w:rsidRPr="003121CB">
        <w:rPr>
          <w:lang w:val="en-GB"/>
        </w:rPr>
        <w:t>picWidth</w:t>
      </w:r>
      <w:proofErr w:type="spellEnd"/>
      <w:r w:rsidRPr="003121CB">
        <w:rPr>
          <w:lang w:val="en-GB"/>
        </w:rPr>
        <w:t>/</w:t>
      </w:r>
      <w:proofErr w:type="spellStart"/>
      <w:r w:rsidRPr="003121CB">
        <w:rPr>
          <w:lang w:val="en-GB"/>
        </w:rPr>
        <w:t>SubWidthC</w:t>
      </w:r>
      <w:proofErr w:type="spellEnd"/>
      <w:r w:rsidRPr="003121CB">
        <w:rPr>
          <w:lang w:val="en-GB"/>
        </w:rPr>
        <w:t xml:space="preserve">, and height </w:t>
      </w:r>
      <w:proofErr w:type="spellStart"/>
      <w:r w:rsidRPr="003121CB">
        <w:rPr>
          <w:lang w:val="en-GB"/>
        </w:rPr>
        <w:t>picHeight</w:t>
      </w:r>
      <w:proofErr w:type="spellEnd"/>
      <w:r w:rsidRPr="003121CB">
        <w:rPr>
          <w:lang w:val="en-GB"/>
        </w:rPr>
        <w:t>/</w:t>
      </w:r>
      <w:proofErr w:type="spellStart"/>
      <w:r w:rsidRPr="003121CB">
        <w:rPr>
          <w:lang w:val="en-GB"/>
        </w:rPr>
        <w:t>SubHeightC</w:t>
      </w:r>
      <w:proofErr w:type="spellEnd"/>
      <w:r w:rsidRPr="003121CB">
        <w:rPr>
          <w:lang w:val="en-GB"/>
        </w:rPr>
        <w:t>.</w:t>
      </w:r>
    </w:p>
    <w:p w14:paraId="2D2C76E5" w14:textId="77777777" w:rsidR="00D404D5" w:rsidRDefault="00D404D5" w:rsidP="00D404D5">
      <w:pPr>
        <w:ind w:left="360"/>
        <w:rPr>
          <w:szCs w:val="22"/>
          <w:lang w:val="en-CA"/>
        </w:rPr>
      </w:pPr>
    </w:p>
    <w:p w14:paraId="1DD9FE18" w14:textId="77777777" w:rsidR="00D404D5" w:rsidRDefault="00D404D5" w:rsidP="00D404D5">
      <w:pPr>
        <w:ind w:left="360"/>
        <w:rPr>
          <w:szCs w:val="22"/>
          <w:lang w:val="en-CA"/>
        </w:rPr>
      </w:pPr>
      <w:r w:rsidRPr="00BB2DE9">
        <w:rPr>
          <w:lang w:val="en-GB"/>
        </w:rPr>
        <w:t>–</w:t>
      </w:r>
      <w:r w:rsidRPr="003121CB">
        <w:rPr>
          <w:lang w:val="en-GB"/>
        </w:rPr>
        <w:tab/>
      </w:r>
      <w:r>
        <w:rPr>
          <w:szCs w:val="22"/>
          <w:lang w:val="en-CA"/>
        </w:rPr>
        <w:t xml:space="preserve">When </w:t>
      </w:r>
      <w:proofErr w:type="spellStart"/>
      <w:r>
        <w:rPr>
          <w:rFonts w:eastAsiaTheme="minorEastAsia"/>
          <w:szCs w:val="22"/>
          <w:lang w:val="en-CA"/>
        </w:rPr>
        <w:t>qm_metric_type</w:t>
      </w:r>
      <w:proofErr w:type="spellEnd"/>
      <w:r>
        <w:rPr>
          <w:rFonts w:eastAsiaTheme="minorEastAsia"/>
          <w:szCs w:val="22"/>
          <w:lang w:val="en-CA"/>
        </w:rPr>
        <w:t>[ </w:t>
      </w:r>
      <w:proofErr w:type="spellStart"/>
      <w:r>
        <w:rPr>
          <w:rFonts w:eastAsiaTheme="minorEastAsia"/>
          <w:szCs w:val="22"/>
          <w:lang w:val="en-CA"/>
        </w:rPr>
        <w:t>i</w:t>
      </w:r>
      <w:proofErr w:type="spellEnd"/>
      <w:r>
        <w:rPr>
          <w:rFonts w:eastAsiaTheme="minorEastAsia"/>
          <w:szCs w:val="22"/>
          <w:lang w:val="en-CA"/>
        </w:rPr>
        <w:t> ]</w:t>
      </w:r>
      <w:r>
        <w:rPr>
          <w:szCs w:val="22"/>
          <w:lang w:val="en-CA"/>
        </w:rPr>
        <w:t xml:space="preserve"> is equal to 7,</w:t>
      </w:r>
    </w:p>
    <w:p w14:paraId="4EF59C76" w14:textId="7EBF32B6"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r>
      <w:proofErr w:type="spellStart"/>
      <w:r w:rsidRPr="003121CB">
        <w:rPr>
          <w:lang w:val="en-GB"/>
        </w:rPr>
        <w:t>picMetricValue</w:t>
      </w:r>
      <w:proofErr w:type="spellEnd"/>
      <w:r w:rsidRPr="003121CB">
        <w:rPr>
          <w:lang w:val="en-GB"/>
        </w:rPr>
        <w:t>[ </w:t>
      </w:r>
      <w:proofErr w:type="spellStart"/>
      <w:r w:rsidRPr="003121CB">
        <w:rPr>
          <w:lang w:val="en-GB"/>
        </w:rPr>
        <w:t>i</w:t>
      </w:r>
      <w:proofErr w:type="spellEnd"/>
      <w:r w:rsidRPr="003121CB">
        <w:rPr>
          <w:lang w:val="en-GB"/>
        </w:rPr>
        <w:t xml:space="preserve"> ][ 0 ] is set equal to the value of WS-PSNR calculated from clauses 9.4.2 and D.4 of ISO/IEC 23001-11 [2] for the luma components of </w:t>
      </w:r>
      <w:proofErr w:type="spellStart"/>
      <w:r w:rsidRPr="003121CB">
        <w:rPr>
          <w:lang w:val="en-GB"/>
        </w:rPr>
        <w:t>testPic</w:t>
      </w:r>
      <w:proofErr w:type="spellEnd"/>
      <w:r w:rsidRPr="003121CB">
        <w:rPr>
          <w:lang w:val="en-GB"/>
        </w:rPr>
        <w:t xml:space="preserve"> and </w:t>
      </w:r>
      <w:proofErr w:type="spellStart"/>
      <w:r w:rsidRPr="003121CB">
        <w:rPr>
          <w:lang w:val="en-GB"/>
        </w:rPr>
        <w:t>referencePic</w:t>
      </w:r>
      <w:proofErr w:type="spellEnd"/>
      <w:r w:rsidRPr="003121CB">
        <w:rPr>
          <w:lang w:val="en-GB"/>
        </w:rPr>
        <w:t xml:space="preserve">, with bit depth </w:t>
      </w:r>
      <w:proofErr w:type="spellStart"/>
      <w:r w:rsidRPr="003121CB">
        <w:rPr>
          <w:lang w:val="en-GB"/>
        </w:rPr>
        <w:t>OrigBitDepth</w:t>
      </w:r>
      <w:proofErr w:type="spellEnd"/>
      <w:r w:rsidRPr="003121CB">
        <w:rPr>
          <w:lang w:val="en-GB"/>
        </w:rPr>
        <w:t xml:space="preserve">, width </w:t>
      </w:r>
      <w:proofErr w:type="spellStart"/>
      <w:r w:rsidRPr="003121CB">
        <w:rPr>
          <w:lang w:val="en-GB"/>
        </w:rPr>
        <w:t>picWidth</w:t>
      </w:r>
      <w:proofErr w:type="spellEnd"/>
      <w:r w:rsidRPr="003121CB">
        <w:rPr>
          <w:lang w:val="en-GB"/>
        </w:rPr>
        <w:t xml:space="preserve">, and height </w:t>
      </w:r>
      <w:proofErr w:type="spellStart"/>
      <w:r w:rsidRPr="003121CB">
        <w:rPr>
          <w:lang w:val="en-GB"/>
        </w:rPr>
        <w:t>picHeight</w:t>
      </w:r>
      <w:proofErr w:type="spellEnd"/>
      <w:r w:rsidRPr="003121CB">
        <w:rPr>
          <w:lang w:val="en-GB"/>
        </w:rPr>
        <w:t>.</w:t>
      </w:r>
    </w:p>
    <w:p w14:paraId="3F80281E" w14:textId="7DBD35B6" w:rsidR="00D404D5" w:rsidRPr="003121CB" w:rsidRDefault="00D404D5" w:rsidP="0037165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t xml:space="preserve">When </w:t>
      </w:r>
      <w:proofErr w:type="spellStart"/>
      <w:r w:rsidRPr="003121CB">
        <w:rPr>
          <w:lang w:val="en-GB"/>
        </w:rPr>
        <w:t>qm_three_component_flag</w:t>
      </w:r>
      <w:proofErr w:type="spellEnd"/>
      <w:r w:rsidRPr="003121CB">
        <w:rPr>
          <w:lang w:val="en-GB"/>
        </w:rPr>
        <w:t>[ </w:t>
      </w:r>
      <w:proofErr w:type="spellStart"/>
      <w:r w:rsidRPr="003121CB">
        <w:rPr>
          <w:lang w:val="en-GB"/>
        </w:rPr>
        <w:t>i</w:t>
      </w:r>
      <w:proofErr w:type="spellEnd"/>
      <w:r w:rsidRPr="003121CB">
        <w:rPr>
          <w:lang w:val="en-GB"/>
        </w:rPr>
        <w:t xml:space="preserve"> ] is equal to </w:t>
      </w:r>
      <w:r w:rsidR="005F73FE">
        <w:rPr>
          <w:lang w:val="en-GB"/>
        </w:rPr>
        <w:t>1</w:t>
      </w:r>
      <w:r w:rsidRPr="003121CB">
        <w:rPr>
          <w:lang w:val="en-GB"/>
        </w:rPr>
        <w:t>,</w:t>
      </w:r>
    </w:p>
    <w:p w14:paraId="328FEB27" w14:textId="77777777" w:rsidR="00D404D5" w:rsidRPr="00B047EE" w:rsidRDefault="00D404D5" w:rsidP="00B047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514" w:hanging="397"/>
        <w:rPr>
          <w:lang w:val="en-GB"/>
        </w:rPr>
      </w:pPr>
      <w:r w:rsidRPr="00BB2DE9">
        <w:rPr>
          <w:lang w:val="en-GB"/>
        </w:rPr>
        <w:t>–</w:t>
      </w:r>
      <w:r w:rsidRPr="003121CB">
        <w:rPr>
          <w:lang w:val="en-GB"/>
        </w:rPr>
        <w:tab/>
      </w:r>
      <w:proofErr w:type="spellStart"/>
      <w:r w:rsidRPr="00B047EE">
        <w:rPr>
          <w:lang w:val="en-GB"/>
        </w:rPr>
        <w:t>picMetricValue</w:t>
      </w:r>
      <w:proofErr w:type="spellEnd"/>
      <w:r w:rsidRPr="00B047EE">
        <w:rPr>
          <w:lang w:val="en-GB"/>
        </w:rPr>
        <w:t>[ </w:t>
      </w:r>
      <w:proofErr w:type="spellStart"/>
      <w:r w:rsidRPr="00B047EE">
        <w:rPr>
          <w:lang w:val="en-GB"/>
        </w:rPr>
        <w:t>i</w:t>
      </w:r>
      <w:proofErr w:type="spellEnd"/>
      <w:r w:rsidRPr="00B047EE">
        <w:rPr>
          <w:lang w:val="en-GB"/>
        </w:rPr>
        <w:t xml:space="preserve"> ][ 1 ] and </w:t>
      </w:r>
      <w:proofErr w:type="spellStart"/>
      <w:r w:rsidRPr="00B047EE">
        <w:rPr>
          <w:lang w:val="en-GB"/>
        </w:rPr>
        <w:t>picMetricValue</w:t>
      </w:r>
      <w:proofErr w:type="spellEnd"/>
      <w:r w:rsidRPr="00B047EE">
        <w:rPr>
          <w:lang w:val="en-GB"/>
        </w:rPr>
        <w:t xml:space="preserve">[ </w:t>
      </w:r>
      <w:proofErr w:type="spellStart"/>
      <w:r w:rsidRPr="00B047EE">
        <w:rPr>
          <w:lang w:val="en-GB"/>
        </w:rPr>
        <w:t>i</w:t>
      </w:r>
      <w:proofErr w:type="spellEnd"/>
      <w:r w:rsidRPr="00B047EE">
        <w:rPr>
          <w:lang w:val="en-GB"/>
        </w:rPr>
        <w:t xml:space="preserve"> ][ 2 ]  are set equal to the WS-PSNR values calculated from clauses 9.4.2 and D.4 of ISO/IEC 23001-11 [2]for the </w:t>
      </w:r>
      <w:proofErr w:type="spellStart"/>
      <w:r w:rsidRPr="00B047EE">
        <w:rPr>
          <w:lang w:val="en-GB"/>
        </w:rPr>
        <w:t>Cb</w:t>
      </w:r>
      <w:proofErr w:type="spellEnd"/>
      <w:r w:rsidRPr="00B047EE">
        <w:rPr>
          <w:lang w:val="en-GB"/>
        </w:rPr>
        <w:t xml:space="preserve"> and Cr components, respectively, of </w:t>
      </w:r>
      <w:proofErr w:type="spellStart"/>
      <w:r w:rsidRPr="00B047EE">
        <w:rPr>
          <w:lang w:val="en-GB"/>
        </w:rPr>
        <w:t>testPic</w:t>
      </w:r>
      <w:proofErr w:type="spellEnd"/>
      <w:r w:rsidRPr="00B047EE">
        <w:rPr>
          <w:lang w:val="en-GB"/>
        </w:rPr>
        <w:t xml:space="preserve"> and </w:t>
      </w:r>
      <w:proofErr w:type="spellStart"/>
      <w:r w:rsidRPr="00B047EE">
        <w:rPr>
          <w:lang w:val="en-GB"/>
        </w:rPr>
        <w:t>referencePic</w:t>
      </w:r>
      <w:proofErr w:type="spellEnd"/>
      <w:r w:rsidRPr="00B047EE">
        <w:rPr>
          <w:lang w:val="en-GB"/>
        </w:rPr>
        <w:t xml:space="preserve">, with bit depth </w:t>
      </w:r>
      <w:proofErr w:type="spellStart"/>
      <w:r w:rsidRPr="00B047EE">
        <w:rPr>
          <w:lang w:val="en-GB"/>
        </w:rPr>
        <w:t>OrigBitDepth</w:t>
      </w:r>
      <w:proofErr w:type="spellEnd"/>
      <w:r w:rsidRPr="00B047EE">
        <w:rPr>
          <w:lang w:val="en-GB"/>
        </w:rPr>
        <w:t xml:space="preserve">, width </w:t>
      </w:r>
      <w:proofErr w:type="spellStart"/>
      <w:r w:rsidRPr="00B047EE">
        <w:rPr>
          <w:lang w:val="en-GB"/>
        </w:rPr>
        <w:t>picWidth</w:t>
      </w:r>
      <w:proofErr w:type="spellEnd"/>
      <w:r w:rsidRPr="00B047EE">
        <w:rPr>
          <w:lang w:val="en-GB"/>
        </w:rPr>
        <w:t>/</w:t>
      </w:r>
      <w:proofErr w:type="spellStart"/>
      <w:r w:rsidRPr="00B047EE">
        <w:rPr>
          <w:lang w:val="en-GB"/>
        </w:rPr>
        <w:t>SubWidthC</w:t>
      </w:r>
      <w:proofErr w:type="spellEnd"/>
      <w:r w:rsidRPr="00B047EE">
        <w:rPr>
          <w:lang w:val="en-GB"/>
        </w:rPr>
        <w:t xml:space="preserve">, and height </w:t>
      </w:r>
      <w:proofErr w:type="spellStart"/>
      <w:r w:rsidRPr="00B047EE">
        <w:rPr>
          <w:lang w:val="en-GB"/>
        </w:rPr>
        <w:t>picHeight</w:t>
      </w:r>
      <w:proofErr w:type="spellEnd"/>
      <w:r w:rsidRPr="00B047EE">
        <w:rPr>
          <w:lang w:val="en-GB"/>
        </w:rPr>
        <w:t>/</w:t>
      </w:r>
      <w:proofErr w:type="spellStart"/>
      <w:r w:rsidRPr="00B047EE">
        <w:rPr>
          <w:lang w:val="en-GB"/>
        </w:rPr>
        <w:t>SubHeightC</w:t>
      </w:r>
      <w:proofErr w:type="spellEnd"/>
      <w:r w:rsidRPr="00B047EE">
        <w:rPr>
          <w:lang w:val="en-GB"/>
        </w:rPr>
        <w:t>.</w:t>
      </w:r>
    </w:p>
    <w:p w14:paraId="563D125B" w14:textId="77777777" w:rsidR="00D404D5" w:rsidRDefault="00D404D5" w:rsidP="00D404D5">
      <w:pPr>
        <w:ind w:left="360"/>
        <w:rPr>
          <w:szCs w:val="22"/>
          <w:lang w:val="en-CA"/>
        </w:rPr>
      </w:pPr>
    </w:p>
    <w:p w14:paraId="7FF60911" w14:textId="77777777" w:rsidR="00D404D5" w:rsidRDefault="00D404D5" w:rsidP="00D404D5">
      <w:pPr>
        <w:ind w:left="360"/>
        <w:rPr>
          <w:szCs w:val="22"/>
          <w:lang w:val="en-CA"/>
        </w:rPr>
      </w:pPr>
      <w:r w:rsidRPr="00BB2DE9">
        <w:rPr>
          <w:lang w:val="en-GB"/>
        </w:rPr>
        <w:t>–</w:t>
      </w:r>
      <w:r w:rsidRPr="003121CB">
        <w:rPr>
          <w:lang w:val="en-GB"/>
        </w:rPr>
        <w:tab/>
      </w:r>
      <w:r>
        <w:rPr>
          <w:szCs w:val="22"/>
          <w:lang w:val="en-CA"/>
        </w:rPr>
        <w:t xml:space="preserve">When </w:t>
      </w:r>
      <w:proofErr w:type="spellStart"/>
      <w:r>
        <w:rPr>
          <w:rFonts w:eastAsiaTheme="minorEastAsia"/>
          <w:szCs w:val="22"/>
          <w:lang w:val="en-CA"/>
        </w:rPr>
        <w:t>qm_metric_type</w:t>
      </w:r>
      <w:proofErr w:type="spellEnd"/>
      <w:r>
        <w:rPr>
          <w:rFonts w:eastAsiaTheme="minorEastAsia"/>
          <w:szCs w:val="22"/>
          <w:lang w:val="en-CA"/>
        </w:rPr>
        <w:t>[ </w:t>
      </w:r>
      <w:proofErr w:type="spellStart"/>
      <w:r>
        <w:rPr>
          <w:rFonts w:eastAsiaTheme="minorEastAsia"/>
          <w:szCs w:val="22"/>
          <w:lang w:val="en-CA"/>
        </w:rPr>
        <w:t>i</w:t>
      </w:r>
      <w:proofErr w:type="spellEnd"/>
      <w:r>
        <w:rPr>
          <w:rFonts w:eastAsiaTheme="minorEastAsia"/>
          <w:szCs w:val="22"/>
          <w:lang w:val="en-CA"/>
        </w:rPr>
        <w:t> ]</w:t>
      </w:r>
      <w:r w:rsidRPr="006311EF">
        <w:rPr>
          <w:szCs w:val="22"/>
          <w:lang w:val="en-CA"/>
        </w:rPr>
        <w:t xml:space="preserve"> </w:t>
      </w:r>
      <w:r>
        <w:rPr>
          <w:szCs w:val="22"/>
          <w:lang w:val="en-CA"/>
        </w:rPr>
        <w:t>is equal to 8,</w:t>
      </w:r>
    </w:p>
    <w:p w14:paraId="1CC6D37B" w14:textId="2C0C52D8" w:rsidR="00D404D5" w:rsidRPr="003121CB" w:rsidRDefault="00D404D5" w:rsidP="00D404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17" w:hanging="397"/>
        <w:rPr>
          <w:lang w:val="en-GB"/>
        </w:rPr>
      </w:pPr>
      <w:r w:rsidRPr="00BB2DE9">
        <w:rPr>
          <w:lang w:val="en-GB"/>
        </w:rPr>
        <w:t>–</w:t>
      </w:r>
      <w:r w:rsidRPr="003121CB">
        <w:rPr>
          <w:lang w:val="en-GB"/>
        </w:rPr>
        <w:tab/>
      </w:r>
      <w:proofErr w:type="spellStart"/>
      <w:r w:rsidRPr="003121CB">
        <w:rPr>
          <w:lang w:val="en-GB"/>
        </w:rPr>
        <w:t>picMetricValue</w:t>
      </w:r>
      <w:proofErr w:type="spellEnd"/>
      <w:r w:rsidRPr="003121CB">
        <w:rPr>
          <w:lang w:val="en-GB"/>
        </w:rPr>
        <w:t xml:space="preserve">[ i ][ 0 ] is set equal to the value of </w:t>
      </w:r>
      <w:proofErr w:type="spellStart"/>
      <w:r w:rsidRPr="003121CB">
        <w:rPr>
          <w:lang w:val="en-GB"/>
        </w:rPr>
        <w:t>lumaMse</w:t>
      </w:r>
      <w:proofErr w:type="spellEnd"/>
      <w:r w:rsidRPr="003121CB">
        <w:rPr>
          <w:lang w:val="en-GB"/>
        </w:rPr>
        <w:t>, interpreted as a floating-point value, derived as follows:</w:t>
      </w:r>
    </w:p>
    <w:p w14:paraId="12ABC45E" w14:textId="77777777" w:rsidR="00D404D5" w:rsidRDefault="00D404D5" w:rsidP="00D404D5">
      <w:pPr>
        <w:ind w:left="1800"/>
        <w:rPr>
          <w:rFonts w:eastAsiaTheme="minorEastAsia"/>
          <w:noProof/>
        </w:rPr>
      </w:pPr>
      <w:r>
        <w:rPr>
          <w:rFonts w:eastAsiaTheme="minorEastAsia"/>
          <w:noProof/>
        </w:rPr>
        <w:t>lumaSse = 0</w:t>
      </w:r>
    </w:p>
    <w:p w14:paraId="629903D7" w14:textId="77777777" w:rsidR="00D404D5" w:rsidRDefault="00D404D5" w:rsidP="00D404D5">
      <w:pPr>
        <w:spacing w:before="0"/>
        <w:ind w:left="1800"/>
        <w:rPr>
          <w:rFonts w:eastAsiaTheme="minorEastAsia"/>
          <w:noProof/>
          <w:vertAlign w:val="superscript"/>
        </w:rPr>
      </w:pPr>
      <w:r w:rsidRPr="001D3971">
        <w:rPr>
          <w:rFonts w:eastAsiaTheme="minorEastAsia"/>
          <w:noProof/>
        </w:rPr>
        <w:t xml:space="preserve">for( y = 0; y &lt; </w:t>
      </w:r>
      <w:r>
        <w:rPr>
          <w:rFonts w:eastAsiaTheme="minorEastAsia"/>
          <w:noProof/>
        </w:rPr>
        <w:t>pic</w:t>
      </w:r>
      <w:r w:rsidRPr="001D3971">
        <w:rPr>
          <w:rFonts w:eastAsiaTheme="minorEastAsia"/>
          <w:noProof/>
        </w:rPr>
        <w:t>Height; y++)</w:t>
      </w:r>
      <w:r w:rsidRPr="001D3971">
        <w:rPr>
          <w:rFonts w:eastAsiaTheme="minorEastAsia"/>
          <w:noProof/>
        </w:rPr>
        <w:br/>
      </w:r>
      <w:r w:rsidRPr="001D3971">
        <w:rPr>
          <w:rFonts w:eastAsiaTheme="minorEastAsia"/>
          <w:noProof/>
        </w:rPr>
        <w:tab/>
        <w:t xml:space="preserve">for( x = 0; x &lt; </w:t>
      </w:r>
      <w:r>
        <w:rPr>
          <w:rFonts w:eastAsiaTheme="minorEastAsia"/>
          <w:noProof/>
        </w:rPr>
        <w:t>pic</w:t>
      </w:r>
      <w:r w:rsidRPr="001D3971">
        <w:rPr>
          <w:rFonts w:eastAsiaTheme="minorEastAsia"/>
          <w:noProof/>
        </w:rPr>
        <w:t xml:space="preserve">Width; x++ ) </w:t>
      </w:r>
      <w:r w:rsidRPr="001D3971">
        <w:rPr>
          <w:rFonts w:eastAsiaTheme="minorEastAsia"/>
          <w:noProof/>
        </w:rPr>
        <w:br/>
      </w:r>
      <w:r>
        <w:rPr>
          <w:rFonts w:eastAsiaTheme="minorEastAsia"/>
          <w:noProof/>
        </w:rPr>
        <w:tab/>
      </w:r>
      <w:r>
        <w:rPr>
          <w:rFonts w:eastAsiaTheme="minorEastAsia"/>
          <w:noProof/>
        </w:rPr>
        <w:tab/>
        <w:t>lumaSse += (testPic[ 0 ][ x ][ y ] – referencePic[ 0 ][ x ][ y ])</w:t>
      </w:r>
      <w:r w:rsidRPr="003B4020">
        <w:rPr>
          <w:rFonts w:eastAsiaTheme="minorEastAsia"/>
          <w:noProof/>
          <w:vertAlign w:val="superscript"/>
        </w:rPr>
        <w:t>2</w:t>
      </w:r>
    </w:p>
    <w:p w14:paraId="23354A11" w14:textId="77777777" w:rsidR="00D404D5" w:rsidRDefault="00D404D5" w:rsidP="00D404D5">
      <w:pPr>
        <w:ind w:left="1800"/>
        <w:contextualSpacing/>
        <w:rPr>
          <w:rFonts w:eastAsiaTheme="minorEastAsia"/>
          <w:noProof/>
        </w:rPr>
      </w:pPr>
      <w:r>
        <w:rPr>
          <w:rFonts w:eastAsiaTheme="minorEastAsia"/>
          <w:noProof/>
        </w:rPr>
        <w:t xml:space="preserve">lumaMse = ( lumaSse </w:t>
      </w:r>
      <w:r w:rsidRPr="006311EF">
        <w:rPr>
          <w:rFonts w:eastAsia="Calibri"/>
          <w:szCs w:val="22"/>
          <w:lang w:val="en-GB"/>
        </w:rPr>
        <w:t xml:space="preserve">÷ </w:t>
      </w:r>
      <w:r>
        <w:rPr>
          <w:rFonts w:eastAsia="Calibri"/>
          <w:szCs w:val="22"/>
          <w:lang w:val="en-GB"/>
        </w:rPr>
        <w:t>(</w:t>
      </w:r>
      <w:proofErr w:type="spellStart"/>
      <w:r>
        <w:rPr>
          <w:rFonts w:eastAsia="Calibri"/>
          <w:szCs w:val="22"/>
          <w:lang w:val="en-GB"/>
        </w:rPr>
        <w:t>CroppedHeight</w:t>
      </w:r>
      <w:proofErr w:type="spellEnd"/>
      <w:r>
        <w:rPr>
          <w:rFonts w:eastAsia="Calibri"/>
          <w:szCs w:val="22"/>
          <w:lang w:val="en-GB"/>
        </w:rPr>
        <w:t xml:space="preserve"> * </w:t>
      </w:r>
      <w:proofErr w:type="spellStart"/>
      <w:r>
        <w:rPr>
          <w:rFonts w:eastAsia="Calibri"/>
          <w:szCs w:val="22"/>
          <w:lang w:val="en-GB"/>
        </w:rPr>
        <w:t>CroppedWidth</w:t>
      </w:r>
      <w:proofErr w:type="spellEnd"/>
      <w:r>
        <w:rPr>
          <w:rFonts w:eastAsia="Calibri"/>
          <w:szCs w:val="22"/>
          <w:lang w:val="en-GB"/>
        </w:rPr>
        <w:t>) )/ 100</w:t>
      </w:r>
    </w:p>
    <w:p w14:paraId="4E67246C" w14:textId="77777777" w:rsidR="00D404D5" w:rsidRPr="00B047EE" w:rsidRDefault="00D404D5" w:rsidP="00B047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090"/>
        </w:tabs>
        <w:spacing w:before="86"/>
        <w:ind w:left="1191" w:hanging="397"/>
        <w:rPr>
          <w:lang w:val="en-GB"/>
        </w:rPr>
      </w:pPr>
      <w:r w:rsidRPr="00BB2DE9">
        <w:rPr>
          <w:lang w:val="en-GB"/>
        </w:rPr>
        <w:t>–</w:t>
      </w:r>
      <w:r w:rsidRPr="003121CB">
        <w:rPr>
          <w:lang w:val="en-GB"/>
        </w:rPr>
        <w:tab/>
      </w:r>
      <w:r w:rsidRPr="00B047EE">
        <w:rPr>
          <w:lang w:val="en-GB"/>
        </w:rPr>
        <w:t xml:space="preserve">When </w:t>
      </w:r>
      <w:proofErr w:type="spellStart"/>
      <w:r w:rsidRPr="00B047EE">
        <w:rPr>
          <w:lang w:val="en-GB"/>
        </w:rPr>
        <w:t>qm_three_component_flag</w:t>
      </w:r>
      <w:proofErr w:type="spellEnd"/>
      <w:r w:rsidRPr="00B047EE">
        <w:rPr>
          <w:lang w:val="en-GB"/>
        </w:rPr>
        <w:t>[ </w:t>
      </w:r>
      <w:proofErr w:type="spellStart"/>
      <w:r w:rsidRPr="00B047EE">
        <w:rPr>
          <w:lang w:val="en-GB"/>
        </w:rPr>
        <w:t>i</w:t>
      </w:r>
      <w:proofErr w:type="spellEnd"/>
      <w:r w:rsidRPr="00B047EE">
        <w:rPr>
          <w:lang w:val="en-GB"/>
        </w:rPr>
        <w:t xml:space="preserve"> ] is equal to 1, </w:t>
      </w:r>
      <w:proofErr w:type="spellStart"/>
      <w:r w:rsidRPr="00B047EE">
        <w:rPr>
          <w:lang w:val="en-GB"/>
        </w:rPr>
        <w:t>picMetricValue</w:t>
      </w:r>
      <w:proofErr w:type="spellEnd"/>
      <w:r w:rsidRPr="00B047EE">
        <w:rPr>
          <w:lang w:val="en-GB"/>
        </w:rPr>
        <w:t>[ </w:t>
      </w:r>
      <w:proofErr w:type="spellStart"/>
      <w:r w:rsidRPr="00B047EE">
        <w:rPr>
          <w:lang w:val="en-GB"/>
        </w:rPr>
        <w:t>i</w:t>
      </w:r>
      <w:proofErr w:type="spellEnd"/>
      <w:r w:rsidRPr="00B047EE">
        <w:rPr>
          <w:lang w:val="en-GB"/>
        </w:rPr>
        <w:t xml:space="preserve"> ][ 1 ] and </w:t>
      </w:r>
      <w:proofErr w:type="spellStart"/>
      <w:r w:rsidRPr="00B047EE">
        <w:rPr>
          <w:lang w:val="en-GB"/>
        </w:rPr>
        <w:t>picMetricValue</w:t>
      </w:r>
      <w:proofErr w:type="spellEnd"/>
      <w:r w:rsidRPr="00B047EE">
        <w:rPr>
          <w:lang w:val="en-GB"/>
        </w:rPr>
        <w:t>[ </w:t>
      </w:r>
      <w:proofErr w:type="spellStart"/>
      <w:r w:rsidRPr="00B047EE">
        <w:rPr>
          <w:lang w:val="en-GB"/>
        </w:rPr>
        <w:t>i</w:t>
      </w:r>
      <w:proofErr w:type="spellEnd"/>
      <w:r w:rsidRPr="00B047EE">
        <w:rPr>
          <w:lang w:val="en-GB"/>
        </w:rPr>
        <w:t xml:space="preserve"> ][ 2 ]  are set equal to the values of </w:t>
      </w:r>
      <w:proofErr w:type="spellStart"/>
      <w:r w:rsidRPr="00B047EE">
        <w:rPr>
          <w:lang w:val="en-GB"/>
        </w:rPr>
        <w:t>CbMse</w:t>
      </w:r>
      <w:proofErr w:type="spellEnd"/>
      <w:r w:rsidRPr="00B047EE">
        <w:rPr>
          <w:lang w:val="en-GB"/>
        </w:rPr>
        <w:t xml:space="preserve"> and </w:t>
      </w:r>
      <w:proofErr w:type="spellStart"/>
      <w:r w:rsidRPr="00B047EE">
        <w:rPr>
          <w:lang w:val="en-GB"/>
        </w:rPr>
        <w:t>CrMse</w:t>
      </w:r>
      <w:proofErr w:type="spellEnd"/>
      <w:r w:rsidRPr="00B047EE">
        <w:rPr>
          <w:lang w:val="en-GB"/>
        </w:rPr>
        <w:t>, respectively, interpreted as floating-point values, derived as follows:</w:t>
      </w:r>
    </w:p>
    <w:p w14:paraId="65ED308E" w14:textId="77777777" w:rsidR="00D404D5" w:rsidRDefault="00D404D5" w:rsidP="00D404D5">
      <w:pPr>
        <w:ind w:left="1800"/>
        <w:rPr>
          <w:rFonts w:eastAsiaTheme="minorEastAsia"/>
          <w:noProof/>
        </w:rPr>
      </w:pPr>
      <w:r>
        <w:rPr>
          <w:rFonts w:eastAsiaTheme="minorEastAsia"/>
          <w:noProof/>
        </w:rPr>
        <w:t>CbSse = 0</w:t>
      </w:r>
    </w:p>
    <w:p w14:paraId="576C91F3" w14:textId="77777777" w:rsidR="00D404D5" w:rsidRDefault="00D404D5" w:rsidP="00D404D5">
      <w:pPr>
        <w:ind w:left="1800"/>
        <w:contextualSpacing/>
        <w:rPr>
          <w:rFonts w:eastAsiaTheme="minorEastAsia"/>
          <w:noProof/>
        </w:rPr>
      </w:pPr>
      <w:r>
        <w:rPr>
          <w:rFonts w:eastAsiaTheme="minorEastAsia"/>
          <w:noProof/>
        </w:rPr>
        <w:t>CrSse = 0</w:t>
      </w:r>
    </w:p>
    <w:p w14:paraId="7B27F35C" w14:textId="77777777" w:rsidR="00D404D5" w:rsidRDefault="00D404D5" w:rsidP="00D404D5">
      <w:pPr>
        <w:ind w:left="1800"/>
        <w:contextualSpacing/>
        <w:rPr>
          <w:rFonts w:eastAsiaTheme="minorEastAsia"/>
          <w:noProof/>
        </w:rPr>
      </w:pPr>
      <w:r w:rsidRPr="001D3971">
        <w:rPr>
          <w:rFonts w:eastAsiaTheme="minorEastAsia"/>
          <w:noProof/>
        </w:rPr>
        <w:t xml:space="preserve">for( y = 0; y &lt; </w:t>
      </w:r>
      <w:r>
        <w:rPr>
          <w:rFonts w:eastAsiaTheme="minorEastAsia"/>
          <w:noProof/>
        </w:rPr>
        <w:t>pic</w:t>
      </w:r>
      <w:r w:rsidRPr="001D3971">
        <w:rPr>
          <w:rFonts w:eastAsiaTheme="minorEastAsia"/>
          <w:noProof/>
        </w:rPr>
        <w:t>Height</w:t>
      </w:r>
      <w:r>
        <w:rPr>
          <w:rFonts w:eastAsiaTheme="minorEastAsia"/>
          <w:noProof/>
        </w:rPr>
        <w:t xml:space="preserve"> / SubWidthC</w:t>
      </w:r>
      <w:r w:rsidRPr="001D3971">
        <w:rPr>
          <w:rFonts w:eastAsiaTheme="minorEastAsia"/>
          <w:noProof/>
        </w:rPr>
        <w:t>; y++)</w:t>
      </w:r>
      <w:r w:rsidRPr="001D3971">
        <w:rPr>
          <w:rFonts w:eastAsiaTheme="minorEastAsia"/>
          <w:noProof/>
        </w:rPr>
        <w:br/>
      </w:r>
      <w:r w:rsidRPr="001D3971">
        <w:rPr>
          <w:rFonts w:eastAsiaTheme="minorEastAsia"/>
          <w:noProof/>
        </w:rPr>
        <w:tab/>
        <w:t xml:space="preserve">for( x = 0; x &lt; </w:t>
      </w:r>
      <w:r>
        <w:rPr>
          <w:rFonts w:eastAsiaTheme="minorEastAsia"/>
          <w:noProof/>
        </w:rPr>
        <w:t>pic</w:t>
      </w:r>
      <w:r w:rsidRPr="001D3971">
        <w:rPr>
          <w:rFonts w:eastAsiaTheme="minorEastAsia"/>
          <w:noProof/>
        </w:rPr>
        <w:t>Width</w:t>
      </w:r>
      <w:r>
        <w:rPr>
          <w:rFonts w:eastAsiaTheme="minorEastAsia"/>
          <w:noProof/>
        </w:rPr>
        <w:t xml:space="preserve"> / SubWidthC</w:t>
      </w:r>
      <w:r w:rsidRPr="001D3971">
        <w:rPr>
          <w:rFonts w:eastAsiaTheme="minorEastAsia"/>
          <w:noProof/>
        </w:rPr>
        <w:t xml:space="preserve">; x++ ) </w:t>
      </w:r>
      <w:r>
        <w:rPr>
          <w:rFonts w:eastAsiaTheme="minorEastAsia"/>
          <w:noProof/>
        </w:rPr>
        <w:t>{</w:t>
      </w:r>
      <w:r w:rsidRPr="001D3971">
        <w:rPr>
          <w:rFonts w:eastAsiaTheme="minorEastAsia"/>
          <w:noProof/>
        </w:rPr>
        <w:br/>
      </w:r>
      <w:r>
        <w:rPr>
          <w:rFonts w:eastAsiaTheme="minorEastAsia"/>
          <w:noProof/>
        </w:rPr>
        <w:tab/>
      </w:r>
      <w:r>
        <w:rPr>
          <w:rFonts w:eastAsiaTheme="minorEastAsia"/>
          <w:noProof/>
        </w:rPr>
        <w:tab/>
        <w:t>CbSse += (testPic[1][y][x] – referencePic[1][y][x])</w:t>
      </w:r>
      <w:r w:rsidRPr="00F14267">
        <w:rPr>
          <w:rFonts w:eastAsiaTheme="minorEastAsia"/>
          <w:noProof/>
          <w:vertAlign w:val="superscript"/>
        </w:rPr>
        <w:t>2</w:t>
      </w:r>
    </w:p>
    <w:p w14:paraId="46B019B1" w14:textId="77777777" w:rsidR="00D404D5" w:rsidRDefault="00D404D5" w:rsidP="00D404D5">
      <w:pPr>
        <w:ind w:left="1800"/>
        <w:contextualSpacing/>
        <w:rPr>
          <w:rFonts w:eastAsiaTheme="minorEastAsia"/>
          <w:noProof/>
        </w:rPr>
      </w:pPr>
      <w:r>
        <w:rPr>
          <w:rFonts w:eastAsiaTheme="minorEastAsia"/>
          <w:noProof/>
        </w:rPr>
        <w:tab/>
      </w:r>
      <w:r>
        <w:rPr>
          <w:rFonts w:eastAsiaTheme="minorEastAsia"/>
          <w:noProof/>
        </w:rPr>
        <w:tab/>
        <w:t>CbSse += (testPic[1][y][x] – referencePic[1][y][x])</w:t>
      </w:r>
      <w:r w:rsidRPr="006E7772">
        <w:rPr>
          <w:rFonts w:eastAsiaTheme="minorEastAsia"/>
          <w:noProof/>
          <w:vertAlign w:val="superscript"/>
        </w:rPr>
        <w:t>2</w:t>
      </w:r>
    </w:p>
    <w:p w14:paraId="6CD66C25" w14:textId="77777777" w:rsidR="00D404D5" w:rsidRDefault="00D404D5" w:rsidP="00D404D5">
      <w:pPr>
        <w:ind w:left="1800"/>
        <w:contextualSpacing/>
        <w:rPr>
          <w:rFonts w:eastAsiaTheme="minorEastAsia"/>
          <w:noProof/>
        </w:rPr>
      </w:pPr>
      <w:r>
        <w:rPr>
          <w:rFonts w:eastAsiaTheme="minorEastAsia"/>
          <w:noProof/>
        </w:rPr>
        <w:tab/>
        <w:t>}</w:t>
      </w:r>
      <w:r w:rsidRPr="006E7772">
        <w:rPr>
          <w:rFonts w:eastAsiaTheme="minorEastAsia"/>
          <w:noProof/>
        </w:rPr>
        <w:t xml:space="preserve"> </w:t>
      </w:r>
    </w:p>
    <w:p w14:paraId="78FFC744" w14:textId="77777777" w:rsidR="00D404D5" w:rsidRDefault="00D404D5" w:rsidP="00D404D5">
      <w:pPr>
        <w:ind w:left="1800"/>
        <w:contextualSpacing/>
        <w:rPr>
          <w:rFonts w:eastAsia="Calibri"/>
          <w:szCs w:val="22"/>
          <w:lang w:val="en-GB"/>
        </w:rPr>
      </w:pPr>
      <w:r>
        <w:rPr>
          <w:rFonts w:eastAsiaTheme="minorEastAsia"/>
          <w:noProof/>
        </w:rPr>
        <w:t xml:space="preserve">CbMse = ( CbSse </w:t>
      </w:r>
      <w:r w:rsidRPr="006311EF">
        <w:rPr>
          <w:rFonts w:eastAsia="Calibri"/>
          <w:szCs w:val="22"/>
          <w:lang w:val="en-GB"/>
        </w:rPr>
        <w:t xml:space="preserve">÷ </w:t>
      </w:r>
      <w:r>
        <w:rPr>
          <w:rFonts w:eastAsia="Calibri"/>
          <w:szCs w:val="22"/>
          <w:lang w:val="en-GB"/>
        </w:rPr>
        <w:t xml:space="preserve">( </w:t>
      </w:r>
      <w:proofErr w:type="spellStart"/>
      <w:r>
        <w:rPr>
          <w:rFonts w:eastAsia="Calibri"/>
          <w:szCs w:val="22"/>
          <w:lang w:val="en-GB"/>
        </w:rPr>
        <w:t>picHeight</w:t>
      </w:r>
      <w:proofErr w:type="spellEnd"/>
      <w:r>
        <w:rPr>
          <w:rFonts w:eastAsia="Calibri"/>
          <w:szCs w:val="22"/>
          <w:lang w:val="en-GB"/>
        </w:rPr>
        <w:t xml:space="preserve"> * </w:t>
      </w:r>
      <w:proofErr w:type="spellStart"/>
      <w:r>
        <w:rPr>
          <w:rFonts w:eastAsia="Calibri"/>
          <w:szCs w:val="22"/>
          <w:lang w:val="en-GB"/>
        </w:rPr>
        <w:t>CroppedWidth</w:t>
      </w:r>
      <w:proofErr w:type="spellEnd"/>
      <w:r>
        <w:rPr>
          <w:rFonts w:eastAsia="Calibri"/>
          <w:szCs w:val="22"/>
          <w:lang w:val="en-GB"/>
        </w:rPr>
        <w:t xml:space="preserve"> / (</w:t>
      </w:r>
      <w:proofErr w:type="spellStart"/>
      <w:r>
        <w:rPr>
          <w:rFonts w:eastAsia="Calibri"/>
          <w:szCs w:val="22"/>
          <w:lang w:val="en-GB"/>
        </w:rPr>
        <w:t>SubWidthC</w:t>
      </w:r>
      <w:proofErr w:type="spellEnd"/>
      <w:r>
        <w:rPr>
          <w:rFonts w:eastAsia="Calibri"/>
          <w:szCs w:val="22"/>
          <w:lang w:val="en-GB"/>
        </w:rPr>
        <w:t xml:space="preserve"> * </w:t>
      </w:r>
      <w:proofErr w:type="spellStart"/>
      <w:r>
        <w:rPr>
          <w:rFonts w:eastAsia="Calibri"/>
          <w:szCs w:val="22"/>
          <w:lang w:val="en-GB"/>
        </w:rPr>
        <w:t>SubWidthC</w:t>
      </w:r>
      <w:proofErr w:type="spellEnd"/>
      <w:r>
        <w:rPr>
          <w:rFonts w:eastAsia="Calibri"/>
          <w:szCs w:val="22"/>
          <w:lang w:val="en-GB"/>
        </w:rPr>
        <w:t>) ) / 100</w:t>
      </w:r>
    </w:p>
    <w:p w14:paraId="078C776A" w14:textId="77777777" w:rsidR="00D404D5" w:rsidRDefault="00D404D5" w:rsidP="00D404D5">
      <w:pPr>
        <w:ind w:left="1800"/>
        <w:contextualSpacing/>
        <w:rPr>
          <w:rFonts w:eastAsiaTheme="minorEastAsia"/>
          <w:noProof/>
        </w:rPr>
      </w:pPr>
      <w:r>
        <w:rPr>
          <w:rFonts w:eastAsiaTheme="minorEastAsia"/>
          <w:noProof/>
        </w:rPr>
        <w:t xml:space="preserve">CrMse = ( CrSse </w:t>
      </w:r>
      <w:r w:rsidRPr="006311EF">
        <w:rPr>
          <w:rFonts w:eastAsia="Calibri"/>
          <w:szCs w:val="22"/>
          <w:lang w:val="en-GB"/>
        </w:rPr>
        <w:t xml:space="preserve">÷ </w:t>
      </w:r>
      <w:r>
        <w:rPr>
          <w:rFonts w:eastAsia="Calibri"/>
          <w:szCs w:val="22"/>
          <w:lang w:val="en-GB"/>
        </w:rPr>
        <w:t xml:space="preserve">( </w:t>
      </w:r>
      <w:proofErr w:type="spellStart"/>
      <w:r>
        <w:rPr>
          <w:rFonts w:eastAsia="Calibri"/>
          <w:szCs w:val="22"/>
          <w:lang w:val="en-GB"/>
        </w:rPr>
        <w:t>picHeight</w:t>
      </w:r>
      <w:proofErr w:type="spellEnd"/>
      <w:r>
        <w:rPr>
          <w:rFonts w:eastAsia="Calibri"/>
          <w:szCs w:val="22"/>
          <w:lang w:val="en-GB"/>
        </w:rPr>
        <w:t xml:space="preserve"> * </w:t>
      </w:r>
      <w:proofErr w:type="spellStart"/>
      <w:r>
        <w:rPr>
          <w:rFonts w:eastAsia="Calibri"/>
          <w:szCs w:val="22"/>
          <w:lang w:val="en-GB"/>
        </w:rPr>
        <w:t>CroppedWidth</w:t>
      </w:r>
      <w:proofErr w:type="spellEnd"/>
      <w:r>
        <w:rPr>
          <w:rFonts w:eastAsia="Calibri"/>
          <w:szCs w:val="22"/>
          <w:lang w:val="en-GB"/>
        </w:rPr>
        <w:t xml:space="preserve"> / (</w:t>
      </w:r>
      <w:proofErr w:type="spellStart"/>
      <w:r>
        <w:rPr>
          <w:rFonts w:eastAsia="Calibri"/>
          <w:szCs w:val="22"/>
          <w:lang w:val="en-GB"/>
        </w:rPr>
        <w:t>SubWidthC</w:t>
      </w:r>
      <w:proofErr w:type="spellEnd"/>
      <w:r>
        <w:rPr>
          <w:rFonts w:eastAsia="Calibri"/>
          <w:szCs w:val="22"/>
          <w:lang w:val="en-GB"/>
        </w:rPr>
        <w:t xml:space="preserve"> * </w:t>
      </w:r>
      <w:proofErr w:type="spellStart"/>
      <w:r>
        <w:rPr>
          <w:rFonts w:eastAsia="Calibri"/>
          <w:szCs w:val="22"/>
          <w:lang w:val="en-GB"/>
        </w:rPr>
        <w:t>SubWidthC</w:t>
      </w:r>
      <w:proofErr w:type="spellEnd"/>
      <w:r>
        <w:rPr>
          <w:rFonts w:eastAsia="Calibri"/>
          <w:szCs w:val="22"/>
          <w:lang w:val="en-GB"/>
        </w:rPr>
        <w:t>) ) / 100</w:t>
      </w:r>
    </w:p>
    <w:p w14:paraId="2CF81DC3" w14:textId="77777777" w:rsidR="00F453F1" w:rsidRDefault="00F453F1" w:rsidP="00C462D1">
      <w:pPr>
        <w:rPr>
          <w:lang w:val="en-CA"/>
        </w:rPr>
      </w:pPr>
    </w:p>
    <w:p w14:paraId="07C10FC7" w14:textId="3AB04ACA" w:rsidR="009F58E8" w:rsidRPr="00763A29" w:rsidRDefault="009F58E8" w:rsidP="009F58E8">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 xml:space="preserve">Changes to VVC </w:t>
      </w:r>
      <w:r w:rsidRPr="00763A29">
        <w:rPr>
          <w:rFonts w:ascii="Cambria" w:hAnsi="Cambria"/>
          <w:i/>
          <w:noProof/>
          <w:szCs w:val="22"/>
          <w:lang w:val="en-CA"/>
        </w:rPr>
        <w:t xml:space="preserve">subclause </w:t>
      </w:r>
      <w:r>
        <w:rPr>
          <w:rFonts w:ascii="Cambria" w:hAnsi="Cambria"/>
          <w:i/>
          <w:noProof/>
          <w:szCs w:val="22"/>
          <w:lang w:val="en-CA"/>
        </w:rPr>
        <w:t>D.11.1.2 and addition of subclause D.11.3</w:t>
      </w:r>
      <w:r w:rsidRPr="00763A29">
        <w:rPr>
          <w:rFonts w:ascii="Cambria" w:hAnsi="Cambria"/>
          <w:i/>
          <w:noProof/>
          <w:szCs w:val="22"/>
          <w:lang w:val="en-CA"/>
        </w:rPr>
        <w:t xml:space="preserve"> for </w:t>
      </w:r>
      <w:r>
        <w:rPr>
          <w:rFonts w:ascii="Cambria" w:hAnsi="Cambria"/>
          <w:i/>
          <w:noProof/>
          <w:szCs w:val="22"/>
          <w:lang w:val="en-CA"/>
        </w:rPr>
        <w:t>specifying handling of processing chains specified by an SEI processing order SEI message</w:t>
      </w:r>
    </w:p>
    <w:p w14:paraId="0FD27615" w14:textId="77777777" w:rsidR="009F58E8" w:rsidRPr="009F58E8" w:rsidRDefault="009F58E8" w:rsidP="009F58E8">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3"/>
        <w:rPr>
          <w:rFonts w:eastAsia="Malgun Gothic"/>
          <w:b/>
          <w:bCs/>
          <w:lang w:val="en-CA"/>
        </w:rPr>
      </w:pPr>
      <w:r w:rsidRPr="009F58E8">
        <w:rPr>
          <w:rFonts w:eastAsia="Malgun Gothic"/>
          <w:b/>
          <w:bCs/>
          <w:noProof/>
          <w:lang w:val="en-CA"/>
        </w:rPr>
        <w:t xml:space="preserve">D.11.1.2 </w:t>
      </w:r>
      <w:r w:rsidRPr="009F58E8">
        <w:rPr>
          <w:rFonts w:eastAsia="Malgun Gothic"/>
          <w:b/>
          <w:bCs/>
          <w:lang w:val="en-CA"/>
        </w:rPr>
        <w:t>SEI processing order SEI message semantics</w:t>
      </w:r>
    </w:p>
    <w:p w14:paraId="1808AF2A" w14:textId="77777777" w:rsidR="009F58E8" w:rsidRPr="009F58E8" w:rsidRDefault="009F58E8" w:rsidP="009F58E8">
      <w:pPr>
        <w:rPr>
          <w:rFonts w:eastAsiaTheme="minorEastAsia" w:cstheme="minorBidi"/>
          <w:noProof/>
          <w:lang w:val="en-CA" w:eastAsia="zh-CN"/>
        </w:rPr>
      </w:pPr>
      <w:r w:rsidRPr="009F58E8">
        <w:rPr>
          <w:rFonts w:eastAsiaTheme="minorEastAsia" w:cstheme="minorBidi"/>
          <w:noProof/>
          <w:lang w:val="en-CA" w:eastAsia="zh-CN"/>
        </w:rPr>
        <w:t>…</w:t>
      </w:r>
    </w:p>
    <w:p w14:paraId="2034A631" w14:textId="77777777" w:rsidR="009F58E8" w:rsidRPr="009F58E8" w:rsidRDefault="009F58E8" w:rsidP="009F58E8">
      <w:pPr>
        <w:rPr>
          <w:lang w:val="en-CA"/>
        </w:rPr>
      </w:pPr>
      <w:r w:rsidRPr="009F58E8">
        <w:rPr>
          <w:rFonts w:eastAsiaTheme="minorEastAsia" w:cstheme="minorBidi"/>
          <w:noProof/>
          <w:lang w:val="en-CA" w:eastAsia="zh-CN"/>
        </w:rPr>
        <w:t xml:space="preserve">SeiProcessingOrderSeiList is set to consist of the payloadType values 3, 4, 5, 19, 137, 142, 144, 147, 148, 149, </w:t>
      </w:r>
      <w:r w:rsidRPr="009F58E8">
        <w:rPr>
          <w:rFonts w:eastAsiaTheme="minorEastAsia" w:cstheme="minorBidi"/>
          <w:noProof/>
          <w:highlight w:val="yellow"/>
          <w:lang w:val="en-CA" w:eastAsia="zh-CN"/>
        </w:rPr>
        <w:t>150, 153, 155,</w:t>
      </w:r>
      <w:r w:rsidRPr="009F58E8">
        <w:rPr>
          <w:rFonts w:eastAsiaTheme="minorEastAsia" w:cstheme="minorBidi"/>
          <w:noProof/>
          <w:lang w:val="en-CA" w:eastAsia="zh-CN"/>
        </w:rPr>
        <w:t xml:space="preserve"> 165, 177, 210, and 211.</w:t>
      </w:r>
      <w:r w:rsidRPr="009F58E8">
        <w:rPr>
          <w:lang w:val="en-CA"/>
        </w:rPr>
        <w:t xml:space="preserve"> The value of </w:t>
      </w:r>
      <w:proofErr w:type="spellStart"/>
      <w:r w:rsidRPr="009F58E8">
        <w:rPr>
          <w:lang w:val="en-CA"/>
        </w:rPr>
        <w:t>po_sei_payload_type</w:t>
      </w:r>
      <w:proofErr w:type="spellEnd"/>
      <w:r w:rsidRPr="009F58E8">
        <w:rPr>
          <w:lang w:val="en-CA"/>
        </w:rPr>
        <w:t>[ </w:t>
      </w:r>
      <w:proofErr w:type="spellStart"/>
      <w:r w:rsidRPr="009F58E8">
        <w:rPr>
          <w:lang w:val="en-CA"/>
        </w:rPr>
        <w:t>i</w:t>
      </w:r>
      <w:proofErr w:type="spellEnd"/>
      <w:r w:rsidRPr="009F58E8">
        <w:rPr>
          <w:lang w:val="en-CA"/>
        </w:rPr>
        <w:t xml:space="preserve"> ] for each </w:t>
      </w:r>
      <w:proofErr w:type="spellStart"/>
      <w:r w:rsidRPr="009F58E8">
        <w:rPr>
          <w:lang w:val="en-CA"/>
        </w:rPr>
        <w:t>i</w:t>
      </w:r>
      <w:proofErr w:type="spellEnd"/>
      <w:r w:rsidRPr="009F58E8">
        <w:rPr>
          <w:lang w:val="en-CA"/>
        </w:rPr>
        <w:t xml:space="preserve"> in the range of 0 to </w:t>
      </w:r>
      <w:r w:rsidRPr="009F58E8">
        <w:rPr>
          <w:rFonts w:eastAsia="Times New Roman"/>
          <w:lang w:val="en-CA"/>
        </w:rPr>
        <w:t>po_num_sei_messages_minus2 + 1</w:t>
      </w:r>
      <w:r w:rsidRPr="009F58E8">
        <w:rPr>
          <w:lang w:val="en-CA"/>
        </w:rPr>
        <w:t xml:space="preserve">, inclusive, shall be equal to a value in </w:t>
      </w:r>
      <w:proofErr w:type="spellStart"/>
      <w:r w:rsidRPr="009F58E8">
        <w:rPr>
          <w:lang w:val="en-CA"/>
        </w:rPr>
        <w:t>SeiProcessingOrderSeiList</w:t>
      </w:r>
      <w:proofErr w:type="spellEnd"/>
      <w:r w:rsidRPr="009F58E8">
        <w:rPr>
          <w:lang w:val="en-CA"/>
        </w:rPr>
        <w:t>.</w:t>
      </w:r>
    </w:p>
    <w:p w14:paraId="1ED867AA" w14:textId="77777777" w:rsidR="009F58E8" w:rsidRPr="009F58E8" w:rsidRDefault="009F58E8" w:rsidP="009F58E8">
      <w:pPr>
        <w:rPr>
          <w:lang w:val="en-CA"/>
        </w:rPr>
      </w:pPr>
      <w:proofErr w:type="spellStart"/>
      <w:r w:rsidRPr="009F58E8">
        <w:rPr>
          <w:highlight w:val="yellow"/>
          <w:lang w:val="en-CA"/>
        </w:rPr>
        <w:t>SpoProcessingList</w:t>
      </w:r>
      <w:proofErr w:type="spellEnd"/>
      <w:r w:rsidRPr="009F58E8">
        <w:rPr>
          <w:highlight w:val="yellow"/>
          <w:lang w:val="en-CA"/>
        </w:rPr>
        <w:t xml:space="preserve"> is set to consist of the </w:t>
      </w:r>
      <w:proofErr w:type="spellStart"/>
      <w:r w:rsidRPr="009F58E8">
        <w:rPr>
          <w:highlight w:val="yellow"/>
          <w:lang w:val="en-CA"/>
        </w:rPr>
        <w:t>payloadType</w:t>
      </w:r>
      <w:proofErr w:type="spellEnd"/>
      <w:r w:rsidRPr="009F58E8">
        <w:rPr>
          <w:highlight w:val="yellow"/>
          <w:lang w:val="en-CA"/>
        </w:rPr>
        <w:t xml:space="preserve"> values 19, 142, 155, 210, and 211.</w:t>
      </w:r>
    </w:p>
    <w:p w14:paraId="6F0DB1A2" w14:textId="77777777" w:rsidR="009F58E8" w:rsidRPr="009F58E8" w:rsidRDefault="009F58E8" w:rsidP="009F58E8">
      <w:pPr>
        <w:rPr>
          <w:rFonts w:eastAsiaTheme="minorEastAsia" w:cstheme="minorBidi"/>
          <w:noProof/>
          <w:lang w:val="en-CA" w:eastAsia="zh-CN"/>
        </w:rPr>
      </w:pPr>
      <w:r w:rsidRPr="009F58E8">
        <w:rPr>
          <w:lang w:val="en-CA"/>
        </w:rPr>
        <w:t>...</w:t>
      </w:r>
    </w:p>
    <w:p w14:paraId="7B647BA0" w14:textId="77777777" w:rsidR="009F58E8" w:rsidRPr="009F58E8" w:rsidRDefault="009F58E8" w:rsidP="009F58E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outlineLvl w:val="2"/>
        <w:rPr>
          <w:b/>
          <w:sz w:val="22"/>
          <w:lang w:val="en-CA"/>
        </w:rPr>
      </w:pPr>
      <w:r w:rsidRPr="00BA2F5B">
        <w:rPr>
          <w:b/>
          <w:sz w:val="22"/>
          <w:lang w:val="en-CA"/>
        </w:rPr>
        <w:t>D.11.3 Handling of a processing chain</w:t>
      </w:r>
    </w:p>
    <w:p w14:paraId="58E798FE" w14:textId="77777777" w:rsidR="009F58E8" w:rsidRPr="009F58E8"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BA2F5B">
        <w:rPr>
          <w:noProof/>
          <w:lang w:val="en-CA"/>
        </w:rPr>
        <w:t xml:space="preserve">Processing chains are alternative to each other, i.e., </w:t>
      </w:r>
      <w:r w:rsidRPr="00BA2F5B">
        <w:rPr>
          <w:noProof/>
          <w:lang w:val="en-GB"/>
        </w:rPr>
        <w:t>at most one processing chain can be chosen to be applied by a</w:t>
      </w:r>
      <w:r w:rsidRPr="00BA2F5B">
        <w:rPr>
          <w:noProof/>
          <w:lang w:val="en-CA"/>
        </w:rPr>
        <w:t xml:space="preserve"> decoding system at one time.</w:t>
      </w:r>
    </w:p>
    <w:p w14:paraId="47E52975"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BA2F5B">
        <w:rPr>
          <w:kern w:val="32"/>
          <w:lang w:val="en-GB" w:eastAsia="ja-JP"/>
        </w:rPr>
        <w:t>A decoding system may choose and apply a processing chain as follows:</w:t>
      </w:r>
    </w:p>
    <w:p w14:paraId="3D743789"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BA2F5B">
        <w:rPr>
          <w:lang w:val="en-GB"/>
        </w:rPr>
        <w:lastRenderedPageBreak/>
        <w:t>–</w:t>
      </w:r>
      <w:r w:rsidRPr="00BA2F5B">
        <w:rPr>
          <w:lang w:val="en-GB"/>
        </w:rPr>
        <w:tab/>
      </w:r>
      <w:r w:rsidRPr="00BA2F5B">
        <w:rPr>
          <w:kern w:val="32"/>
          <w:lang w:val="en-GB" w:eastAsia="ja-JP"/>
        </w:rPr>
        <w:t xml:space="preserve">First, the </w:t>
      </w:r>
      <w:r w:rsidRPr="00BA2F5B">
        <w:rPr>
          <w:noProof/>
          <w:lang w:val="en-CA"/>
        </w:rPr>
        <w:t>bitstream</w:t>
      </w:r>
      <w:r w:rsidRPr="00BA2F5B">
        <w:rPr>
          <w:kern w:val="32"/>
          <w:lang w:val="en-GB" w:eastAsia="ja-JP"/>
        </w:rPr>
        <w:t xml:space="preserve"> is decoded, and the list </w:t>
      </w:r>
      <w:proofErr w:type="spellStart"/>
      <w:r w:rsidRPr="00BA2F5B">
        <w:rPr>
          <w:kern w:val="32"/>
          <w:lang w:val="en-GB" w:eastAsia="ja-JP"/>
        </w:rPr>
        <w:t>PoPicList</w:t>
      </w:r>
      <w:proofErr w:type="spellEnd"/>
      <w:r w:rsidRPr="00BA2F5B">
        <w:rPr>
          <w:kern w:val="32"/>
          <w:lang w:val="en-GB" w:eastAsia="ja-JP"/>
        </w:rPr>
        <w:t xml:space="preserve"> is set to be the list of the cropped decoded pictures in output order that resulted from decoding the bitstream, and a processing chain is chosen.</w:t>
      </w:r>
    </w:p>
    <w:p w14:paraId="2E8347EE"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BA2F5B">
        <w:rPr>
          <w:lang w:val="en-GB"/>
        </w:rPr>
        <w:t>–</w:t>
      </w:r>
      <w:r w:rsidRPr="00BA2F5B">
        <w:rPr>
          <w:lang w:val="en-GB"/>
        </w:rPr>
        <w:tab/>
        <w:t>(</w:t>
      </w:r>
      <w:r w:rsidRPr="00BA2F5B">
        <w:rPr>
          <w:b/>
          <w:bCs/>
          <w:i/>
          <w:iCs/>
          <w:lang w:val="en-GB"/>
        </w:rPr>
        <w:t>Option 1: picture-by-picture for one filter, zig zag, breadth first</w:t>
      </w:r>
      <w:r w:rsidRPr="00BA2F5B">
        <w:rPr>
          <w:lang w:val="en-GB"/>
        </w:rPr>
        <w:t xml:space="preserve">) </w:t>
      </w:r>
      <w:r w:rsidRPr="00BA2F5B">
        <w:rPr>
          <w:kern w:val="32"/>
          <w:lang w:val="en-GB" w:eastAsia="ja-JP"/>
        </w:rPr>
        <w:t xml:space="preserve">For each of the SEI message types of the chosen processing chain, the following applies in a non-decreasing order of the corresponding </w:t>
      </w:r>
      <w:proofErr w:type="spellStart"/>
      <w:r w:rsidRPr="00BA2F5B">
        <w:rPr>
          <w:kern w:val="32"/>
          <w:lang w:val="en-GB" w:eastAsia="ja-JP"/>
        </w:rPr>
        <w:t>po_sei_processing_order</w:t>
      </w:r>
      <w:proofErr w:type="spellEnd"/>
      <w:r w:rsidRPr="00BA2F5B">
        <w:rPr>
          <w:kern w:val="32"/>
          <w:lang w:val="en-GB" w:eastAsia="ja-JP"/>
        </w:rPr>
        <w:t>[ </w:t>
      </w:r>
      <w:proofErr w:type="spellStart"/>
      <w:r w:rsidRPr="00BA2F5B">
        <w:rPr>
          <w:kern w:val="32"/>
          <w:lang w:val="en-GB" w:eastAsia="ja-JP"/>
        </w:rPr>
        <w:t>i</w:t>
      </w:r>
      <w:proofErr w:type="spellEnd"/>
      <w:r w:rsidRPr="00BA2F5B">
        <w:rPr>
          <w:kern w:val="32"/>
          <w:lang w:val="en-GB" w:eastAsia="ja-JP"/>
        </w:rPr>
        <w:t> ] values:</w:t>
      </w:r>
    </w:p>
    <w:p w14:paraId="7D6B4209"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BA2F5B">
        <w:rPr>
          <w:lang w:val="en-GB"/>
        </w:rPr>
        <w:t>–</w:t>
      </w:r>
      <w:r w:rsidRPr="00BA2F5B">
        <w:rPr>
          <w:lang w:val="en-GB"/>
        </w:rPr>
        <w:tab/>
        <w:t>T</w:t>
      </w:r>
      <w:r w:rsidRPr="00BA2F5B">
        <w:rPr>
          <w:kern w:val="32"/>
          <w:lang w:val="en-GB" w:eastAsia="ja-JP"/>
        </w:rPr>
        <w:t xml:space="preserve">he following applies for each picture </w:t>
      </w:r>
      <w:proofErr w:type="spellStart"/>
      <w:r w:rsidRPr="00BA2F5B">
        <w:rPr>
          <w:kern w:val="32"/>
          <w:lang w:val="en-GB" w:eastAsia="ja-JP"/>
        </w:rPr>
        <w:t>picA</w:t>
      </w:r>
      <w:proofErr w:type="spellEnd"/>
      <w:r w:rsidRPr="00BA2F5B">
        <w:rPr>
          <w:kern w:val="32"/>
          <w:lang w:val="en-GB" w:eastAsia="ja-JP"/>
        </w:rPr>
        <w:t xml:space="preserve"> in </w:t>
      </w:r>
      <w:proofErr w:type="spellStart"/>
      <w:r w:rsidRPr="00BA2F5B">
        <w:rPr>
          <w:kern w:val="32"/>
          <w:lang w:val="en-GB" w:eastAsia="ja-JP"/>
        </w:rPr>
        <w:t>PoPicList</w:t>
      </w:r>
      <w:proofErr w:type="spellEnd"/>
      <w:r w:rsidRPr="00BA2F5B">
        <w:rPr>
          <w:kern w:val="32"/>
          <w:lang w:val="en-GB" w:eastAsia="ja-JP"/>
        </w:rPr>
        <w:t xml:space="preserve"> in output order, when an SEI message associated with the </w:t>
      </w:r>
      <w:proofErr w:type="spellStart"/>
      <w:r w:rsidRPr="00BA2F5B">
        <w:rPr>
          <w:kern w:val="32"/>
          <w:lang w:val="en-GB" w:eastAsia="ja-JP"/>
        </w:rPr>
        <w:t>i-th</w:t>
      </w:r>
      <w:proofErr w:type="spellEnd"/>
      <w:r w:rsidRPr="00BA2F5B">
        <w:rPr>
          <w:kern w:val="32"/>
          <w:lang w:val="en-GB" w:eastAsia="ja-JP"/>
        </w:rPr>
        <w:t xml:space="preserve"> SEI message type persists for </w:t>
      </w:r>
      <w:proofErr w:type="spellStart"/>
      <w:r w:rsidRPr="00BA2F5B">
        <w:rPr>
          <w:kern w:val="32"/>
          <w:lang w:val="en-GB" w:eastAsia="ja-JP"/>
        </w:rPr>
        <w:t>picA</w:t>
      </w:r>
      <w:proofErr w:type="spellEnd"/>
      <w:r w:rsidRPr="00BA2F5B">
        <w:rPr>
          <w:kern w:val="32"/>
          <w:lang w:val="en-GB" w:eastAsia="ja-JP"/>
        </w:rPr>
        <w:t xml:space="preserve"> or a picture for which an NNPF that generated </w:t>
      </w:r>
      <w:proofErr w:type="spellStart"/>
      <w:r w:rsidRPr="00BA2F5B">
        <w:rPr>
          <w:kern w:val="32"/>
          <w:lang w:val="en-GB" w:eastAsia="ja-JP"/>
        </w:rPr>
        <w:t>picA</w:t>
      </w:r>
      <w:proofErr w:type="spellEnd"/>
      <w:r w:rsidRPr="00BA2F5B">
        <w:rPr>
          <w:kern w:val="32"/>
          <w:lang w:val="en-GB" w:eastAsia="ja-JP"/>
        </w:rPr>
        <w:t xml:space="preserve"> was activated by a preceding process in the processing chain:</w:t>
      </w:r>
    </w:p>
    <w:p w14:paraId="16D1458A"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91" w:hanging="397"/>
        <w:rPr>
          <w:kern w:val="32"/>
          <w:lang w:val="en-GB" w:eastAsia="ja-JP"/>
        </w:rPr>
      </w:pPr>
      <w:r w:rsidRPr="00BA2F5B">
        <w:rPr>
          <w:lang w:val="en-GB"/>
        </w:rPr>
        <w:t>–</w:t>
      </w:r>
      <w:r w:rsidRPr="00BA2F5B">
        <w:rPr>
          <w:lang w:val="en-GB"/>
        </w:rPr>
        <w:tab/>
        <w:t xml:space="preserve">When </w:t>
      </w:r>
      <w:proofErr w:type="spellStart"/>
      <w:r w:rsidRPr="00BA2F5B">
        <w:rPr>
          <w:lang w:val="en-GB"/>
        </w:rPr>
        <w:t>picA</w:t>
      </w:r>
      <w:proofErr w:type="spellEnd"/>
      <w:r w:rsidRPr="00BA2F5B">
        <w:rPr>
          <w:lang w:val="en-GB"/>
        </w:rPr>
        <w:t xml:space="preserve"> is not a cropped decoded picture, t</w:t>
      </w:r>
      <w:r w:rsidRPr="00BA2F5B">
        <w:rPr>
          <w:kern w:val="32"/>
          <w:lang w:val="en-GB" w:eastAsia="ja-JP"/>
        </w:rPr>
        <w:t>he following exceptions apply for the interpretation of the SEI message:</w:t>
      </w:r>
    </w:p>
    <w:p w14:paraId="756572C1"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88" w:hanging="397"/>
        <w:rPr>
          <w:kern w:val="32"/>
          <w:lang w:val="en-GB" w:eastAsia="ja-JP"/>
        </w:rPr>
      </w:pPr>
      <w:r w:rsidRPr="00BA2F5B">
        <w:rPr>
          <w:lang w:val="en-GB"/>
        </w:rPr>
        <w:t>–</w:t>
      </w:r>
      <w:r w:rsidRPr="00BA2F5B">
        <w:rPr>
          <w:lang w:val="en-GB"/>
        </w:rPr>
        <w:tab/>
      </w:r>
      <w:r w:rsidRPr="00BA2F5B">
        <w:rPr>
          <w:kern w:val="32"/>
          <w:lang w:val="en-GB" w:eastAsia="ja-JP"/>
        </w:rPr>
        <w:t xml:space="preserve">The interface variables for purposes of interpretation of the SEI message are derived from </w:t>
      </w:r>
      <w:proofErr w:type="spellStart"/>
      <w:r w:rsidRPr="00BA2F5B">
        <w:rPr>
          <w:kern w:val="32"/>
          <w:lang w:val="en-GB" w:eastAsia="ja-JP"/>
        </w:rPr>
        <w:t>picA</w:t>
      </w:r>
      <w:proofErr w:type="spellEnd"/>
      <w:r w:rsidRPr="00BA2F5B">
        <w:rPr>
          <w:kern w:val="32"/>
          <w:lang w:val="en-GB" w:eastAsia="ja-JP"/>
        </w:rPr>
        <w:t xml:space="preserve"> instead of the syntax elements indicating properties for the respective cropped decoded picture.</w:t>
      </w:r>
    </w:p>
    <w:p w14:paraId="4FF05C16"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88" w:hanging="397"/>
        <w:rPr>
          <w:kern w:val="32"/>
          <w:lang w:val="en-GB" w:eastAsia="ja-JP"/>
        </w:rPr>
      </w:pPr>
      <w:r w:rsidRPr="00BA2F5B">
        <w:rPr>
          <w:lang w:val="en-GB"/>
        </w:rPr>
        <w:t>–</w:t>
      </w:r>
      <w:r w:rsidRPr="00BA2F5B">
        <w:rPr>
          <w:lang w:val="en-GB"/>
        </w:rPr>
        <w:tab/>
        <w:t>T</w:t>
      </w:r>
      <w:r w:rsidRPr="00BA2F5B">
        <w:rPr>
          <w:kern w:val="32"/>
          <w:lang w:val="en-GB" w:eastAsia="ja-JP"/>
        </w:rPr>
        <w:t xml:space="preserve">he semantics of the SEI message, or the semantics of the SEI message and, when the SEI message is an NNPFA SEI message, the associated NNPFC SEI message, apply to pictures in </w:t>
      </w:r>
      <w:proofErr w:type="spellStart"/>
      <w:r w:rsidRPr="00BA2F5B">
        <w:rPr>
          <w:kern w:val="32"/>
          <w:lang w:val="en-GB" w:eastAsia="ja-JP"/>
        </w:rPr>
        <w:t>PoPicList</w:t>
      </w:r>
      <w:proofErr w:type="spellEnd"/>
      <w:r w:rsidRPr="00BA2F5B">
        <w:rPr>
          <w:kern w:val="32"/>
          <w:lang w:val="en-GB" w:eastAsia="ja-JP"/>
        </w:rPr>
        <w:t xml:space="preserve"> instead of cropped decoded pictures.</w:t>
      </w:r>
    </w:p>
    <w:p w14:paraId="53098924" w14:textId="77777777" w:rsidR="009F58E8" w:rsidRPr="009F58E8"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17" w:hanging="397"/>
        <w:rPr>
          <w:kern w:val="32"/>
          <w:lang w:val="en-GB" w:eastAsia="ja-JP"/>
        </w:rPr>
      </w:pPr>
      <w:r w:rsidRPr="00BA2F5B">
        <w:rPr>
          <w:lang w:val="en-GB"/>
        </w:rPr>
        <w:t>–</w:t>
      </w:r>
      <w:r w:rsidRPr="00BA2F5B">
        <w:rPr>
          <w:lang w:val="en-GB"/>
        </w:rPr>
        <w:tab/>
      </w:r>
      <w:r w:rsidRPr="00BA2F5B">
        <w:rPr>
          <w:kern w:val="32"/>
          <w:lang w:val="en-GB" w:eastAsia="ja-JP"/>
        </w:rPr>
        <w:t xml:space="preserve">When the </w:t>
      </w:r>
      <w:proofErr w:type="spellStart"/>
      <w:r w:rsidRPr="00BA2F5B">
        <w:rPr>
          <w:kern w:val="32"/>
          <w:lang w:val="en-GB" w:eastAsia="ja-JP"/>
        </w:rPr>
        <w:t>i-th</w:t>
      </w:r>
      <w:proofErr w:type="spellEnd"/>
      <w:r w:rsidRPr="00BA2F5B">
        <w:rPr>
          <w:kern w:val="32"/>
          <w:lang w:val="en-GB" w:eastAsia="ja-JP"/>
        </w:rPr>
        <w:t xml:space="preserve"> SEI message type is present in </w:t>
      </w:r>
      <w:proofErr w:type="spellStart"/>
      <w:r w:rsidRPr="00BA2F5B">
        <w:rPr>
          <w:kern w:val="32"/>
          <w:lang w:val="en-GB" w:eastAsia="ja-JP"/>
        </w:rPr>
        <w:t>SpoProcessingList</w:t>
      </w:r>
      <w:proofErr w:type="spellEnd"/>
      <w:r w:rsidRPr="00BA2F5B">
        <w:rPr>
          <w:kern w:val="32"/>
          <w:lang w:val="en-GB" w:eastAsia="ja-JP"/>
        </w:rPr>
        <w:t xml:space="preserve">, </w:t>
      </w:r>
      <w:r w:rsidRPr="00BA2F5B">
        <w:rPr>
          <w:lang w:val="en-GB"/>
        </w:rPr>
        <w:t>t</w:t>
      </w:r>
      <w:r w:rsidRPr="00BA2F5B">
        <w:rPr>
          <w:kern w:val="32"/>
          <w:lang w:val="en-GB" w:eastAsia="ja-JP"/>
        </w:rPr>
        <w:t xml:space="preserve">he process implied by the SEI message is performed and </w:t>
      </w:r>
      <w:proofErr w:type="spellStart"/>
      <w:r w:rsidRPr="00BA2F5B">
        <w:rPr>
          <w:kern w:val="32"/>
          <w:lang w:val="en-GB" w:eastAsia="ja-JP"/>
        </w:rPr>
        <w:t>PoPicList</w:t>
      </w:r>
      <w:proofErr w:type="spellEnd"/>
      <w:r w:rsidRPr="00BA2F5B">
        <w:rPr>
          <w:kern w:val="32"/>
          <w:lang w:val="en-GB" w:eastAsia="ja-JP"/>
        </w:rPr>
        <w:t xml:space="preserve"> is updated by replacing pictures with the corresponding processed pictures, if any, resulting from the process and inserting the other pictures, if any, resulting from the process into </w:t>
      </w:r>
      <w:proofErr w:type="spellStart"/>
      <w:r w:rsidRPr="00BA2F5B">
        <w:rPr>
          <w:kern w:val="32"/>
          <w:lang w:val="en-GB" w:eastAsia="ja-JP"/>
        </w:rPr>
        <w:t>PoPicList</w:t>
      </w:r>
      <w:proofErr w:type="spellEnd"/>
      <w:r w:rsidRPr="00BA2F5B">
        <w:rPr>
          <w:kern w:val="32"/>
          <w:lang w:val="en-GB" w:eastAsia="ja-JP"/>
        </w:rPr>
        <w:t xml:space="preserve"> so that the output order is obeyed.</w:t>
      </w:r>
    </w:p>
    <w:p w14:paraId="2FDEF90E"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BA2F5B">
        <w:rPr>
          <w:lang w:val="en-GB"/>
        </w:rPr>
        <w:t>–</w:t>
      </w:r>
      <w:r w:rsidRPr="00BA2F5B">
        <w:rPr>
          <w:lang w:val="en-GB"/>
        </w:rPr>
        <w:tab/>
        <w:t>(</w:t>
      </w:r>
      <w:r w:rsidRPr="00BA2F5B">
        <w:rPr>
          <w:b/>
          <w:bCs/>
          <w:i/>
          <w:iCs/>
          <w:lang w:val="en-GB"/>
        </w:rPr>
        <w:t>Option 2: filter-by-filter for one picture, zag zip, depth first</w:t>
      </w:r>
      <w:r w:rsidRPr="00BA2F5B">
        <w:rPr>
          <w:lang w:val="en-GB"/>
        </w:rPr>
        <w:t xml:space="preserve">) The following is repeatedly applied, in output order, for </w:t>
      </w:r>
      <w:r w:rsidRPr="00BA2F5B">
        <w:rPr>
          <w:kern w:val="32"/>
          <w:lang w:val="en-GB" w:eastAsia="ja-JP"/>
        </w:rPr>
        <w:t xml:space="preserve">each picture </w:t>
      </w:r>
      <w:proofErr w:type="spellStart"/>
      <w:r w:rsidRPr="00BA2F5B">
        <w:rPr>
          <w:kern w:val="32"/>
          <w:lang w:val="en-GB" w:eastAsia="ja-JP"/>
        </w:rPr>
        <w:t>picA</w:t>
      </w:r>
      <w:proofErr w:type="spellEnd"/>
      <w:r w:rsidRPr="00BA2F5B">
        <w:rPr>
          <w:kern w:val="32"/>
          <w:lang w:val="en-GB" w:eastAsia="ja-JP"/>
        </w:rPr>
        <w:t xml:space="preserve"> in </w:t>
      </w:r>
      <w:proofErr w:type="spellStart"/>
      <w:r w:rsidRPr="00BA2F5B">
        <w:rPr>
          <w:kern w:val="32"/>
          <w:lang w:val="en-GB" w:eastAsia="ja-JP"/>
        </w:rPr>
        <w:t>PoPicList</w:t>
      </w:r>
      <w:proofErr w:type="spellEnd"/>
      <w:r w:rsidRPr="00BA2F5B">
        <w:rPr>
          <w:kern w:val="32"/>
          <w:lang w:val="en-GB" w:eastAsia="ja-JP"/>
        </w:rPr>
        <w:t xml:space="preserve"> for which a set of SEI messages associated with SEI message types in </w:t>
      </w:r>
      <w:proofErr w:type="spellStart"/>
      <w:r w:rsidRPr="00BA2F5B">
        <w:rPr>
          <w:kern w:val="32"/>
          <w:lang w:val="en-GB" w:eastAsia="ja-JP"/>
        </w:rPr>
        <w:t>SpoProcessingList</w:t>
      </w:r>
      <w:proofErr w:type="spellEnd"/>
      <w:r w:rsidRPr="00BA2F5B">
        <w:rPr>
          <w:kern w:val="32"/>
          <w:lang w:val="en-GB" w:eastAsia="ja-JP"/>
        </w:rPr>
        <w:t xml:space="preserve"> of the chosen processing chain persist for </w:t>
      </w:r>
      <w:proofErr w:type="spellStart"/>
      <w:r w:rsidRPr="00BA2F5B">
        <w:rPr>
          <w:kern w:val="32"/>
          <w:lang w:val="en-GB" w:eastAsia="ja-JP"/>
        </w:rPr>
        <w:t>picA</w:t>
      </w:r>
      <w:proofErr w:type="spellEnd"/>
      <w:r w:rsidRPr="00BA2F5B">
        <w:rPr>
          <w:kern w:val="32"/>
          <w:lang w:val="en-GB" w:eastAsia="ja-JP"/>
        </w:rPr>
        <w:t>, the following applies:</w:t>
      </w:r>
    </w:p>
    <w:p w14:paraId="180552CC"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BA2F5B">
        <w:rPr>
          <w:lang w:val="en-GB"/>
        </w:rPr>
        <w:t>–</w:t>
      </w:r>
      <w:r w:rsidRPr="00BA2F5B">
        <w:rPr>
          <w:lang w:val="en-GB"/>
        </w:rPr>
        <w:tab/>
        <w:t>T</w:t>
      </w:r>
      <w:r w:rsidRPr="00BA2F5B">
        <w:rPr>
          <w:kern w:val="32"/>
          <w:lang w:val="en-GB" w:eastAsia="ja-JP"/>
        </w:rPr>
        <w:t xml:space="preserve">he following applies for each of the set of SEI messages in a non-decreasing order of the corresponding </w:t>
      </w:r>
      <w:proofErr w:type="spellStart"/>
      <w:r w:rsidRPr="00BA2F5B">
        <w:rPr>
          <w:kern w:val="32"/>
          <w:lang w:val="en-GB" w:eastAsia="ja-JP"/>
        </w:rPr>
        <w:t>po_sei_processing_order</w:t>
      </w:r>
      <w:proofErr w:type="spellEnd"/>
      <w:r w:rsidRPr="00BA2F5B">
        <w:rPr>
          <w:kern w:val="32"/>
          <w:lang w:val="en-GB" w:eastAsia="ja-JP"/>
        </w:rPr>
        <w:t>[ </w:t>
      </w:r>
      <w:proofErr w:type="spellStart"/>
      <w:r w:rsidRPr="00BA2F5B">
        <w:rPr>
          <w:kern w:val="32"/>
          <w:lang w:val="en-GB" w:eastAsia="ja-JP"/>
        </w:rPr>
        <w:t>i</w:t>
      </w:r>
      <w:proofErr w:type="spellEnd"/>
      <w:r w:rsidRPr="00BA2F5B">
        <w:rPr>
          <w:kern w:val="32"/>
          <w:lang w:val="en-GB" w:eastAsia="ja-JP"/>
        </w:rPr>
        <w:t> ] values:</w:t>
      </w:r>
    </w:p>
    <w:p w14:paraId="1F46253E"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91" w:hanging="397"/>
        <w:rPr>
          <w:kern w:val="32"/>
          <w:lang w:val="en-GB" w:eastAsia="ja-JP"/>
        </w:rPr>
      </w:pPr>
      <w:r w:rsidRPr="00BA2F5B">
        <w:rPr>
          <w:lang w:val="en-GB"/>
        </w:rPr>
        <w:t>–</w:t>
      </w:r>
      <w:r w:rsidRPr="00BA2F5B">
        <w:rPr>
          <w:lang w:val="en-GB"/>
        </w:rPr>
        <w:tab/>
        <w:t>When the current SEI message is not the first in the set of the SEI messages, t</w:t>
      </w:r>
      <w:r w:rsidRPr="00BA2F5B">
        <w:rPr>
          <w:kern w:val="32"/>
          <w:lang w:val="en-GB" w:eastAsia="ja-JP"/>
        </w:rPr>
        <w:t>he following exceptions apply for the interpretation of the SEI message:</w:t>
      </w:r>
    </w:p>
    <w:p w14:paraId="610F79CA"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88" w:hanging="397"/>
        <w:rPr>
          <w:kern w:val="32"/>
          <w:lang w:val="en-GB" w:eastAsia="ja-JP"/>
        </w:rPr>
      </w:pPr>
      <w:r w:rsidRPr="00BA2F5B">
        <w:rPr>
          <w:lang w:val="en-GB"/>
        </w:rPr>
        <w:t>–</w:t>
      </w:r>
      <w:r w:rsidRPr="00BA2F5B">
        <w:rPr>
          <w:lang w:val="en-GB"/>
        </w:rPr>
        <w:tab/>
      </w:r>
      <w:r w:rsidRPr="00BA2F5B">
        <w:rPr>
          <w:kern w:val="32"/>
          <w:lang w:val="en-GB" w:eastAsia="ja-JP"/>
        </w:rPr>
        <w:t xml:space="preserve">The interface variables for purposes of interpretation of the SEI message are derived from the pictures in the updated </w:t>
      </w:r>
      <w:proofErr w:type="spellStart"/>
      <w:r w:rsidRPr="00BA2F5B">
        <w:rPr>
          <w:kern w:val="32"/>
          <w:lang w:val="en-GB" w:eastAsia="ja-JP"/>
        </w:rPr>
        <w:t>PoPicList</w:t>
      </w:r>
      <w:proofErr w:type="spellEnd"/>
      <w:r w:rsidRPr="00BA2F5B">
        <w:rPr>
          <w:kern w:val="32"/>
          <w:lang w:val="en-GB" w:eastAsia="ja-JP"/>
        </w:rPr>
        <w:t xml:space="preserve"> instead of the syntax elements indicating properties for the respective cropped decoded pictures.</w:t>
      </w:r>
    </w:p>
    <w:p w14:paraId="29C0120D" w14:textId="77777777" w:rsidR="009F58E8" w:rsidRPr="00BA2F5B"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88" w:hanging="397"/>
        <w:rPr>
          <w:kern w:val="32"/>
          <w:lang w:val="en-GB" w:eastAsia="ja-JP"/>
        </w:rPr>
      </w:pPr>
      <w:r w:rsidRPr="00BA2F5B">
        <w:rPr>
          <w:lang w:val="en-GB"/>
        </w:rPr>
        <w:t>–</w:t>
      </w:r>
      <w:r w:rsidRPr="00BA2F5B">
        <w:rPr>
          <w:lang w:val="en-GB"/>
        </w:rPr>
        <w:tab/>
        <w:t>T</w:t>
      </w:r>
      <w:r w:rsidRPr="00BA2F5B">
        <w:rPr>
          <w:kern w:val="32"/>
          <w:lang w:val="en-GB" w:eastAsia="ja-JP"/>
        </w:rPr>
        <w:t xml:space="preserve">he semantics of the SEI message, or of the SEI message and, when the SEI message is an NNPFA SEI message, the associated NNPFC SEI message, apply to pictures in </w:t>
      </w:r>
      <w:proofErr w:type="spellStart"/>
      <w:r w:rsidRPr="00BA2F5B">
        <w:rPr>
          <w:kern w:val="32"/>
          <w:lang w:val="en-GB" w:eastAsia="ja-JP"/>
        </w:rPr>
        <w:t>PoPicList</w:t>
      </w:r>
      <w:proofErr w:type="spellEnd"/>
      <w:r w:rsidRPr="00BA2F5B">
        <w:rPr>
          <w:kern w:val="32"/>
          <w:lang w:val="en-GB" w:eastAsia="ja-JP"/>
        </w:rPr>
        <w:t xml:space="preserve"> instead of cropped decoded pictures.</w:t>
      </w:r>
    </w:p>
    <w:p w14:paraId="48814421" w14:textId="77777777" w:rsidR="009F58E8" w:rsidRPr="009F58E8" w:rsidRDefault="009F58E8" w:rsidP="009F58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17" w:hanging="397"/>
        <w:rPr>
          <w:kern w:val="32"/>
          <w:lang w:val="en-GB" w:eastAsia="ja-JP"/>
        </w:rPr>
      </w:pPr>
      <w:r w:rsidRPr="00BA2F5B">
        <w:rPr>
          <w:lang w:val="en-GB"/>
        </w:rPr>
        <w:t>–</w:t>
      </w:r>
      <w:r w:rsidRPr="00BA2F5B">
        <w:rPr>
          <w:lang w:val="en-GB"/>
        </w:rPr>
        <w:tab/>
        <w:t>T</w:t>
      </w:r>
      <w:r w:rsidRPr="00BA2F5B">
        <w:rPr>
          <w:kern w:val="32"/>
          <w:lang w:val="en-GB" w:eastAsia="ja-JP"/>
        </w:rPr>
        <w:t xml:space="preserve">he process implied by the SEI message is invoked repeatedly, in output order, for </w:t>
      </w:r>
      <w:proofErr w:type="spellStart"/>
      <w:r w:rsidRPr="00BA2F5B">
        <w:rPr>
          <w:kern w:val="32"/>
          <w:lang w:val="en-GB" w:eastAsia="ja-JP"/>
        </w:rPr>
        <w:t>picA</w:t>
      </w:r>
      <w:proofErr w:type="spellEnd"/>
      <w:r w:rsidRPr="00BA2F5B">
        <w:rPr>
          <w:kern w:val="32"/>
          <w:lang w:val="en-GB" w:eastAsia="ja-JP"/>
        </w:rPr>
        <w:t xml:space="preserve"> and each of the pictures in </w:t>
      </w:r>
      <w:proofErr w:type="spellStart"/>
      <w:r w:rsidRPr="00BA2F5B">
        <w:rPr>
          <w:kern w:val="32"/>
          <w:lang w:val="en-GB" w:eastAsia="ja-JP"/>
        </w:rPr>
        <w:t>PoPicList</w:t>
      </w:r>
      <w:proofErr w:type="spellEnd"/>
      <w:r w:rsidRPr="00BA2F5B">
        <w:rPr>
          <w:kern w:val="32"/>
          <w:lang w:val="en-GB" w:eastAsia="ja-JP"/>
        </w:rPr>
        <w:t xml:space="preserve"> that are, or correspond to, </w:t>
      </w:r>
      <w:r w:rsidRPr="00BA2F5B">
        <w:rPr>
          <w:lang w:val="en-GB"/>
        </w:rPr>
        <w:t xml:space="preserve">interpolated or extrapolated pictures generated by the application of the process implied by any preceding SEI message, if any, to </w:t>
      </w:r>
      <w:proofErr w:type="spellStart"/>
      <w:r w:rsidRPr="00BA2F5B">
        <w:rPr>
          <w:lang w:val="en-GB"/>
        </w:rPr>
        <w:t>picA</w:t>
      </w:r>
      <w:proofErr w:type="spellEnd"/>
      <w:r w:rsidRPr="00BA2F5B">
        <w:rPr>
          <w:lang w:val="en-GB"/>
        </w:rPr>
        <w:t>. After each invocation of the process,</w:t>
      </w:r>
      <w:r w:rsidRPr="00BA2F5B">
        <w:rPr>
          <w:kern w:val="32"/>
          <w:lang w:val="en-GB" w:eastAsia="ja-JP"/>
        </w:rPr>
        <w:t xml:space="preserve"> </w:t>
      </w:r>
      <w:proofErr w:type="spellStart"/>
      <w:r w:rsidRPr="00BA2F5B">
        <w:rPr>
          <w:kern w:val="32"/>
          <w:lang w:val="en-GB" w:eastAsia="ja-JP"/>
        </w:rPr>
        <w:t>PoPicList</w:t>
      </w:r>
      <w:proofErr w:type="spellEnd"/>
      <w:r w:rsidRPr="00BA2F5B">
        <w:rPr>
          <w:kern w:val="32"/>
          <w:lang w:val="en-GB" w:eastAsia="ja-JP"/>
        </w:rPr>
        <w:t xml:space="preserve"> is updated by replacing pictures with the corresponding processed pictures, if any, resulting from the process and inserting the other pictures, if any, resulting from the process into </w:t>
      </w:r>
      <w:proofErr w:type="spellStart"/>
      <w:r w:rsidRPr="00BA2F5B">
        <w:rPr>
          <w:kern w:val="32"/>
          <w:lang w:val="en-GB" w:eastAsia="ja-JP"/>
        </w:rPr>
        <w:t>PoPicList</w:t>
      </w:r>
      <w:proofErr w:type="spellEnd"/>
      <w:r w:rsidRPr="00BA2F5B">
        <w:rPr>
          <w:kern w:val="32"/>
          <w:lang w:val="en-GB" w:eastAsia="ja-JP"/>
        </w:rPr>
        <w:t xml:space="preserve"> so that the output order is obeyed.</w:t>
      </w:r>
    </w:p>
    <w:p w14:paraId="2132800A" w14:textId="77777777" w:rsidR="009F58E8" w:rsidRDefault="009F58E8" w:rsidP="00C462D1">
      <w:pPr>
        <w:rPr>
          <w:lang w:val="en-CA"/>
        </w:rPr>
      </w:pPr>
    </w:p>
    <w:p w14:paraId="04434491" w14:textId="77777777" w:rsidR="00D93936" w:rsidRPr="00763A29" w:rsidRDefault="00D93936" w:rsidP="00D93936">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 xml:space="preserve">Changes to VVC </w:t>
      </w:r>
      <w:r w:rsidRPr="00763A29">
        <w:rPr>
          <w:rFonts w:ascii="Cambria" w:hAnsi="Cambria"/>
          <w:i/>
          <w:noProof/>
          <w:szCs w:val="22"/>
          <w:lang w:val="en-CA"/>
        </w:rPr>
        <w:t xml:space="preserve">subclause </w:t>
      </w:r>
      <w:r>
        <w:rPr>
          <w:rFonts w:ascii="Cambria" w:hAnsi="Cambria"/>
          <w:i/>
          <w:noProof/>
          <w:szCs w:val="22"/>
          <w:lang w:val="en-CA"/>
        </w:rPr>
        <w:t>D.12</w:t>
      </w:r>
      <w:r w:rsidRPr="00763A29">
        <w:rPr>
          <w:rFonts w:ascii="Cambria" w:hAnsi="Cambria"/>
          <w:i/>
          <w:noProof/>
          <w:szCs w:val="22"/>
          <w:lang w:val="en-CA"/>
        </w:rPr>
        <w:t xml:space="preserve"> for adding the support of </w:t>
      </w:r>
      <w:r>
        <w:rPr>
          <w:rFonts w:ascii="Cambria" w:hAnsi="Cambria"/>
          <w:i/>
          <w:noProof/>
          <w:szCs w:val="22"/>
          <w:lang w:val="en-CA"/>
        </w:rPr>
        <w:t>packed regions, constitiuent rectangles, and quality metrics SEI messages</w:t>
      </w:r>
    </w:p>
    <w:p w14:paraId="23AA1830" w14:textId="77777777" w:rsidR="00D93936" w:rsidRPr="007B1672" w:rsidRDefault="00D93936" w:rsidP="00D9393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overflowPunct/>
        <w:autoSpaceDE/>
        <w:autoSpaceDN/>
        <w:adjustRightInd/>
        <w:spacing w:before="181" w:line="259" w:lineRule="auto"/>
        <w:textAlignment w:val="auto"/>
        <w:outlineLvl w:val="2"/>
        <w:rPr>
          <w:b/>
          <w:bCs/>
          <w:szCs w:val="22"/>
          <w:lang w:val="en-CA"/>
        </w:rPr>
      </w:pPr>
      <w:r w:rsidRPr="00763A29">
        <w:rPr>
          <w:rFonts w:eastAsia="Malgun Gothic" w:cstheme="minorBidi"/>
          <w:b/>
          <w:bCs/>
          <w:noProof/>
          <w:lang w:eastAsia="zh-CN"/>
        </w:rPr>
        <w:t>D.12.11</w:t>
      </w:r>
      <w:r w:rsidRPr="00763A29">
        <w:rPr>
          <w:rFonts w:eastAsia="Malgun Gothic" w:cstheme="minorBidi"/>
          <w:b/>
          <w:bCs/>
          <w:noProof/>
          <w:lang w:eastAsia="zh-CN"/>
        </w:rPr>
        <w:tab/>
      </w:r>
      <w:r w:rsidRPr="007B1672">
        <w:rPr>
          <w:b/>
          <w:bCs/>
          <w:szCs w:val="22"/>
          <w:lang w:val="en-CA"/>
        </w:rPr>
        <w:t>Use of the packed regions information SEI message</w:t>
      </w:r>
      <w:r>
        <w:rPr>
          <w:b/>
          <w:bCs/>
          <w:szCs w:val="22"/>
          <w:lang w:val="en-CA"/>
        </w:rPr>
        <w:t xml:space="preserve"> in VVC</w:t>
      </w:r>
    </w:p>
    <w:p w14:paraId="4F6EB50A" w14:textId="77777777" w:rsidR="00D93936" w:rsidRPr="00C80303" w:rsidRDefault="00D93936" w:rsidP="00D93936">
      <w:pPr>
        <w:keepNext/>
        <w:rPr>
          <w:noProof/>
        </w:rPr>
      </w:pPr>
      <w:r w:rsidRPr="00C80303">
        <w:rPr>
          <w:noProof/>
        </w:rPr>
        <w:t xml:space="preserve">For purposes of interpretation of the </w:t>
      </w:r>
      <w:r>
        <w:rPr>
          <w:noProof/>
        </w:rPr>
        <w:t>packed regions</w:t>
      </w:r>
      <w:r w:rsidRPr="00C80303">
        <w:rPr>
          <w:noProof/>
        </w:rPr>
        <w:t xml:space="preserve"> information SEI message, the following variables are specified:</w:t>
      </w:r>
    </w:p>
    <w:p w14:paraId="65242509" w14:textId="77777777" w:rsidR="00D93936" w:rsidRPr="00C80303" w:rsidRDefault="00D93936" w:rsidP="00B047EE">
      <w:pPr>
        <w:pStyle w:val="enumlev1"/>
        <w:spacing w:before="136" w:line="240" w:lineRule="exact"/>
        <w:ind w:left="403" w:hanging="403"/>
        <w:rPr>
          <w:noProof/>
        </w:rPr>
      </w:pPr>
      <w:r w:rsidRPr="00C80303">
        <w:t>–</w:t>
      </w:r>
      <w:r w:rsidRPr="00C80303">
        <w:tab/>
      </w:r>
      <w:r w:rsidRPr="00C80303">
        <w:rPr>
          <w:noProof/>
        </w:rPr>
        <w:t>PicWidthInLumaSamples is set equal to the value of pps_pic_width_in_luma_samples − ‌SubWidthC * ‌ ( pps_conf_win_left_offset + pps_conf_win_right_offset ).</w:t>
      </w:r>
    </w:p>
    <w:p w14:paraId="36ADB365" w14:textId="77777777" w:rsidR="00D93936" w:rsidRPr="00C80303" w:rsidRDefault="00D93936" w:rsidP="00B047EE">
      <w:pPr>
        <w:pStyle w:val="enumlev1"/>
        <w:spacing w:before="136" w:line="240" w:lineRule="exact"/>
        <w:ind w:left="403" w:hanging="403"/>
        <w:rPr>
          <w:noProof/>
        </w:rPr>
      </w:pPr>
      <w:r w:rsidRPr="00C80303">
        <w:rPr>
          <w:noProof/>
        </w:rPr>
        <w:t>–</w:t>
      </w:r>
      <w:r w:rsidRPr="00C80303">
        <w:rPr>
          <w:noProof/>
        </w:rPr>
        <w:tab/>
        <w:t>PicHeightInLumaSamples is set equal to the value of pps_pic_height_in_luma_samples − ‌SubHeightC * ‌ ( pps_conf_win_top_offset + pps_conf_win_bottom_offset ).</w:t>
      </w:r>
    </w:p>
    <w:p w14:paraId="40C7FD76" w14:textId="77777777" w:rsidR="00D93936" w:rsidRPr="00C80303" w:rsidRDefault="00D93936" w:rsidP="00B047EE">
      <w:pPr>
        <w:pStyle w:val="enumlev1"/>
        <w:spacing w:before="136" w:line="240" w:lineRule="exact"/>
        <w:ind w:left="403" w:hanging="403"/>
        <w:rPr>
          <w:noProof/>
        </w:rPr>
      </w:pPr>
      <w:r w:rsidRPr="00C80303">
        <w:rPr>
          <w:noProof/>
        </w:rPr>
        <w:lastRenderedPageBreak/>
        <w:t>–</w:t>
      </w:r>
      <w:r w:rsidRPr="00C80303">
        <w:rPr>
          <w:noProof/>
        </w:rPr>
        <w:tab/>
        <w:t>MaxPicWidth is set equal to the value of sps_pic_width_in_luma_samples − ‌SubWidthC * ‌ ( sps_conf_win_left_offset + sps_conf_win_right_offset ).</w:t>
      </w:r>
    </w:p>
    <w:p w14:paraId="5353748D" w14:textId="77777777" w:rsidR="00D93936" w:rsidRPr="00C80303" w:rsidRDefault="00D93936" w:rsidP="00B047EE">
      <w:pPr>
        <w:pStyle w:val="enumlev1"/>
        <w:spacing w:before="136" w:line="240" w:lineRule="exact"/>
        <w:ind w:left="403" w:hanging="403"/>
        <w:rPr>
          <w:noProof/>
        </w:rPr>
      </w:pPr>
      <w:r w:rsidRPr="00C80303">
        <w:rPr>
          <w:noProof/>
        </w:rPr>
        <w:t>–</w:t>
      </w:r>
      <w:r w:rsidRPr="00C80303">
        <w:rPr>
          <w:noProof/>
        </w:rPr>
        <w:tab/>
        <w:t>MaxPicHeight is set equal to the value of sps_pic_height_in_luma_samples − ‌SubHeightC * ‌ ( sps_conf_win_top_offset + sps_conf_win_bottom_offset ).</w:t>
      </w:r>
    </w:p>
    <w:p w14:paraId="43AB3983" w14:textId="77777777" w:rsidR="00D93936" w:rsidRPr="00C80303" w:rsidRDefault="00D93936" w:rsidP="00D93936">
      <w:pPr>
        <w:pStyle w:val="enumlev1"/>
        <w:spacing w:before="136" w:line="240" w:lineRule="exact"/>
        <w:ind w:left="403" w:hanging="403"/>
        <w:rPr>
          <w:noProof/>
        </w:rPr>
      </w:pPr>
      <w:r w:rsidRPr="00C80303">
        <w:rPr>
          <w:noProof/>
        </w:rPr>
        <w:t>–</w:t>
      </w:r>
      <w:r w:rsidRPr="00C80303">
        <w:rPr>
          <w:noProof/>
        </w:rPr>
        <w:tab/>
        <w:t>ChromaFormatIdc is set equal to sps_chroma_format_idc.</w:t>
      </w:r>
    </w:p>
    <w:p w14:paraId="1ACA2CD6" w14:textId="77777777" w:rsidR="00D93936" w:rsidRPr="00C80303" w:rsidRDefault="00D93936" w:rsidP="00D93936">
      <w:pPr>
        <w:pStyle w:val="enumlev1"/>
        <w:spacing w:before="136" w:line="240" w:lineRule="exact"/>
        <w:ind w:left="403" w:hanging="403"/>
        <w:rPr>
          <w:noProof/>
        </w:rPr>
      </w:pPr>
      <w:r w:rsidRPr="00C80303">
        <w:rPr>
          <w:noProof/>
        </w:rPr>
        <w:t>–</w:t>
      </w:r>
      <w:r w:rsidRPr="00C80303">
        <w:rPr>
          <w:noProof/>
        </w:rPr>
        <w:tab/>
        <w:t>BitDepth</w:t>
      </w:r>
      <w:r w:rsidRPr="00B047EE">
        <w:rPr>
          <w:noProof/>
        </w:rPr>
        <w:t>Y</w:t>
      </w:r>
      <w:r w:rsidRPr="00C80303">
        <w:rPr>
          <w:noProof/>
        </w:rPr>
        <w:t xml:space="preserve"> and BitDepth</w:t>
      </w:r>
      <w:r w:rsidRPr="00B047EE">
        <w:rPr>
          <w:noProof/>
        </w:rPr>
        <w:t>C</w:t>
      </w:r>
      <w:r w:rsidRPr="00C80303">
        <w:rPr>
          <w:noProof/>
        </w:rPr>
        <w:t xml:space="preserve"> are both set equal to BitDepth.</w:t>
      </w:r>
    </w:p>
    <w:p w14:paraId="5926C3D7" w14:textId="77777777" w:rsidR="00D93936" w:rsidRDefault="00D93936" w:rsidP="00D93936">
      <w:pPr>
        <w:pStyle w:val="Default"/>
        <w:spacing w:beforeLines="50" w:before="120"/>
        <w:rPr>
          <w:sz w:val="22"/>
          <w:szCs w:val="22"/>
        </w:rPr>
      </w:pPr>
    </w:p>
    <w:p w14:paraId="3F33EE7D" w14:textId="77777777" w:rsidR="00D93936" w:rsidRPr="0060111F" w:rsidRDefault="00D93936" w:rsidP="00D9393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overflowPunct/>
        <w:autoSpaceDE/>
        <w:autoSpaceDN/>
        <w:adjustRightInd/>
        <w:spacing w:before="181" w:line="259" w:lineRule="auto"/>
        <w:textAlignment w:val="auto"/>
        <w:outlineLvl w:val="2"/>
        <w:rPr>
          <w:rFonts w:eastAsia="Malgun Gothic" w:cstheme="minorBidi"/>
          <w:b/>
          <w:bCs/>
          <w:noProof/>
          <w:lang w:eastAsia="zh-CN"/>
        </w:rPr>
      </w:pPr>
      <w:r w:rsidRPr="0060111F">
        <w:rPr>
          <w:rFonts w:eastAsia="Malgun Gothic" w:cstheme="minorBidi"/>
          <w:b/>
          <w:bCs/>
          <w:noProof/>
          <w:lang w:eastAsia="zh-CN"/>
        </w:rPr>
        <w:t>D.12.13 Use of the constituent rectangles SEI message</w:t>
      </w:r>
      <w:r>
        <w:rPr>
          <w:rFonts w:eastAsia="Malgun Gothic" w:cstheme="minorBidi"/>
          <w:b/>
          <w:bCs/>
          <w:noProof/>
          <w:lang w:eastAsia="zh-CN"/>
        </w:rPr>
        <w:t xml:space="preserve"> in VVC</w:t>
      </w:r>
    </w:p>
    <w:p w14:paraId="46511404" w14:textId="77777777" w:rsidR="00D93936" w:rsidRPr="005B6B40" w:rsidRDefault="00D93936" w:rsidP="00D93936">
      <w:pPr>
        <w:keepNext/>
        <w:rPr>
          <w:noProof/>
        </w:rPr>
      </w:pPr>
      <w:r w:rsidRPr="005B6B40">
        <w:rPr>
          <w:noProof/>
        </w:rPr>
        <w:t xml:space="preserve">For purposes of interpretation of the </w:t>
      </w:r>
      <w:r w:rsidRPr="005B6B40">
        <w:rPr>
          <w:lang w:val="en-CA"/>
        </w:rPr>
        <w:t xml:space="preserve">constituent rectangles </w:t>
      </w:r>
      <w:r w:rsidRPr="005B6B40">
        <w:rPr>
          <w:noProof/>
        </w:rPr>
        <w:t>SEI message, the following variables are specified:</w:t>
      </w:r>
    </w:p>
    <w:p w14:paraId="2F79B8CB" w14:textId="77777777" w:rsidR="00D93936" w:rsidRPr="003121CB" w:rsidRDefault="00D93936" w:rsidP="00D93936">
      <w:pPr>
        <w:pStyle w:val="enumlev1"/>
        <w:spacing w:before="136" w:line="240" w:lineRule="exact"/>
        <w:ind w:left="403" w:hanging="403"/>
        <w:rPr>
          <w:noProof/>
        </w:rPr>
      </w:pPr>
      <w:r w:rsidRPr="003121CB">
        <w:rPr>
          <w:noProof/>
        </w:rPr>
        <w:t>–</w:t>
      </w:r>
      <w:r w:rsidRPr="003121CB">
        <w:rPr>
          <w:noProof/>
        </w:rPr>
        <w:tab/>
        <w:t>PicWidthInLumaSamples and PicHeightInLumaSamples are set equal to pps_pic_width_in_luma_samples and pps_pic_height_in_luma_samples, respectively.</w:t>
      </w:r>
    </w:p>
    <w:p w14:paraId="6BB30754" w14:textId="77777777" w:rsidR="00D93936" w:rsidRPr="005B6B40" w:rsidRDefault="00D93936" w:rsidP="00D93936">
      <w:pPr>
        <w:pStyle w:val="enumlev1"/>
        <w:spacing w:before="136" w:line="240" w:lineRule="exact"/>
        <w:ind w:left="403" w:hanging="403"/>
        <w:rPr>
          <w:noProof/>
        </w:rPr>
      </w:pPr>
      <w:r w:rsidRPr="003121CB">
        <w:rPr>
          <w:noProof/>
        </w:rPr>
        <w:t>–</w:t>
      </w:r>
      <w:r w:rsidRPr="003121CB">
        <w:rPr>
          <w:noProof/>
        </w:rPr>
        <w:tab/>
        <w:t>MaxPicWidth and MaxPicHeight are set equal to sps_pic_width_max_in_luma_samples and sps_pic_height_max_in_luma_samples, respectively.</w:t>
      </w:r>
    </w:p>
    <w:p w14:paraId="4E2D1B93" w14:textId="77777777" w:rsidR="00D93936" w:rsidRPr="003121CB" w:rsidRDefault="00D93936" w:rsidP="00D93936">
      <w:pPr>
        <w:pStyle w:val="enumlev1"/>
        <w:spacing w:before="136" w:line="240" w:lineRule="exact"/>
        <w:ind w:left="403" w:hanging="403"/>
        <w:rPr>
          <w:noProof/>
        </w:rPr>
      </w:pPr>
      <w:r w:rsidRPr="003121CB">
        <w:rPr>
          <w:noProof/>
        </w:rPr>
        <w:t>–</w:t>
      </w:r>
      <w:r w:rsidRPr="003121CB">
        <w:rPr>
          <w:noProof/>
        </w:rPr>
        <w:tab/>
        <w:t>ChromaFormatIdc is set equal to sps_chroma_format_idc.</w:t>
      </w:r>
    </w:p>
    <w:p w14:paraId="3387AC32" w14:textId="77777777" w:rsidR="00D93936" w:rsidRPr="003121CB" w:rsidRDefault="00D93936" w:rsidP="00D93936">
      <w:pPr>
        <w:pStyle w:val="enumlev1"/>
        <w:spacing w:before="136" w:line="240" w:lineRule="exact"/>
        <w:ind w:left="403" w:hanging="403"/>
        <w:rPr>
          <w:noProof/>
        </w:rPr>
      </w:pPr>
      <w:r w:rsidRPr="003121CB">
        <w:rPr>
          <w:noProof/>
        </w:rPr>
        <w:t>–</w:t>
      </w:r>
      <w:r w:rsidRPr="003121CB">
        <w:rPr>
          <w:noProof/>
        </w:rPr>
        <w:tab/>
        <w:t>BitDepthY and BitDepthC are both set equal to BitDepth.</w:t>
      </w:r>
    </w:p>
    <w:p w14:paraId="76E5D32D" w14:textId="77777777" w:rsidR="00D93936" w:rsidRPr="003121CB" w:rsidRDefault="00D93936" w:rsidP="00D93936">
      <w:pPr>
        <w:pStyle w:val="enumlev1"/>
        <w:spacing w:before="136" w:line="240" w:lineRule="exact"/>
        <w:ind w:left="403" w:hanging="403"/>
        <w:rPr>
          <w:noProof/>
        </w:rPr>
      </w:pPr>
      <w:r w:rsidRPr="003121CB">
        <w:rPr>
          <w:noProof/>
        </w:rPr>
        <w:t>–</w:t>
      </w:r>
      <w:r w:rsidRPr="003121CB">
        <w:rPr>
          <w:noProof/>
        </w:rPr>
        <w:tab/>
        <w:t>NumSubpics is set equal to sps_num_subpics_minus1 + 1</w:t>
      </w:r>
    </w:p>
    <w:p w14:paraId="69E35D75" w14:textId="77777777" w:rsidR="00D93936" w:rsidRPr="005B6B40" w:rsidRDefault="00D93936" w:rsidP="00D93936">
      <w:pPr>
        <w:pStyle w:val="enumlev1"/>
        <w:spacing w:before="136" w:line="240" w:lineRule="exact"/>
        <w:ind w:left="403" w:hanging="403"/>
        <w:rPr>
          <w:noProof/>
        </w:rPr>
      </w:pPr>
      <w:r w:rsidRPr="003121CB">
        <w:rPr>
          <w:noProof/>
        </w:rPr>
        <w:t>–</w:t>
      </w:r>
      <w:r w:rsidRPr="003121CB">
        <w:rPr>
          <w:noProof/>
        </w:rPr>
        <w:tab/>
        <w:t>SubPicTopLeftX[ i ] is set equal to sps_subpic_ctu_top_left_x[ i ] * CtbSizeY</w:t>
      </w:r>
    </w:p>
    <w:p w14:paraId="528531F0" w14:textId="77777777" w:rsidR="00D93936" w:rsidRPr="003121CB" w:rsidRDefault="00D93936" w:rsidP="00D93936">
      <w:pPr>
        <w:pStyle w:val="enumlev1"/>
        <w:spacing w:before="136" w:line="240" w:lineRule="exact"/>
        <w:ind w:left="403" w:hanging="403"/>
        <w:rPr>
          <w:noProof/>
        </w:rPr>
      </w:pPr>
      <w:r w:rsidRPr="003121CB">
        <w:rPr>
          <w:noProof/>
        </w:rPr>
        <w:t>–</w:t>
      </w:r>
      <w:r w:rsidRPr="003121CB">
        <w:rPr>
          <w:noProof/>
        </w:rPr>
        <w:tab/>
        <w:t>SubPicTopLeftY[ i ] is set equal to sps_subpic_ctu_top_left_y[ i ] * CtbSizeY</w:t>
      </w:r>
    </w:p>
    <w:p w14:paraId="5AD99542" w14:textId="77777777" w:rsidR="00D93936" w:rsidRPr="003121CB" w:rsidRDefault="00D93936" w:rsidP="00D93936">
      <w:pPr>
        <w:pStyle w:val="enumlev1"/>
        <w:spacing w:before="136" w:line="240" w:lineRule="exact"/>
        <w:ind w:left="403" w:hanging="403"/>
        <w:rPr>
          <w:noProof/>
        </w:rPr>
      </w:pPr>
      <w:r w:rsidRPr="003121CB">
        <w:rPr>
          <w:noProof/>
        </w:rPr>
        <w:t>–</w:t>
      </w:r>
      <w:r w:rsidRPr="003121CB">
        <w:rPr>
          <w:noProof/>
        </w:rPr>
        <w:tab/>
        <w:t xml:space="preserve">SubPicWidth[ i ] is set equal to </w:t>
      </w:r>
      <w:r w:rsidRPr="003121CB">
        <w:rPr>
          <w:rFonts w:eastAsia="Malgun Gothic"/>
        </w:rPr>
        <w:t>(</w:t>
      </w:r>
      <w:r w:rsidRPr="003121CB">
        <w:rPr>
          <w:noProof/>
        </w:rPr>
        <w:t>sps_subpic_width_minus1[ </w:t>
      </w:r>
      <w:proofErr w:type="spellStart"/>
      <w:r w:rsidRPr="003121CB">
        <w:rPr>
          <w:noProof/>
        </w:rPr>
        <w:t>i</w:t>
      </w:r>
      <w:proofErr w:type="spellEnd"/>
      <w:r w:rsidRPr="003121CB">
        <w:rPr>
          <w:noProof/>
        </w:rPr>
        <w:t> ] + 1 ) * CtbSizeY − 1</w:t>
      </w:r>
    </w:p>
    <w:p w14:paraId="683FF358" w14:textId="77777777" w:rsidR="00D93936" w:rsidRDefault="00D93936" w:rsidP="00D93936">
      <w:pPr>
        <w:pStyle w:val="enumlev1"/>
        <w:spacing w:before="136" w:line="240" w:lineRule="exact"/>
        <w:ind w:left="403" w:hanging="403"/>
        <w:rPr>
          <w:noProof/>
        </w:rPr>
      </w:pPr>
      <w:r w:rsidRPr="003121CB">
        <w:rPr>
          <w:noProof/>
        </w:rPr>
        <w:t>–</w:t>
      </w:r>
      <w:r w:rsidRPr="003121CB">
        <w:rPr>
          <w:noProof/>
        </w:rPr>
        <w:tab/>
        <w:t xml:space="preserve">SubPicHeight[ i ] is set equal to </w:t>
      </w:r>
      <w:r w:rsidRPr="003121CB">
        <w:rPr>
          <w:rFonts w:eastAsia="Malgun Gothic"/>
        </w:rPr>
        <w:t>(</w:t>
      </w:r>
      <w:r w:rsidRPr="003121CB">
        <w:rPr>
          <w:noProof/>
        </w:rPr>
        <w:t>sps_subpic_height_minus1[ </w:t>
      </w:r>
      <w:proofErr w:type="spellStart"/>
      <w:r w:rsidRPr="003121CB">
        <w:rPr>
          <w:noProof/>
        </w:rPr>
        <w:t>i</w:t>
      </w:r>
      <w:proofErr w:type="spellEnd"/>
      <w:r w:rsidRPr="003121CB">
        <w:rPr>
          <w:noProof/>
        </w:rPr>
        <w:t> ] + 1 ) * CtbSizeY – 1</w:t>
      </w:r>
    </w:p>
    <w:p w14:paraId="78676629" w14:textId="77777777" w:rsidR="00D93936" w:rsidRDefault="00D93936" w:rsidP="00D93936">
      <w:pPr>
        <w:pStyle w:val="enumlev1"/>
        <w:spacing w:before="136" w:line="240" w:lineRule="exact"/>
        <w:ind w:left="403" w:hanging="403"/>
        <w:rPr>
          <w:noProof/>
        </w:rPr>
      </w:pPr>
    </w:p>
    <w:p w14:paraId="31C72204" w14:textId="77777777" w:rsidR="00D93936" w:rsidRPr="00776466" w:rsidRDefault="00D93936" w:rsidP="00D93936">
      <w:pPr>
        <w:pStyle w:val="Annex3"/>
      </w:pPr>
      <w:r w:rsidRPr="00776466">
        <w:t>D.12.</w:t>
      </w:r>
      <w:r>
        <w:t>14</w:t>
      </w:r>
      <w:r w:rsidRPr="00776466">
        <w:t xml:space="preserve"> Use of the quality metric SEI message</w:t>
      </w:r>
      <w:r>
        <w:t xml:space="preserve"> in VVC</w:t>
      </w:r>
    </w:p>
    <w:p w14:paraId="3F70B551" w14:textId="77777777" w:rsidR="00D93936" w:rsidRPr="00CA1CDE" w:rsidRDefault="00D93936" w:rsidP="00D93936">
      <w:pPr>
        <w:rPr>
          <w:rFonts w:eastAsiaTheme="minorEastAsia"/>
          <w:noProof/>
        </w:rPr>
      </w:pPr>
      <w:r w:rsidRPr="00CA1CDE">
        <w:rPr>
          <w:rFonts w:eastAsiaTheme="minorEastAsia"/>
          <w:noProof/>
        </w:rPr>
        <w:t xml:space="preserve">For purposes of interpretation of the </w:t>
      </w:r>
      <w:r>
        <w:rPr>
          <w:rFonts w:eastAsiaTheme="minorEastAsia"/>
          <w:noProof/>
        </w:rPr>
        <w:t>quality metric</w:t>
      </w:r>
      <w:r w:rsidRPr="00CA1CDE">
        <w:rPr>
          <w:rFonts w:eastAsiaTheme="minorEastAsia"/>
          <w:noProof/>
        </w:rPr>
        <w:t xml:space="preserve"> SEI message, the </w:t>
      </w:r>
      <w:r>
        <w:rPr>
          <w:rFonts w:eastAsiaTheme="minorEastAsia"/>
          <w:noProof/>
        </w:rPr>
        <w:t xml:space="preserve">derivation of the </w:t>
      </w:r>
      <w:r w:rsidRPr="00CA1CDE">
        <w:rPr>
          <w:rFonts w:eastAsiaTheme="minorEastAsia"/>
          <w:noProof/>
        </w:rPr>
        <w:t xml:space="preserve">variables </w:t>
      </w:r>
      <w:r>
        <w:rPr>
          <w:rFonts w:eastAsiaTheme="minorEastAsia"/>
          <w:noProof/>
        </w:rPr>
        <w:t>ChromaFormatIdc, NumPics, TestPicList, PicWidth, PicHeight, and GainRefPicList is specified below.</w:t>
      </w:r>
    </w:p>
    <w:p w14:paraId="61E8B14D" w14:textId="77777777" w:rsidR="00D93936" w:rsidRDefault="00D93936" w:rsidP="00D93936">
      <w:pPr>
        <w:rPr>
          <w:szCs w:val="22"/>
          <w:lang w:val="en-CA"/>
        </w:rPr>
      </w:pPr>
      <w:r>
        <w:rPr>
          <w:szCs w:val="22"/>
          <w:lang w:val="en-CA"/>
        </w:rPr>
        <w:t xml:space="preserve">Let </w:t>
      </w:r>
      <w:proofErr w:type="spellStart"/>
      <w:r>
        <w:rPr>
          <w:szCs w:val="22"/>
          <w:lang w:val="en-CA"/>
        </w:rPr>
        <w:t>TestPicList</w:t>
      </w:r>
      <w:proofErr w:type="spellEnd"/>
      <w:r>
        <w:rPr>
          <w:szCs w:val="22"/>
          <w:lang w:val="en-CA"/>
        </w:rPr>
        <w:t xml:space="preserve"> initially consist of the cropped decoded pictures of the current CLVS in output order.</w:t>
      </w:r>
    </w:p>
    <w:p w14:paraId="36E6BEC0" w14:textId="77777777" w:rsidR="00D93936" w:rsidRDefault="00D93936" w:rsidP="00D93936">
      <w:pPr>
        <w:rPr>
          <w:szCs w:val="22"/>
          <w:lang w:val="en-CA"/>
        </w:rPr>
      </w:pPr>
      <w:r>
        <w:rPr>
          <w:szCs w:val="22"/>
          <w:lang w:val="en-CA"/>
        </w:rPr>
        <w:t>When the quality metric SEI message is included as a type of an SEI message in an SEI processing order SEI message, any quality metric SEI message that is associated with the SEI processing order SEI message shall be included in a processing order nesting SEI message.</w:t>
      </w:r>
    </w:p>
    <w:p w14:paraId="4D30952E" w14:textId="77777777" w:rsidR="00D93936" w:rsidRDefault="00D93936" w:rsidP="00D93936">
      <w:pPr>
        <w:rPr>
          <w:szCs w:val="22"/>
          <w:lang w:val="en-CA"/>
        </w:rPr>
      </w:pPr>
      <w:r>
        <w:rPr>
          <w:szCs w:val="22"/>
          <w:lang w:val="en-CA"/>
        </w:rPr>
        <w:t xml:space="preserve">When the quality metric SEI message is included as the </w:t>
      </w:r>
      <w:proofErr w:type="spellStart"/>
      <w:r>
        <w:rPr>
          <w:szCs w:val="22"/>
          <w:lang w:val="en-CA"/>
        </w:rPr>
        <w:t>i-th</w:t>
      </w:r>
      <w:proofErr w:type="spellEnd"/>
      <w:r>
        <w:rPr>
          <w:szCs w:val="22"/>
          <w:lang w:val="en-CA"/>
        </w:rPr>
        <w:t xml:space="preserve"> type of an SEI message in an SEI processing order SEI message, the following applies:</w:t>
      </w:r>
    </w:p>
    <w:p w14:paraId="5BD7DFD9" w14:textId="77777777" w:rsidR="00D93936" w:rsidRPr="00F62EA1"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GB"/>
        </w:rPr>
      </w:pPr>
      <w:r w:rsidRPr="001D3971">
        <w:t>–</w:t>
      </w:r>
      <w:r w:rsidRPr="001D3971">
        <w:tab/>
      </w:r>
      <w:r w:rsidRPr="00F62EA1">
        <w:rPr>
          <w:szCs w:val="22"/>
          <w:lang w:val="en-GB"/>
        </w:rPr>
        <w:t xml:space="preserve">It is a requirement of bitstream conformance that </w:t>
      </w:r>
      <w:r>
        <w:rPr>
          <w:szCs w:val="22"/>
          <w:lang w:val="en-GB"/>
        </w:rPr>
        <w:t>an</w:t>
      </w:r>
      <w:r w:rsidRPr="00F62EA1">
        <w:rPr>
          <w:szCs w:val="22"/>
          <w:lang w:val="en-GB"/>
        </w:rPr>
        <w:t xml:space="preserve"> SEI message </w:t>
      </w:r>
      <w:proofErr w:type="spellStart"/>
      <w:r w:rsidRPr="00F62EA1">
        <w:rPr>
          <w:szCs w:val="22"/>
          <w:lang w:val="en-GB"/>
        </w:rPr>
        <w:t>seiB</w:t>
      </w:r>
      <w:proofErr w:type="spellEnd"/>
      <w:r w:rsidRPr="00F62EA1">
        <w:rPr>
          <w:szCs w:val="22"/>
          <w:lang w:val="en-GB"/>
        </w:rPr>
        <w:t xml:space="preserve"> </w:t>
      </w:r>
      <w:r>
        <w:rPr>
          <w:szCs w:val="22"/>
          <w:lang w:val="en-GB"/>
        </w:rPr>
        <w:t xml:space="preserve">that </w:t>
      </w:r>
      <w:r w:rsidRPr="00CB61A0">
        <w:rPr>
          <w:szCs w:val="22"/>
          <w:lang w:val="en-GB"/>
        </w:rPr>
        <w:t>implies post-processing to be performed</w:t>
      </w:r>
      <w:r>
        <w:rPr>
          <w:szCs w:val="22"/>
          <w:lang w:val="en-GB"/>
        </w:rPr>
        <w:t xml:space="preserve"> shall be present</w:t>
      </w:r>
      <w:r w:rsidRPr="00F62EA1">
        <w:rPr>
          <w:szCs w:val="22"/>
          <w:lang w:val="en-GB"/>
        </w:rPr>
        <w:t xml:space="preserve"> as the j-</w:t>
      </w:r>
      <w:proofErr w:type="spellStart"/>
      <w:r w:rsidRPr="00F62EA1">
        <w:rPr>
          <w:szCs w:val="22"/>
          <w:lang w:val="en-GB"/>
        </w:rPr>
        <w:t>th</w:t>
      </w:r>
      <w:proofErr w:type="spellEnd"/>
      <w:r w:rsidRPr="00F62EA1">
        <w:rPr>
          <w:szCs w:val="22"/>
          <w:lang w:val="en-GB"/>
        </w:rPr>
        <w:t xml:space="preserve"> type of an SEI message in the same SEI processing order SEI message</w:t>
      </w:r>
      <w:r>
        <w:rPr>
          <w:szCs w:val="22"/>
          <w:lang w:val="en-GB"/>
        </w:rPr>
        <w:t xml:space="preserve"> </w:t>
      </w:r>
      <w:r w:rsidRPr="00F62EA1">
        <w:rPr>
          <w:szCs w:val="22"/>
          <w:lang w:val="en-GB"/>
        </w:rPr>
        <w:t xml:space="preserve">and </w:t>
      </w:r>
      <w:proofErr w:type="spellStart"/>
      <w:r w:rsidRPr="00F62EA1">
        <w:rPr>
          <w:szCs w:val="22"/>
          <w:lang w:val="en-GB"/>
        </w:rPr>
        <w:t>po_sei_processing_order</w:t>
      </w:r>
      <w:proofErr w:type="spellEnd"/>
      <w:r w:rsidRPr="00F62EA1">
        <w:rPr>
          <w:szCs w:val="22"/>
          <w:lang w:val="en-GB"/>
        </w:rPr>
        <w:t xml:space="preserve">[ j ] </w:t>
      </w:r>
      <w:r>
        <w:rPr>
          <w:szCs w:val="22"/>
          <w:lang w:val="en-GB"/>
        </w:rPr>
        <w:t xml:space="preserve">shall be </w:t>
      </w:r>
      <w:r w:rsidRPr="00F62EA1">
        <w:rPr>
          <w:szCs w:val="22"/>
          <w:lang w:val="en-GB"/>
        </w:rPr>
        <w:t xml:space="preserve">equal to </w:t>
      </w:r>
      <w:proofErr w:type="spellStart"/>
      <w:r w:rsidRPr="00F62EA1">
        <w:rPr>
          <w:szCs w:val="22"/>
          <w:lang w:val="en-GB"/>
        </w:rPr>
        <w:t>po_sei_processing_order</w:t>
      </w:r>
      <w:proofErr w:type="spellEnd"/>
      <w:r w:rsidRPr="00F62EA1">
        <w:rPr>
          <w:szCs w:val="22"/>
          <w:lang w:val="en-GB"/>
        </w:rPr>
        <w:t>[ </w:t>
      </w:r>
      <w:proofErr w:type="spellStart"/>
      <w:r w:rsidRPr="00F62EA1">
        <w:rPr>
          <w:szCs w:val="22"/>
          <w:lang w:val="en-GB"/>
        </w:rPr>
        <w:t>i</w:t>
      </w:r>
      <w:proofErr w:type="spellEnd"/>
      <w:r w:rsidRPr="00F62EA1">
        <w:rPr>
          <w:szCs w:val="22"/>
          <w:lang w:val="en-GB"/>
        </w:rPr>
        <w:t> ].</w:t>
      </w:r>
    </w:p>
    <w:p w14:paraId="03B37562"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GB"/>
        </w:rPr>
      </w:pPr>
      <w:r w:rsidRPr="001D3971">
        <w:t>–</w:t>
      </w:r>
      <w:r w:rsidRPr="001D3971">
        <w:tab/>
      </w:r>
      <w:r w:rsidRPr="00F62EA1">
        <w:rPr>
          <w:szCs w:val="22"/>
          <w:lang w:val="en-GB"/>
        </w:rPr>
        <w:t xml:space="preserve">The quality metric SEI message indicates the picture quality resulting from the post-processing implied by </w:t>
      </w:r>
      <w:proofErr w:type="spellStart"/>
      <w:r w:rsidRPr="00F62EA1">
        <w:rPr>
          <w:szCs w:val="22"/>
          <w:lang w:val="en-GB"/>
        </w:rPr>
        <w:t>seiB</w:t>
      </w:r>
      <w:proofErr w:type="spellEnd"/>
      <w:r w:rsidRPr="00F62EA1">
        <w:rPr>
          <w:szCs w:val="22"/>
          <w:lang w:val="en-GB"/>
        </w:rPr>
        <w:t>.</w:t>
      </w:r>
    </w:p>
    <w:p w14:paraId="16AAD325"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pPr>
      <w:r w:rsidRPr="001D3971">
        <w:t>–</w:t>
      </w:r>
      <w:r w:rsidRPr="001D3971">
        <w:tab/>
      </w:r>
      <w:proofErr w:type="spellStart"/>
      <w:r>
        <w:t>TestPicList</w:t>
      </w:r>
      <w:proofErr w:type="spellEnd"/>
      <w:r>
        <w:t xml:space="preserve"> is updated as follows for each post-processing stage with </w:t>
      </w:r>
      <w:proofErr w:type="spellStart"/>
      <w:r>
        <w:t>po_sei_processing_order</w:t>
      </w:r>
      <w:proofErr w:type="spellEnd"/>
      <w:r>
        <w:t xml:space="preserve">[ j ] less than or equal to </w:t>
      </w:r>
      <w:proofErr w:type="spellStart"/>
      <w:r>
        <w:t>po_sei_processing_order</w:t>
      </w:r>
      <w:proofErr w:type="spellEnd"/>
      <w:r>
        <w:t>[ </w:t>
      </w:r>
      <w:proofErr w:type="spellStart"/>
      <w:r>
        <w:t>i</w:t>
      </w:r>
      <w:proofErr w:type="spellEnd"/>
      <w:r>
        <w:t> ] in a non-decreasing order of j.</w:t>
      </w:r>
    </w:p>
    <w:p w14:paraId="3273022B"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1D3971">
        <w:t>–</w:t>
      </w:r>
      <w:r w:rsidRPr="001D3971">
        <w:tab/>
      </w:r>
      <w:r>
        <w:t xml:space="preserve">When the post-processing stage results into a picture </w:t>
      </w:r>
      <w:proofErr w:type="spellStart"/>
      <w:r>
        <w:t>picA</w:t>
      </w:r>
      <w:proofErr w:type="spellEnd"/>
      <w:r>
        <w:t xml:space="preserve"> with an output time that is equal to the output time of a picture </w:t>
      </w:r>
      <w:proofErr w:type="spellStart"/>
      <w:r>
        <w:t>picB</w:t>
      </w:r>
      <w:proofErr w:type="spellEnd"/>
      <w:r>
        <w:t xml:space="preserve"> in </w:t>
      </w:r>
      <w:proofErr w:type="spellStart"/>
      <w:r>
        <w:t>TestPicList</w:t>
      </w:r>
      <w:proofErr w:type="spellEnd"/>
      <w:r>
        <w:t xml:space="preserve">, </w:t>
      </w:r>
      <w:proofErr w:type="spellStart"/>
      <w:r>
        <w:t>picB</w:t>
      </w:r>
      <w:proofErr w:type="spellEnd"/>
      <w:r>
        <w:t xml:space="preserve"> in </w:t>
      </w:r>
      <w:proofErr w:type="spellStart"/>
      <w:r>
        <w:t>TestPicList</w:t>
      </w:r>
      <w:proofErr w:type="spellEnd"/>
      <w:r>
        <w:t xml:space="preserve"> is replaced by </w:t>
      </w:r>
      <w:proofErr w:type="spellStart"/>
      <w:r>
        <w:t>picA</w:t>
      </w:r>
      <w:proofErr w:type="spellEnd"/>
      <w:r>
        <w:t>.</w:t>
      </w:r>
    </w:p>
    <w:p w14:paraId="0126E94B"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1D3971">
        <w:t>–</w:t>
      </w:r>
      <w:r w:rsidRPr="001D3971">
        <w:tab/>
      </w:r>
      <w:r>
        <w:t xml:space="preserve">When the post-processing stage results into a picture </w:t>
      </w:r>
      <w:proofErr w:type="spellStart"/>
      <w:r>
        <w:t>picA</w:t>
      </w:r>
      <w:proofErr w:type="spellEnd"/>
      <w:r>
        <w:t xml:space="preserve"> with an output time that is not equal to the output time of any picture in </w:t>
      </w:r>
      <w:proofErr w:type="spellStart"/>
      <w:r>
        <w:t>TestPicList</w:t>
      </w:r>
      <w:proofErr w:type="spellEnd"/>
      <w:r>
        <w:t xml:space="preserve">, </w:t>
      </w:r>
      <w:proofErr w:type="spellStart"/>
      <w:r>
        <w:t>picA</w:t>
      </w:r>
      <w:proofErr w:type="spellEnd"/>
      <w:r>
        <w:t xml:space="preserve"> is inserted in </w:t>
      </w:r>
      <w:proofErr w:type="spellStart"/>
      <w:r>
        <w:t>TestPicList</w:t>
      </w:r>
      <w:proofErr w:type="spellEnd"/>
      <w:r>
        <w:t xml:space="preserve"> in a manner that pictures in </w:t>
      </w:r>
      <w:proofErr w:type="spellStart"/>
      <w:r>
        <w:t>TestPicList</w:t>
      </w:r>
      <w:proofErr w:type="spellEnd"/>
      <w:r>
        <w:t xml:space="preserve"> remain in output order.</w:t>
      </w:r>
    </w:p>
    <w:p w14:paraId="4CD0822A" w14:textId="77777777" w:rsidR="00D93936" w:rsidRPr="00F62EA1"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szCs w:val="22"/>
          <w:lang w:val="en-GB"/>
        </w:rPr>
      </w:pPr>
      <w:proofErr w:type="spellStart"/>
      <w:r>
        <w:rPr>
          <w:szCs w:val="22"/>
          <w:lang w:val="en-GB"/>
        </w:rPr>
        <w:t>NumPics</w:t>
      </w:r>
      <w:proofErr w:type="spellEnd"/>
      <w:r>
        <w:rPr>
          <w:szCs w:val="22"/>
          <w:lang w:val="en-GB"/>
        </w:rPr>
        <w:t xml:space="preserve"> is set equal to the count of pictures in </w:t>
      </w:r>
      <w:proofErr w:type="spellStart"/>
      <w:r>
        <w:rPr>
          <w:szCs w:val="22"/>
          <w:lang w:val="en-GB"/>
        </w:rPr>
        <w:t>TestPicList</w:t>
      </w:r>
      <w:proofErr w:type="spellEnd"/>
      <w:r>
        <w:rPr>
          <w:szCs w:val="22"/>
          <w:lang w:val="en-GB"/>
        </w:rPr>
        <w:t>.</w:t>
      </w:r>
    </w:p>
    <w:p w14:paraId="761E6DA2" w14:textId="77777777" w:rsidR="00D93936" w:rsidRDefault="00D93936" w:rsidP="00D93936">
      <w:pPr>
        <w:rPr>
          <w:szCs w:val="22"/>
          <w:lang w:val="en-CA"/>
        </w:rPr>
      </w:pPr>
      <w:proofErr w:type="spellStart"/>
      <w:r>
        <w:rPr>
          <w:szCs w:val="22"/>
          <w:lang w:val="en-CA"/>
        </w:rPr>
        <w:lastRenderedPageBreak/>
        <w:t>PicWidth</w:t>
      </w:r>
      <w:proofErr w:type="spellEnd"/>
      <w:r>
        <w:rPr>
          <w:szCs w:val="22"/>
          <w:lang w:val="en-CA"/>
        </w:rPr>
        <w:t>[ </w:t>
      </w:r>
      <w:proofErr w:type="spellStart"/>
      <w:r>
        <w:rPr>
          <w:szCs w:val="22"/>
          <w:lang w:val="en-CA"/>
        </w:rPr>
        <w:t>i</w:t>
      </w:r>
      <w:proofErr w:type="spellEnd"/>
      <w:r>
        <w:rPr>
          <w:szCs w:val="22"/>
          <w:lang w:val="en-CA"/>
        </w:rPr>
        <w:t xml:space="preserve"> ] and </w:t>
      </w:r>
      <w:proofErr w:type="spellStart"/>
      <w:r>
        <w:rPr>
          <w:szCs w:val="22"/>
          <w:lang w:val="en-CA"/>
        </w:rPr>
        <w:t>PicHeight</w:t>
      </w:r>
      <w:proofErr w:type="spellEnd"/>
      <w:r>
        <w:rPr>
          <w:szCs w:val="22"/>
          <w:lang w:val="en-CA"/>
        </w:rPr>
        <w:t>[ </w:t>
      </w:r>
      <w:proofErr w:type="spellStart"/>
      <w:r>
        <w:rPr>
          <w:szCs w:val="22"/>
          <w:lang w:val="en-CA"/>
        </w:rPr>
        <w:t>i</w:t>
      </w:r>
      <w:proofErr w:type="spellEnd"/>
      <w:r>
        <w:rPr>
          <w:szCs w:val="22"/>
          <w:lang w:val="en-CA"/>
        </w:rPr>
        <w:t xml:space="preserve"> ] are set equal to the width and height of </w:t>
      </w:r>
      <w:proofErr w:type="spellStart"/>
      <w:r>
        <w:rPr>
          <w:szCs w:val="22"/>
          <w:lang w:val="en-CA"/>
        </w:rPr>
        <w:t>TestPicList</w:t>
      </w:r>
      <w:proofErr w:type="spellEnd"/>
      <w:r>
        <w:rPr>
          <w:szCs w:val="22"/>
          <w:lang w:val="en-CA"/>
        </w:rPr>
        <w:t>[ </w:t>
      </w:r>
      <w:proofErr w:type="spellStart"/>
      <w:r>
        <w:rPr>
          <w:szCs w:val="22"/>
          <w:lang w:val="en-CA"/>
        </w:rPr>
        <w:t>i</w:t>
      </w:r>
      <w:proofErr w:type="spellEnd"/>
      <w:r>
        <w:rPr>
          <w:szCs w:val="22"/>
          <w:lang w:val="en-CA"/>
        </w:rPr>
        <w:t> ], respectively, in luma samples.</w:t>
      </w:r>
    </w:p>
    <w:p w14:paraId="0860C622" w14:textId="77777777" w:rsidR="00D93936" w:rsidRDefault="00D93936" w:rsidP="00D93936">
      <w:pPr>
        <w:rPr>
          <w:szCs w:val="22"/>
          <w:lang w:val="en-CA"/>
        </w:rPr>
      </w:pPr>
      <w:r>
        <w:rPr>
          <w:szCs w:val="22"/>
          <w:lang w:val="en-CA"/>
        </w:rPr>
        <w:t>When a quality metric SEI message is included as the k-</w:t>
      </w:r>
      <w:proofErr w:type="spellStart"/>
      <w:r>
        <w:rPr>
          <w:szCs w:val="22"/>
          <w:lang w:val="en-CA"/>
        </w:rPr>
        <w:t>th</w:t>
      </w:r>
      <w:proofErr w:type="spellEnd"/>
      <w:r>
        <w:rPr>
          <w:szCs w:val="22"/>
          <w:lang w:val="en-CA"/>
        </w:rPr>
        <w:t xml:space="preserve"> SEI message in a processing order nesting SEI message and </w:t>
      </w:r>
      <w:proofErr w:type="spellStart"/>
      <w:r w:rsidRPr="00677340">
        <w:rPr>
          <w:szCs w:val="22"/>
          <w:lang w:val="en-CA"/>
        </w:rPr>
        <w:t>qm_gain_flag</w:t>
      </w:r>
      <w:proofErr w:type="spellEnd"/>
      <w:r w:rsidRPr="00677340">
        <w:rPr>
          <w:szCs w:val="22"/>
          <w:lang w:val="en-CA"/>
        </w:rPr>
        <w:t>[</w:t>
      </w:r>
      <w:r>
        <w:rPr>
          <w:szCs w:val="22"/>
          <w:lang w:val="en-CA"/>
        </w:rPr>
        <w:t> </w:t>
      </w:r>
      <w:proofErr w:type="spellStart"/>
      <w:r w:rsidRPr="00677340">
        <w:rPr>
          <w:szCs w:val="22"/>
          <w:lang w:val="en-CA"/>
        </w:rPr>
        <w:t>i</w:t>
      </w:r>
      <w:proofErr w:type="spellEnd"/>
      <w:r>
        <w:rPr>
          <w:szCs w:val="22"/>
          <w:lang w:val="en-CA"/>
        </w:rPr>
        <w:t> </w:t>
      </w:r>
      <w:r w:rsidRPr="00677340">
        <w:rPr>
          <w:szCs w:val="22"/>
          <w:lang w:val="en-CA"/>
        </w:rPr>
        <w:t>] is equal to 1</w:t>
      </w:r>
      <w:r>
        <w:rPr>
          <w:szCs w:val="22"/>
          <w:lang w:val="en-CA"/>
        </w:rPr>
        <w:t xml:space="preserve"> for any value of </w:t>
      </w:r>
      <w:proofErr w:type="spellStart"/>
      <w:r>
        <w:rPr>
          <w:szCs w:val="22"/>
          <w:lang w:val="en-CA"/>
        </w:rPr>
        <w:t>i</w:t>
      </w:r>
      <w:proofErr w:type="spellEnd"/>
      <w:r>
        <w:rPr>
          <w:szCs w:val="22"/>
          <w:lang w:val="en-CA"/>
        </w:rPr>
        <w:t>,</w:t>
      </w:r>
      <w:r w:rsidRPr="00677340">
        <w:rPr>
          <w:szCs w:val="22"/>
          <w:lang w:val="en-CA"/>
        </w:rPr>
        <w:t xml:space="preserve"> </w:t>
      </w:r>
      <w:r>
        <w:rPr>
          <w:szCs w:val="22"/>
          <w:lang w:val="en-CA"/>
        </w:rPr>
        <w:t>the following applies:</w:t>
      </w:r>
    </w:p>
    <w:p w14:paraId="039DB795" w14:textId="77777777" w:rsidR="00D93936" w:rsidRPr="00F62EA1"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GB"/>
        </w:rPr>
      </w:pPr>
      <w:r w:rsidRPr="001D3971">
        <w:t>–</w:t>
      </w:r>
      <w:r w:rsidRPr="001D3971">
        <w:tab/>
      </w:r>
      <w:r w:rsidRPr="00F62EA1">
        <w:rPr>
          <w:szCs w:val="22"/>
          <w:lang w:val="en-GB"/>
        </w:rPr>
        <w:t xml:space="preserve">If </w:t>
      </w:r>
      <w:proofErr w:type="spellStart"/>
      <w:r w:rsidRPr="00F62EA1">
        <w:rPr>
          <w:szCs w:val="22"/>
          <w:lang w:val="en-GB"/>
        </w:rPr>
        <w:t>qm_gain_reference_flag</w:t>
      </w:r>
      <w:proofErr w:type="spellEnd"/>
      <w:r w:rsidRPr="00F62EA1">
        <w:rPr>
          <w:szCs w:val="22"/>
          <w:lang w:val="en-GB"/>
        </w:rPr>
        <w:t>[ </w:t>
      </w:r>
      <w:proofErr w:type="spellStart"/>
      <w:r w:rsidRPr="00F62EA1">
        <w:rPr>
          <w:szCs w:val="22"/>
          <w:lang w:val="en-GB"/>
        </w:rPr>
        <w:t>i</w:t>
      </w:r>
      <w:proofErr w:type="spellEnd"/>
      <w:r w:rsidRPr="00F62EA1">
        <w:rPr>
          <w:szCs w:val="22"/>
          <w:lang w:val="en-GB"/>
        </w:rPr>
        <w:t xml:space="preserve"> ] is equal to 0, the </w:t>
      </w:r>
      <w:proofErr w:type="spellStart"/>
      <w:r w:rsidRPr="00F62EA1">
        <w:rPr>
          <w:szCs w:val="22"/>
          <w:lang w:val="en-GB"/>
        </w:rPr>
        <w:t>i-th</w:t>
      </w:r>
      <w:proofErr w:type="spellEnd"/>
      <w:r w:rsidRPr="00F62EA1">
        <w:rPr>
          <w:szCs w:val="22"/>
          <w:lang w:val="en-GB"/>
        </w:rPr>
        <w:t xml:space="preserve"> metric value in the quality metric SEI message represents a gain of the post-processing stage with </w:t>
      </w:r>
      <w:proofErr w:type="spellStart"/>
      <w:r w:rsidRPr="00F62EA1">
        <w:rPr>
          <w:szCs w:val="22"/>
          <w:lang w:val="en-GB"/>
        </w:rPr>
        <w:t>po_sei_processing_order</w:t>
      </w:r>
      <w:proofErr w:type="spellEnd"/>
      <w:r w:rsidRPr="00F62EA1">
        <w:rPr>
          <w:szCs w:val="22"/>
          <w:lang w:val="en-GB"/>
        </w:rPr>
        <w:t xml:space="preserve">[ j ] equal to </w:t>
      </w:r>
      <w:proofErr w:type="spellStart"/>
      <w:r w:rsidRPr="00F62EA1">
        <w:rPr>
          <w:szCs w:val="22"/>
          <w:lang w:val="en-GB"/>
        </w:rPr>
        <w:t>pon_processing_order</w:t>
      </w:r>
      <w:proofErr w:type="spellEnd"/>
      <w:r w:rsidRPr="00F62EA1">
        <w:rPr>
          <w:szCs w:val="22"/>
          <w:lang w:val="en-GB"/>
        </w:rPr>
        <w:t>[ k ] relative to the picture or pictures used as input to that post-processing stage</w:t>
      </w:r>
      <w:r>
        <w:rPr>
          <w:szCs w:val="22"/>
          <w:lang w:val="en-GB"/>
        </w:rPr>
        <w:t xml:space="preserve"> and </w:t>
      </w:r>
      <w:proofErr w:type="spellStart"/>
      <w:r>
        <w:rPr>
          <w:szCs w:val="22"/>
          <w:lang w:val="en-GB"/>
        </w:rPr>
        <w:t>GainRefPicList</w:t>
      </w:r>
      <w:proofErr w:type="spellEnd"/>
      <w:r>
        <w:rPr>
          <w:szCs w:val="22"/>
          <w:lang w:val="en-GB"/>
        </w:rPr>
        <w:t xml:space="preserve"> is set equal to </w:t>
      </w:r>
      <w:proofErr w:type="spellStart"/>
      <w:r>
        <w:rPr>
          <w:szCs w:val="22"/>
          <w:lang w:val="en-GB"/>
        </w:rPr>
        <w:t>TestPicList</w:t>
      </w:r>
      <w:proofErr w:type="spellEnd"/>
      <w:r>
        <w:rPr>
          <w:szCs w:val="22"/>
          <w:lang w:val="en-GB"/>
        </w:rPr>
        <w:t xml:space="preserve"> derived for the processing stages up to but not including the processing stage with </w:t>
      </w:r>
      <w:proofErr w:type="spellStart"/>
      <w:r>
        <w:rPr>
          <w:szCs w:val="22"/>
          <w:lang w:val="en-GB"/>
        </w:rPr>
        <w:t>po_sei_processing_order</w:t>
      </w:r>
      <w:proofErr w:type="spellEnd"/>
      <w:r>
        <w:rPr>
          <w:szCs w:val="22"/>
          <w:lang w:val="en-GB"/>
        </w:rPr>
        <w:t>[ j ]</w:t>
      </w:r>
      <w:r w:rsidRPr="00F62EA1">
        <w:rPr>
          <w:szCs w:val="22"/>
          <w:lang w:val="en-GB"/>
        </w:rPr>
        <w:t>.</w:t>
      </w:r>
    </w:p>
    <w:p w14:paraId="54988F91"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GB"/>
        </w:rPr>
      </w:pPr>
      <w:r w:rsidRPr="001D3971">
        <w:t>–</w:t>
      </w:r>
      <w:r w:rsidRPr="001D3971">
        <w:tab/>
      </w:r>
      <w:r w:rsidRPr="00F62EA1">
        <w:rPr>
          <w:szCs w:val="22"/>
          <w:lang w:val="en-GB"/>
        </w:rPr>
        <w:t>Otherwise (</w:t>
      </w:r>
      <w:proofErr w:type="spellStart"/>
      <w:r w:rsidRPr="00F62EA1">
        <w:rPr>
          <w:szCs w:val="22"/>
          <w:lang w:val="en-GB"/>
        </w:rPr>
        <w:t>qm_gain_reference_flag</w:t>
      </w:r>
      <w:proofErr w:type="spellEnd"/>
      <w:r w:rsidRPr="00F62EA1">
        <w:rPr>
          <w:szCs w:val="22"/>
          <w:lang w:val="en-GB"/>
        </w:rPr>
        <w:t>[ </w:t>
      </w:r>
      <w:proofErr w:type="spellStart"/>
      <w:r w:rsidRPr="00F62EA1">
        <w:rPr>
          <w:szCs w:val="22"/>
          <w:lang w:val="en-GB"/>
        </w:rPr>
        <w:t>i</w:t>
      </w:r>
      <w:proofErr w:type="spellEnd"/>
      <w:r w:rsidRPr="00F62EA1">
        <w:rPr>
          <w:szCs w:val="22"/>
          <w:lang w:val="en-GB"/>
        </w:rPr>
        <w:t xml:space="preserve"> ] is equal to 1), the </w:t>
      </w:r>
      <w:proofErr w:type="spellStart"/>
      <w:r w:rsidRPr="00F62EA1">
        <w:rPr>
          <w:szCs w:val="22"/>
          <w:lang w:val="en-GB"/>
        </w:rPr>
        <w:t>i-th</w:t>
      </w:r>
      <w:proofErr w:type="spellEnd"/>
      <w:r w:rsidRPr="00F62EA1">
        <w:rPr>
          <w:szCs w:val="22"/>
          <w:lang w:val="en-GB"/>
        </w:rPr>
        <w:t xml:space="preserve"> metric value in the quality metric SEI message represents a cumulative gain of all the post-processing stage</w:t>
      </w:r>
      <w:r>
        <w:rPr>
          <w:szCs w:val="22"/>
          <w:lang w:val="en-GB"/>
        </w:rPr>
        <w:t>s</w:t>
      </w:r>
      <w:r w:rsidRPr="00F62EA1">
        <w:rPr>
          <w:szCs w:val="22"/>
          <w:lang w:val="en-GB"/>
        </w:rPr>
        <w:t xml:space="preserve"> with </w:t>
      </w:r>
      <w:proofErr w:type="spellStart"/>
      <w:r w:rsidRPr="00F62EA1">
        <w:rPr>
          <w:szCs w:val="22"/>
          <w:lang w:val="en-GB"/>
        </w:rPr>
        <w:t>po_sei_processing_order</w:t>
      </w:r>
      <w:proofErr w:type="spellEnd"/>
      <w:r w:rsidRPr="00F62EA1">
        <w:rPr>
          <w:szCs w:val="22"/>
          <w:lang w:val="en-GB"/>
        </w:rPr>
        <w:t xml:space="preserve">[ j ] less than or equal to </w:t>
      </w:r>
      <w:proofErr w:type="spellStart"/>
      <w:r w:rsidRPr="00F62EA1">
        <w:rPr>
          <w:szCs w:val="22"/>
          <w:lang w:val="en-GB"/>
        </w:rPr>
        <w:t>pon_processing_order</w:t>
      </w:r>
      <w:proofErr w:type="spellEnd"/>
      <w:r w:rsidRPr="00F62EA1">
        <w:rPr>
          <w:szCs w:val="22"/>
          <w:lang w:val="en-GB"/>
        </w:rPr>
        <w:t>[ k ] relative to the cropped decoded picture or pictures</w:t>
      </w:r>
      <w:r>
        <w:rPr>
          <w:szCs w:val="22"/>
          <w:lang w:val="en-GB"/>
        </w:rPr>
        <w:t xml:space="preserve"> and </w:t>
      </w:r>
      <w:proofErr w:type="spellStart"/>
      <w:r>
        <w:rPr>
          <w:szCs w:val="22"/>
          <w:lang w:val="en-GB"/>
        </w:rPr>
        <w:t>GainRefPicList</w:t>
      </w:r>
      <w:proofErr w:type="spellEnd"/>
      <w:r>
        <w:rPr>
          <w:szCs w:val="22"/>
          <w:lang w:val="en-GB"/>
        </w:rPr>
        <w:t xml:space="preserve"> consists of </w:t>
      </w:r>
      <w:r>
        <w:rPr>
          <w:szCs w:val="22"/>
          <w:lang w:val="en-CA"/>
        </w:rPr>
        <w:t>the cropped decoded pictures of the current CLVS in output order</w:t>
      </w:r>
      <w:r w:rsidRPr="00F62EA1">
        <w:rPr>
          <w:szCs w:val="22"/>
          <w:lang w:val="en-GB"/>
        </w:rPr>
        <w:t>.</w:t>
      </w:r>
    </w:p>
    <w:p w14:paraId="7BC88F9B" w14:textId="77777777" w:rsidR="00D93936" w:rsidRPr="00F62EA1"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GB"/>
        </w:rPr>
      </w:pPr>
      <w:r w:rsidRPr="001D3971">
        <w:t>–</w:t>
      </w:r>
      <w:r w:rsidRPr="001D3971">
        <w:tab/>
      </w:r>
      <w:r>
        <w:t xml:space="preserve">It is a requirement of bitstream conformance that the count of pictures in </w:t>
      </w:r>
      <w:proofErr w:type="spellStart"/>
      <w:r>
        <w:t>GainRefPicList</w:t>
      </w:r>
      <w:proofErr w:type="spellEnd"/>
      <w:r>
        <w:t xml:space="preserve"> shall be equal to </w:t>
      </w:r>
      <w:proofErr w:type="spellStart"/>
      <w:r>
        <w:t>NumPics</w:t>
      </w:r>
      <w:proofErr w:type="spellEnd"/>
      <w:r>
        <w:t xml:space="preserve"> and the width and height of </w:t>
      </w:r>
      <w:proofErr w:type="spellStart"/>
      <w:r>
        <w:t>GainRefPicList</w:t>
      </w:r>
      <w:proofErr w:type="spellEnd"/>
      <w:r>
        <w:t>[ </w:t>
      </w:r>
      <w:proofErr w:type="spellStart"/>
      <w:r>
        <w:t>i</w:t>
      </w:r>
      <w:proofErr w:type="spellEnd"/>
      <w:r>
        <w:t xml:space="preserve"> ] in luma samples shall be equal to </w:t>
      </w:r>
      <w:proofErr w:type="spellStart"/>
      <w:r>
        <w:t>PicWidth</w:t>
      </w:r>
      <w:proofErr w:type="spellEnd"/>
      <w:r>
        <w:t>[ </w:t>
      </w:r>
      <w:proofErr w:type="spellStart"/>
      <w:r>
        <w:t>i</w:t>
      </w:r>
      <w:proofErr w:type="spellEnd"/>
      <w:r>
        <w:t xml:space="preserve"> ] and </w:t>
      </w:r>
      <w:proofErr w:type="spellStart"/>
      <w:r>
        <w:t>PicHeight</w:t>
      </w:r>
      <w:proofErr w:type="spellEnd"/>
      <w:r>
        <w:t>[ </w:t>
      </w:r>
      <w:proofErr w:type="spellStart"/>
      <w:r>
        <w:t>i</w:t>
      </w:r>
      <w:proofErr w:type="spellEnd"/>
      <w:r>
        <w:t> ], respectively.</w:t>
      </w:r>
    </w:p>
    <w:p w14:paraId="583A16A8" w14:textId="77777777" w:rsidR="00D93936" w:rsidRDefault="00D93936" w:rsidP="00D93936">
      <w:pPr>
        <w:rPr>
          <w:noProof/>
        </w:rPr>
      </w:pPr>
      <w:r>
        <w:rPr>
          <w:noProof/>
        </w:rPr>
        <w:t xml:space="preserve">The value of </w:t>
      </w:r>
      <w:r w:rsidRPr="00CA1CDE">
        <w:rPr>
          <w:noProof/>
        </w:rPr>
        <w:t xml:space="preserve">ChromaFormatIdc </w:t>
      </w:r>
      <w:r>
        <w:rPr>
          <w:noProof/>
        </w:rPr>
        <w:t>is derived as follows:</w:t>
      </w:r>
    </w:p>
    <w:p w14:paraId="478413DB"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noProof/>
        </w:rPr>
      </w:pPr>
      <w:r w:rsidRPr="001D3971">
        <w:t>–</w:t>
      </w:r>
      <w:r w:rsidRPr="001D3971">
        <w:tab/>
      </w:r>
      <w:r>
        <w:t xml:space="preserve">If the quality metric SEI message is not included in a processing order nesting SEI message, </w:t>
      </w:r>
      <w:proofErr w:type="spellStart"/>
      <w:r>
        <w:t>ChromaFormatIdc</w:t>
      </w:r>
      <w:proofErr w:type="spellEnd"/>
      <w:r>
        <w:t xml:space="preserve"> </w:t>
      </w:r>
      <w:r w:rsidRPr="00CA1CDE">
        <w:rPr>
          <w:noProof/>
        </w:rPr>
        <w:t>is set equal to sps_chroma_format_idc.</w:t>
      </w:r>
    </w:p>
    <w:p w14:paraId="30FA96D2"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Cs w:val="22"/>
          <w:lang w:val="en-CA"/>
        </w:rPr>
      </w:pPr>
      <w:r w:rsidRPr="001D3971">
        <w:t>–</w:t>
      </w:r>
      <w:r w:rsidRPr="001D3971">
        <w:tab/>
      </w:r>
      <w:r>
        <w:t xml:space="preserve">Otherwise (the quality metric SEI message is included in a processing order nesting SEI message), </w:t>
      </w:r>
      <w:proofErr w:type="spellStart"/>
      <w:r>
        <w:t>ChromaFormatIdc</w:t>
      </w:r>
      <w:proofErr w:type="spellEnd"/>
      <w:r>
        <w:t xml:space="preserve"> is set to a value that matches the chroma format of the pictures in </w:t>
      </w:r>
      <w:proofErr w:type="spellStart"/>
      <w:r>
        <w:t>TestPicList</w:t>
      </w:r>
      <w:proofErr w:type="spellEnd"/>
      <w:r>
        <w:t xml:space="preserve"> and it is a requirement of bitstream conformance that the chroma format of all the pictures in </w:t>
      </w:r>
      <w:proofErr w:type="spellStart"/>
      <w:r>
        <w:t>TestPicList</w:t>
      </w:r>
      <w:proofErr w:type="spellEnd"/>
      <w:r>
        <w:t xml:space="preserve"> and </w:t>
      </w:r>
      <w:proofErr w:type="spellStart"/>
      <w:r>
        <w:t>GainRefPicList</w:t>
      </w:r>
      <w:proofErr w:type="spellEnd"/>
      <w:r>
        <w:t>, when present, shall be identical.</w:t>
      </w:r>
    </w:p>
    <w:p w14:paraId="1878BD19" w14:textId="77777777" w:rsidR="00D93936" w:rsidRDefault="00D93936" w:rsidP="00D93936">
      <w:r>
        <w:rPr>
          <w:szCs w:val="22"/>
          <w:lang w:val="en-CA"/>
        </w:rPr>
        <w:t xml:space="preserve">When a quality metric SEI message </w:t>
      </w:r>
      <w:proofErr w:type="spellStart"/>
      <w:r>
        <w:rPr>
          <w:szCs w:val="22"/>
          <w:lang w:val="en-CA"/>
        </w:rPr>
        <w:t>qmSeiA</w:t>
      </w:r>
      <w:proofErr w:type="spellEnd"/>
      <w:r>
        <w:rPr>
          <w:szCs w:val="22"/>
          <w:lang w:val="en-CA"/>
        </w:rPr>
        <w:t xml:space="preserve"> is </w:t>
      </w:r>
      <w:r w:rsidRPr="00261426">
        <w:rPr>
          <w:szCs w:val="22"/>
          <w:lang w:val="en-CA"/>
        </w:rPr>
        <w:t xml:space="preserve">present in </w:t>
      </w:r>
      <w:r>
        <w:rPr>
          <w:szCs w:val="22"/>
          <w:lang w:val="en-CA"/>
        </w:rPr>
        <w:t>a</w:t>
      </w:r>
      <w:r w:rsidRPr="00261426">
        <w:rPr>
          <w:szCs w:val="22"/>
          <w:lang w:val="en-CA"/>
        </w:rPr>
        <w:t xml:space="preserve"> picture unit that is not the first picture unit of a CLVS in decoding order</w:t>
      </w:r>
      <w:r>
        <w:rPr>
          <w:szCs w:val="22"/>
          <w:lang w:val="en-CA"/>
        </w:rPr>
        <w:t xml:space="preserve"> and at least one value of </w:t>
      </w:r>
      <w:r w:rsidRPr="00F14267">
        <w:rPr>
          <w:rFonts w:eastAsia="Malgun Gothic"/>
          <w:noProof/>
          <w:szCs w:val="22"/>
          <w:lang w:val="en-GB" w:eastAsia="ja-JP"/>
        </w:rPr>
        <w:t>qm_clvs_metric_value</w:t>
      </w:r>
      <w:r w:rsidRPr="00ED30ED">
        <w:rPr>
          <w:rFonts w:eastAsia="Malgun Gothic"/>
          <w:noProof/>
          <w:szCs w:val="22"/>
          <w:lang w:val="en-GB" w:eastAsia="ja-JP"/>
        </w:rPr>
        <w:t>[ i ]</w:t>
      </w:r>
      <w:r>
        <w:rPr>
          <w:rFonts w:eastAsia="Malgun Gothic"/>
          <w:noProof/>
          <w:szCs w:val="22"/>
          <w:lang w:val="en-GB" w:eastAsia="ja-JP"/>
        </w:rPr>
        <w:t>[ c ] is</w:t>
      </w:r>
      <w:r w:rsidRPr="003B4020">
        <w:t xml:space="preserve"> present</w:t>
      </w:r>
      <w:r>
        <w:rPr>
          <w:szCs w:val="22"/>
          <w:lang w:val="en-CA"/>
        </w:rPr>
        <w:t>,</w:t>
      </w:r>
      <w:r w:rsidRPr="001664AB">
        <w:t xml:space="preserve"> </w:t>
      </w:r>
      <w:r>
        <w:t>the following applies:</w:t>
      </w:r>
    </w:p>
    <w:p w14:paraId="6AFB3482"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pPr>
      <w:r w:rsidRPr="001D3971">
        <w:t>–</w:t>
      </w:r>
      <w:r w:rsidRPr="001D3971">
        <w:tab/>
      </w:r>
      <w:r>
        <w:t xml:space="preserve">If </w:t>
      </w:r>
      <w:proofErr w:type="spellStart"/>
      <w:r>
        <w:t>qmSeiA</w:t>
      </w:r>
      <w:proofErr w:type="spellEnd"/>
      <w:r>
        <w:t xml:space="preserve"> is not included in a processing order nesting SEI message, each value of </w:t>
      </w:r>
      <w:r w:rsidRPr="00F14267">
        <w:rPr>
          <w:rFonts w:eastAsia="Malgun Gothic"/>
          <w:noProof/>
          <w:szCs w:val="22"/>
          <w:lang w:val="en-GB" w:eastAsia="ja-JP"/>
        </w:rPr>
        <w:t>qm_clvs_metric_value</w:t>
      </w:r>
      <w:r w:rsidRPr="00ED30ED">
        <w:rPr>
          <w:rFonts w:eastAsia="Malgun Gothic"/>
          <w:noProof/>
          <w:szCs w:val="22"/>
          <w:lang w:val="en-GB" w:eastAsia="ja-JP"/>
        </w:rPr>
        <w:t>[ i ]</w:t>
      </w:r>
      <w:r>
        <w:rPr>
          <w:rFonts w:eastAsia="Malgun Gothic"/>
          <w:noProof/>
          <w:szCs w:val="22"/>
          <w:lang w:val="en-GB" w:eastAsia="ja-JP"/>
        </w:rPr>
        <w:t>[ c ]</w:t>
      </w:r>
      <w:r w:rsidRPr="003B4020">
        <w:t xml:space="preserve"> shall be equal to the </w:t>
      </w:r>
      <w:r>
        <w:t xml:space="preserve">value of </w:t>
      </w:r>
      <w:r w:rsidRPr="003B4020">
        <w:rPr>
          <w:rFonts w:eastAsia="Malgun Gothic"/>
          <w:noProof/>
          <w:szCs w:val="22"/>
          <w:lang w:val="en-GB" w:eastAsia="ja-JP"/>
        </w:rPr>
        <w:t>qm_clvs_metric_value</w:t>
      </w:r>
      <w:r w:rsidRPr="00ED30ED">
        <w:rPr>
          <w:rFonts w:eastAsia="Malgun Gothic"/>
          <w:noProof/>
          <w:szCs w:val="22"/>
          <w:lang w:val="en-GB" w:eastAsia="ja-JP"/>
        </w:rPr>
        <w:t>[ i ]</w:t>
      </w:r>
      <w:r>
        <w:rPr>
          <w:rFonts w:eastAsia="Malgun Gothic"/>
          <w:noProof/>
          <w:szCs w:val="22"/>
          <w:lang w:val="en-GB" w:eastAsia="ja-JP"/>
        </w:rPr>
        <w:t>[ c ]</w:t>
      </w:r>
      <w:r w:rsidRPr="003B4020">
        <w:t xml:space="preserve"> in the quality metric SEI message that is present in the first picture unit of the CLVS</w:t>
      </w:r>
      <w:r>
        <w:t xml:space="preserve"> and is not is included in a processing order nesting SEI message.</w:t>
      </w:r>
    </w:p>
    <w:p w14:paraId="421A438E"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pPr>
      <w:r w:rsidRPr="001D3971">
        <w:t>–</w:t>
      </w:r>
      <w:r w:rsidRPr="001D3971">
        <w:tab/>
      </w:r>
      <w:r>
        <w:t>Otherwise (</w:t>
      </w:r>
      <w:proofErr w:type="spellStart"/>
      <w:r>
        <w:t>qmSeiA</w:t>
      </w:r>
      <w:proofErr w:type="spellEnd"/>
      <w:r>
        <w:t xml:space="preserve"> is included in a processing order nesting SEI message with a certain set of </w:t>
      </w:r>
      <w:proofErr w:type="spellStart"/>
      <w:r>
        <w:t>pon_target_po_id</w:t>
      </w:r>
      <w:proofErr w:type="spellEnd"/>
      <w:r>
        <w:t>[ </w:t>
      </w:r>
      <w:proofErr w:type="spellStart"/>
      <w:r>
        <w:t>i</w:t>
      </w:r>
      <w:proofErr w:type="spellEnd"/>
      <w:r>
        <w:t> ] values), the following applies:</w:t>
      </w:r>
    </w:p>
    <w:p w14:paraId="049E80D2"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pPr>
      <w:r w:rsidRPr="001D3971">
        <w:t>–</w:t>
      </w:r>
      <w:r w:rsidRPr="001D3971">
        <w:tab/>
      </w:r>
      <w:r>
        <w:t xml:space="preserve">It is a requirement of bitstream conformance that there shall be </w:t>
      </w:r>
      <w:r w:rsidRPr="003B4020">
        <w:t xml:space="preserve">quality metric SEI message </w:t>
      </w:r>
      <w:proofErr w:type="spellStart"/>
      <w:r>
        <w:t>qmSeiB</w:t>
      </w:r>
      <w:proofErr w:type="spellEnd"/>
      <w:r>
        <w:t xml:space="preserve"> </w:t>
      </w:r>
      <w:r w:rsidRPr="003B4020">
        <w:t>that is present in the first picture unit of the CLVS</w:t>
      </w:r>
      <w:r>
        <w:t xml:space="preserve"> and is included in a processing order nesting SEI message with the same set of </w:t>
      </w:r>
      <w:proofErr w:type="spellStart"/>
      <w:r>
        <w:t>pon_target_po_id</w:t>
      </w:r>
      <w:proofErr w:type="spellEnd"/>
      <w:r>
        <w:t>[ </w:t>
      </w:r>
      <w:proofErr w:type="spellStart"/>
      <w:r>
        <w:t>i</w:t>
      </w:r>
      <w:proofErr w:type="spellEnd"/>
      <w:r>
        <w:t> ] values.</w:t>
      </w:r>
    </w:p>
    <w:p w14:paraId="4FC0B0C9"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pPr>
      <w:r w:rsidRPr="001D3971">
        <w:t>–</w:t>
      </w:r>
      <w:r w:rsidRPr="001D3971">
        <w:tab/>
      </w:r>
      <w:r>
        <w:t xml:space="preserve">Each value of </w:t>
      </w:r>
      <w:r w:rsidRPr="00F14267">
        <w:rPr>
          <w:rFonts w:eastAsia="Malgun Gothic"/>
          <w:noProof/>
          <w:szCs w:val="22"/>
          <w:lang w:val="en-GB" w:eastAsia="ja-JP"/>
        </w:rPr>
        <w:t>qm_clvs_metric_value</w:t>
      </w:r>
      <w:r w:rsidRPr="00ED30ED">
        <w:rPr>
          <w:rFonts w:eastAsia="Malgun Gothic"/>
          <w:noProof/>
          <w:szCs w:val="22"/>
          <w:lang w:val="en-GB" w:eastAsia="ja-JP"/>
        </w:rPr>
        <w:t>[ i ]</w:t>
      </w:r>
      <w:r>
        <w:rPr>
          <w:rFonts w:eastAsia="Malgun Gothic"/>
          <w:noProof/>
          <w:szCs w:val="22"/>
          <w:lang w:val="en-GB" w:eastAsia="ja-JP"/>
        </w:rPr>
        <w:t>[ c ]</w:t>
      </w:r>
      <w:r w:rsidRPr="003B4020">
        <w:t xml:space="preserve"> </w:t>
      </w:r>
      <w:r>
        <w:t xml:space="preserve">in </w:t>
      </w:r>
      <w:proofErr w:type="spellStart"/>
      <w:r>
        <w:t>qmSeiA</w:t>
      </w:r>
      <w:proofErr w:type="spellEnd"/>
      <w:r>
        <w:t xml:space="preserve"> </w:t>
      </w:r>
      <w:r w:rsidRPr="003B4020">
        <w:t xml:space="preserve">shall be equal to the </w:t>
      </w:r>
      <w:r>
        <w:t xml:space="preserve">value of </w:t>
      </w:r>
      <w:r w:rsidRPr="003B4020">
        <w:rPr>
          <w:rFonts w:eastAsia="Malgun Gothic"/>
          <w:noProof/>
          <w:szCs w:val="22"/>
          <w:lang w:val="en-GB" w:eastAsia="ja-JP"/>
        </w:rPr>
        <w:t>qm_clvs_metric_value</w:t>
      </w:r>
      <w:r w:rsidRPr="00ED30ED">
        <w:rPr>
          <w:rFonts w:eastAsia="Malgun Gothic"/>
          <w:noProof/>
          <w:szCs w:val="22"/>
          <w:lang w:val="en-GB" w:eastAsia="ja-JP"/>
        </w:rPr>
        <w:t>[ i ]</w:t>
      </w:r>
      <w:r>
        <w:rPr>
          <w:rFonts w:eastAsia="Malgun Gothic"/>
          <w:noProof/>
          <w:szCs w:val="22"/>
          <w:lang w:val="en-GB" w:eastAsia="ja-JP"/>
        </w:rPr>
        <w:t>[ c ]</w:t>
      </w:r>
      <w:r w:rsidRPr="003B4020">
        <w:t xml:space="preserve"> in </w:t>
      </w:r>
      <w:proofErr w:type="spellStart"/>
      <w:r>
        <w:t>qmSeiB</w:t>
      </w:r>
      <w:proofErr w:type="spellEnd"/>
      <w:r>
        <w:t>.</w:t>
      </w:r>
    </w:p>
    <w:p w14:paraId="577D0923" w14:textId="77777777" w:rsidR="00D93936" w:rsidRDefault="00D93936"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rFonts w:eastAsia="Malgun Gothic"/>
          <w:noProof/>
          <w:szCs w:val="22"/>
          <w:lang w:val="en-GB" w:eastAsia="ja-JP"/>
        </w:rPr>
      </w:pPr>
    </w:p>
    <w:p w14:paraId="31D039DE" w14:textId="58751BEC" w:rsidR="00003B37" w:rsidRPr="00763A29" w:rsidRDefault="00003B37" w:rsidP="00003B37">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Changes to HEVC for adding support for modality information SEI message</w:t>
      </w:r>
    </w:p>
    <w:p w14:paraId="2F26788B" w14:textId="77777777" w:rsidR="00003B37" w:rsidRPr="00003B37"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outlineLvl w:val="1"/>
        <w:rPr>
          <w:rFonts w:eastAsia="Malgun Gothic"/>
          <w:b/>
          <w:bCs/>
          <w:sz w:val="22"/>
          <w:szCs w:val="22"/>
          <w:lang w:val="en-GB"/>
        </w:rPr>
      </w:pPr>
      <w:bookmarkStart w:id="87" w:name="_Toc13903073"/>
      <w:bookmarkStart w:id="88" w:name="_Toc20134538"/>
      <w:bookmarkStart w:id="89" w:name="_Ref35660950"/>
      <w:bookmarkStart w:id="90" w:name="_Toc77680630"/>
      <w:bookmarkStart w:id="91" w:name="_Toc118289223"/>
      <w:bookmarkStart w:id="92" w:name="_Ref220341703"/>
      <w:bookmarkStart w:id="93" w:name="_Toc226456831"/>
      <w:bookmarkStart w:id="94" w:name="_Toc248045448"/>
      <w:bookmarkStart w:id="95" w:name="_Toc287363885"/>
      <w:bookmarkStart w:id="96" w:name="_Toc311220033"/>
      <w:bookmarkStart w:id="97" w:name="_Toc317198889"/>
      <w:bookmarkStart w:id="98" w:name="_Toc415476024"/>
      <w:bookmarkStart w:id="99" w:name="_Toc423599299"/>
      <w:bookmarkStart w:id="100" w:name="_Toc423601803"/>
      <w:bookmarkStart w:id="101" w:name="_Toc501130265"/>
      <w:bookmarkStart w:id="102" w:name="_Toc140337187"/>
      <w:r w:rsidRPr="00003B37">
        <w:rPr>
          <w:rFonts w:eastAsia="Malgun Gothic"/>
          <w:b/>
          <w:bCs/>
          <w:sz w:val="22"/>
          <w:szCs w:val="22"/>
          <w:lang w:val="en-GB"/>
        </w:rPr>
        <w:t>D.2 SEI payload syntax</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71EB25F7" w14:textId="77777777" w:rsidR="00003B37" w:rsidRPr="00003B37"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GB"/>
        </w:rPr>
      </w:pPr>
      <w:bookmarkStart w:id="103" w:name="_Ref399007788"/>
      <w:bookmarkStart w:id="104" w:name="_Toc415476025"/>
      <w:bookmarkStart w:id="105" w:name="_Toc423599300"/>
      <w:bookmarkStart w:id="106" w:name="_Toc423601804"/>
      <w:bookmarkStart w:id="107" w:name="_Toc501130266"/>
      <w:bookmarkStart w:id="108" w:name="_Toc140337188"/>
      <w:r w:rsidRPr="00003B37">
        <w:rPr>
          <w:rFonts w:eastAsia="Malgun Gothic"/>
          <w:b/>
          <w:bCs/>
          <w:lang w:val="en-GB"/>
        </w:rPr>
        <w:t>D.2.1 General SEI message syntax</w:t>
      </w:r>
      <w:bookmarkEnd w:id="103"/>
      <w:bookmarkEnd w:id="104"/>
      <w:bookmarkEnd w:id="105"/>
      <w:bookmarkEnd w:id="106"/>
      <w:bookmarkEnd w:id="107"/>
      <w:bookmarkEnd w:id="10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6"/>
        <w:gridCol w:w="1301"/>
      </w:tblGrid>
      <w:tr w:rsidR="00003B37" w:rsidRPr="00003B37" w14:paraId="4ED9336D" w14:textId="77777777" w:rsidTr="00DA4466">
        <w:trPr>
          <w:jc w:val="center"/>
        </w:trPr>
        <w:tc>
          <w:tcPr>
            <w:tcW w:w="7776" w:type="dxa"/>
          </w:tcPr>
          <w:p w14:paraId="651C5AC8"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proofErr w:type="spellStart"/>
            <w:r w:rsidRPr="00003B37">
              <w:rPr>
                <w:rFonts w:ascii="Cambria" w:hAnsi="Cambria"/>
                <w:sz w:val="18"/>
                <w:szCs w:val="18"/>
                <w:lang w:val="en-CA"/>
              </w:rPr>
              <w:t>sei_payload</w:t>
            </w:r>
            <w:proofErr w:type="spellEnd"/>
            <w:r w:rsidRPr="00003B37">
              <w:rPr>
                <w:rFonts w:ascii="Cambria" w:hAnsi="Cambria"/>
                <w:sz w:val="18"/>
                <w:szCs w:val="18"/>
                <w:lang w:val="en-CA"/>
              </w:rPr>
              <w:t xml:space="preserve">( </w:t>
            </w:r>
            <w:proofErr w:type="spellStart"/>
            <w:r w:rsidRPr="00003B37">
              <w:rPr>
                <w:rFonts w:ascii="Cambria" w:hAnsi="Cambria"/>
                <w:sz w:val="18"/>
                <w:szCs w:val="18"/>
                <w:lang w:val="en-CA"/>
              </w:rPr>
              <w:t>payloadType</w:t>
            </w:r>
            <w:proofErr w:type="spellEnd"/>
            <w:r w:rsidRPr="00003B37">
              <w:rPr>
                <w:rFonts w:ascii="Cambria" w:hAnsi="Cambria"/>
                <w:sz w:val="18"/>
                <w:szCs w:val="18"/>
                <w:lang w:val="en-CA"/>
              </w:rPr>
              <w:t xml:space="preserve">, </w:t>
            </w:r>
            <w:proofErr w:type="spellStart"/>
            <w:r w:rsidRPr="00003B37">
              <w:rPr>
                <w:rFonts w:ascii="Cambria" w:hAnsi="Cambria"/>
                <w:sz w:val="18"/>
                <w:szCs w:val="18"/>
                <w:lang w:val="en-CA"/>
              </w:rPr>
              <w:t>payloadSize</w:t>
            </w:r>
            <w:proofErr w:type="spellEnd"/>
            <w:r w:rsidRPr="00003B37">
              <w:rPr>
                <w:rFonts w:ascii="Cambria" w:hAnsi="Cambria"/>
                <w:sz w:val="18"/>
                <w:szCs w:val="18"/>
                <w:lang w:val="en-CA"/>
              </w:rPr>
              <w:t xml:space="preserve"> ) {</w:t>
            </w:r>
          </w:p>
        </w:tc>
        <w:tc>
          <w:tcPr>
            <w:tcW w:w="1301" w:type="dxa"/>
          </w:tcPr>
          <w:p w14:paraId="0BD393C9"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20" w:after="10"/>
              <w:jc w:val="center"/>
              <w:textAlignment w:val="auto"/>
              <w:rPr>
                <w:rFonts w:ascii="Cambria" w:hAnsi="Cambria"/>
                <w:sz w:val="18"/>
                <w:szCs w:val="18"/>
                <w:lang w:val="en-CA"/>
              </w:rPr>
            </w:pPr>
            <w:r w:rsidRPr="00003B37">
              <w:rPr>
                <w:rFonts w:ascii="Cambria" w:hAnsi="Cambria"/>
                <w:b/>
                <w:sz w:val="18"/>
                <w:szCs w:val="18"/>
                <w:lang w:val="en-CA"/>
              </w:rPr>
              <w:t>Descriptor</w:t>
            </w:r>
          </w:p>
        </w:tc>
      </w:tr>
      <w:tr w:rsidR="00003B37" w:rsidRPr="00003B37" w14:paraId="61DE32A8" w14:textId="77777777" w:rsidTr="00DA4466">
        <w:trPr>
          <w:jc w:val="center"/>
        </w:trPr>
        <w:tc>
          <w:tcPr>
            <w:tcW w:w="7776" w:type="dxa"/>
          </w:tcPr>
          <w:p w14:paraId="7D96B948"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003B37">
              <w:rPr>
                <w:rFonts w:ascii="Cambria" w:hAnsi="Cambria"/>
                <w:sz w:val="18"/>
                <w:szCs w:val="18"/>
                <w:lang w:val="en-CA"/>
              </w:rPr>
              <w:tab/>
              <w:t>…</w:t>
            </w:r>
          </w:p>
        </w:tc>
        <w:tc>
          <w:tcPr>
            <w:tcW w:w="1301" w:type="dxa"/>
          </w:tcPr>
          <w:p w14:paraId="1A4EF373"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20" w:after="10"/>
              <w:jc w:val="center"/>
              <w:textAlignment w:val="auto"/>
              <w:rPr>
                <w:rFonts w:ascii="Cambria" w:hAnsi="Cambria"/>
                <w:sz w:val="18"/>
                <w:szCs w:val="18"/>
                <w:lang w:val="en-CA"/>
              </w:rPr>
            </w:pPr>
          </w:p>
        </w:tc>
      </w:tr>
      <w:tr w:rsidR="00003B37" w:rsidRPr="00003B37" w14:paraId="7F2B0922" w14:textId="77777777" w:rsidTr="00DA4466">
        <w:trPr>
          <w:jc w:val="center"/>
        </w:trPr>
        <w:tc>
          <w:tcPr>
            <w:tcW w:w="7776" w:type="dxa"/>
          </w:tcPr>
          <w:p w14:paraId="244A337F" w14:textId="77777777" w:rsidR="00003B37" w:rsidRPr="00003B37" w:rsidRDefault="00003B37" w:rsidP="00003B37">
            <w:pPr>
              <w:tabs>
                <w:tab w:val="left" w:pos="216"/>
                <w:tab w:val="left" w:pos="432"/>
                <w:tab w:val="left" w:pos="648"/>
                <w:tab w:val="left" w:pos="864"/>
                <w:tab w:val="left" w:pos="1296"/>
                <w:tab w:val="left" w:pos="1512"/>
                <w:tab w:val="left" w:pos="1728"/>
                <w:tab w:val="left" w:pos="1944"/>
                <w:tab w:val="right" w:pos="9749"/>
              </w:tabs>
              <w:spacing w:before="20" w:after="40"/>
              <w:rPr>
                <w:rFonts w:ascii="Cambria" w:hAnsi="Cambria"/>
                <w:sz w:val="18"/>
                <w:szCs w:val="18"/>
                <w:lang w:val="en-CA"/>
              </w:rPr>
            </w:pPr>
            <w:r w:rsidRPr="00003B37">
              <w:rPr>
                <w:rFonts w:ascii="Cambria" w:hAnsi="Cambria"/>
                <w:sz w:val="18"/>
                <w:szCs w:val="18"/>
                <w:lang w:val="en-CA"/>
              </w:rPr>
              <w:tab/>
            </w:r>
            <w:r w:rsidRPr="00003B37">
              <w:rPr>
                <w:rFonts w:ascii="Cambria" w:hAnsi="Cambria"/>
                <w:sz w:val="18"/>
                <w:szCs w:val="18"/>
                <w:lang w:val="en-CA"/>
              </w:rPr>
              <w:tab/>
              <w:t xml:space="preserve">else if( </w:t>
            </w:r>
            <w:proofErr w:type="spellStart"/>
            <w:r w:rsidRPr="00003B37">
              <w:rPr>
                <w:rFonts w:ascii="Cambria" w:hAnsi="Cambria"/>
                <w:sz w:val="18"/>
                <w:szCs w:val="18"/>
                <w:lang w:val="en-CA"/>
              </w:rPr>
              <w:t>payloadType</w:t>
            </w:r>
            <w:proofErr w:type="spellEnd"/>
            <w:r w:rsidRPr="00003B37">
              <w:rPr>
                <w:rFonts w:ascii="Cambria" w:hAnsi="Cambria"/>
                <w:sz w:val="18"/>
                <w:szCs w:val="18"/>
                <w:lang w:val="en-CA"/>
              </w:rPr>
              <w:t xml:space="preserve">  = =  210 ) /* Specified in Rec. ITU-T H.274 | ISO/IEC 23002-7 */</w:t>
            </w:r>
          </w:p>
        </w:tc>
        <w:tc>
          <w:tcPr>
            <w:tcW w:w="1301" w:type="dxa"/>
          </w:tcPr>
          <w:p w14:paraId="4DA64828" w14:textId="77777777" w:rsidR="00003B37" w:rsidRPr="00003B37"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003B37" w14:paraId="2E7EFD0D" w14:textId="77777777" w:rsidTr="00DA4466">
        <w:trPr>
          <w:jc w:val="center"/>
        </w:trPr>
        <w:tc>
          <w:tcPr>
            <w:tcW w:w="7776" w:type="dxa"/>
          </w:tcPr>
          <w:p w14:paraId="310A5F0E"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003B37">
              <w:rPr>
                <w:rFonts w:ascii="Cambria" w:hAnsi="Cambria"/>
                <w:sz w:val="18"/>
                <w:szCs w:val="18"/>
                <w:lang w:val="en-CA"/>
              </w:rPr>
              <w:tab/>
            </w:r>
            <w:r w:rsidRPr="00003B37">
              <w:rPr>
                <w:rFonts w:ascii="Cambria" w:hAnsi="Cambria"/>
                <w:sz w:val="18"/>
                <w:szCs w:val="18"/>
                <w:lang w:val="en-CA"/>
              </w:rPr>
              <w:tab/>
            </w:r>
            <w:r w:rsidRPr="00003B37">
              <w:rPr>
                <w:rFonts w:ascii="Cambria" w:hAnsi="Cambria"/>
                <w:sz w:val="18"/>
                <w:szCs w:val="18"/>
                <w:lang w:val="en-CA"/>
              </w:rPr>
              <w:tab/>
            </w:r>
            <w:proofErr w:type="spellStart"/>
            <w:r w:rsidRPr="00003B37">
              <w:rPr>
                <w:rFonts w:ascii="Cambria" w:hAnsi="Cambria"/>
                <w:sz w:val="18"/>
                <w:szCs w:val="18"/>
                <w:lang w:val="en-CA"/>
              </w:rPr>
              <w:t>nn_post_filter_characteristics</w:t>
            </w:r>
            <w:proofErr w:type="spellEnd"/>
            <w:r w:rsidRPr="00003B37">
              <w:rPr>
                <w:rFonts w:ascii="Cambria" w:hAnsi="Cambria"/>
                <w:sz w:val="18"/>
                <w:szCs w:val="18"/>
                <w:lang w:val="en-CA"/>
              </w:rPr>
              <w:t xml:space="preserve">( </w:t>
            </w:r>
            <w:proofErr w:type="spellStart"/>
            <w:r w:rsidRPr="00003B37">
              <w:rPr>
                <w:rFonts w:ascii="Cambria" w:hAnsi="Cambria"/>
                <w:sz w:val="18"/>
                <w:szCs w:val="18"/>
                <w:lang w:val="en-CA"/>
              </w:rPr>
              <w:t>payloadSize</w:t>
            </w:r>
            <w:proofErr w:type="spellEnd"/>
            <w:r w:rsidRPr="00003B37">
              <w:rPr>
                <w:rFonts w:ascii="Cambria" w:hAnsi="Cambria"/>
                <w:sz w:val="18"/>
                <w:szCs w:val="18"/>
                <w:lang w:val="en-CA"/>
              </w:rPr>
              <w:t xml:space="preserve"> )</w:t>
            </w:r>
          </w:p>
        </w:tc>
        <w:tc>
          <w:tcPr>
            <w:tcW w:w="1301" w:type="dxa"/>
          </w:tcPr>
          <w:p w14:paraId="75ED5FBE" w14:textId="77777777" w:rsidR="00003B37" w:rsidRPr="00003B37"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003B37" w14:paraId="1057BEBF" w14:textId="77777777" w:rsidTr="00DA4466">
        <w:trPr>
          <w:jc w:val="center"/>
        </w:trPr>
        <w:tc>
          <w:tcPr>
            <w:tcW w:w="7776" w:type="dxa"/>
          </w:tcPr>
          <w:p w14:paraId="58BEAD78" w14:textId="77777777" w:rsidR="00003B37" w:rsidRPr="00003B37" w:rsidRDefault="00003B37" w:rsidP="00003B37">
            <w:pPr>
              <w:tabs>
                <w:tab w:val="left" w:pos="216"/>
                <w:tab w:val="left" w:pos="432"/>
                <w:tab w:val="left" w:pos="648"/>
                <w:tab w:val="left" w:pos="864"/>
                <w:tab w:val="left" w:pos="1296"/>
                <w:tab w:val="left" w:pos="1512"/>
                <w:tab w:val="left" w:pos="1728"/>
                <w:tab w:val="left" w:pos="1944"/>
                <w:tab w:val="right" w:pos="9749"/>
              </w:tabs>
              <w:spacing w:before="20" w:after="40"/>
              <w:rPr>
                <w:rFonts w:ascii="Cambria" w:hAnsi="Cambria"/>
                <w:sz w:val="18"/>
                <w:szCs w:val="18"/>
                <w:lang w:val="en-CA"/>
              </w:rPr>
            </w:pPr>
            <w:r w:rsidRPr="00003B37">
              <w:rPr>
                <w:rFonts w:ascii="Cambria" w:hAnsi="Cambria"/>
                <w:sz w:val="18"/>
                <w:szCs w:val="18"/>
                <w:lang w:val="en-CA"/>
              </w:rPr>
              <w:tab/>
            </w:r>
            <w:r w:rsidRPr="00003B37">
              <w:rPr>
                <w:rFonts w:ascii="Cambria" w:hAnsi="Cambria"/>
                <w:sz w:val="18"/>
                <w:szCs w:val="18"/>
                <w:lang w:val="en-CA"/>
              </w:rPr>
              <w:tab/>
              <w:t xml:space="preserve">else if( </w:t>
            </w:r>
            <w:proofErr w:type="spellStart"/>
            <w:r w:rsidRPr="00003B37">
              <w:rPr>
                <w:rFonts w:ascii="Cambria" w:hAnsi="Cambria"/>
                <w:sz w:val="18"/>
                <w:szCs w:val="18"/>
                <w:lang w:val="en-CA"/>
              </w:rPr>
              <w:t>payloadType</w:t>
            </w:r>
            <w:proofErr w:type="spellEnd"/>
            <w:r w:rsidRPr="00003B37">
              <w:rPr>
                <w:rFonts w:ascii="Cambria" w:hAnsi="Cambria"/>
                <w:sz w:val="18"/>
                <w:szCs w:val="18"/>
                <w:lang w:val="en-CA"/>
              </w:rPr>
              <w:t xml:space="preserve">  = =  211 ) /* Specified in Rec. ITU-T H.274 | ISO/IEC 23002-7 */</w:t>
            </w:r>
          </w:p>
        </w:tc>
        <w:tc>
          <w:tcPr>
            <w:tcW w:w="1301" w:type="dxa"/>
          </w:tcPr>
          <w:p w14:paraId="2611B4F4" w14:textId="77777777" w:rsidR="00003B37" w:rsidRPr="00003B37"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003B37" w14:paraId="7FFB916B" w14:textId="77777777" w:rsidTr="00DA4466">
        <w:trPr>
          <w:jc w:val="center"/>
        </w:trPr>
        <w:tc>
          <w:tcPr>
            <w:tcW w:w="7776" w:type="dxa"/>
          </w:tcPr>
          <w:p w14:paraId="113D7184"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003B37">
              <w:rPr>
                <w:rFonts w:ascii="Cambria" w:hAnsi="Cambria"/>
                <w:sz w:val="18"/>
                <w:szCs w:val="18"/>
                <w:lang w:val="en-CA"/>
              </w:rPr>
              <w:tab/>
            </w:r>
            <w:r w:rsidRPr="00003B37">
              <w:rPr>
                <w:rFonts w:ascii="Cambria" w:hAnsi="Cambria"/>
                <w:sz w:val="18"/>
                <w:szCs w:val="18"/>
                <w:lang w:val="en-CA"/>
              </w:rPr>
              <w:tab/>
            </w:r>
            <w:r w:rsidRPr="00003B37">
              <w:rPr>
                <w:rFonts w:ascii="Cambria" w:hAnsi="Cambria"/>
                <w:sz w:val="18"/>
                <w:szCs w:val="18"/>
                <w:lang w:val="en-CA"/>
              </w:rPr>
              <w:tab/>
            </w:r>
            <w:proofErr w:type="spellStart"/>
            <w:r w:rsidRPr="00003B37">
              <w:rPr>
                <w:rFonts w:ascii="Cambria" w:hAnsi="Cambria"/>
                <w:sz w:val="18"/>
                <w:szCs w:val="18"/>
                <w:lang w:val="en-CA"/>
              </w:rPr>
              <w:t>nn_post_filter_activation</w:t>
            </w:r>
            <w:proofErr w:type="spellEnd"/>
            <w:r w:rsidRPr="00003B37">
              <w:rPr>
                <w:rFonts w:ascii="Cambria" w:hAnsi="Cambria"/>
                <w:sz w:val="18"/>
                <w:szCs w:val="18"/>
                <w:lang w:val="en-CA"/>
              </w:rPr>
              <w:t xml:space="preserve">( </w:t>
            </w:r>
            <w:proofErr w:type="spellStart"/>
            <w:r w:rsidRPr="00003B37">
              <w:rPr>
                <w:rFonts w:ascii="Cambria" w:hAnsi="Cambria"/>
                <w:sz w:val="18"/>
                <w:szCs w:val="18"/>
                <w:lang w:val="en-CA"/>
              </w:rPr>
              <w:t>payloadSize</w:t>
            </w:r>
            <w:proofErr w:type="spellEnd"/>
            <w:r w:rsidRPr="00003B37">
              <w:rPr>
                <w:rFonts w:ascii="Cambria" w:hAnsi="Cambria"/>
                <w:sz w:val="18"/>
                <w:szCs w:val="18"/>
                <w:lang w:val="en-CA"/>
              </w:rPr>
              <w:t xml:space="preserve"> )</w:t>
            </w:r>
          </w:p>
        </w:tc>
        <w:tc>
          <w:tcPr>
            <w:tcW w:w="1301" w:type="dxa"/>
          </w:tcPr>
          <w:p w14:paraId="7D389D68" w14:textId="77777777" w:rsidR="00003B37" w:rsidRPr="00003B37"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003B37" w14:paraId="4B9B358C" w14:textId="77777777" w:rsidTr="00DA4466">
        <w:trPr>
          <w:jc w:val="center"/>
        </w:trPr>
        <w:tc>
          <w:tcPr>
            <w:tcW w:w="7776" w:type="dxa"/>
          </w:tcPr>
          <w:p w14:paraId="7106B2C6" w14:textId="77777777" w:rsidR="00003B37" w:rsidRPr="00003B37" w:rsidRDefault="00003B37" w:rsidP="00003B37">
            <w:pPr>
              <w:tabs>
                <w:tab w:val="left" w:pos="216"/>
                <w:tab w:val="left" w:pos="432"/>
                <w:tab w:val="left" w:pos="648"/>
                <w:tab w:val="left" w:pos="864"/>
                <w:tab w:val="left" w:pos="1296"/>
                <w:tab w:val="left" w:pos="1512"/>
                <w:tab w:val="left" w:pos="1728"/>
                <w:tab w:val="left" w:pos="1944"/>
                <w:tab w:val="right" w:pos="9749"/>
              </w:tabs>
              <w:spacing w:before="20" w:after="40"/>
              <w:rPr>
                <w:rFonts w:ascii="Cambria" w:hAnsi="Cambria"/>
                <w:sz w:val="18"/>
                <w:szCs w:val="18"/>
                <w:lang w:val="en-CA"/>
              </w:rPr>
            </w:pPr>
            <w:r w:rsidRPr="00003B37">
              <w:rPr>
                <w:rFonts w:ascii="Cambria" w:hAnsi="Cambria"/>
                <w:sz w:val="18"/>
                <w:szCs w:val="18"/>
                <w:lang w:val="en-CA"/>
              </w:rPr>
              <w:tab/>
            </w:r>
            <w:r w:rsidRPr="00003B37">
              <w:rPr>
                <w:rFonts w:ascii="Cambria" w:hAnsi="Cambria"/>
                <w:sz w:val="18"/>
                <w:szCs w:val="18"/>
                <w:lang w:val="en-CA"/>
              </w:rPr>
              <w:tab/>
              <w:t xml:space="preserve">else if( </w:t>
            </w:r>
            <w:proofErr w:type="spellStart"/>
            <w:r w:rsidRPr="00003B37">
              <w:rPr>
                <w:rFonts w:ascii="Cambria" w:hAnsi="Cambria"/>
                <w:sz w:val="18"/>
                <w:szCs w:val="18"/>
                <w:lang w:val="en-CA"/>
              </w:rPr>
              <w:t>payloadType</w:t>
            </w:r>
            <w:proofErr w:type="spellEnd"/>
            <w:r w:rsidRPr="00003B37">
              <w:rPr>
                <w:rFonts w:ascii="Cambria" w:hAnsi="Cambria"/>
                <w:sz w:val="18"/>
                <w:szCs w:val="18"/>
                <w:lang w:val="en-CA"/>
              </w:rPr>
              <w:t xml:space="preserve">  = =  212 ) /* Specified in Rec. ITU-T H.274 | ISO/IEC 23002-7 */</w:t>
            </w:r>
          </w:p>
        </w:tc>
        <w:tc>
          <w:tcPr>
            <w:tcW w:w="1301" w:type="dxa"/>
          </w:tcPr>
          <w:p w14:paraId="29054E57" w14:textId="77777777" w:rsidR="00003B37" w:rsidRPr="00003B37"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003B37" w14:paraId="1A8C2049" w14:textId="77777777" w:rsidTr="00DA4466">
        <w:trPr>
          <w:jc w:val="center"/>
        </w:trPr>
        <w:tc>
          <w:tcPr>
            <w:tcW w:w="7776" w:type="dxa"/>
          </w:tcPr>
          <w:p w14:paraId="1C6222D0"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003B37">
              <w:rPr>
                <w:rFonts w:ascii="Cambria" w:hAnsi="Cambria"/>
                <w:sz w:val="18"/>
                <w:szCs w:val="18"/>
                <w:lang w:val="en-CA"/>
              </w:rPr>
              <w:tab/>
            </w:r>
            <w:r w:rsidRPr="00003B37">
              <w:rPr>
                <w:rFonts w:ascii="Cambria" w:hAnsi="Cambria"/>
                <w:sz w:val="18"/>
                <w:szCs w:val="18"/>
                <w:lang w:val="en-CA"/>
              </w:rPr>
              <w:tab/>
            </w:r>
            <w:r w:rsidRPr="00003B37">
              <w:rPr>
                <w:rFonts w:ascii="Cambria" w:hAnsi="Cambria"/>
                <w:sz w:val="18"/>
                <w:szCs w:val="18"/>
                <w:lang w:val="en-CA"/>
              </w:rPr>
              <w:tab/>
            </w:r>
            <w:r w:rsidRPr="00003B37">
              <w:rPr>
                <w:rFonts w:ascii="Cambria" w:eastAsia="Malgun Gothic" w:hAnsi="Cambria"/>
                <w:noProof/>
                <w:sz w:val="18"/>
                <w:szCs w:val="18"/>
                <w:lang w:val="en-CA"/>
              </w:rPr>
              <w:t>phase_indication( payloadSize )</w:t>
            </w:r>
          </w:p>
        </w:tc>
        <w:tc>
          <w:tcPr>
            <w:tcW w:w="1301" w:type="dxa"/>
          </w:tcPr>
          <w:p w14:paraId="7BDE4F10" w14:textId="77777777" w:rsidR="00003B37" w:rsidRPr="00003B37"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003B37" w14:paraId="5CAB3C58" w14:textId="77777777" w:rsidTr="00DA4466">
        <w:trPr>
          <w:jc w:val="center"/>
        </w:trPr>
        <w:tc>
          <w:tcPr>
            <w:tcW w:w="7776" w:type="dxa"/>
          </w:tcPr>
          <w:p w14:paraId="0CBF5395"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003B37">
              <w:rPr>
                <w:rFonts w:ascii="Cambria" w:hAnsi="Cambria"/>
                <w:sz w:val="18"/>
                <w:szCs w:val="18"/>
                <w:lang w:val="en-CA"/>
              </w:rPr>
              <w:t xml:space="preserve">         …</w:t>
            </w:r>
          </w:p>
        </w:tc>
        <w:tc>
          <w:tcPr>
            <w:tcW w:w="1301" w:type="dxa"/>
          </w:tcPr>
          <w:p w14:paraId="22F64469" w14:textId="77777777" w:rsidR="00003B37" w:rsidRPr="00003B37"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003B37" w14:paraId="69C5889E" w14:textId="77777777" w:rsidTr="00DA4466">
        <w:trPr>
          <w:jc w:val="center"/>
        </w:trPr>
        <w:tc>
          <w:tcPr>
            <w:tcW w:w="7776" w:type="dxa"/>
            <w:shd w:val="clear" w:color="auto" w:fill="FFFF00"/>
          </w:tcPr>
          <w:p w14:paraId="3036F1C2"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003B37">
              <w:rPr>
                <w:rFonts w:ascii="Cambria" w:hAnsi="Cambria"/>
                <w:sz w:val="18"/>
                <w:szCs w:val="18"/>
                <w:lang w:val="en-CA"/>
              </w:rPr>
              <w:tab/>
            </w:r>
            <w:r w:rsidRPr="00003B37">
              <w:rPr>
                <w:rFonts w:ascii="Cambria" w:hAnsi="Cambria"/>
                <w:sz w:val="18"/>
                <w:szCs w:val="18"/>
                <w:lang w:val="en-CA"/>
              </w:rPr>
              <w:tab/>
              <w:t xml:space="preserve">else if( </w:t>
            </w:r>
            <w:proofErr w:type="spellStart"/>
            <w:r w:rsidRPr="00003B37">
              <w:rPr>
                <w:rFonts w:ascii="Cambria" w:hAnsi="Cambria"/>
                <w:sz w:val="18"/>
                <w:szCs w:val="18"/>
                <w:lang w:val="en-CA"/>
              </w:rPr>
              <w:t>payloadType</w:t>
            </w:r>
            <w:proofErr w:type="spellEnd"/>
            <w:r w:rsidRPr="00003B37">
              <w:rPr>
                <w:rFonts w:ascii="Cambria" w:hAnsi="Cambria"/>
                <w:sz w:val="18"/>
                <w:szCs w:val="18"/>
                <w:lang w:val="en-CA"/>
              </w:rPr>
              <w:t xml:space="preserve">  = =  218)</w:t>
            </w:r>
          </w:p>
        </w:tc>
        <w:tc>
          <w:tcPr>
            <w:tcW w:w="1301" w:type="dxa"/>
            <w:shd w:val="clear" w:color="auto" w:fill="FFFF00"/>
          </w:tcPr>
          <w:p w14:paraId="46E567A2" w14:textId="77777777" w:rsidR="00003B37" w:rsidRPr="00003B37"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003B37" w14:paraId="23D565BF" w14:textId="77777777" w:rsidTr="00DA4466">
        <w:trPr>
          <w:jc w:val="center"/>
        </w:trPr>
        <w:tc>
          <w:tcPr>
            <w:tcW w:w="7776" w:type="dxa"/>
            <w:shd w:val="clear" w:color="auto" w:fill="FFFF00"/>
          </w:tcPr>
          <w:p w14:paraId="5A16FC46"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003B37">
              <w:rPr>
                <w:rFonts w:ascii="Cambria" w:hAnsi="Cambria"/>
                <w:sz w:val="18"/>
                <w:szCs w:val="18"/>
                <w:lang w:val="en-CA"/>
              </w:rPr>
              <w:tab/>
            </w:r>
            <w:r w:rsidRPr="00003B37">
              <w:rPr>
                <w:rFonts w:ascii="Cambria" w:hAnsi="Cambria"/>
                <w:sz w:val="18"/>
                <w:szCs w:val="18"/>
                <w:lang w:val="en-CA"/>
              </w:rPr>
              <w:tab/>
            </w:r>
            <w:r w:rsidRPr="00003B37">
              <w:rPr>
                <w:rFonts w:ascii="Cambria" w:hAnsi="Cambria"/>
                <w:sz w:val="18"/>
                <w:szCs w:val="18"/>
                <w:lang w:val="en-CA"/>
              </w:rPr>
              <w:tab/>
            </w:r>
            <w:r w:rsidRPr="00003B37">
              <w:rPr>
                <w:rFonts w:ascii="Cambria" w:eastAsia="Malgun Gothic" w:hAnsi="Cambria"/>
                <w:noProof/>
                <w:sz w:val="18"/>
                <w:szCs w:val="18"/>
                <w:lang w:val="en-CA"/>
              </w:rPr>
              <w:t>modality_info( payloadSize )</w:t>
            </w:r>
          </w:p>
        </w:tc>
        <w:tc>
          <w:tcPr>
            <w:tcW w:w="1301" w:type="dxa"/>
            <w:shd w:val="clear" w:color="auto" w:fill="FFFF00"/>
          </w:tcPr>
          <w:p w14:paraId="3ED8F254" w14:textId="77777777" w:rsidR="00003B37" w:rsidRPr="00003B37" w:rsidRDefault="00003B37" w:rsidP="00003B37">
            <w:pPr>
              <w:tabs>
                <w:tab w:val="right" w:pos="9749"/>
              </w:tabs>
              <w:overflowPunct/>
              <w:autoSpaceDE/>
              <w:autoSpaceDN/>
              <w:adjustRightInd/>
              <w:spacing w:before="20" w:after="40"/>
              <w:jc w:val="center"/>
              <w:textAlignment w:val="auto"/>
              <w:rPr>
                <w:rFonts w:ascii="Cambria" w:hAnsi="Cambria"/>
                <w:sz w:val="18"/>
                <w:szCs w:val="18"/>
                <w:lang w:val="en-CA"/>
              </w:rPr>
            </w:pPr>
          </w:p>
        </w:tc>
      </w:tr>
      <w:tr w:rsidR="00003B37" w:rsidRPr="00003B37" w14:paraId="6A3FB632" w14:textId="77777777" w:rsidTr="00DA4466">
        <w:trPr>
          <w:jc w:val="center"/>
        </w:trPr>
        <w:tc>
          <w:tcPr>
            <w:tcW w:w="7776" w:type="dxa"/>
          </w:tcPr>
          <w:p w14:paraId="4CAD1313"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003B37">
              <w:rPr>
                <w:rFonts w:ascii="Cambria" w:hAnsi="Cambria"/>
                <w:sz w:val="18"/>
                <w:szCs w:val="18"/>
                <w:lang w:val="en-CA"/>
              </w:rPr>
              <w:tab/>
              <w:t>…</w:t>
            </w:r>
          </w:p>
        </w:tc>
        <w:tc>
          <w:tcPr>
            <w:tcW w:w="1301" w:type="dxa"/>
          </w:tcPr>
          <w:p w14:paraId="26C18CB5" w14:textId="77777777" w:rsidR="00003B37" w:rsidRPr="00003B37"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20" w:after="10"/>
              <w:jc w:val="center"/>
              <w:textAlignment w:val="auto"/>
              <w:rPr>
                <w:rFonts w:ascii="Cambria" w:hAnsi="Cambria"/>
                <w:sz w:val="18"/>
                <w:szCs w:val="18"/>
                <w:lang w:val="en-CA"/>
              </w:rPr>
            </w:pPr>
          </w:p>
        </w:tc>
      </w:tr>
      <w:tr w:rsidR="00003B37" w:rsidRPr="00003B37" w14:paraId="0EABE29D" w14:textId="77777777" w:rsidTr="00DA4466">
        <w:trPr>
          <w:jc w:val="center"/>
        </w:trPr>
        <w:tc>
          <w:tcPr>
            <w:tcW w:w="7776" w:type="dxa"/>
          </w:tcPr>
          <w:p w14:paraId="293D9014"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right" w:pos="9749"/>
              </w:tabs>
              <w:spacing w:before="20" w:after="10"/>
              <w:jc w:val="left"/>
              <w:rPr>
                <w:rFonts w:ascii="Cambria" w:hAnsi="Cambria"/>
                <w:sz w:val="18"/>
                <w:szCs w:val="18"/>
                <w:lang w:val="en-CA"/>
              </w:rPr>
            </w:pPr>
            <w:r w:rsidRPr="00003B37">
              <w:rPr>
                <w:rFonts w:ascii="Cambria" w:hAnsi="Cambria"/>
                <w:sz w:val="18"/>
                <w:szCs w:val="18"/>
                <w:lang w:val="en-CA"/>
              </w:rPr>
              <w:lastRenderedPageBreak/>
              <w:t>}</w:t>
            </w:r>
          </w:p>
        </w:tc>
        <w:tc>
          <w:tcPr>
            <w:tcW w:w="1301" w:type="dxa"/>
          </w:tcPr>
          <w:p w14:paraId="39CD2908" w14:textId="77777777" w:rsidR="00003B37" w:rsidRPr="00003B37"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20" w:after="10"/>
              <w:jc w:val="center"/>
              <w:textAlignment w:val="auto"/>
              <w:rPr>
                <w:rFonts w:ascii="Cambria" w:hAnsi="Cambria"/>
                <w:sz w:val="18"/>
                <w:szCs w:val="18"/>
                <w:lang w:val="en-CA"/>
              </w:rPr>
            </w:pPr>
          </w:p>
        </w:tc>
      </w:tr>
    </w:tbl>
    <w:p w14:paraId="7321582E" w14:textId="77777777" w:rsidR="00003B37" w:rsidRPr="00003B37" w:rsidRDefault="00003B37" w:rsidP="00003B37">
      <w:pPr>
        <w:rPr>
          <w:rFonts w:eastAsia="Times New Roman"/>
          <w:sz w:val="22"/>
          <w:szCs w:val="22"/>
          <w:lang w:val="en-CA"/>
        </w:rPr>
      </w:pPr>
    </w:p>
    <w:p w14:paraId="308F2685" w14:textId="77777777" w:rsidR="00003B37" w:rsidRPr="00003B37"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outlineLvl w:val="1"/>
        <w:rPr>
          <w:rFonts w:eastAsia="Malgun Gothic"/>
          <w:b/>
          <w:bCs/>
          <w:sz w:val="22"/>
          <w:szCs w:val="22"/>
          <w:lang w:val="en-GB"/>
        </w:rPr>
      </w:pPr>
      <w:r w:rsidRPr="00003B37">
        <w:rPr>
          <w:rFonts w:eastAsia="Malgun Gothic"/>
          <w:b/>
          <w:bCs/>
          <w:sz w:val="22"/>
          <w:szCs w:val="22"/>
          <w:lang w:val="en-GB"/>
        </w:rPr>
        <w:t>D.3 SEI payload semantics</w:t>
      </w:r>
    </w:p>
    <w:p w14:paraId="7EC58452" w14:textId="77777777" w:rsidR="00003B37" w:rsidRPr="00003B37"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GB"/>
        </w:rPr>
      </w:pPr>
      <w:r w:rsidRPr="00003B37">
        <w:rPr>
          <w:rFonts w:eastAsia="Malgun Gothic"/>
          <w:b/>
          <w:bCs/>
          <w:lang w:val="en-GB"/>
        </w:rPr>
        <w:t>D3.1 General SEI payload semantics</w:t>
      </w:r>
    </w:p>
    <w:p w14:paraId="7A722CFB" w14:textId="77777777" w:rsidR="00003B37" w:rsidRPr="00003B37" w:rsidRDefault="00003B37" w:rsidP="00003B37">
      <w:pPr>
        <w:rPr>
          <w:rFonts w:eastAsia="MS Mincho"/>
          <w:szCs w:val="16"/>
        </w:rPr>
      </w:pPr>
      <w:r w:rsidRPr="00003B37">
        <w:rPr>
          <w:rFonts w:eastAsia="MS Mincho"/>
          <w:szCs w:val="16"/>
        </w:rPr>
        <w:t xml:space="preserve">The list </w:t>
      </w:r>
      <w:proofErr w:type="spellStart"/>
      <w:r w:rsidRPr="00003B37">
        <w:rPr>
          <w:rFonts w:eastAsia="MS Mincho"/>
          <w:szCs w:val="16"/>
        </w:rPr>
        <w:t>SingleLayerSeiList</w:t>
      </w:r>
      <w:proofErr w:type="spellEnd"/>
      <w:r w:rsidRPr="00003B37">
        <w:rPr>
          <w:rFonts w:eastAsia="MS Mincho"/>
          <w:szCs w:val="16"/>
        </w:rPr>
        <w:t xml:space="preserve"> is set to consist of the </w:t>
      </w:r>
      <w:proofErr w:type="spellStart"/>
      <w:r w:rsidRPr="00003B37">
        <w:rPr>
          <w:rFonts w:eastAsia="MS Mincho"/>
          <w:szCs w:val="16"/>
        </w:rPr>
        <w:t>payloadType</w:t>
      </w:r>
      <w:proofErr w:type="spellEnd"/>
      <w:r w:rsidRPr="00003B37">
        <w:rPr>
          <w:rFonts w:eastAsia="MS Mincho"/>
          <w:szCs w:val="16"/>
        </w:rPr>
        <w:t xml:space="preserve"> values 2, 3, 6, 9, 15, 16, 17, 19, 22, 23, 45, 47, 56, 128, 129, 131, 132, 134 to 152, inclusive, 154 to 159, inclusive, 200 to 202, inclusive, 205, 210 to 212, inclusive, and </w:t>
      </w:r>
      <w:r w:rsidRPr="00003B37">
        <w:rPr>
          <w:rFonts w:eastAsia="MS Mincho"/>
          <w:szCs w:val="16"/>
          <w:shd w:val="clear" w:color="auto" w:fill="FFFF00"/>
        </w:rPr>
        <w:t>218</w:t>
      </w:r>
      <w:r w:rsidRPr="00003B37">
        <w:rPr>
          <w:rFonts w:eastAsia="MS Mincho"/>
          <w:szCs w:val="16"/>
        </w:rPr>
        <w:t>.</w:t>
      </w:r>
    </w:p>
    <w:p w14:paraId="0934884E" w14:textId="77777777" w:rsidR="00003B37" w:rsidRPr="00003B37" w:rsidRDefault="00003B37" w:rsidP="00003B37">
      <w:pPr>
        <w:rPr>
          <w:rFonts w:eastAsia="MS Mincho"/>
          <w:szCs w:val="16"/>
        </w:rPr>
      </w:pPr>
      <w:r w:rsidRPr="00003B37">
        <w:rPr>
          <w:rFonts w:eastAsia="MS Mincho"/>
          <w:szCs w:val="16"/>
        </w:rPr>
        <w:t xml:space="preserve">The list </w:t>
      </w:r>
      <w:proofErr w:type="spellStart"/>
      <w:r w:rsidRPr="00003B37">
        <w:rPr>
          <w:rFonts w:eastAsia="MS Mincho"/>
          <w:szCs w:val="16"/>
        </w:rPr>
        <w:t>VclAssociatedSeiList</w:t>
      </w:r>
      <w:proofErr w:type="spellEnd"/>
      <w:r w:rsidRPr="00003B37">
        <w:rPr>
          <w:rFonts w:eastAsia="MS Mincho"/>
          <w:szCs w:val="16"/>
        </w:rPr>
        <w:t xml:space="preserve"> is set to consist of the </w:t>
      </w:r>
      <w:proofErr w:type="spellStart"/>
      <w:r w:rsidRPr="00003B37">
        <w:rPr>
          <w:rFonts w:eastAsia="MS Mincho"/>
          <w:szCs w:val="16"/>
        </w:rPr>
        <w:t>payloadType</w:t>
      </w:r>
      <w:proofErr w:type="spellEnd"/>
      <w:r w:rsidRPr="00003B37">
        <w:rPr>
          <w:rFonts w:eastAsia="MS Mincho"/>
          <w:szCs w:val="16"/>
        </w:rPr>
        <w:t xml:space="preserve"> values 2, 3, 6, 9, 15, 16, 17, 19, 22, 23, 45, 47, 56, 128, 131, 132, 134 to 152, inclusive, 154 to 159, inclusive, 200 to 202, inclusive, 205, 210 to 212, inclusive, and </w:t>
      </w:r>
      <w:r w:rsidRPr="00003B37">
        <w:rPr>
          <w:rFonts w:eastAsia="MS Mincho"/>
          <w:szCs w:val="16"/>
          <w:shd w:val="clear" w:color="auto" w:fill="FFFF00"/>
        </w:rPr>
        <w:t>218</w:t>
      </w:r>
      <w:r w:rsidRPr="00003B37">
        <w:rPr>
          <w:rFonts w:eastAsia="MS Mincho"/>
          <w:szCs w:val="16"/>
        </w:rPr>
        <w:t>.</w:t>
      </w:r>
    </w:p>
    <w:p w14:paraId="3F5DDA33" w14:textId="77777777" w:rsidR="00003B37" w:rsidRPr="00003B37" w:rsidRDefault="00003B37" w:rsidP="00003B37">
      <w:pPr>
        <w:rPr>
          <w:rFonts w:eastAsia="MS Mincho"/>
          <w:szCs w:val="16"/>
        </w:rPr>
      </w:pPr>
      <w:r w:rsidRPr="00003B37">
        <w:rPr>
          <w:rFonts w:eastAsia="MS Mincho"/>
          <w:szCs w:val="16"/>
        </w:rPr>
        <w:t xml:space="preserve">The list </w:t>
      </w:r>
      <w:proofErr w:type="spellStart"/>
      <w:r w:rsidRPr="00003B37">
        <w:rPr>
          <w:rFonts w:eastAsia="MS Mincho"/>
          <w:szCs w:val="16"/>
        </w:rPr>
        <w:t>PicUnitRepConSeiList</w:t>
      </w:r>
      <w:proofErr w:type="spellEnd"/>
      <w:r w:rsidRPr="00003B37">
        <w:rPr>
          <w:rFonts w:eastAsia="MS Mincho"/>
          <w:szCs w:val="16"/>
        </w:rPr>
        <w:t xml:space="preserve"> is set to consist of the </w:t>
      </w:r>
      <w:proofErr w:type="spellStart"/>
      <w:r w:rsidRPr="00003B37">
        <w:rPr>
          <w:rFonts w:eastAsia="MS Mincho"/>
          <w:szCs w:val="16"/>
        </w:rPr>
        <w:t>payloadType</w:t>
      </w:r>
      <w:proofErr w:type="spellEnd"/>
      <w:r w:rsidRPr="00003B37">
        <w:rPr>
          <w:rFonts w:eastAsia="MS Mincho"/>
          <w:szCs w:val="16"/>
        </w:rPr>
        <w:t xml:space="preserve"> values 0, 1, 2, 6, 9, 15, 16, 17, 19, 22, 23, 45, 47, 56, 128, 129, 131, 132, 133, 135 to 152, inclusive, 154 to 159, inclusive, 200 to 202, inclusive, 205, 210 to 212, inclusive, and </w:t>
      </w:r>
      <w:r w:rsidRPr="00003B37">
        <w:rPr>
          <w:rFonts w:eastAsia="MS Mincho"/>
          <w:szCs w:val="16"/>
          <w:shd w:val="clear" w:color="auto" w:fill="FFFF00"/>
        </w:rPr>
        <w:t>218</w:t>
      </w:r>
      <w:r w:rsidRPr="00003B37">
        <w:rPr>
          <w:rFonts w:eastAsia="MS Mincho"/>
          <w:szCs w:val="16"/>
        </w:rPr>
        <w:t>.</w:t>
      </w:r>
    </w:p>
    <w:p w14:paraId="1C117D88" w14:textId="77777777" w:rsidR="00003B37" w:rsidRDefault="00003B37"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rFonts w:eastAsia="Malgun Gothic"/>
          <w:noProof/>
          <w:szCs w:val="22"/>
          <w:lang w:val="en-GB" w:eastAsia="ja-JP"/>
        </w:rPr>
      </w:pPr>
    </w:p>
    <w:p w14:paraId="51F44DDC" w14:textId="7CE548DF" w:rsidR="00003B37" w:rsidRPr="00763A29" w:rsidRDefault="00003B37" w:rsidP="00003B37">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Changes to AVC for adding support for modality information SEI message</w:t>
      </w:r>
    </w:p>
    <w:p w14:paraId="79F80E33" w14:textId="77777777" w:rsidR="00003B37" w:rsidRPr="00003B37"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GB"/>
        </w:rPr>
      </w:pPr>
      <w:r w:rsidRPr="00003B37">
        <w:rPr>
          <w:rFonts w:eastAsia="Malgun Gothic"/>
          <w:b/>
          <w:bCs/>
          <w:lang w:val="en-GB"/>
        </w:rPr>
        <w:t>D.1 SEI payload syntax</w:t>
      </w:r>
    </w:p>
    <w:p w14:paraId="3C45A0F4" w14:textId="77777777" w:rsidR="00003B37" w:rsidRPr="00003B37"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GB"/>
        </w:rPr>
      </w:pPr>
      <w:r w:rsidRPr="00003B37">
        <w:rPr>
          <w:rFonts w:eastAsia="Malgun Gothic"/>
          <w:b/>
          <w:bCs/>
          <w:lang w:val="en-GB"/>
        </w:rPr>
        <w:t>D.1.1 General SEI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0"/>
        <w:gridCol w:w="576"/>
        <w:gridCol w:w="1296"/>
      </w:tblGrid>
      <w:tr w:rsidR="00003B37" w:rsidRPr="00003B37" w14:paraId="3B6DE7B6"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563C962B"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textAlignment w:val="auto"/>
              <w:rPr>
                <w:rFonts w:eastAsia="MS Mincho"/>
                <w:lang w:val="en-GB"/>
              </w:rPr>
            </w:pPr>
            <w:proofErr w:type="spellStart"/>
            <w:r w:rsidRPr="00003B37">
              <w:rPr>
                <w:rFonts w:eastAsia="MS Mincho"/>
                <w:lang w:val="en-GB"/>
              </w:rPr>
              <w:t>sei_payload</w:t>
            </w:r>
            <w:proofErr w:type="spellEnd"/>
            <w:r w:rsidRPr="00003B37">
              <w:rPr>
                <w:rFonts w:eastAsia="MS Mincho"/>
                <w:lang w:val="en-GB"/>
              </w:rPr>
              <w:t xml:space="preserve">( </w:t>
            </w:r>
            <w:proofErr w:type="spellStart"/>
            <w:r w:rsidRPr="00003B37">
              <w:rPr>
                <w:rFonts w:eastAsia="MS Mincho"/>
                <w:lang w:val="en-GB"/>
              </w:rPr>
              <w:t>payloadType</w:t>
            </w:r>
            <w:proofErr w:type="spellEnd"/>
            <w:r w:rsidRPr="00003B37">
              <w:rPr>
                <w:rFonts w:eastAsia="MS Mincho"/>
                <w:lang w:val="en-GB"/>
              </w:rPr>
              <w:t xml:space="preserve">, </w:t>
            </w:r>
            <w:proofErr w:type="spellStart"/>
            <w:r w:rsidRPr="00003B37">
              <w:rPr>
                <w:rFonts w:eastAsia="MS Mincho"/>
                <w:lang w:val="en-GB"/>
              </w:rPr>
              <w:t>payloadSize</w:t>
            </w:r>
            <w:proofErr w:type="spellEnd"/>
            <w:r w:rsidRPr="00003B37">
              <w:rPr>
                <w:rFonts w:eastAsia="MS Mincho"/>
                <w:lang w:val="en-GB"/>
              </w:rPr>
              <w:t xml:space="preserve"> ) {</w:t>
            </w:r>
          </w:p>
        </w:tc>
        <w:tc>
          <w:tcPr>
            <w:tcW w:w="576" w:type="dxa"/>
            <w:tcBorders>
              <w:top w:val="single" w:sz="4" w:space="0" w:color="auto"/>
              <w:left w:val="single" w:sz="4" w:space="0" w:color="auto"/>
              <w:bottom w:val="single" w:sz="4" w:space="0" w:color="auto"/>
              <w:right w:val="single" w:sz="4" w:space="0" w:color="auto"/>
            </w:tcBorders>
            <w:hideMark/>
          </w:tcPr>
          <w:p w14:paraId="6D59CE2E"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r w:rsidRPr="00003B37">
              <w:rPr>
                <w:rFonts w:eastAsia="MS Mincho"/>
                <w:b/>
                <w:bCs/>
                <w:lang w:val="en-GB"/>
              </w:rPr>
              <w:t>C</w:t>
            </w:r>
          </w:p>
        </w:tc>
        <w:tc>
          <w:tcPr>
            <w:tcW w:w="1296" w:type="dxa"/>
            <w:tcBorders>
              <w:top w:val="single" w:sz="4" w:space="0" w:color="auto"/>
              <w:left w:val="single" w:sz="4" w:space="0" w:color="auto"/>
              <w:bottom w:val="single" w:sz="4" w:space="0" w:color="auto"/>
              <w:right w:val="single" w:sz="4" w:space="0" w:color="auto"/>
            </w:tcBorders>
            <w:hideMark/>
          </w:tcPr>
          <w:p w14:paraId="29479D65"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r w:rsidRPr="00003B37">
              <w:rPr>
                <w:rFonts w:eastAsia="MS Mincho"/>
                <w:b/>
                <w:bCs/>
                <w:lang w:val="en-GB"/>
              </w:rPr>
              <w:t>Descriptor</w:t>
            </w:r>
          </w:p>
        </w:tc>
      </w:tr>
      <w:tr w:rsidR="00003B37" w:rsidRPr="00003B37" w14:paraId="5051CCDF"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025EF78E"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textAlignment w:val="auto"/>
              <w:rPr>
                <w:rFonts w:eastAsia="MS Mincho"/>
                <w:lang w:val="en-GB"/>
              </w:rPr>
            </w:pPr>
            <w:r w:rsidRPr="00003B37">
              <w:rPr>
                <w:rFonts w:eastAsia="MS Mincho"/>
                <w:lang w:val="en-GB"/>
              </w:rPr>
              <w:t xml:space="preserve">  …</w:t>
            </w:r>
          </w:p>
        </w:tc>
        <w:tc>
          <w:tcPr>
            <w:tcW w:w="576" w:type="dxa"/>
            <w:tcBorders>
              <w:top w:val="single" w:sz="4" w:space="0" w:color="auto"/>
              <w:left w:val="single" w:sz="4" w:space="0" w:color="auto"/>
              <w:bottom w:val="single" w:sz="4" w:space="0" w:color="auto"/>
              <w:right w:val="single" w:sz="4" w:space="0" w:color="auto"/>
            </w:tcBorders>
          </w:tcPr>
          <w:p w14:paraId="104BAC2D"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c>
          <w:tcPr>
            <w:tcW w:w="1296" w:type="dxa"/>
            <w:tcBorders>
              <w:top w:val="single" w:sz="4" w:space="0" w:color="auto"/>
              <w:left w:val="single" w:sz="4" w:space="0" w:color="auto"/>
              <w:bottom w:val="single" w:sz="4" w:space="0" w:color="auto"/>
              <w:right w:val="single" w:sz="4" w:space="0" w:color="auto"/>
            </w:tcBorders>
          </w:tcPr>
          <w:p w14:paraId="4218E68F"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r>
      <w:tr w:rsidR="00003B37" w:rsidRPr="00003B37" w14:paraId="19A9C173"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6D2D6771"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lang w:val="en-GB"/>
              </w:rPr>
            </w:pPr>
            <w:r w:rsidRPr="00003B37">
              <w:rPr>
                <w:rFonts w:eastAsia="Malgun Gothic"/>
                <w:lang w:val="en-GB"/>
              </w:rPr>
              <w:t xml:space="preserve">else if( </w:t>
            </w:r>
            <w:proofErr w:type="spellStart"/>
            <w:r w:rsidRPr="00003B37">
              <w:rPr>
                <w:rFonts w:eastAsia="Malgun Gothic"/>
                <w:lang w:val="en-GB"/>
              </w:rPr>
              <w:t>payloadType</w:t>
            </w:r>
            <w:proofErr w:type="spellEnd"/>
            <w:r w:rsidRPr="00003B37">
              <w:rPr>
                <w:rFonts w:eastAsia="Malgun Gothic"/>
                <w:lang w:val="en-GB"/>
              </w:rPr>
              <w:t xml:space="preserve">  = =  210 )</w:t>
            </w:r>
          </w:p>
        </w:tc>
        <w:tc>
          <w:tcPr>
            <w:tcW w:w="576" w:type="dxa"/>
            <w:tcBorders>
              <w:top w:val="single" w:sz="4" w:space="0" w:color="auto"/>
              <w:left w:val="single" w:sz="4" w:space="0" w:color="auto"/>
              <w:bottom w:val="single" w:sz="4" w:space="0" w:color="auto"/>
              <w:right w:val="single" w:sz="4" w:space="0" w:color="auto"/>
            </w:tcBorders>
          </w:tcPr>
          <w:p w14:paraId="01E6517E"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c>
          <w:tcPr>
            <w:tcW w:w="1296" w:type="dxa"/>
            <w:tcBorders>
              <w:top w:val="single" w:sz="4" w:space="0" w:color="auto"/>
              <w:left w:val="single" w:sz="4" w:space="0" w:color="auto"/>
              <w:bottom w:val="single" w:sz="4" w:space="0" w:color="auto"/>
              <w:right w:val="single" w:sz="4" w:space="0" w:color="auto"/>
            </w:tcBorders>
          </w:tcPr>
          <w:p w14:paraId="7BD0F090"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r>
      <w:tr w:rsidR="00003B37" w:rsidRPr="00003B37" w14:paraId="7C8CDAC9"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206F0A02"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GB"/>
              </w:rPr>
            </w:pPr>
            <w:r w:rsidRPr="00003B37">
              <w:rPr>
                <w:rFonts w:eastAsia="Malgun Gothic"/>
                <w:lang w:val="en-GB"/>
              </w:rPr>
              <w:tab/>
            </w:r>
            <w:proofErr w:type="spellStart"/>
            <w:r w:rsidRPr="00003B37">
              <w:rPr>
                <w:rFonts w:eastAsia="Malgun Gothic"/>
                <w:lang w:val="en-GB"/>
              </w:rPr>
              <w:t>nn_post_filter_characteristics</w:t>
            </w:r>
            <w:proofErr w:type="spellEnd"/>
            <w:r w:rsidRPr="00003B37">
              <w:rPr>
                <w:rFonts w:eastAsia="Malgun Gothic"/>
                <w:lang w:val="en-GB"/>
              </w:rPr>
              <w:t xml:space="preserve">( </w:t>
            </w:r>
            <w:proofErr w:type="spellStart"/>
            <w:r w:rsidRPr="00003B37">
              <w:rPr>
                <w:rFonts w:eastAsia="Malgun Gothic"/>
                <w:lang w:val="en-GB"/>
              </w:rPr>
              <w:t>payloadSize</w:t>
            </w:r>
            <w:proofErr w:type="spellEnd"/>
            <w:r w:rsidRPr="00003B37">
              <w:rPr>
                <w:rFonts w:eastAsia="Malgun Gothic"/>
                <w:lang w:val="en-GB"/>
              </w:rPr>
              <w:t xml:space="preserve"> )</w:t>
            </w:r>
          </w:p>
        </w:tc>
        <w:tc>
          <w:tcPr>
            <w:tcW w:w="576" w:type="dxa"/>
            <w:tcBorders>
              <w:top w:val="single" w:sz="4" w:space="0" w:color="auto"/>
              <w:left w:val="single" w:sz="4" w:space="0" w:color="auto"/>
              <w:bottom w:val="single" w:sz="4" w:space="0" w:color="auto"/>
              <w:right w:val="single" w:sz="4" w:space="0" w:color="auto"/>
            </w:tcBorders>
          </w:tcPr>
          <w:p w14:paraId="5EDFAF2A"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r w:rsidRPr="00003B37">
              <w:rPr>
                <w:rFonts w:eastAsia="MS Mincho"/>
                <w:lang w:val="en-GB"/>
              </w:rPr>
              <w:t>5</w:t>
            </w:r>
          </w:p>
        </w:tc>
        <w:tc>
          <w:tcPr>
            <w:tcW w:w="1296" w:type="dxa"/>
            <w:tcBorders>
              <w:top w:val="single" w:sz="4" w:space="0" w:color="auto"/>
              <w:left w:val="single" w:sz="4" w:space="0" w:color="auto"/>
              <w:bottom w:val="single" w:sz="4" w:space="0" w:color="auto"/>
              <w:right w:val="single" w:sz="4" w:space="0" w:color="auto"/>
            </w:tcBorders>
          </w:tcPr>
          <w:p w14:paraId="464FC030"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r>
      <w:tr w:rsidR="00003B37" w:rsidRPr="00003B37" w14:paraId="73C463EF"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42B239B2"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GB"/>
              </w:rPr>
            </w:pPr>
            <w:r w:rsidRPr="00003B37">
              <w:rPr>
                <w:rFonts w:eastAsia="Malgun Gothic"/>
                <w:lang w:val="en-GB"/>
              </w:rPr>
              <w:t xml:space="preserve">else if( </w:t>
            </w:r>
            <w:proofErr w:type="spellStart"/>
            <w:r w:rsidRPr="00003B37">
              <w:rPr>
                <w:rFonts w:eastAsia="Malgun Gothic"/>
                <w:lang w:val="en-GB"/>
              </w:rPr>
              <w:t>payloadType</w:t>
            </w:r>
            <w:proofErr w:type="spellEnd"/>
            <w:r w:rsidRPr="00003B37">
              <w:rPr>
                <w:rFonts w:eastAsia="Malgun Gothic"/>
                <w:lang w:val="en-GB"/>
              </w:rPr>
              <w:t xml:space="preserve">  = =  211 )</w:t>
            </w:r>
          </w:p>
        </w:tc>
        <w:tc>
          <w:tcPr>
            <w:tcW w:w="576" w:type="dxa"/>
            <w:tcBorders>
              <w:top w:val="single" w:sz="4" w:space="0" w:color="auto"/>
              <w:left w:val="single" w:sz="4" w:space="0" w:color="auto"/>
              <w:bottom w:val="single" w:sz="4" w:space="0" w:color="auto"/>
              <w:right w:val="single" w:sz="4" w:space="0" w:color="auto"/>
            </w:tcBorders>
          </w:tcPr>
          <w:p w14:paraId="4A5C3210"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c>
          <w:tcPr>
            <w:tcW w:w="1296" w:type="dxa"/>
            <w:tcBorders>
              <w:top w:val="single" w:sz="4" w:space="0" w:color="auto"/>
              <w:left w:val="single" w:sz="4" w:space="0" w:color="auto"/>
              <w:bottom w:val="single" w:sz="4" w:space="0" w:color="auto"/>
              <w:right w:val="single" w:sz="4" w:space="0" w:color="auto"/>
            </w:tcBorders>
          </w:tcPr>
          <w:p w14:paraId="4DF965D4"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r>
      <w:tr w:rsidR="00003B37" w:rsidRPr="00003B37" w14:paraId="5D88E850"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503AB392"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GB"/>
              </w:rPr>
            </w:pPr>
            <w:r w:rsidRPr="00003B37">
              <w:rPr>
                <w:rFonts w:eastAsia="Malgun Gothic"/>
                <w:lang w:val="en-GB"/>
              </w:rPr>
              <w:tab/>
            </w:r>
            <w:proofErr w:type="spellStart"/>
            <w:r w:rsidRPr="00003B37">
              <w:rPr>
                <w:rFonts w:eastAsia="Malgun Gothic"/>
                <w:lang w:val="en-GB"/>
              </w:rPr>
              <w:t>nn_post_filter_activation</w:t>
            </w:r>
            <w:proofErr w:type="spellEnd"/>
            <w:r w:rsidRPr="00003B37">
              <w:rPr>
                <w:rFonts w:eastAsia="Malgun Gothic"/>
                <w:lang w:val="en-GB"/>
              </w:rPr>
              <w:t xml:space="preserve">( </w:t>
            </w:r>
            <w:proofErr w:type="spellStart"/>
            <w:r w:rsidRPr="00003B37">
              <w:rPr>
                <w:rFonts w:eastAsia="Malgun Gothic"/>
                <w:lang w:val="en-GB"/>
              </w:rPr>
              <w:t>payloadSize</w:t>
            </w:r>
            <w:proofErr w:type="spellEnd"/>
            <w:r w:rsidRPr="00003B37">
              <w:rPr>
                <w:rFonts w:eastAsia="Malgun Gothic"/>
                <w:lang w:val="en-GB"/>
              </w:rPr>
              <w:t xml:space="preserve"> )</w:t>
            </w:r>
          </w:p>
        </w:tc>
        <w:tc>
          <w:tcPr>
            <w:tcW w:w="576" w:type="dxa"/>
            <w:tcBorders>
              <w:top w:val="single" w:sz="4" w:space="0" w:color="auto"/>
              <w:left w:val="single" w:sz="4" w:space="0" w:color="auto"/>
              <w:bottom w:val="single" w:sz="4" w:space="0" w:color="auto"/>
              <w:right w:val="single" w:sz="4" w:space="0" w:color="auto"/>
            </w:tcBorders>
          </w:tcPr>
          <w:p w14:paraId="7707C9AB"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r w:rsidRPr="00003B37">
              <w:rPr>
                <w:rFonts w:eastAsia="MS Mincho"/>
                <w:lang w:val="en-GB"/>
              </w:rPr>
              <w:t>5</w:t>
            </w:r>
          </w:p>
        </w:tc>
        <w:tc>
          <w:tcPr>
            <w:tcW w:w="1296" w:type="dxa"/>
            <w:tcBorders>
              <w:top w:val="single" w:sz="4" w:space="0" w:color="auto"/>
              <w:left w:val="single" w:sz="4" w:space="0" w:color="auto"/>
              <w:bottom w:val="single" w:sz="4" w:space="0" w:color="auto"/>
              <w:right w:val="single" w:sz="4" w:space="0" w:color="auto"/>
            </w:tcBorders>
          </w:tcPr>
          <w:p w14:paraId="00D098F7"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r>
      <w:tr w:rsidR="00003B37" w:rsidRPr="00003B37" w14:paraId="14C5CF4B"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684521D3"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GB"/>
              </w:rPr>
            </w:pPr>
            <w:r w:rsidRPr="00003B37">
              <w:rPr>
                <w:rFonts w:eastAsia="Malgun Gothic"/>
                <w:lang w:val="en-GB"/>
              </w:rPr>
              <w:t xml:space="preserve">else if( </w:t>
            </w:r>
            <w:proofErr w:type="spellStart"/>
            <w:r w:rsidRPr="00003B37">
              <w:rPr>
                <w:rFonts w:eastAsia="Malgun Gothic"/>
                <w:lang w:val="en-GB"/>
              </w:rPr>
              <w:t>payloadType</w:t>
            </w:r>
            <w:proofErr w:type="spellEnd"/>
            <w:r w:rsidRPr="00003B37">
              <w:rPr>
                <w:rFonts w:eastAsia="Malgun Gothic"/>
                <w:lang w:val="en-GB"/>
              </w:rPr>
              <w:t xml:space="preserve">  = =  212 )</w:t>
            </w:r>
          </w:p>
        </w:tc>
        <w:tc>
          <w:tcPr>
            <w:tcW w:w="576" w:type="dxa"/>
            <w:tcBorders>
              <w:top w:val="single" w:sz="4" w:space="0" w:color="auto"/>
              <w:left w:val="single" w:sz="4" w:space="0" w:color="auto"/>
              <w:bottom w:val="single" w:sz="4" w:space="0" w:color="auto"/>
              <w:right w:val="single" w:sz="4" w:space="0" w:color="auto"/>
            </w:tcBorders>
          </w:tcPr>
          <w:p w14:paraId="3F2F7C03"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c>
          <w:tcPr>
            <w:tcW w:w="1296" w:type="dxa"/>
            <w:tcBorders>
              <w:top w:val="single" w:sz="4" w:space="0" w:color="auto"/>
              <w:left w:val="single" w:sz="4" w:space="0" w:color="auto"/>
              <w:bottom w:val="single" w:sz="4" w:space="0" w:color="auto"/>
              <w:right w:val="single" w:sz="4" w:space="0" w:color="auto"/>
            </w:tcBorders>
          </w:tcPr>
          <w:p w14:paraId="1BB54932"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r>
      <w:tr w:rsidR="00003B37" w:rsidRPr="00003B37" w14:paraId="2D6F2EFD"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03AE38B5"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GB"/>
              </w:rPr>
            </w:pPr>
            <w:r w:rsidRPr="00003B37">
              <w:rPr>
                <w:rFonts w:eastAsia="Malgun Gothic"/>
                <w:lang w:val="en-GB"/>
              </w:rPr>
              <w:tab/>
            </w:r>
            <w:proofErr w:type="spellStart"/>
            <w:r w:rsidRPr="00003B37">
              <w:rPr>
                <w:rFonts w:eastAsia="Malgun Gothic"/>
                <w:lang w:val="en-GB"/>
              </w:rPr>
              <w:t>phase_indication</w:t>
            </w:r>
            <w:proofErr w:type="spellEnd"/>
            <w:r w:rsidRPr="00003B37">
              <w:rPr>
                <w:rFonts w:eastAsia="Malgun Gothic"/>
                <w:lang w:val="en-GB"/>
              </w:rPr>
              <w:t xml:space="preserve">( </w:t>
            </w:r>
            <w:proofErr w:type="spellStart"/>
            <w:r w:rsidRPr="00003B37">
              <w:rPr>
                <w:rFonts w:eastAsia="Malgun Gothic"/>
                <w:lang w:val="en-GB"/>
              </w:rPr>
              <w:t>payloadSize</w:t>
            </w:r>
            <w:proofErr w:type="spellEnd"/>
            <w:r w:rsidRPr="00003B37">
              <w:rPr>
                <w:rFonts w:eastAsia="Malgun Gothic"/>
                <w:lang w:val="en-GB"/>
              </w:rPr>
              <w:t xml:space="preserve"> )</w:t>
            </w:r>
          </w:p>
        </w:tc>
        <w:tc>
          <w:tcPr>
            <w:tcW w:w="576" w:type="dxa"/>
            <w:tcBorders>
              <w:top w:val="single" w:sz="4" w:space="0" w:color="auto"/>
              <w:left w:val="single" w:sz="4" w:space="0" w:color="auto"/>
              <w:bottom w:val="single" w:sz="4" w:space="0" w:color="auto"/>
              <w:right w:val="single" w:sz="4" w:space="0" w:color="auto"/>
            </w:tcBorders>
          </w:tcPr>
          <w:p w14:paraId="4DC21DAB"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r w:rsidRPr="00003B37">
              <w:rPr>
                <w:rFonts w:eastAsia="MS Mincho"/>
                <w:lang w:val="en-GB"/>
              </w:rPr>
              <w:t>5</w:t>
            </w:r>
          </w:p>
        </w:tc>
        <w:tc>
          <w:tcPr>
            <w:tcW w:w="1296" w:type="dxa"/>
            <w:tcBorders>
              <w:top w:val="single" w:sz="4" w:space="0" w:color="auto"/>
              <w:left w:val="single" w:sz="4" w:space="0" w:color="auto"/>
              <w:bottom w:val="single" w:sz="4" w:space="0" w:color="auto"/>
              <w:right w:val="single" w:sz="4" w:space="0" w:color="auto"/>
            </w:tcBorders>
          </w:tcPr>
          <w:p w14:paraId="2AF8FF84"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r>
      <w:tr w:rsidR="00003B37" w:rsidRPr="00003B37" w14:paraId="7AE4550C"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tcPr>
          <w:p w14:paraId="1D6A770E"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GB"/>
              </w:rPr>
            </w:pPr>
            <w:r w:rsidRPr="00003B37">
              <w:rPr>
                <w:rFonts w:eastAsia="Malgun Gothic"/>
                <w:lang w:val="en-GB"/>
              </w:rPr>
              <w:t>…</w:t>
            </w:r>
          </w:p>
        </w:tc>
        <w:tc>
          <w:tcPr>
            <w:tcW w:w="576" w:type="dxa"/>
            <w:tcBorders>
              <w:top w:val="single" w:sz="4" w:space="0" w:color="auto"/>
              <w:left w:val="single" w:sz="4" w:space="0" w:color="auto"/>
              <w:bottom w:val="single" w:sz="4" w:space="0" w:color="auto"/>
              <w:right w:val="single" w:sz="4" w:space="0" w:color="auto"/>
            </w:tcBorders>
          </w:tcPr>
          <w:p w14:paraId="18661115"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c>
          <w:tcPr>
            <w:tcW w:w="1296" w:type="dxa"/>
            <w:tcBorders>
              <w:top w:val="single" w:sz="4" w:space="0" w:color="auto"/>
              <w:left w:val="single" w:sz="4" w:space="0" w:color="auto"/>
              <w:bottom w:val="single" w:sz="4" w:space="0" w:color="auto"/>
              <w:right w:val="single" w:sz="4" w:space="0" w:color="auto"/>
            </w:tcBorders>
          </w:tcPr>
          <w:p w14:paraId="1EAA0090"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b/>
                <w:bCs/>
                <w:lang w:val="en-GB"/>
              </w:rPr>
            </w:pPr>
          </w:p>
        </w:tc>
      </w:tr>
      <w:tr w:rsidR="00003B37" w:rsidRPr="00003B37" w14:paraId="1F5082D1"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FFFF00"/>
          </w:tcPr>
          <w:p w14:paraId="249FAB2A"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GB"/>
              </w:rPr>
            </w:pPr>
            <w:r w:rsidRPr="00003B37">
              <w:rPr>
                <w:rFonts w:eastAsia="Malgun Gothic"/>
                <w:lang w:val="en-GB"/>
              </w:rPr>
              <w:t xml:space="preserve">else if( </w:t>
            </w:r>
            <w:proofErr w:type="spellStart"/>
            <w:r w:rsidRPr="00003B37">
              <w:rPr>
                <w:rFonts w:eastAsia="Malgun Gothic"/>
                <w:lang w:val="en-GB"/>
              </w:rPr>
              <w:t>payloadType</w:t>
            </w:r>
            <w:proofErr w:type="spellEnd"/>
            <w:r w:rsidRPr="00003B37">
              <w:rPr>
                <w:rFonts w:eastAsia="Malgun Gothic"/>
                <w:lang w:val="en-GB"/>
              </w:rPr>
              <w:t xml:space="preserve">  = =  218 )</w:t>
            </w:r>
          </w:p>
        </w:tc>
        <w:tc>
          <w:tcPr>
            <w:tcW w:w="576" w:type="dxa"/>
            <w:tcBorders>
              <w:top w:val="single" w:sz="4" w:space="0" w:color="auto"/>
              <w:left w:val="single" w:sz="4" w:space="0" w:color="auto"/>
              <w:bottom w:val="single" w:sz="4" w:space="0" w:color="auto"/>
              <w:right w:val="single" w:sz="4" w:space="0" w:color="auto"/>
            </w:tcBorders>
            <w:shd w:val="clear" w:color="auto" w:fill="FFFF00"/>
          </w:tcPr>
          <w:p w14:paraId="1C764333"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c>
          <w:tcPr>
            <w:tcW w:w="1296" w:type="dxa"/>
            <w:tcBorders>
              <w:top w:val="single" w:sz="4" w:space="0" w:color="auto"/>
              <w:left w:val="single" w:sz="4" w:space="0" w:color="auto"/>
              <w:bottom w:val="single" w:sz="4" w:space="0" w:color="auto"/>
              <w:right w:val="single" w:sz="4" w:space="0" w:color="auto"/>
            </w:tcBorders>
            <w:shd w:val="clear" w:color="auto" w:fill="FFFF00"/>
          </w:tcPr>
          <w:p w14:paraId="7FFCC64D"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r>
      <w:tr w:rsidR="00003B37" w:rsidRPr="00003B37" w14:paraId="16044D0A"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FFFF00"/>
          </w:tcPr>
          <w:p w14:paraId="6EB755BA"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algun Gothic"/>
                <w:lang w:val="en-GB"/>
              </w:rPr>
            </w:pPr>
            <w:r w:rsidRPr="00003B37">
              <w:rPr>
                <w:rFonts w:eastAsia="Malgun Gothic"/>
                <w:lang w:val="en-GB"/>
              </w:rPr>
              <w:tab/>
            </w:r>
            <w:proofErr w:type="spellStart"/>
            <w:r w:rsidRPr="00003B37">
              <w:rPr>
                <w:rFonts w:eastAsia="Malgun Gothic"/>
                <w:lang w:val="en-GB"/>
              </w:rPr>
              <w:t>modality_info</w:t>
            </w:r>
            <w:proofErr w:type="spellEnd"/>
            <w:r w:rsidRPr="00003B37">
              <w:rPr>
                <w:rFonts w:eastAsia="Malgun Gothic"/>
                <w:lang w:val="en-GB"/>
              </w:rPr>
              <w:t xml:space="preserve">( </w:t>
            </w:r>
            <w:proofErr w:type="spellStart"/>
            <w:r w:rsidRPr="00003B37">
              <w:rPr>
                <w:rFonts w:eastAsia="Malgun Gothic"/>
                <w:lang w:val="en-GB"/>
              </w:rPr>
              <w:t>payloadSize</w:t>
            </w:r>
            <w:proofErr w:type="spellEnd"/>
            <w:r w:rsidRPr="00003B37">
              <w:rPr>
                <w:rFonts w:eastAsia="Malgun Gothic"/>
                <w:lang w:val="en-GB"/>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FFFF00"/>
          </w:tcPr>
          <w:p w14:paraId="0A60BD8E"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r w:rsidRPr="00003B37">
              <w:rPr>
                <w:rFonts w:eastAsia="MS Mincho"/>
                <w:lang w:val="en-GB"/>
              </w:rPr>
              <w:t>5</w:t>
            </w:r>
          </w:p>
        </w:tc>
        <w:tc>
          <w:tcPr>
            <w:tcW w:w="1296" w:type="dxa"/>
            <w:tcBorders>
              <w:top w:val="single" w:sz="4" w:space="0" w:color="auto"/>
              <w:left w:val="single" w:sz="4" w:space="0" w:color="auto"/>
              <w:bottom w:val="single" w:sz="4" w:space="0" w:color="auto"/>
              <w:right w:val="single" w:sz="4" w:space="0" w:color="auto"/>
            </w:tcBorders>
            <w:shd w:val="clear" w:color="auto" w:fill="FFFF00"/>
          </w:tcPr>
          <w:p w14:paraId="3C54A32A"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r>
      <w:tr w:rsidR="00003B37" w:rsidRPr="00003B37" w14:paraId="0E487505"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3E0C36C0"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sz w:val="18"/>
                <w:szCs w:val="18"/>
                <w:lang w:val="en-GB"/>
              </w:rPr>
            </w:pPr>
            <w:r w:rsidRPr="00003B37">
              <w:rPr>
                <w:rFonts w:eastAsia="MS Mincho"/>
                <w:lang w:val="en-GB"/>
              </w:rPr>
              <w:t>else</w:t>
            </w:r>
          </w:p>
        </w:tc>
        <w:tc>
          <w:tcPr>
            <w:tcW w:w="576" w:type="dxa"/>
            <w:tcBorders>
              <w:top w:val="single" w:sz="4" w:space="0" w:color="auto"/>
              <w:left w:val="single" w:sz="4" w:space="0" w:color="auto"/>
              <w:bottom w:val="single" w:sz="4" w:space="0" w:color="auto"/>
              <w:right w:val="single" w:sz="4" w:space="0" w:color="auto"/>
            </w:tcBorders>
          </w:tcPr>
          <w:p w14:paraId="759D2D7A"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c>
          <w:tcPr>
            <w:tcW w:w="1296" w:type="dxa"/>
            <w:tcBorders>
              <w:top w:val="single" w:sz="4" w:space="0" w:color="auto"/>
              <w:left w:val="single" w:sz="4" w:space="0" w:color="auto"/>
              <w:bottom w:val="single" w:sz="4" w:space="0" w:color="auto"/>
              <w:right w:val="single" w:sz="4" w:space="0" w:color="auto"/>
            </w:tcBorders>
          </w:tcPr>
          <w:p w14:paraId="29E69756"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r>
      <w:tr w:rsidR="00003B37" w:rsidRPr="00003B37" w14:paraId="65DF3227"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0CBDEBD4"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sz w:val="18"/>
                <w:szCs w:val="18"/>
                <w:lang w:val="en-GB"/>
              </w:rPr>
            </w:pPr>
            <w:r w:rsidRPr="00003B37">
              <w:rPr>
                <w:rFonts w:eastAsia="MS Mincho"/>
                <w:lang w:val="en-GB"/>
              </w:rPr>
              <w:tab/>
            </w:r>
            <w:proofErr w:type="spellStart"/>
            <w:r w:rsidRPr="00003B37">
              <w:rPr>
                <w:rFonts w:eastAsia="MS Mincho"/>
                <w:lang w:val="en-GB"/>
              </w:rPr>
              <w:t>reserved_sei_message</w:t>
            </w:r>
            <w:proofErr w:type="spellEnd"/>
            <w:r w:rsidRPr="00003B37">
              <w:rPr>
                <w:rFonts w:eastAsia="MS Mincho"/>
                <w:lang w:val="en-GB"/>
              </w:rPr>
              <w:t xml:space="preserve">( </w:t>
            </w:r>
            <w:proofErr w:type="spellStart"/>
            <w:r w:rsidRPr="00003B37">
              <w:rPr>
                <w:rFonts w:eastAsia="MS Mincho"/>
                <w:lang w:val="en-GB"/>
              </w:rPr>
              <w:t>payloadSize</w:t>
            </w:r>
            <w:proofErr w:type="spellEnd"/>
            <w:r w:rsidRPr="00003B37">
              <w:rPr>
                <w:rFonts w:eastAsia="MS Mincho"/>
                <w:lang w:val="en-GB"/>
              </w:rPr>
              <w:t xml:space="preserve"> )</w:t>
            </w:r>
          </w:p>
        </w:tc>
        <w:tc>
          <w:tcPr>
            <w:tcW w:w="576" w:type="dxa"/>
            <w:tcBorders>
              <w:top w:val="single" w:sz="4" w:space="0" w:color="auto"/>
              <w:left w:val="single" w:sz="4" w:space="0" w:color="auto"/>
              <w:bottom w:val="single" w:sz="4" w:space="0" w:color="auto"/>
              <w:right w:val="single" w:sz="4" w:space="0" w:color="auto"/>
            </w:tcBorders>
            <w:hideMark/>
          </w:tcPr>
          <w:p w14:paraId="6D0CE188"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r w:rsidRPr="00003B37">
              <w:rPr>
                <w:rFonts w:eastAsia="MS Mincho"/>
                <w:lang w:val="en-GB"/>
              </w:rPr>
              <w:t>5</w:t>
            </w:r>
          </w:p>
        </w:tc>
        <w:tc>
          <w:tcPr>
            <w:tcW w:w="1296" w:type="dxa"/>
            <w:tcBorders>
              <w:top w:val="single" w:sz="4" w:space="0" w:color="auto"/>
              <w:left w:val="single" w:sz="4" w:space="0" w:color="auto"/>
              <w:bottom w:val="single" w:sz="4" w:space="0" w:color="auto"/>
              <w:right w:val="single" w:sz="4" w:space="0" w:color="auto"/>
            </w:tcBorders>
          </w:tcPr>
          <w:p w14:paraId="2234FD1E"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r>
      <w:tr w:rsidR="00003B37" w:rsidRPr="00003B37" w14:paraId="0A7D0840"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3E93DC3B"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sz w:val="18"/>
                <w:szCs w:val="18"/>
                <w:lang w:val="en-GB"/>
              </w:rPr>
            </w:pPr>
            <w:r w:rsidRPr="00003B37">
              <w:rPr>
                <w:rFonts w:eastAsia="MS Mincho"/>
                <w:lang w:val="en-GB"/>
              </w:rPr>
              <w:t>if( !</w:t>
            </w:r>
            <w:proofErr w:type="spellStart"/>
            <w:r w:rsidRPr="00003B37">
              <w:rPr>
                <w:rFonts w:eastAsia="MS Mincho"/>
                <w:lang w:val="en-GB"/>
              </w:rPr>
              <w:t>byte_aligned</w:t>
            </w:r>
            <w:proofErr w:type="spellEnd"/>
            <w:r w:rsidRPr="00003B37">
              <w:rPr>
                <w:rFonts w:eastAsia="MS Mincho"/>
                <w:lang w:val="en-GB"/>
              </w:rPr>
              <w:t>( ) ) {</w:t>
            </w:r>
          </w:p>
        </w:tc>
        <w:tc>
          <w:tcPr>
            <w:tcW w:w="576" w:type="dxa"/>
            <w:tcBorders>
              <w:top w:val="single" w:sz="4" w:space="0" w:color="auto"/>
              <w:left w:val="single" w:sz="4" w:space="0" w:color="auto"/>
              <w:bottom w:val="single" w:sz="4" w:space="0" w:color="auto"/>
              <w:right w:val="single" w:sz="4" w:space="0" w:color="auto"/>
            </w:tcBorders>
          </w:tcPr>
          <w:p w14:paraId="4974AA03"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c>
          <w:tcPr>
            <w:tcW w:w="1296" w:type="dxa"/>
            <w:tcBorders>
              <w:top w:val="single" w:sz="4" w:space="0" w:color="auto"/>
              <w:left w:val="single" w:sz="4" w:space="0" w:color="auto"/>
              <w:bottom w:val="single" w:sz="4" w:space="0" w:color="auto"/>
              <w:right w:val="single" w:sz="4" w:space="0" w:color="auto"/>
            </w:tcBorders>
          </w:tcPr>
          <w:p w14:paraId="1BAB021E"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r>
      <w:tr w:rsidR="00003B37" w:rsidRPr="00003B37" w14:paraId="5127BE36"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79B2406F"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432"/>
              <w:jc w:val="left"/>
              <w:textAlignment w:val="auto"/>
              <w:rPr>
                <w:rFonts w:eastAsia="MS Mincho"/>
                <w:sz w:val="18"/>
                <w:szCs w:val="18"/>
                <w:lang w:val="en-GB"/>
              </w:rPr>
            </w:pPr>
            <w:proofErr w:type="spellStart"/>
            <w:r w:rsidRPr="00003B37">
              <w:rPr>
                <w:rFonts w:eastAsia="MS Mincho"/>
                <w:b/>
                <w:bCs/>
                <w:lang w:val="en-GB"/>
              </w:rPr>
              <w:t>bit_equal_to_one</w:t>
            </w:r>
            <w:proofErr w:type="spellEnd"/>
            <w:r w:rsidRPr="00003B37">
              <w:rPr>
                <w:rFonts w:eastAsia="MS Mincho"/>
                <w:lang w:val="en-GB"/>
              </w:rPr>
              <w:t xml:space="preserve">  /* equal to 1 */</w:t>
            </w:r>
          </w:p>
        </w:tc>
        <w:tc>
          <w:tcPr>
            <w:tcW w:w="576" w:type="dxa"/>
            <w:tcBorders>
              <w:top w:val="single" w:sz="4" w:space="0" w:color="auto"/>
              <w:left w:val="single" w:sz="4" w:space="0" w:color="auto"/>
              <w:bottom w:val="single" w:sz="4" w:space="0" w:color="auto"/>
              <w:right w:val="single" w:sz="4" w:space="0" w:color="auto"/>
            </w:tcBorders>
            <w:hideMark/>
          </w:tcPr>
          <w:p w14:paraId="465EE393"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r w:rsidRPr="00003B37">
              <w:rPr>
                <w:rFonts w:eastAsia="MS Mincho"/>
                <w:lang w:val="en-GB"/>
              </w:rPr>
              <w:t>5</w:t>
            </w:r>
          </w:p>
        </w:tc>
        <w:tc>
          <w:tcPr>
            <w:tcW w:w="1296" w:type="dxa"/>
            <w:tcBorders>
              <w:top w:val="single" w:sz="4" w:space="0" w:color="auto"/>
              <w:left w:val="single" w:sz="4" w:space="0" w:color="auto"/>
              <w:bottom w:val="single" w:sz="4" w:space="0" w:color="auto"/>
              <w:right w:val="single" w:sz="4" w:space="0" w:color="auto"/>
            </w:tcBorders>
            <w:hideMark/>
          </w:tcPr>
          <w:p w14:paraId="414D64FB"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sz w:val="18"/>
                <w:szCs w:val="18"/>
                <w:lang w:val="en-GB"/>
              </w:rPr>
            </w:pPr>
            <w:r w:rsidRPr="00003B37">
              <w:rPr>
                <w:rFonts w:eastAsia="MS Mincho"/>
                <w:lang w:val="en-GB"/>
              </w:rPr>
              <w:t>f(1)</w:t>
            </w:r>
          </w:p>
        </w:tc>
      </w:tr>
      <w:tr w:rsidR="00003B37" w:rsidRPr="00003B37" w14:paraId="6AD65C3D"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7CB8ECF6"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432"/>
              <w:jc w:val="left"/>
              <w:textAlignment w:val="auto"/>
              <w:rPr>
                <w:rFonts w:eastAsia="MS Mincho"/>
                <w:sz w:val="18"/>
                <w:szCs w:val="18"/>
                <w:lang w:val="en-GB"/>
              </w:rPr>
            </w:pPr>
            <w:r w:rsidRPr="00003B37">
              <w:rPr>
                <w:rFonts w:eastAsia="MS Mincho"/>
                <w:lang w:val="en-GB"/>
              </w:rPr>
              <w:t>while( !</w:t>
            </w:r>
            <w:proofErr w:type="spellStart"/>
            <w:r w:rsidRPr="00003B37">
              <w:rPr>
                <w:rFonts w:eastAsia="MS Mincho"/>
                <w:lang w:val="en-GB"/>
              </w:rPr>
              <w:t>byte_aligned</w:t>
            </w:r>
            <w:proofErr w:type="spellEnd"/>
            <w:r w:rsidRPr="00003B37">
              <w:rPr>
                <w:rFonts w:eastAsia="MS Mincho"/>
                <w:lang w:val="en-GB"/>
              </w:rPr>
              <w:t>( ) )</w:t>
            </w:r>
          </w:p>
        </w:tc>
        <w:tc>
          <w:tcPr>
            <w:tcW w:w="576" w:type="dxa"/>
            <w:tcBorders>
              <w:top w:val="single" w:sz="4" w:space="0" w:color="auto"/>
              <w:left w:val="single" w:sz="4" w:space="0" w:color="auto"/>
              <w:bottom w:val="single" w:sz="4" w:space="0" w:color="auto"/>
              <w:right w:val="single" w:sz="4" w:space="0" w:color="auto"/>
            </w:tcBorders>
          </w:tcPr>
          <w:p w14:paraId="5D67A748"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c>
          <w:tcPr>
            <w:tcW w:w="1296" w:type="dxa"/>
            <w:tcBorders>
              <w:top w:val="single" w:sz="4" w:space="0" w:color="auto"/>
              <w:left w:val="single" w:sz="4" w:space="0" w:color="auto"/>
              <w:bottom w:val="single" w:sz="4" w:space="0" w:color="auto"/>
              <w:right w:val="single" w:sz="4" w:space="0" w:color="auto"/>
            </w:tcBorders>
          </w:tcPr>
          <w:p w14:paraId="6C895031"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r>
      <w:tr w:rsidR="00003B37" w:rsidRPr="00003B37" w14:paraId="1A129408"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3C9D747D"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648"/>
              <w:jc w:val="left"/>
              <w:textAlignment w:val="auto"/>
              <w:rPr>
                <w:rFonts w:eastAsia="MS Mincho"/>
                <w:sz w:val="18"/>
                <w:szCs w:val="18"/>
                <w:lang w:val="en-GB"/>
              </w:rPr>
            </w:pPr>
            <w:proofErr w:type="spellStart"/>
            <w:r w:rsidRPr="00003B37">
              <w:rPr>
                <w:rFonts w:eastAsia="MS Mincho"/>
                <w:b/>
                <w:bCs/>
                <w:lang w:val="en-GB"/>
              </w:rPr>
              <w:t>bit_equal_to_zero</w:t>
            </w:r>
            <w:proofErr w:type="spellEnd"/>
            <w:r w:rsidRPr="00003B37">
              <w:rPr>
                <w:rFonts w:eastAsia="MS Mincho"/>
                <w:lang w:val="en-GB"/>
              </w:rPr>
              <w:t xml:space="preserve">  /* equal to 0 */</w:t>
            </w:r>
          </w:p>
        </w:tc>
        <w:tc>
          <w:tcPr>
            <w:tcW w:w="576" w:type="dxa"/>
            <w:tcBorders>
              <w:top w:val="single" w:sz="4" w:space="0" w:color="auto"/>
              <w:left w:val="single" w:sz="4" w:space="0" w:color="auto"/>
              <w:bottom w:val="single" w:sz="4" w:space="0" w:color="auto"/>
              <w:right w:val="single" w:sz="4" w:space="0" w:color="auto"/>
            </w:tcBorders>
            <w:hideMark/>
          </w:tcPr>
          <w:p w14:paraId="7F8AC1A3"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r w:rsidRPr="00003B37">
              <w:rPr>
                <w:rFonts w:eastAsia="MS Mincho"/>
                <w:lang w:val="en-GB"/>
              </w:rPr>
              <w:t>5</w:t>
            </w:r>
          </w:p>
        </w:tc>
        <w:tc>
          <w:tcPr>
            <w:tcW w:w="1296" w:type="dxa"/>
            <w:tcBorders>
              <w:top w:val="single" w:sz="4" w:space="0" w:color="auto"/>
              <w:left w:val="single" w:sz="4" w:space="0" w:color="auto"/>
              <w:bottom w:val="single" w:sz="4" w:space="0" w:color="auto"/>
              <w:right w:val="single" w:sz="4" w:space="0" w:color="auto"/>
            </w:tcBorders>
            <w:hideMark/>
          </w:tcPr>
          <w:p w14:paraId="09338F71"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sz w:val="18"/>
                <w:szCs w:val="18"/>
                <w:lang w:val="en-GB"/>
              </w:rPr>
            </w:pPr>
            <w:r w:rsidRPr="00003B37">
              <w:rPr>
                <w:rFonts w:eastAsia="MS Mincho"/>
                <w:lang w:val="en-GB"/>
              </w:rPr>
              <w:t>f(1)</w:t>
            </w:r>
          </w:p>
        </w:tc>
      </w:tr>
      <w:tr w:rsidR="00003B37" w:rsidRPr="00003B37" w14:paraId="7B78DF88"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55C5B04D"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ind w:left="216"/>
              <w:jc w:val="left"/>
              <w:textAlignment w:val="auto"/>
              <w:rPr>
                <w:rFonts w:eastAsia="MS Mincho"/>
                <w:sz w:val="18"/>
                <w:szCs w:val="18"/>
                <w:lang w:val="en-GB"/>
              </w:rPr>
            </w:pPr>
            <w:r w:rsidRPr="00003B37">
              <w:rPr>
                <w:rFonts w:eastAsia="MS Mincho"/>
                <w:lang w:val="en-GB"/>
              </w:rPr>
              <w:t>}</w:t>
            </w:r>
          </w:p>
        </w:tc>
        <w:tc>
          <w:tcPr>
            <w:tcW w:w="576" w:type="dxa"/>
            <w:tcBorders>
              <w:top w:val="single" w:sz="4" w:space="0" w:color="auto"/>
              <w:left w:val="single" w:sz="4" w:space="0" w:color="auto"/>
              <w:bottom w:val="single" w:sz="4" w:space="0" w:color="auto"/>
              <w:right w:val="single" w:sz="4" w:space="0" w:color="auto"/>
            </w:tcBorders>
          </w:tcPr>
          <w:p w14:paraId="1C09590F"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c>
          <w:tcPr>
            <w:tcW w:w="1296" w:type="dxa"/>
            <w:tcBorders>
              <w:top w:val="single" w:sz="4" w:space="0" w:color="auto"/>
              <w:left w:val="single" w:sz="4" w:space="0" w:color="auto"/>
              <w:bottom w:val="single" w:sz="4" w:space="0" w:color="auto"/>
              <w:right w:val="single" w:sz="4" w:space="0" w:color="auto"/>
            </w:tcBorders>
          </w:tcPr>
          <w:p w14:paraId="2DAA5B2F"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r>
      <w:tr w:rsidR="00003B37" w:rsidRPr="00003B37" w14:paraId="4C1E964D" w14:textId="77777777" w:rsidTr="00DA4466">
        <w:trPr>
          <w:cantSplit/>
          <w:jc w:val="center"/>
        </w:trPr>
        <w:tc>
          <w:tcPr>
            <w:tcW w:w="6700" w:type="dxa"/>
            <w:tcBorders>
              <w:top w:val="single" w:sz="4" w:space="0" w:color="auto"/>
              <w:left w:val="single" w:sz="4" w:space="0" w:color="auto"/>
              <w:bottom w:val="single" w:sz="4" w:space="0" w:color="auto"/>
              <w:right w:val="single" w:sz="4" w:space="0" w:color="auto"/>
            </w:tcBorders>
            <w:hideMark/>
          </w:tcPr>
          <w:p w14:paraId="67244CDB" w14:textId="77777777" w:rsidR="00003B37" w:rsidRPr="00003B37" w:rsidRDefault="00003B37" w:rsidP="00003B3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textAlignment w:val="auto"/>
              <w:rPr>
                <w:rFonts w:eastAsia="MS Mincho"/>
                <w:sz w:val="18"/>
                <w:szCs w:val="18"/>
                <w:lang w:val="en-GB"/>
              </w:rPr>
            </w:pPr>
            <w:r w:rsidRPr="00003B37">
              <w:rPr>
                <w:rFonts w:eastAsia="MS Mincho"/>
                <w:lang w:val="en-GB"/>
              </w:rPr>
              <w:t>}</w:t>
            </w:r>
          </w:p>
        </w:tc>
        <w:tc>
          <w:tcPr>
            <w:tcW w:w="576" w:type="dxa"/>
            <w:tcBorders>
              <w:top w:val="single" w:sz="4" w:space="0" w:color="auto"/>
              <w:left w:val="single" w:sz="4" w:space="0" w:color="auto"/>
              <w:bottom w:val="single" w:sz="4" w:space="0" w:color="auto"/>
              <w:right w:val="single" w:sz="4" w:space="0" w:color="auto"/>
            </w:tcBorders>
          </w:tcPr>
          <w:p w14:paraId="76A54F7D"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c>
          <w:tcPr>
            <w:tcW w:w="1296" w:type="dxa"/>
            <w:tcBorders>
              <w:top w:val="single" w:sz="4" w:space="0" w:color="auto"/>
              <w:left w:val="single" w:sz="4" w:space="0" w:color="auto"/>
              <w:bottom w:val="single" w:sz="4" w:space="0" w:color="auto"/>
              <w:right w:val="single" w:sz="4" w:space="0" w:color="auto"/>
            </w:tcBorders>
          </w:tcPr>
          <w:p w14:paraId="3EE757C2"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textAlignment w:val="auto"/>
              <w:rPr>
                <w:rFonts w:eastAsia="MS Mincho"/>
                <w:lang w:val="en-GB"/>
              </w:rPr>
            </w:pPr>
          </w:p>
        </w:tc>
      </w:tr>
    </w:tbl>
    <w:p w14:paraId="4060B150" w14:textId="7557D2DE" w:rsidR="00003B37" w:rsidRPr="00003B37" w:rsidRDefault="00003B37" w:rsidP="00003B37">
      <w:pPr>
        <w:rPr>
          <w:lang w:val="en-CA"/>
        </w:rPr>
      </w:pPr>
    </w:p>
    <w:p w14:paraId="587F18BC" w14:textId="77777777" w:rsidR="00003B37" w:rsidRPr="00003B37" w:rsidRDefault="00003B37" w:rsidP="00003B37">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outlineLvl w:val="1"/>
        <w:rPr>
          <w:rFonts w:eastAsia="Malgun Gothic"/>
          <w:b/>
          <w:bCs/>
          <w:sz w:val="22"/>
          <w:szCs w:val="22"/>
          <w:lang w:val="en-GB"/>
        </w:rPr>
      </w:pPr>
      <w:r w:rsidRPr="00003B37">
        <w:rPr>
          <w:rFonts w:eastAsia="Malgun Gothic"/>
          <w:b/>
          <w:bCs/>
          <w:sz w:val="22"/>
          <w:szCs w:val="22"/>
          <w:lang w:val="en-GB"/>
        </w:rPr>
        <w:t>G.13 Supplemental enhancement information</w:t>
      </w:r>
    </w:p>
    <w:p w14:paraId="1EE4D9DD"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GB"/>
        </w:rPr>
      </w:pPr>
      <w:r w:rsidRPr="00003B37">
        <w:rPr>
          <w:rFonts w:eastAsia="MS Mincho"/>
          <w:lang w:val="en-GB"/>
        </w:rPr>
        <w:t>The specifications in Annex ‎D together with the extensions and modifications specified in this clause apply.</w:t>
      </w:r>
    </w:p>
    <w:p w14:paraId="4C86A689" w14:textId="77777777" w:rsidR="00003B37" w:rsidRPr="00003B37" w:rsidRDefault="00003B37" w:rsidP="00003B3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spacing w:before="120"/>
        <w:textAlignment w:val="auto"/>
        <w:outlineLvl w:val="2"/>
        <w:rPr>
          <w:rFonts w:eastAsia="Malgun Gothic"/>
          <w:b/>
          <w:bCs/>
          <w:lang w:val="en-GB"/>
        </w:rPr>
      </w:pPr>
      <w:r w:rsidRPr="00003B37">
        <w:rPr>
          <w:rFonts w:eastAsia="Malgun Gothic"/>
          <w:b/>
          <w:bCs/>
          <w:lang w:val="en-GB"/>
        </w:rPr>
        <w:t>G.13.2 SEI payload semantics</w:t>
      </w:r>
    </w:p>
    <w:p w14:paraId="64AFB8E6"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GB"/>
        </w:rPr>
      </w:pPr>
      <w:r w:rsidRPr="00003B37">
        <w:rPr>
          <w:rFonts w:eastAsia="MS Mincho"/>
          <w:lang w:val="en-GB"/>
        </w:rPr>
        <w:t xml:space="preserve">The semantics of the SEI messages with </w:t>
      </w:r>
      <w:proofErr w:type="spellStart"/>
      <w:r w:rsidRPr="00003B37">
        <w:rPr>
          <w:rFonts w:eastAsia="MS Mincho"/>
          <w:lang w:val="en-GB"/>
        </w:rPr>
        <w:t>payloadType</w:t>
      </w:r>
      <w:proofErr w:type="spellEnd"/>
      <w:r w:rsidRPr="00003B37">
        <w:rPr>
          <w:rFonts w:eastAsia="MS Mincho"/>
          <w:lang w:val="en-GB"/>
        </w:rPr>
        <w:t xml:space="preserve"> in the range of 0 to 23, inclusive, or equal to 45, 47, 137, 142, 144, 147, 148, 149, 150, 151, 154, 155, 156, 200, 201, 202, 205, 210, 211, 212 </w:t>
      </w:r>
      <w:r w:rsidRPr="00003B37">
        <w:rPr>
          <w:rFonts w:eastAsia="MS Mincho"/>
          <w:highlight w:val="yellow"/>
          <w:lang w:val="en-GB"/>
        </w:rPr>
        <w:t>or 218</w:t>
      </w:r>
      <w:r w:rsidRPr="00003B37">
        <w:rPr>
          <w:rFonts w:eastAsia="MS Mincho"/>
          <w:lang w:val="en-GB"/>
        </w:rPr>
        <w:t>, which are specified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are extended as follows:</w:t>
      </w:r>
    </w:p>
    <w:p w14:paraId="4455354F"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textAlignment w:val="auto"/>
        <w:rPr>
          <w:rFonts w:eastAsia="MS Mincho"/>
          <w:lang w:val="en-GB"/>
        </w:rPr>
      </w:pPr>
      <w:r w:rsidRPr="00003B37">
        <w:rPr>
          <w:rFonts w:eastAsia="MS Mincho"/>
          <w:lang w:val="en-GB"/>
        </w:rPr>
        <w:t>–</w:t>
      </w:r>
      <w:r w:rsidRPr="00003B37">
        <w:rPr>
          <w:rFonts w:eastAsia="MS Mincho"/>
          <w:lang w:val="en-GB"/>
        </w:rPr>
        <w:tab/>
        <w:t xml:space="preserve">If </w:t>
      </w:r>
      <w:proofErr w:type="spellStart"/>
      <w:r w:rsidRPr="00003B37">
        <w:rPr>
          <w:rFonts w:eastAsia="MS Mincho"/>
          <w:lang w:val="en-GB"/>
        </w:rPr>
        <w:t>payloadType</w:t>
      </w:r>
      <w:proofErr w:type="spellEnd"/>
      <w:r w:rsidRPr="00003B37">
        <w:rPr>
          <w:rFonts w:eastAsia="MS Mincho"/>
          <w:lang w:val="en-GB"/>
        </w:rPr>
        <w:t xml:space="preserve"> is equal to 3, 8, 19, 20, or 22, the following applies:</w:t>
      </w:r>
    </w:p>
    <w:p w14:paraId="13EAE4CE"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GB"/>
        </w:rPr>
      </w:pPr>
      <w:r w:rsidRPr="00003B37">
        <w:rPr>
          <w:rFonts w:eastAsia="MS Mincho"/>
          <w:lang w:val="en-GB"/>
        </w:rPr>
        <w:lastRenderedPageBreak/>
        <w:t>–</w:t>
      </w:r>
      <w:r w:rsidRPr="00003B37">
        <w:rPr>
          <w:rFonts w:eastAsia="MS Mincho"/>
          <w:lang w:val="en-GB"/>
        </w:rPr>
        <w:tab/>
        <w:t xml:space="preserve">If the SEI message is not included in a scalable nesting SEI message, it applies to the layer representations of the current access unit that have </w:t>
      </w:r>
      <w:proofErr w:type="spellStart"/>
      <w:r w:rsidRPr="00003B37">
        <w:rPr>
          <w:rFonts w:eastAsia="MS Mincho"/>
          <w:lang w:val="en-GB"/>
        </w:rPr>
        <w:t>dependency_id</w:t>
      </w:r>
      <w:proofErr w:type="spellEnd"/>
      <w:r w:rsidRPr="00003B37">
        <w:rPr>
          <w:rFonts w:eastAsia="MS Mincho"/>
          <w:lang w:val="en-GB"/>
        </w:rPr>
        <w:t xml:space="preserve"> equal to 0 and </w:t>
      </w:r>
      <w:proofErr w:type="spellStart"/>
      <w:r w:rsidRPr="00003B37">
        <w:rPr>
          <w:rFonts w:eastAsia="MS Mincho"/>
          <w:lang w:val="en-GB"/>
        </w:rPr>
        <w:t>quality_id</w:t>
      </w:r>
      <w:proofErr w:type="spellEnd"/>
      <w:r w:rsidRPr="00003B37">
        <w:rPr>
          <w:rFonts w:eastAsia="MS Mincho"/>
          <w:lang w:val="en-GB"/>
        </w:rPr>
        <w:t xml:space="preserve"> equal to 0.</w:t>
      </w:r>
    </w:p>
    <w:p w14:paraId="355862CB"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firstLine="6"/>
        <w:textAlignment w:val="auto"/>
        <w:rPr>
          <w:rFonts w:eastAsia="MS Mincho"/>
          <w:lang w:val="en-GB"/>
        </w:rPr>
      </w:pPr>
      <w:r w:rsidRPr="00003B37">
        <w:rPr>
          <w:rFonts w:eastAsia="MS Mincho"/>
          <w:lang w:val="en-GB"/>
        </w:rPr>
        <w:t>The semantics as specified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apply to the bitstream that would be obtained by invoking the bitstream extraction process as specified in clause </w:t>
      </w:r>
      <w:r w:rsidRPr="00003B37">
        <w:rPr>
          <w:rFonts w:eastAsia="MS Mincho"/>
          <w:lang w:val="en-GB"/>
        </w:rPr>
        <w:fldChar w:fldCharType="begin"/>
      </w:r>
      <w:r w:rsidRPr="00003B37">
        <w:rPr>
          <w:rFonts w:eastAsia="MS Mincho"/>
          <w:lang w:val="en-GB"/>
        </w:rPr>
        <w:instrText xml:space="preserve"> REF _Ref170892294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G.8.8.1</w:t>
      </w:r>
      <w:r w:rsidRPr="00003B37">
        <w:rPr>
          <w:rFonts w:eastAsia="MS Mincho"/>
          <w:lang w:val="en-GB"/>
        </w:rPr>
        <w:fldChar w:fldCharType="end"/>
      </w:r>
      <w:r w:rsidRPr="00003B37">
        <w:rPr>
          <w:rFonts w:eastAsia="MS Mincho"/>
          <w:lang w:val="en-GB"/>
        </w:rPr>
        <w:t xml:space="preserve"> with </w:t>
      </w:r>
      <w:proofErr w:type="spellStart"/>
      <w:r w:rsidRPr="00003B37">
        <w:rPr>
          <w:rFonts w:eastAsia="MS Mincho"/>
          <w:lang w:val="en-GB"/>
        </w:rPr>
        <w:t>dIdTarget</w:t>
      </w:r>
      <w:proofErr w:type="spellEnd"/>
      <w:r w:rsidRPr="00003B37">
        <w:rPr>
          <w:rFonts w:eastAsia="MS Mincho"/>
          <w:lang w:val="en-GB"/>
        </w:rPr>
        <w:t xml:space="preserve"> equal to 0 and </w:t>
      </w:r>
      <w:proofErr w:type="spellStart"/>
      <w:r w:rsidRPr="00003B37">
        <w:rPr>
          <w:rFonts w:eastAsia="MS Mincho"/>
          <w:lang w:val="en-GB"/>
        </w:rPr>
        <w:t>qIdTarget</w:t>
      </w:r>
      <w:proofErr w:type="spellEnd"/>
      <w:r w:rsidRPr="00003B37">
        <w:rPr>
          <w:rFonts w:eastAsia="MS Mincho"/>
          <w:lang w:val="en-GB"/>
        </w:rPr>
        <w:t xml:space="preserve"> equal to 0. All syntax elements and derived variables that are referred to in the semantics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are syntax elements and variables for layer representations with </w:t>
      </w:r>
      <w:proofErr w:type="spellStart"/>
      <w:r w:rsidRPr="00003B37">
        <w:rPr>
          <w:rFonts w:eastAsia="MS Mincho"/>
          <w:lang w:val="en-GB"/>
        </w:rPr>
        <w:t>dependency_id</w:t>
      </w:r>
      <w:proofErr w:type="spellEnd"/>
      <w:r w:rsidRPr="00003B37">
        <w:rPr>
          <w:rFonts w:eastAsia="MS Mincho"/>
          <w:lang w:val="en-GB"/>
        </w:rPr>
        <w:t xml:space="preserve"> equal to 0 and </w:t>
      </w:r>
      <w:proofErr w:type="spellStart"/>
      <w:r w:rsidRPr="00003B37">
        <w:rPr>
          <w:rFonts w:eastAsia="MS Mincho"/>
          <w:lang w:val="en-GB"/>
        </w:rPr>
        <w:t>quality_id</w:t>
      </w:r>
      <w:proofErr w:type="spellEnd"/>
      <w:r w:rsidRPr="00003B37">
        <w:rPr>
          <w:rFonts w:eastAsia="MS Mincho"/>
          <w:lang w:val="en-GB"/>
        </w:rPr>
        <w:t xml:space="preserve"> equal to 0. All SEI messages that are referred to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are SEI messages that apply to layer representations with </w:t>
      </w:r>
      <w:proofErr w:type="spellStart"/>
      <w:r w:rsidRPr="00003B37">
        <w:rPr>
          <w:rFonts w:eastAsia="MS Mincho"/>
          <w:lang w:val="en-GB"/>
        </w:rPr>
        <w:t>dependency_id</w:t>
      </w:r>
      <w:proofErr w:type="spellEnd"/>
      <w:r w:rsidRPr="00003B37">
        <w:rPr>
          <w:rFonts w:eastAsia="MS Mincho"/>
          <w:lang w:val="en-GB"/>
        </w:rPr>
        <w:t xml:space="preserve"> equal to 0 and </w:t>
      </w:r>
      <w:proofErr w:type="spellStart"/>
      <w:r w:rsidRPr="00003B37">
        <w:rPr>
          <w:rFonts w:eastAsia="MS Mincho"/>
          <w:lang w:val="en-GB"/>
        </w:rPr>
        <w:t>quality_id</w:t>
      </w:r>
      <w:proofErr w:type="spellEnd"/>
      <w:r w:rsidRPr="00003B37">
        <w:rPr>
          <w:rFonts w:eastAsia="MS Mincho"/>
          <w:lang w:val="en-GB"/>
        </w:rPr>
        <w:t xml:space="preserve"> equal to 0.</w:t>
      </w:r>
    </w:p>
    <w:p w14:paraId="1AD2C2D1"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GB"/>
        </w:rPr>
      </w:pPr>
      <w:r w:rsidRPr="00003B37">
        <w:rPr>
          <w:rFonts w:eastAsia="MS Mincho"/>
          <w:lang w:val="en-GB"/>
        </w:rPr>
        <w:t>–</w:t>
      </w:r>
      <w:r w:rsidRPr="00003B37">
        <w:rPr>
          <w:rFonts w:eastAsia="MS Mincho"/>
          <w:lang w:val="en-GB"/>
        </w:rPr>
        <w:tab/>
        <w:t xml:space="preserve">Otherwise (the SEI message is included in a scalable nesting SEI message), the SEI message applies to all layer representations of the current access unit for which </w:t>
      </w:r>
      <w:proofErr w:type="spellStart"/>
      <w:r w:rsidRPr="00003B37">
        <w:rPr>
          <w:rFonts w:eastAsia="MS Mincho"/>
          <w:lang w:val="en-GB"/>
        </w:rPr>
        <w:t>DQId</w:t>
      </w:r>
      <w:proofErr w:type="spellEnd"/>
      <w:r w:rsidRPr="00003B37">
        <w:rPr>
          <w:rFonts w:eastAsia="MS Mincho"/>
          <w:lang w:val="en-GB"/>
        </w:rPr>
        <w:t xml:space="preserve"> is equal to any value of ( (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 &lt;&lt; 4 ) + </w:t>
      </w:r>
      <w:proofErr w:type="spellStart"/>
      <w:r w:rsidRPr="00003B37">
        <w:rPr>
          <w:rFonts w:eastAsia="MS Mincho"/>
          <w:lang w:val="en-GB"/>
        </w:rPr>
        <w:t>sei_quality_id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 with </w:t>
      </w:r>
      <w:proofErr w:type="spellStart"/>
      <w:r w:rsidRPr="00003B37">
        <w:rPr>
          <w:rFonts w:eastAsia="MS Mincho"/>
          <w:lang w:val="en-GB"/>
        </w:rPr>
        <w:t>i</w:t>
      </w:r>
      <w:proofErr w:type="spellEnd"/>
      <w:r w:rsidRPr="00003B37">
        <w:rPr>
          <w:rFonts w:eastAsia="MS Mincho"/>
          <w:lang w:val="en-GB"/>
        </w:rPr>
        <w:t xml:space="preserve"> in the range of 0 to num_layer_representations_minus1, inclusive.</w:t>
      </w:r>
    </w:p>
    <w:p w14:paraId="228880D4"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textAlignment w:val="auto"/>
        <w:rPr>
          <w:rFonts w:eastAsia="MS Mincho"/>
          <w:lang w:val="en-GB"/>
        </w:rPr>
      </w:pPr>
      <w:r w:rsidRPr="00003B37">
        <w:rPr>
          <w:rFonts w:eastAsia="MS Mincho"/>
          <w:lang w:val="en-GB"/>
        </w:rPr>
        <w:t xml:space="preserve">For each value of </w:t>
      </w:r>
      <w:proofErr w:type="spellStart"/>
      <w:r w:rsidRPr="00003B37">
        <w:rPr>
          <w:rFonts w:eastAsia="MS Mincho"/>
          <w:lang w:val="en-GB"/>
        </w:rPr>
        <w:t>i</w:t>
      </w:r>
      <w:proofErr w:type="spellEnd"/>
      <w:r w:rsidRPr="00003B37">
        <w:rPr>
          <w:rFonts w:eastAsia="MS Mincho"/>
          <w:lang w:val="en-GB"/>
        </w:rPr>
        <w:t xml:space="preserve"> in the range of 0 to num_layer_representations_minus1, inclusive, the semantics as specified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apply to the bitstream that would be obtained by invoking the bitstream extraction process as specified in clause </w:t>
      </w:r>
      <w:r w:rsidRPr="00003B37">
        <w:rPr>
          <w:rFonts w:eastAsia="MS Mincho"/>
          <w:lang w:val="en-GB"/>
        </w:rPr>
        <w:fldChar w:fldCharType="begin"/>
      </w:r>
      <w:r w:rsidRPr="00003B37">
        <w:rPr>
          <w:rFonts w:eastAsia="MS Mincho"/>
          <w:lang w:val="en-GB"/>
        </w:rPr>
        <w:instrText xml:space="preserve"> REF _Ref170892294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G.8.8.1</w:t>
      </w:r>
      <w:r w:rsidRPr="00003B37">
        <w:rPr>
          <w:rFonts w:eastAsia="MS Mincho"/>
          <w:lang w:val="en-GB"/>
        </w:rPr>
        <w:fldChar w:fldCharType="end"/>
      </w:r>
      <w:r w:rsidRPr="00003B37">
        <w:rPr>
          <w:rFonts w:eastAsia="MS Mincho"/>
          <w:lang w:val="en-GB"/>
        </w:rPr>
        <w:t xml:space="preserve"> with </w:t>
      </w:r>
      <w:proofErr w:type="spellStart"/>
      <w:r w:rsidRPr="00003B37">
        <w:rPr>
          <w:rFonts w:eastAsia="MS Mincho"/>
          <w:lang w:val="en-GB"/>
        </w:rPr>
        <w:t>dIdTarget</w:t>
      </w:r>
      <w:proofErr w:type="spellEnd"/>
      <w:r w:rsidRPr="00003B37">
        <w:rPr>
          <w:rFonts w:eastAsia="MS Mincho"/>
          <w:lang w:val="en-GB"/>
        </w:rPr>
        <w:t xml:space="preserve"> equal to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and </w:t>
      </w:r>
      <w:proofErr w:type="spellStart"/>
      <w:r w:rsidRPr="00003B37">
        <w:rPr>
          <w:rFonts w:eastAsia="MS Mincho"/>
          <w:lang w:val="en-GB"/>
        </w:rPr>
        <w:t>qIdTarget</w:t>
      </w:r>
      <w:proofErr w:type="spellEnd"/>
      <w:r w:rsidRPr="00003B37">
        <w:rPr>
          <w:rFonts w:eastAsia="MS Mincho"/>
          <w:lang w:val="en-GB"/>
        </w:rPr>
        <w:t xml:space="preserve"> equal to </w:t>
      </w:r>
      <w:proofErr w:type="spellStart"/>
      <w:r w:rsidRPr="00003B37">
        <w:rPr>
          <w:rFonts w:eastAsia="MS Mincho"/>
          <w:lang w:val="en-GB"/>
        </w:rPr>
        <w:t>sei_quality_id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 All syntax elements and derived variables that are referred to in the semantics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are syntax elements and variables for layer representations with </w:t>
      </w:r>
      <w:proofErr w:type="spellStart"/>
      <w:r w:rsidRPr="00003B37">
        <w:rPr>
          <w:rFonts w:eastAsia="MS Mincho"/>
          <w:lang w:val="en-GB"/>
        </w:rPr>
        <w:t>dependency_id</w:t>
      </w:r>
      <w:proofErr w:type="spellEnd"/>
      <w:r w:rsidRPr="00003B37">
        <w:rPr>
          <w:rFonts w:eastAsia="MS Mincho"/>
          <w:lang w:val="en-GB"/>
        </w:rPr>
        <w:t xml:space="preserve"> equal to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and </w:t>
      </w:r>
      <w:proofErr w:type="spellStart"/>
      <w:r w:rsidRPr="00003B37">
        <w:rPr>
          <w:rFonts w:eastAsia="MS Mincho"/>
          <w:lang w:val="en-GB"/>
        </w:rPr>
        <w:t>quality_id</w:t>
      </w:r>
      <w:proofErr w:type="spellEnd"/>
      <w:r w:rsidRPr="00003B37">
        <w:rPr>
          <w:rFonts w:eastAsia="MS Mincho"/>
          <w:lang w:val="en-GB"/>
        </w:rPr>
        <w:t xml:space="preserve"> equal to </w:t>
      </w:r>
      <w:proofErr w:type="spellStart"/>
      <w:r w:rsidRPr="00003B37">
        <w:rPr>
          <w:rFonts w:eastAsia="MS Mincho"/>
          <w:lang w:val="en-GB"/>
        </w:rPr>
        <w:t>sei_quality_id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 All SEI messages that are referred to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are SEI messages that apply to layer representations with </w:t>
      </w:r>
      <w:proofErr w:type="spellStart"/>
      <w:r w:rsidRPr="00003B37">
        <w:rPr>
          <w:rFonts w:eastAsia="MS Mincho"/>
          <w:lang w:val="en-GB"/>
        </w:rPr>
        <w:t>dependency_id</w:t>
      </w:r>
      <w:proofErr w:type="spellEnd"/>
      <w:r w:rsidRPr="00003B37">
        <w:rPr>
          <w:rFonts w:eastAsia="MS Mincho"/>
          <w:lang w:val="en-GB"/>
        </w:rPr>
        <w:t xml:space="preserve"> equal to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and </w:t>
      </w:r>
      <w:proofErr w:type="spellStart"/>
      <w:r w:rsidRPr="00003B37">
        <w:rPr>
          <w:rFonts w:eastAsia="MS Mincho"/>
          <w:lang w:val="en-GB"/>
        </w:rPr>
        <w:t>quality_id</w:t>
      </w:r>
      <w:proofErr w:type="spellEnd"/>
      <w:r w:rsidRPr="00003B37">
        <w:rPr>
          <w:rFonts w:eastAsia="MS Mincho"/>
          <w:lang w:val="en-GB"/>
        </w:rPr>
        <w:t xml:space="preserve"> equal to </w:t>
      </w:r>
      <w:proofErr w:type="spellStart"/>
      <w:r w:rsidRPr="00003B37">
        <w:rPr>
          <w:rFonts w:eastAsia="MS Mincho"/>
          <w:lang w:val="en-GB"/>
        </w:rPr>
        <w:t>sei_quality_id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w:t>
      </w:r>
    </w:p>
    <w:p w14:paraId="69C301A1"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textAlignment w:val="auto"/>
        <w:rPr>
          <w:rFonts w:eastAsia="MS Mincho"/>
          <w:lang w:val="en-GB"/>
        </w:rPr>
      </w:pPr>
      <w:r w:rsidRPr="00003B37">
        <w:rPr>
          <w:rFonts w:eastAsia="MS Mincho"/>
          <w:lang w:val="en-GB"/>
        </w:rPr>
        <w:t>–</w:t>
      </w:r>
      <w:r w:rsidRPr="00003B37">
        <w:rPr>
          <w:rFonts w:eastAsia="MS Mincho"/>
          <w:lang w:val="en-GB"/>
        </w:rPr>
        <w:tab/>
        <w:t xml:space="preserve">Otherwise, if </w:t>
      </w:r>
      <w:proofErr w:type="spellStart"/>
      <w:r w:rsidRPr="00003B37">
        <w:rPr>
          <w:rFonts w:eastAsia="MS Mincho"/>
          <w:lang w:val="en-GB"/>
        </w:rPr>
        <w:t>payloadType</w:t>
      </w:r>
      <w:proofErr w:type="spellEnd"/>
      <w:r w:rsidRPr="00003B37">
        <w:rPr>
          <w:rFonts w:eastAsia="MS Mincho"/>
          <w:lang w:val="en-GB"/>
        </w:rPr>
        <w:t xml:space="preserve"> is equal to 2, 6, 7, 9, 10, 11, 12, 13, 14, 15, 16, 17, 18, 21, 23, 45, 47, 137, 142, 144, 147, 148, 149, 150, 151, 154, 155, 156, 200, 201, 202, 205, 210, 211, 212 </w:t>
      </w:r>
      <w:r w:rsidRPr="00003B37">
        <w:rPr>
          <w:rFonts w:eastAsia="MS Mincho"/>
          <w:highlight w:val="yellow"/>
          <w:lang w:val="en-GB"/>
        </w:rPr>
        <w:t>or 218</w:t>
      </w:r>
      <w:r w:rsidRPr="00003B37">
        <w:rPr>
          <w:rFonts w:eastAsia="MS Mincho"/>
          <w:lang w:val="en-GB"/>
        </w:rPr>
        <w:t>, the following applies:</w:t>
      </w:r>
    </w:p>
    <w:p w14:paraId="79227BAA"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GB"/>
        </w:rPr>
      </w:pPr>
      <w:r w:rsidRPr="00003B37">
        <w:rPr>
          <w:rFonts w:eastAsia="MS Mincho"/>
          <w:lang w:val="en-GB"/>
        </w:rPr>
        <w:t>–</w:t>
      </w:r>
      <w:r w:rsidRPr="00003B37">
        <w:rPr>
          <w:rFonts w:eastAsia="MS Mincho"/>
          <w:lang w:val="en-GB"/>
        </w:rPr>
        <w:tab/>
        <w:t xml:space="preserve">If the SEI message is not included in a scalable nesting SEI message, it applies to the dependency representations of the current access unit that have </w:t>
      </w:r>
      <w:proofErr w:type="spellStart"/>
      <w:r w:rsidRPr="00003B37">
        <w:rPr>
          <w:rFonts w:eastAsia="MS Mincho"/>
          <w:lang w:val="en-GB"/>
        </w:rPr>
        <w:t>dependency_id</w:t>
      </w:r>
      <w:proofErr w:type="spellEnd"/>
      <w:r w:rsidRPr="00003B37">
        <w:rPr>
          <w:rFonts w:eastAsia="MS Mincho"/>
          <w:lang w:val="en-GB"/>
        </w:rPr>
        <w:t xml:space="preserve"> equal to 0.</w:t>
      </w:r>
    </w:p>
    <w:p w14:paraId="3AEF2477"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textAlignment w:val="auto"/>
        <w:rPr>
          <w:rFonts w:eastAsia="MS Mincho"/>
          <w:lang w:val="en-GB"/>
        </w:rPr>
      </w:pPr>
      <w:r w:rsidRPr="00003B37">
        <w:rPr>
          <w:rFonts w:eastAsia="MS Mincho"/>
          <w:lang w:val="en-GB"/>
        </w:rPr>
        <w:t>The semantics as specified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apply to the bitstream that would be obtained by invoking the bitstream extraction process as specified in clause </w:t>
      </w:r>
      <w:r w:rsidRPr="00003B37">
        <w:rPr>
          <w:rFonts w:eastAsia="MS Mincho"/>
          <w:lang w:val="en-GB"/>
        </w:rPr>
        <w:fldChar w:fldCharType="begin"/>
      </w:r>
      <w:r w:rsidRPr="00003B37">
        <w:rPr>
          <w:rFonts w:eastAsia="MS Mincho"/>
          <w:lang w:val="en-GB"/>
        </w:rPr>
        <w:instrText xml:space="preserve"> REF _Ref170892294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G.8.8.1</w:t>
      </w:r>
      <w:r w:rsidRPr="00003B37">
        <w:rPr>
          <w:rFonts w:eastAsia="MS Mincho"/>
          <w:lang w:val="en-GB"/>
        </w:rPr>
        <w:fldChar w:fldCharType="end"/>
      </w:r>
      <w:r w:rsidRPr="00003B37">
        <w:rPr>
          <w:rFonts w:eastAsia="MS Mincho"/>
          <w:lang w:val="en-GB"/>
        </w:rPr>
        <w:t xml:space="preserve"> with </w:t>
      </w:r>
      <w:proofErr w:type="spellStart"/>
      <w:r w:rsidRPr="00003B37">
        <w:rPr>
          <w:rFonts w:eastAsia="MS Mincho"/>
          <w:lang w:val="en-GB"/>
        </w:rPr>
        <w:t>dIdTarget</w:t>
      </w:r>
      <w:proofErr w:type="spellEnd"/>
      <w:r w:rsidRPr="00003B37">
        <w:rPr>
          <w:rFonts w:eastAsia="MS Mincho"/>
          <w:lang w:val="en-GB"/>
        </w:rPr>
        <w:t xml:space="preserve"> equal to 0. All syntax elements and derived variables that are referred to in the semantics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are syntax elements and variables for dependency representations with </w:t>
      </w:r>
      <w:proofErr w:type="spellStart"/>
      <w:r w:rsidRPr="00003B37">
        <w:rPr>
          <w:rFonts w:eastAsia="MS Mincho"/>
          <w:lang w:val="en-GB"/>
        </w:rPr>
        <w:t>dependency_id</w:t>
      </w:r>
      <w:proofErr w:type="spellEnd"/>
      <w:r w:rsidRPr="00003B37">
        <w:rPr>
          <w:rFonts w:eastAsia="MS Mincho"/>
          <w:lang w:val="en-GB"/>
        </w:rPr>
        <w:t xml:space="preserve"> equal to 0. All SEI messages that are referred to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are SEI messages that apply to dependency representations with </w:t>
      </w:r>
      <w:proofErr w:type="spellStart"/>
      <w:r w:rsidRPr="00003B37">
        <w:rPr>
          <w:rFonts w:eastAsia="MS Mincho"/>
          <w:lang w:val="en-GB"/>
        </w:rPr>
        <w:t>dependency_id</w:t>
      </w:r>
      <w:proofErr w:type="spellEnd"/>
      <w:r w:rsidRPr="00003B37">
        <w:rPr>
          <w:rFonts w:eastAsia="MS Mincho"/>
          <w:lang w:val="en-GB"/>
        </w:rPr>
        <w:t xml:space="preserve"> equal to 0.</w:t>
      </w:r>
    </w:p>
    <w:p w14:paraId="0356BEE1"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GB"/>
        </w:rPr>
      </w:pPr>
      <w:r w:rsidRPr="00003B37">
        <w:rPr>
          <w:rFonts w:eastAsia="MS Mincho"/>
          <w:lang w:val="en-GB"/>
        </w:rPr>
        <w:t>–</w:t>
      </w:r>
      <w:r w:rsidRPr="00003B37">
        <w:rPr>
          <w:rFonts w:eastAsia="MS Mincho"/>
          <w:lang w:val="en-GB"/>
        </w:rPr>
        <w:tab/>
        <w:t xml:space="preserve">Otherwise (the SEI message is included in a scalable nesting SEI message), the scalable nesting SEI message containing the SEI message shall have </w:t>
      </w:r>
      <w:proofErr w:type="spellStart"/>
      <w:r w:rsidRPr="00003B37">
        <w:rPr>
          <w:rFonts w:eastAsia="MS Mincho"/>
          <w:lang w:val="en-GB"/>
        </w:rPr>
        <w:t>all_layer_representations_in_au_flag</w:t>
      </w:r>
      <w:proofErr w:type="spellEnd"/>
      <w:r w:rsidRPr="00003B37">
        <w:rPr>
          <w:rFonts w:eastAsia="MS Mincho"/>
          <w:lang w:val="en-GB"/>
        </w:rPr>
        <w:t xml:space="preserve"> equal to 1 or, when </w:t>
      </w:r>
      <w:proofErr w:type="spellStart"/>
      <w:r w:rsidRPr="00003B37">
        <w:rPr>
          <w:rFonts w:eastAsia="MS Mincho"/>
          <w:lang w:val="en-GB"/>
        </w:rPr>
        <w:t>all_layer_representations_in_au_flag</w:t>
      </w:r>
      <w:proofErr w:type="spellEnd"/>
      <w:r w:rsidRPr="00003B37">
        <w:rPr>
          <w:rFonts w:eastAsia="MS Mincho"/>
          <w:lang w:val="en-GB"/>
        </w:rPr>
        <w:t xml:space="preserve"> is equal to 0, all values of </w:t>
      </w:r>
      <w:proofErr w:type="spellStart"/>
      <w:r w:rsidRPr="00003B37">
        <w:rPr>
          <w:rFonts w:eastAsia="MS Mincho"/>
          <w:lang w:val="en-GB"/>
        </w:rPr>
        <w:t>sei_quality_id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present in the scalable nesting SEI message shall be equal to 0. The SEI message that is included in the scalable nesting SEI message applies to all dependency representations of the current access unit for which </w:t>
      </w:r>
      <w:proofErr w:type="spellStart"/>
      <w:r w:rsidRPr="00003B37">
        <w:rPr>
          <w:rFonts w:eastAsia="MS Mincho"/>
          <w:lang w:val="en-GB"/>
        </w:rPr>
        <w:t>dependency_id</w:t>
      </w:r>
      <w:proofErr w:type="spellEnd"/>
      <w:r w:rsidRPr="00003B37">
        <w:rPr>
          <w:rFonts w:eastAsia="MS Mincho"/>
          <w:lang w:val="en-GB"/>
        </w:rPr>
        <w:t xml:space="preserve"> is equal to any value of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with </w:t>
      </w:r>
      <w:proofErr w:type="spellStart"/>
      <w:r w:rsidRPr="00003B37">
        <w:rPr>
          <w:rFonts w:eastAsia="MS Mincho"/>
          <w:lang w:val="en-GB"/>
        </w:rPr>
        <w:t>i</w:t>
      </w:r>
      <w:proofErr w:type="spellEnd"/>
      <w:r w:rsidRPr="00003B37">
        <w:rPr>
          <w:rFonts w:eastAsia="MS Mincho"/>
          <w:lang w:val="en-GB"/>
        </w:rPr>
        <w:t xml:space="preserve"> in the range of 0 to num_layer_representations_minus1, inclusive.</w:t>
      </w:r>
    </w:p>
    <w:p w14:paraId="31E56274"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textAlignment w:val="auto"/>
        <w:rPr>
          <w:rFonts w:eastAsia="MS Mincho"/>
          <w:lang w:val="en-GB"/>
        </w:rPr>
      </w:pPr>
      <w:r w:rsidRPr="00003B37">
        <w:rPr>
          <w:rFonts w:eastAsia="MS Mincho"/>
          <w:lang w:val="en-GB"/>
        </w:rPr>
        <w:t xml:space="preserve">For each value of </w:t>
      </w:r>
      <w:proofErr w:type="spellStart"/>
      <w:r w:rsidRPr="00003B37">
        <w:rPr>
          <w:rFonts w:eastAsia="MS Mincho"/>
          <w:lang w:val="en-GB"/>
        </w:rPr>
        <w:t>i</w:t>
      </w:r>
      <w:proofErr w:type="spellEnd"/>
      <w:r w:rsidRPr="00003B37">
        <w:rPr>
          <w:rFonts w:eastAsia="MS Mincho"/>
          <w:lang w:val="en-GB"/>
        </w:rPr>
        <w:t xml:space="preserve"> in the range of 0 to num_layer_representations_minus1, inclusive, the semantics as specified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apply to the bitstream that would be obtained by invoking the bitstream extraction process as specified in clause </w:t>
      </w:r>
      <w:r w:rsidRPr="00003B37">
        <w:rPr>
          <w:rFonts w:eastAsia="MS Mincho"/>
          <w:lang w:val="en-GB"/>
        </w:rPr>
        <w:fldChar w:fldCharType="begin"/>
      </w:r>
      <w:r w:rsidRPr="00003B37">
        <w:rPr>
          <w:rFonts w:eastAsia="MS Mincho"/>
          <w:lang w:val="en-GB"/>
        </w:rPr>
        <w:instrText xml:space="preserve"> REF _Ref170892294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G.8.8.1</w:t>
      </w:r>
      <w:r w:rsidRPr="00003B37">
        <w:rPr>
          <w:rFonts w:eastAsia="MS Mincho"/>
          <w:lang w:val="en-GB"/>
        </w:rPr>
        <w:fldChar w:fldCharType="end"/>
      </w:r>
      <w:r w:rsidRPr="00003B37">
        <w:rPr>
          <w:rFonts w:eastAsia="MS Mincho"/>
          <w:lang w:val="en-GB"/>
        </w:rPr>
        <w:t xml:space="preserve"> with </w:t>
      </w:r>
      <w:proofErr w:type="spellStart"/>
      <w:r w:rsidRPr="00003B37">
        <w:rPr>
          <w:rFonts w:eastAsia="MS Mincho"/>
          <w:lang w:val="en-GB"/>
        </w:rPr>
        <w:t>dIdTarget</w:t>
      </w:r>
      <w:proofErr w:type="spellEnd"/>
      <w:r w:rsidRPr="00003B37">
        <w:rPr>
          <w:rFonts w:eastAsia="MS Mincho"/>
          <w:lang w:val="en-GB"/>
        </w:rPr>
        <w:t xml:space="preserve"> equal to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 All syntax elements and derived variables that are referred to in the semantics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are syntax elements and variables for dependency representations with </w:t>
      </w:r>
      <w:proofErr w:type="spellStart"/>
      <w:r w:rsidRPr="00003B37">
        <w:rPr>
          <w:rFonts w:eastAsia="MS Mincho"/>
          <w:lang w:val="en-GB"/>
        </w:rPr>
        <w:t>dependency_id</w:t>
      </w:r>
      <w:proofErr w:type="spellEnd"/>
      <w:r w:rsidRPr="00003B37">
        <w:rPr>
          <w:rFonts w:eastAsia="MS Mincho"/>
          <w:lang w:val="en-GB"/>
        </w:rPr>
        <w:t xml:space="preserve"> equal to </w:t>
      </w:r>
      <w:proofErr w:type="spellStart"/>
      <w:r w:rsidRPr="00003B37">
        <w:rPr>
          <w:rFonts w:eastAsia="MS Mincho"/>
          <w:lang w:val="en-GB"/>
        </w:rPr>
        <w:t>sei_dependency_</w:t>
      </w:r>
      <w:proofErr w:type="gramStart"/>
      <w:r w:rsidRPr="00003B37">
        <w:rPr>
          <w:rFonts w:eastAsia="MS Mincho"/>
          <w:lang w:val="en-GB"/>
        </w:rPr>
        <w:t>id</w:t>
      </w:r>
      <w:proofErr w:type="spellEnd"/>
      <w:r w:rsidRPr="00003B37">
        <w:rPr>
          <w:rFonts w:eastAsia="MS Mincho"/>
          <w:lang w:val="en-GB"/>
        </w:rPr>
        <w:t>[</w:t>
      </w:r>
      <w:proofErr w:type="gram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 All SEI messages that are referred to in clause </w:t>
      </w:r>
      <w:r w:rsidRPr="00003B37">
        <w:rPr>
          <w:rFonts w:eastAsia="MS Mincho"/>
          <w:lang w:val="en-GB"/>
        </w:rPr>
        <w:fldChar w:fldCharType="begin"/>
      </w:r>
      <w:r w:rsidRPr="00003B37">
        <w:rPr>
          <w:rFonts w:eastAsia="MS Mincho"/>
          <w:lang w:val="en-GB"/>
        </w:rPr>
        <w:instrText xml:space="preserve"> REF _Ref215995733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xml:space="preserve"> are SEI messages that apply to dependency representations with </w:t>
      </w:r>
      <w:proofErr w:type="spellStart"/>
      <w:r w:rsidRPr="00003B37">
        <w:rPr>
          <w:rFonts w:eastAsia="MS Mincho"/>
          <w:lang w:val="en-GB"/>
        </w:rPr>
        <w:t>dependency_id</w:t>
      </w:r>
      <w:proofErr w:type="spellEnd"/>
      <w:r w:rsidRPr="00003B37">
        <w:rPr>
          <w:rFonts w:eastAsia="MS Mincho"/>
          <w:lang w:val="en-GB"/>
        </w:rPr>
        <w:t xml:space="preserve"> equal to </w:t>
      </w:r>
      <w:proofErr w:type="spellStart"/>
      <w:r w:rsidRPr="00003B37">
        <w:rPr>
          <w:rFonts w:eastAsia="MS Mincho"/>
          <w:lang w:val="en-GB"/>
        </w:rPr>
        <w:t>sei_dependency_</w:t>
      </w:r>
      <w:proofErr w:type="gramStart"/>
      <w:r w:rsidRPr="00003B37">
        <w:rPr>
          <w:rFonts w:eastAsia="MS Mincho"/>
          <w:lang w:val="en-GB"/>
        </w:rPr>
        <w:t>id</w:t>
      </w:r>
      <w:proofErr w:type="spellEnd"/>
      <w:r w:rsidRPr="00003B37">
        <w:rPr>
          <w:rFonts w:eastAsia="MS Mincho"/>
          <w:lang w:val="en-GB"/>
        </w:rPr>
        <w:t>[</w:t>
      </w:r>
      <w:proofErr w:type="gram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w:t>
      </w:r>
    </w:p>
    <w:p w14:paraId="47FED621"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textAlignment w:val="auto"/>
        <w:rPr>
          <w:rFonts w:eastAsia="MS Mincho"/>
          <w:lang w:val="en-GB"/>
        </w:rPr>
      </w:pPr>
      <w:r w:rsidRPr="00003B37">
        <w:rPr>
          <w:rFonts w:eastAsia="MS Mincho"/>
          <w:lang w:val="en-GB"/>
        </w:rPr>
        <w:t xml:space="preserve">When </w:t>
      </w:r>
      <w:proofErr w:type="spellStart"/>
      <w:r w:rsidRPr="00003B37">
        <w:rPr>
          <w:rFonts w:eastAsia="MS Mincho"/>
          <w:lang w:val="en-GB"/>
        </w:rPr>
        <w:t>payloadType</w:t>
      </w:r>
      <w:proofErr w:type="spellEnd"/>
      <w:r w:rsidRPr="00003B37">
        <w:rPr>
          <w:rFonts w:eastAsia="MS Mincho"/>
          <w:lang w:val="en-GB"/>
        </w:rPr>
        <w:t xml:space="preserve"> is equal to 10 for the SEI message that is included in a scalable nesting SEI message, the semantics for </w:t>
      </w:r>
      <w:proofErr w:type="spellStart"/>
      <w:r w:rsidRPr="00003B37">
        <w:rPr>
          <w:rFonts w:eastAsia="MS Mincho"/>
          <w:lang w:val="en-GB"/>
        </w:rPr>
        <w:t>sub_seq_layer_num</w:t>
      </w:r>
      <w:proofErr w:type="spellEnd"/>
      <w:r w:rsidRPr="00003B37">
        <w:rPr>
          <w:rFonts w:eastAsia="MS Mincho"/>
          <w:lang w:val="en-GB"/>
        </w:rPr>
        <w:t xml:space="preserve"> of the sub-sequence information SEI message is modified as follows:</w:t>
      </w:r>
    </w:p>
    <w:p w14:paraId="16698F9A"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91"/>
        <w:textAlignment w:val="auto"/>
        <w:rPr>
          <w:rFonts w:eastAsia="MS Mincho"/>
          <w:lang w:val="en-GB"/>
        </w:rPr>
      </w:pPr>
      <w:proofErr w:type="spellStart"/>
      <w:r w:rsidRPr="00003B37">
        <w:rPr>
          <w:rFonts w:eastAsia="MS Mincho"/>
          <w:b/>
          <w:lang w:val="en-GB"/>
        </w:rPr>
        <w:t>sub_seq_layer_num</w:t>
      </w:r>
      <w:proofErr w:type="spellEnd"/>
      <w:r w:rsidRPr="00003B37">
        <w:rPr>
          <w:rFonts w:eastAsia="MS Mincho"/>
          <w:lang w:val="en-GB"/>
        </w:rPr>
        <w:t xml:space="preserve"> specifies the sub-sequence layer number of the current picture. When the current picture resides in a sub-sequence for which the first picture in decoding order is an IDR picture, the value of </w:t>
      </w:r>
      <w:proofErr w:type="spellStart"/>
      <w:r w:rsidRPr="00003B37">
        <w:rPr>
          <w:rFonts w:eastAsia="MS Mincho"/>
          <w:lang w:val="en-GB"/>
        </w:rPr>
        <w:t>sub_seq_layer_num</w:t>
      </w:r>
      <w:proofErr w:type="spellEnd"/>
      <w:r w:rsidRPr="00003B37">
        <w:rPr>
          <w:rFonts w:eastAsia="MS Mincho"/>
          <w:lang w:val="en-GB"/>
        </w:rPr>
        <w:t xml:space="preserve"> shall be equal to 0. For a non-paired reference field, the value of </w:t>
      </w:r>
      <w:proofErr w:type="spellStart"/>
      <w:r w:rsidRPr="00003B37">
        <w:rPr>
          <w:rFonts w:eastAsia="MS Mincho"/>
          <w:lang w:val="en-GB"/>
        </w:rPr>
        <w:t>sub_seq_layer_num</w:t>
      </w:r>
      <w:proofErr w:type="spellEnd"/>
      <w:r w:rsidRPr="00003B37">
        <w:rPr>
          <w:rFonts w:eastAsia="MS Mincho"/>
          <w:lang w:val="en-GB"/>
        </w:rPr>
        <w:t xml:space="preserve"> shall be equal to 0. </w:t>
      </w:r>
      <w:proofErr w:type="spellStart"/>
      <w:r w:rsidRPr="00003B37">
        <w:rPr>
          <w:rFonts w:eastAsia="MS Mincho"/>
          <w:lang w:val="en-GB"/>
        </w:rPr>
        <w:t>sub_seq_layer_num</w:t>
      </w:r>
      <w:proofErr w:type="spellEnd"/>
      <w:r w:rsidRPr="00003B37">
        <w:rPr>
          <w:rFonts w:eastAsia="MS Mincho"/>
          <w:lang w:val="en-GB"/>
        </w:rPr>
        <w:t xml:space="preserve"> shall be in the range of 0 to 255, inclusive.</w:t>
      </w:r>
    </w:p>
    <w:p w14:paraId="6AB6B1BA"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textAlignment w:val="auto"/>
        <w:rPr>
          <w:rFonts w:eastAsia="MS Mincho"/>
          <w:lang w:val="en-GB"/>
        </w:rPr>
      </w:pPr>
      <w:r w:rsidRPr="00003B37">
        <w:rPr>
          <w:rFonts w:eastAsia="MS Mincho"/>
          <w:lang w:val="en-GB"/>
        </w:rPr>
        <w:t>–</w:t>
      </w:r>
      <w:r w:rsidRPr="00003B37">
        <w:rPr>
          <w:rFonts w:eastAsia="MS Mincho"/>
          <w:lang w:val="en-GB"/>
        </w:rPr>
        <w:tab/>
        <w:t xml:space="preserve">Otherwise, if </w:t>
      </w:r>
      <w:proofErr w:type="spellStart"/>
      <w:r w:rsidRPr="00003B37">
        <w:rPr>
          <w:rFonts w:eastAsia="MS Mincho"/>
          <w:lang w:val="en-GB"/>
        </w:rPr>
        <w:t>payloadType</w:t>
      </w:r>
      <w:proofErr w:type="spellEnd"/>
      <w:r w:rsidRPr="00003B37">
        <w:rPr>
          <w:rFonts w:eastAsia="MS Mincho"/>
          <w:lang w:val="en-GB"/>
        </w:rPr>
        <w:t xml:space="preserve"> is equal to 0 or 1, the following applies:</w:t>
      </w:r>
    </w:p>
    <w:p w14:paraId="7DCD21E8"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GB"/>
        </w:rPr>
      </w:pPr>
      <w:r w:rsidRPr="00003B37">
        <w:rPr>
          <w:rFonts w:eastAsia="MS Mincho"/>
          <w:lang w:val="en-GB"/>
        </w:rPr>
        <w:lastRenderedPageBreak/>
        <w:t>–</w:t>
      </w:r>
      <w:r w:rsidRPr="00003B37">
        <w:rPr>
          <w:rFonts w:eastAsia="MS Mincho"/>
          <w:lang w:val="en-GB"/>
        </w:rPr>
        <w:tab/>
        <w:t xml:space="preserve">If the SEI message is not included in a scalable nesting SEI message, the following applies. When the SEI message and all other SEI messages with </w:t>
      </w:r>
      <w:proofErr w:type="spellStart"/>
      <w:r w:rsidRPr="00003B37">
        <w:rPr>
          <w:rFonts w:eastAsia="MS Mincho"/>
          <w:lang w:val="en-GB"/>
        </w:rPr>
        <w:t>payloadType</w:t>
      </w:r>
      <w:proofErr w:type="spellEnd"/>
      <w:r w:rsidRPr="00003B37">
        <w:rPr>
          <w:rFonts w:eastAsia="MS Mincho"/>
          <w:lang w:val="en-GB"/>
        </w:rPr>
        <w:t xml:space="preserve"> equal to 0 or 1 not included in a scalable nesting SEI message are used as the buffering period and picture timing SEI messages for checking the bitstream conformance according to Annex </w:t>
      </w:r>
      <w:r w:rsidRPr="00003B37">
        <w:rPr>
          <w:rFonts w:eastAsia="MS Mincho"/>
          <w:lang w:val="en-GB"/>
        </w:rPr>
        <w:fldChar w:fldCharType="begin"/>
      </w:r>
      <w:r w:rsidRPr="00003B37">
        <w:rPr>
          <w:rFonts w:eastAsia="MS Mincho"/>
          <w:lang w:val="en-GB"/>
        </w:rPr>
        <w:instrText xml:space="preserve"> REF _Ref288348986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C</w:t>
      </w:r>
      <w:r w:rsidRPr="00003B37">
        <w:rPr>
          <w:rFonts w:eastAsia="MS Mincho"/>
          <w:lang w:val="en-GB"/>
        </w:rPr>
        <w:fldChar w:fldCharType="end"/>
      </w:r>
      <w:r w:rsidRPr="00003B37">
        <w:rPr>
          <w:rFonts w:eastAsia="MS Mincho"/>
          <w:lang w:val="en-GB"/>
        </w:rPr>
        <w:t xml:space="preserve"> and the decoding process specified in clauses </w:t>
      </w:r>
      <w:r w:rsidRPr="00003B37">
        <w:rPr>
          <w:rFonts w:eastAsia="MS Mincho"/>
          <w:lang w:val="en-GB"/>
        </w:rPr>
        <w:fldChar w:fldCharType="begin"/>
      </w:r>
      <w:r w:rsidRPr="00003B37">
        <w:rPr>
          <w:rFonts w:eastAsia="MS Mincho"/>
          <w:lang w:val="en-GB"/>
        </w:rPr>
        <w:instrText xml:space="preserve"> REF _Ref20133850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2</w:t>
      </w:r>
      <w:r w:rsidRPr="00003B37">
        <w:rPr>
          <w:rFonts w:eastAsia="MS Mincho"/>
          <w:lang w:val="en-GB"/>
        </w:rPr>
        <w:fldChar w:fldCharType="end"/>
      </w:r>
      <w:r w:rsidRPr="00003B37">
        <w:rPr>
          <w:rFonts w:eastAsia="MS Mincho"/>
          <w:lang w:val="en-GB"/>
        </w:rPr>
        <w:t xml:space="preserve"> to </w:t>
      </w:r>
      <w:r w:rsidRPr="00003B37">
        <w:rPr>
          <w:rFonts w:eastAsia="MS Mincho"/>
          <w:lang w:val="en-GB"/>
        </w:rPr>
        <w:fldChar w:fldCharType="begin"/>
      </w:r>
      <w:r w:rsidRPr="00003B37">
        <w:rPr>
          <w:rFonts w:eastAsia="MS Mincho"/>
          <w:lang w:val="en-GB"/>
        </w:rPr>
        <w:instrText xml:space="preserve"> REF _Ref24280994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9</w:t>
      </w:r>
      <w:r w:rsidRPr="00003B37">
        <w:rPr>
          <w:rFonts w:eastAsia="MS Mincho"/>
          <w:lang w:val="en-GB"/>
        </w:rPr>
        <w:fldChar w:fldCharType="end"/>
      </w:r>
      <w:r w:rsidRPr="00003B37">
        <w:rPr>
          <w:rFonts w:eastAsia="MS Mincho"/>
          <w:lang w:val="en-GB"/>
        </w:rPr>
        <w:t xml:space="preserve"> is used, the bitstream shall be conforming to this Recommendation | International Standard.</w:t>
      </w:r>
    </w:p>
    <w:p w14:paraId="419AAC5B"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0" w:hanging="6"/>
        <w:textAlignment w:val="auto"/>
        <w:rPr>
          <w:rFonts w:eastAsia="MS Mincho"/>
          <w:lang w:val="en-GB"/>
        </w:rPr>
      </w:pPr>
      <w:r w:rsidRPr="00003B37">
        <w:rPr>
          <w:rFonts w:eastAsia="MS Mincho"/>
          <w:lang w:val="en-GB"/>
        </w:rPr>
        <w:t xml:space="preserve">The value of </w:t>
      </w:r>
      <w:proofErr w:type="spellStart"/>
      <w:r w:rsidRPr="00003B37">
        <w:rPr>
          <w:rFonts w:eastAsia="MS Mincho"/>
          <w:lang w:val="en-GB"/>
        </w:rPr>
        <w:t>seq_parameter_set_id</w:t>
      </w:r>
      <w:proofErr w:type="spellEnd"/>
      <w:r w:rsidRPr="00003B37">
        <w:rPr>
          <w:rFonts w:eastAsia="MS Mincho"/>
          <w:lang w:val="en-GB"/>
        </w:rPr>
        <w:t xml:space="preserve"> in a buffering period SEI message not included in a scalable nesting SEI message shall be equal to the value of </w:t>
      </w:r>
      <w:proofErr w:type="spellStart"/>
      <w:r w:rsidRPr="00003B37">
        <w:rPr>
          <w:rFonts w:eastAsia="MS Mincho"/>
          <w:lang w:val="en-GB"/>
        </w:rPr>
        <w:t>seq_parameter_set_id</w:t>
      </w:r>
      <w:proofErr w:type="spellEnd"/>
      <w:r w:rsidRPr="00003B37">
        <w:rPr>
          <w:rFonts w:eastAsia="MS Mincho"/>
          <w:lang w:val="en-GB"/>
        </w:rPr>
        <w:t xml:space="preserve"> in the picture parameter set that is referenced by the layer representation with </w:t>
      </w:r>
      <w:proofErr w:type="spellStart"/>
      <w:r w:rsidRPr="00003B37">
        <w:rPr>
          <w:rFonts w:eastAsia="MS Mincho"/>
          <w:lang w:val="en-GB"/>
        </w:rPr>
        <w:t>DQId</w:t>
      </w:r>
      <w:proofErr w:type="spellEnd"/>
      <w:r w:rsidRPr="00003B37">
        <w:rPr>
          <w:rFonts w:eastAsia="MS Mincho"/>
          <w:lang w:val="en-GB"/>
        </w:rPr>
        <w:t xml:space="preserve"> equal to 0 of the primary coded picture in the same access unit.</w:t>
      </w:r>
    </w:p>
    <w:p w14:paraId="65D2E843"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textAlignment w:val="auto"/>
        <w:rPr>
          <w:rFonts w:eastAsia="MS Mincho"/>
          <w:lang w:val="en-GB"/>
        </w:rPr>
      </w:pPr>
      <w:r w:rsidRPr="00003B37">
        <w:rPr>
          <w:rFonts w:eastAsia="MS Mincho"/>
          <w:lang w:val="en-GB"/>
        </w:rPr>
        <w:t>–</w:t>
      </w:r>
      <w:r w:rsidRPr="00003B37">
        <w:rPr>
          <w:rFonts w:eastAsia="MS Mincho"/>
          <w:lang w:val="en-GB"/>
        </w:rPr>
        <w:tab/>
        <w:t xml:space="preserve">Otherwise (the SEI message is included in a scalable nesting SEI message), the following applies. When the SEI message and all other SEI messages with </w:t>
      </w:r>
      <w:proofErr w:type="spellStart"/>
      <w:r w:rsidRPr="00003B37">
        <w:rPr>
          <w:rFonts w:eastAsia="MS Mincho"/>
          <w:lang w:val="en-GB"/>
        </w:rPr>
        <w:t>payloadType</w:t>
      </w:r>
      <w:proofErr w:type="spellEnd"/>
      <w:r w:rsidRPr="00003B37">
        <w:rPr>
          <w:rFonts w:eastAsia="MS Mincho"/>
          <w:lang w:val="en-GB"/>
        </w:rPr>
        <w:t xml:space="preserve"> equal to 0 or 1 included in a scalable nesting SEI message with identical values of </w:t>
      </w:r>
      <w:proofErr w:type="spellStart"/>
      <w:r w:rsidRPr="00003B37">
        <w:rPr>
          <w:rFonts w:eastAsia="MS Mincho"/>
          <w:lang w:val="en-GB"/>
        </w:rPr>
        <w:t>sei_temporal_id</w:t>
      </w:r>
      <w:proofErr w:type="spellEnd"/>
      <w:r w:rsidRPr="00003B37">
        <w:rPr>
          <w:rFonts w:eastAsia="MS Mincho"/>
          <w:lang w:val="en-GB"/>
        </w:rPr>
        <w:t xml:space="preserve">,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and </w:t>
      </w:r>
      <w:proofErr w:type="spellStart"/>
      <w:r w:rsidRPr="00003B37">
        <w:rPr>
          <w:rFonts w:eastAsia="MS Mincho"/>
          <w:lang w:val="en-GB"/>
        </w:rPr>
        <w:t>sei_quality_id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 are used as the buffering period and picture timing SEI messages for checking the bitstream conformance according to Annex </w:t>
      </w:r>
      <w:r w:rsidRPr="00003B37">
        <w:rPr>
          <w:rFonts w:eastAsia="MS Mincho"/>
          <w:lang w:val="en-GB"/>
        </w:rPr>
        <w:fldChar w:fldCharType="begin"/>
      </w:r>
      <w:r w:rsidRPr="00003B37">
        <w:rPr>
          <w:rFonts w:eastAsia="MS Mincho"/>
          <w:lang w:val="en-GB"/>
        </w:rPr>
        <w:instrText xml:space="preserve"> REF _Ref288348986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C</w:t>
      </w:r>
      <w:r w:rsidRPr="00003B37">
        <w:rPr>
          <w:rFonts w:eastAsia="MS Mincho"/>
          <w:lang w:val="en-GB"/>
        </w:rPr>
        <w:fldChar w:fldCharType="end"/>
      </w:r>
      <w:r w:rsidRPr="00003B37">
        <w:rPr>
          <w:rFonts w:eastAsia="MS Mincho"/>
          <w:lang w:val="en-GB"/>
        </w:rPr>
        <w:t>, the bitstream that would be obtained by invoking the bitstream extraction process as specified in clause </w:t>
      </w:r>
      <w:r w:rsidRPr="00003B37">
        <w:rPr>
          <w:rFonts w:eastAsia="MS Mincho"/>
          <w:lang w:val="en-GB"/>
        </w:rPr>
        <w:fldChar w:fldCharType="begin"/>
      </w:r>
      <w:r w:rsidRPr="00003B37">
        <w:rPr>
          <w:rFonts w:eastAsia="MS Mincho"/>
          <w:lang w:val="en-GB"/>
        </w:rPr>
        <w:instrText xml:space="preserve"> REF _Ref170892294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G.8.8.1</w:t>
      </w:r>
      <w:r w:rsidRPr="00003B37">
        <w:rPr>
          <w:rFonts w:eastAsia="MS Mincho"/>
          <w:lang w:val="en-GB"/>
        </w:rPr>
        <w:fldChar w:fldCharType="end"/>
      </w:r>
      <w:r w:rsidRPr="00003B37">
        <w:rPr>
          <w:rFonts w:eastAsia="MS Mincho"/>
          <w:lang w:val="en-GB"/>
        </w:rPr>
        <w:t xml:space="preserve"> with </w:t>
      </w:r>
      <w:proofErr w:type="spellStart"/>
      <w:r w:rsidRPr="00003B37">
        <w:rPr>
          <w:rFonts w:eastAsia="MS Mincho"/>
          <w:lang w:val="en-GB"/>
        </w:rPr>
        <w:t>tIdTarget</w:t>
      </w:r>
      <w:proofErr w:type="spellEnd"/>
      <w:r w:rsidRPr="00003B37">
        <w:rPr>
          <w:rFonts w:eastAsia="MS Mincho"/>
          <w:lang w:val="en-GB"/>
        </w:rPr>
        <w:t xml:space="preserve"> equal to </w:t>
      </w:r>
      <w:proofErr w:type="spellStart"/>
      <w:r w:rsidRPr="00003B37">
        <w:rPr>
          <w:rFonts w:eastAsia="MS Mincho"/>
          <w:lang w:val="en-GB"/>
        </w:rPr>
        <w:t>sei_temporal_id</w:t>
      </w:r>
      <w:proofErr w:type="spellEnd"/>
      <w:r w:rsidRPr="00003B37">
        <w:rPr>
          <w:rFonts w:eastAsia="MS Mincho"/>
          <w:lang w:val="en-GB"/>
        </w:rPr>
        <w:t xml:space="preserve">, </w:t>
      </w:r>
      <w:proofErr w:type="spellStart"/>
      <w:r w:rsidRPr="00003B37">
        <w:rPr>
          <w:rFonts w:eastAsia="MS Mincho"/>
          <w:lang w:val="en-GB"/>
        </w:rPr>
        <w:t>dIdTarget</w:t>
      </w:r>
      <w:proofErr w:type="spellEnd"/>
      <w:r w:rsidRPr="00003B37">
        <w:rPr>
          <w:rFonts w:eastAsia="MS Mincho"/>
          <w:lang w:val="en-GB"/>
        </w:rPr>
        <w:t xml:space="preserve"> equal to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and </w:t>
      </w:r>
      <w:proofErr w:type="spellStart"/>
      <w:r w:rsidRPr="00003B37">
        <w:rPr>
          <w:rFonts w:eastAsia="MS Mincho"/>
          <w:lang w:val="en-GB"/>
        </w:rPr>
        <w:t>qIdTarget</w:t>
      </w:r>
      <w:proofErr w:type="spellEnd"/>
      <w:r w:rsidRPr="00003B37">
        <w:rPr>
          <w:rFonts w:eastAsia="MS Mincho"/>
          <w:lang w:val="en-GB"/>
        </w:rPr>
        <w:t xml:space="preserve"> equal to </w:t>
      </w:r>
      <w:proofErr w:type="spellStart"/>
      <w:r w:rsidRPr="00003B37">
        <w:rPr>
          <w:rFonts w:eastAsia="MS Mincho"/>
          <w:lang w:val="en-GB"/>
        </w:rPr>
        <w:t>sei_quality_id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 shall be conforming to this Recommendation | International Standard.</w:t>
      </w:r>
    </w:p>
    <w:p w14:paraId="67253DEF"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0" w:hanging="6"/>
        <w:textAlignment w:val="auto"/>
        <w:rPr>
          <w:rFonts w:eastAsia="MS Mincho"/>
          <w:lang w:val="en-GB"/>
        </w:rPr>
      </w:pPr>
      <w:r w:rsidRPr="00003B37">
        <w:rPr>
          <w:rFonts w:eastAsia="MS Mincho"/>
          <w:lang w:val="en-GB"/>
        </w:rPr>
        <w:t>In the semantics of clauses </w:t>
      </w:r>
      <w:r w:rsidRPr="00003B37">
        <w:rPr>
          <w:rFonts w:eastAsia="MS Mincho"/>
          <w:lang w:val="en-GB"/>
        </w:rPr>
        <w:fldChar w:fldCharType="begin"/>
      </w:r>
      <w:r w:rsidRPr="00003B37">
        <w:rPr>
          <w:rFonts w:eastAsia="MS Mincho"/>
          <w:lang w:val="en-GB"/>
        </w:rPr>
        <w:instrText xml:space="preserve"> REF _Ref23740177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D.2.1</w:t>
      </w:r>
      <w:r w:rsidRPr="00003B37">
        <w:rPr>
          <w:rFonts w:eastAsia="MS Mincho"/>
          <w:lang w:val="en-GB"/>
        </w:rPr>
        <w:fldChar w:fldCharType="end"/>
      </w:r>
      <w:r w:rsidRPr="00003B37">
        <w:rPr>
          <w:rFonts w:eastAsia="MS Mincho"/>
          <w:lang w:val="en-GB"/>
        </w:rPr>
        <w:t xml:space="preserve"> and </w:t>
      </w:r>
      <w:r w:rsidRPr="00003B37">
        <w:rPr>
          <w:rFonts w:eastAsia="MS Mincho"/>
          <w:lang w:val="en-GB"/>
        </w:rPr>
        <w:fldChar w:fldCharType="begin"/>
      </w:r>
      <w:r w:rsidRPr="00003B37">
        <w:rPr>
          <w:rFonts w:eastAsia="MS Mincho"/>
          <w:lang w:val="en-GB"/>
        </w:rPr>
        <w:instrText xml:space="preserve"> REF _Ref23740212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D.2.3</w:t>
      </w:r>
      <w:r w:rsidRPr="00003B37">
        <w:rPr>
          <w:rFonts w:eastAsia="MS Mincho"/>
          <w:lang w:val="en-GB"/>
        </w:rPr>
        <w:fldChar w:fldCharType="end"/>
      </w:r>
      <w:r w:rsidRPr="00003B37">
        <w:rPr>
          <w:rFonts w:eastAsia="MS Mincho"/>
          <w:lang w:val="en-GB"/>
        </w:rPr>
        <w:t xml:space="preserve">, the syntax elements </w:t>
      </w:r>
      <w:proofErr w:type="spellStart"/>
      <w:r w:rsidRPr="00003B37">
        <w:rPr>
          <w:rFonts w:eastAsia="MS Mincho"/>
          <w:lang w:val="en-GB"/>
        </w:rPr>
        <w:t>num_units_in_tick</w:t>
      </w:r>
      <w:proofErr w:type="spellEnd"/>
      <w:r w:rsidRPr="00003B37">
        <w:rPr>
          <w:rFonts w:eastAsia="MS Mincho"/>
          <w:lang w:val="en-GB"/>
        </w:rPr>
        <w:t xml:space="preserve">, </w:t>
      </w:r>
      <w:proofErr w:type="spellStart"/>
      <w:r w:rsidRPr="00003B37">
        <w:rPr>
          <w:rFonts w:eastAsia="MS Mincho"/>
          <w:lang w:val="en-GB"/>
        </w:rPr>
        <w:t>time_scale</w:t>
      </w:r>
      <w:proofErr w:type="spellEnd"/>
      <w:r w:rsidRPr="00003B37">
        <w:rPr>
          <w:rFonts w:eastAsia="MS Mincho"/>
          <w:lang w:val="en-GB"/>
        </w:rPr>
        <w:t xml:space="preserve">, </w:t>
      </w:r>
      <w:proofErr w:type="spellStart"/>
      <w:r w:rsidRPr="00003B37">
        <w:rPr>
          <w:rFonts w:eastAsia="MS Mincho"/>
          <w:lang w:val="en-GB"/>
        </w:rPr>
        <w:t>fixed_frame_rate_flag</w:t>
      </w:r>
      <w:proofErr w:type="spellEnd"/>
      <w:r w:rsidRPr="00003B37">
        <w:rPr>
          <w:rFonts w:eastAsia="MS Mincho"/>
          <w:lang w:val="en-GB"/>
        </w:rPr>
        <w:t xml:space="preserve">, </w:t>
      </w:r>
      <w:proofErr w:type="spellStart"/>
      <w:r w:rsidRPr="00003B37">
        <w:rPr>
          <w:rFonts w:eastAsia="MS Mincho"/>
          <w:lang w:val="en-GB"/>
        </w:rPr>
        <w:t>nal_hrd_parameters_present_flag</w:t>
      </w:r>
      <w:proofErr w:type="spellEnd"/>
      <w:r w:rsidRPr="00003B37">
        <w:rPr>
          <w:rFonts w:eastAsia="MS Mincho"/>
          <w:lang w:val="en-GB"/>
        </w:rPr>
        <w:t xml:space="preserve">, </w:t>
      </w:r>
      <w:proofErr w:type="spellStart"/>
      <w:r w:rsidRPr="00003B37">
        <w:rPr>
          <w:rFonts w:eastAsia="MS Mincho"/>
          <w:lang w:val="en-GB"/>
        </w:rPr>
        <w:t>vcl_hrd_parameters_present_flag</w:t>
      </w:r>
      <w:proofErr w:type="spellEnd"/>
      <w:r w:rsidRPr="00003B37">
        <w:rPr>
          <w:rFonts w:eastAsia="MS Mincho"/>
          <w:lang w:val="en-GB"/>
        </w:rPr>
        <w:t xml:space="preserve">, </w:t>
      </w:r>
      <w:proofErr w:type="spellStart"/>
      <w:r w:rsidRPr="00003B37">
        <w:rPr>
          <w:rFonts w:eastAsia="MS Mincho"/>
          <w:lang w:val="en-GB"/>
        </w:rPr>
        <w:t>low_delay_hrd_flag</w:t>
      </w:r>
      <w:proofErr w:type="spellEnd"/>
      <w:r w:rsidRPr="00003B37">
        <w:rPr>
          <w:rFonts w:eastAsia="MS Mincho"/>
          <w:lang w:val="en-GB"/>
        </w:rPr>
        <w:t xml:space="preserve">, and </w:t>
      </w:r>
      <w:proofErr w:type="spellStart"/>
      <w:r w:rsidRPr="00003B37">
        <w:rPr>
          <w:rFonts w:eastAsia="MS Mincho"/>
          <w:lang w:val="en-GB"/>
        </w:rPr>
        <w:t>pic_struct_present_flag</w:t>
      </w:r>
      <w:proofErr w:type="spellEnd"/>
      <w:r w:rsidRPr="00003B37">
        <w:rPr>
          <w:rFonts w:eastAsia="MS Mincho"/>
          <w:lang w:val="en-GB"/>
        </w:rPr>
        <w:t xml:space="preserve"> and the derived variables </w:t>
      </w:r>
      <w:proofErr w:type="spellStart"/>
      <w:r w:rsidRPr="00003B37">
        <w:rPr>
          <w:rFonts w:eastAsia="MS Mincho"/>
          <w:lang w:val="en-GB"/>
        </w:rPr>
        <w:t>NalHrdBpPresentFlag</w:t>
      </w:r>
      <w:proofErr w:type="spellEnd"/>
      <w:r w:rsidRPr="00003B37">
        <w:rPr>
          <w:rFonts w:eastAsia="MS Mincho"/>
          <w:lang w:val="en-GB"/>
        </w:rPr>
        <w:t xml:space="preserve">, </w:t>
      </w:r>
      <w:proofErr w:type="spellStart"/>
      <w:r w:rsidRPr="00003B37">
        <w:rPr>
          <w:rFonts w:eastAsia="MS Mincho"/>
          <w:lang w:val="en-GB"/>
        </w:rPr>
        <w:t>VclHrdBpPresentFlag</w:t>
      </w:r>
      <w:proofErr w:type="spellEnd"/>
      <w:r w:rsidRPr="00003B37">
        <w:rPr>
          <w:rFonts w:eastAsia="MS Mincho"/>
          <w:lang w:val="en-GB"/>
        </w:rPr>
        <w:t xml:space="preserve">, and </w:t>
      </w:r>
      <w:proofErr w:type="spellStart"/>
      <w:r w:rsidRPr="00003B37">
        <w:rPr>
          <w:rFonts w:eastAsia="MS Mincho"/>
          <w:lang w:val="en-GB"/>
        </w:rPr>
        <w:t>CpbDpbDelaysPresentFlag</w:t>
      </w:r>
      <w:proofErr w:type="spellEnd"/>
      <w:r w:rsidRPr="00003B37">
        <w:rPr>
          <w:rFonts w:eastAsia="MS Mincho"/>
          <w:lang w:val="en-GB"/>
        </w:rPr>
        <w:t xml:space="preserve"> are substituted with the syntax elements </w:t>
      </w:r>
      <w:proofErr w:type="spellStart"/>
      <w:r w:rsidRPr="00003B37">
        <w:rPr>
          <w:rFonts w:eastAsia="MS Mincho"/>
          <w:lang w:val="en-GB"/>
        </w:rPr>
        <w:t>vui_ext_num_units_in_tick</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w:t>
      </w:r>
      <w:proofErr w:type="spellStart"/>
      <w:r w:rsidRPr="00003B37">
        <w:rPr>
          <w:rFonts w:eastAsia="MS Mincho"/>
          <w:lang w:val="en-GB"/>
        </w:rPr>
        <w:t>vui_ext_time_scale</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w:t>
      </w:r>
      <w:proofErr w:type="spellStart"/>
      <w:r w:rsidRPr="00003B37">
        <w:rPr>
          <w:rFonts w:eastAsia="MS Mincho"/>
          <w:lang w:val="en-GB"/>
        </w:rPr>
        <w:t>vui_ext_fixed_frame_rate_flag</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w:t>
      </w:r>
      <w:proofErr w:type="spellStart"/>
      <w:r w:rsidRPr="00003B37">
        <w:rPr>
          <w:rFonts w:eastAsia="MS Mincho"/>
          <w:lang w:val="en-GB"/>
        </w:rPr>
        <w:t>vui_ext_nal_hrd_parameters_present_flag</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w:t>
      </w:r>
      <w:proofErr w:type="spellStart"/>
      <w:r w:rsidRPr="00003B37">
        <w:rPr>
          <w:rFonts w:eastAsia="MS Mincho"/>
          <w:lang w:val="en-GB"/>
        </w:rPr>
        <w:t>vui_ext_vcl_hrd_parameters_present_flag</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w:t>
      </w:r>
      <w:proofErr w:type="spellStart"/>
      <w:r w:rsidRPr="00003B37">
        <w:rPr>
          <w:rFonts w:eastAsia="MS Mincho"/>
          <w:lang w:val="en-GB"/>
        </w:rPr>
        <w:t>vui_ext_low_delay_hrd_flag</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and </w:t>
      </w:r>
      <w:proofErr w:type="spellStart"/>
      <w:r w:rsidRPr="00003B37">
        <w:rPr>
          <w:rFonts w:eastAsia="MS Mincho"/>
          <w:lang w:val="en-GB"/>
        </w:rPr>
        <w:t>vui_ext_pic_struct_present_flag</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and the derived variables </w:t>
      </w:r>
      <w:proofErr w:type="spellStart"/>
      <w:r w:rsidRPr="00003B37">
        <w:rPr>
          <w:rFonts w:eastAsia="MS Mincho"/>
          <w:lang w:val="en-GB"/>
        </w:rPr>
        <w:t>VuiExtNalHrdBpPresentFlag</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w:t>
      </w:r>
      <w:proofErr w:type="spellStart"/>
      <w:r w:rsidRPr="00003B37">
        <w:rPr>
          <w:rFonts w:eastAsia="MS Mincho"/>
          <w:lang w:val="en-GB"/>
        </w:rPr>
        <w:t>VuiExtVclHrdBpPresentFlag</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and </w:t>
      </w:r>
      <w:proofErr w:type="spellStart"/>
      <w:r w:rsidRPr="00003B37">
        <w:rPr>
          <w:rFonts w:eastAsia="MS Mincho"/>
          <w:lang w:val="en-GB"/>
        </w:rPr>
        <w:t>VuiExtCpbDpbDelaysPresentFlag</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w:t>
      </w:r>
    </w:p>
    <w:p w14:paraId="1AC5F3BC"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0" w:hanging="6"/>
        <w:textAlignment w:val="auto"/>
        <w:rPr>
          <w:rFonts w:eastAsia="MS Mincho"/>
          <w:lang w:val="en-GB"/>
        </w:rPr>
      </w:pPr>
      <w:r w:rsidRPr="00003B37">
        <w:rPr>
          <w:rFonts w:eastAsia="MS Mincho"/>
          <w:lang w:val="en-GB"/>
        </w:rPr>
        <w:t xml:space="preserve">The value of </w:t>
      </w:r>
      <w:proofErr w:type="spellStart"/>
      <w:r w:rsidRPr="00003B37">
        <w:rPr>
          <w:rFonts w:eastAsia="MS Mincho"/>
          <w:lang w:val="en-GB"/>
        </w:rPr>
        <w:t>seq_parameter_set_id</w:t>
      </w:r>
      <w:proofErr w:type="spellEnd"/>
      <w:r w:rsidRPr="00003B37">
        <w:rPr>
          <w:rFonts w:eastAsia="MS Mincho"/>
          <w:lang w:val="en-GB"/>
        </w:rPr>
        <w:t xml:space="preserve"> in a buffering period SEI message included in a scalable nesting SEI message with the values of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and </w:t>
      </w:r>
      <w:proofErr w:type="spellStart"/>
      <w:r w:rsidRPr="00003B37">
        <w:rPr>
          <w:rFonts w:eastAsia="MS Mincho"/>
          <w:lang w:val="en-GB"/>
        </w:rPr>
        <w:t>sei_quality_id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xml:space="preserve"> ] shall be equal to the value of </w:t>
      </w:r>
      <w:proofErr w:type="spellStart"/>
      <w:r w:rsidRPr="00003B37">
        <w:rPr>
          <w:rFonts w:eastAsia="MS Mincho"/>
          <w:lang w:val="en-GB"/>
        </w:rPr>
        <w:t>seq_parameter_set_id</w:t>
      </w:r>
      <w:proofErr w:type="spellEnd"/>
      <w:r w:rsidRPr="00003B37">
        <w:rPr>
          <w:rFonts w:eastAsia="MS Mincho"/>
          <w:lang w:val="en-GB"/>
        </w:rPr>
        <w:t xml:space="preserve"> in the picture parameter set that is referenced by the layer representation with </w:t>
      </w:r>
      <w:proofErr w:type="spellStart"/>
      <w:r w:rsidRPr="00003B37">
        <w:rPr>
          <w:rFonts w:eastAsia="MS Mincho"/>
          <w:lang w:val="en-GB"/>
        </w:rPr>
        <w:t>DQId</w:t>
      </w:r>
      <w:proofErr w:type="spellEnd"/>
      <w:r w:rsidRPr="00003B37">
        <w:rPr>
          <w:rFonts w:eastAsia="MS Mincho"/>
          <w:lang w:val="en-GB"/>
        </w:rPr>
        <w:t xml:space="preserve"> equal to (( </w:t>
      </w:r>
      <w:proofErr w:type="spellStart"/>
      <w:r w:rsidRPr="00003B37">
        <w:rPr>
          <w:rFonts w:eastAsia="MS Mincho"/>
          <w:lang w:val="en-GB"/>
        </w:rPr>
        <w:t>sei_dependency_id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 &lt;&lt; 4 ) + </w:t>
      </w:r>
      <w:proofErr w:type="spellStart"/>
      <w:r w:rsidRPr="00003B37">
        <w:rPr>
          <w:rFonts w:eastAsia="MS Mincho"/>
          <w:lang w:val="en-GB"/>
        </w:rPr>
        <w:t>sei_quality_id</w:t>
      </w:r>
      <w:proofErr w:type="spellEnd"/>
      <w:r w:rsidRPr="00003B37">
        <w:rPr>
          <w:rFonts w:eastAsia="MS Mincho"/>
          <w:lang w:val="en-GB"/>
        </w:rPr>
        <w:t>[ </w:t>
      </w:r>
      <w:proofErr w:type="spellStart"/>
      <w:r w:rsidRPr="00003B37">
        <w:rPr>
          <w:rFonts w:eastAsia="MS Mincho"/>
          <w:lang w:val="en-GB"/>
        </w:rPr>
        <w:t>i</w:t>
      </w:r>
      <w:proofErr w:type="spellEnd"/>
      <w:r w:rsidRPr="00003B37">
        <w:rPr>
          <w:rFonts w:eastAsia="MS Mincho"/>
          <w:lang w:val="en-GB"/>
        </w:rPr>
        <w:t> ]) of the primary coded picture in the same access unit.</w:t>
      </w:r>
    </w:p>
    <w:p w14:paraId="37243B14" w14:textId="77777777" w:rsidR="00003B37" w:rsidRPr="00003B37" w:rsidRDefault="00003B37" w:rsidP="00003B3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textAlignment w:val="auto"/>
        <w:rPr>
          <w:rFonts w:eastAsia="MS Mincho"/>
          <w:lang w:val="en-GB"/>
        </w:rPr>
      </w:pPr>
      <w:r w:rsidRPr="00003B37">
        <w:rPr>
          <w:rFonts w:eastAsia="MS Mincho"/>
          <w:lang w:val="en-GB"/>
        </w:rPr>
        <w:t>–</w:t>
      </w:r>
      <w:r w:rsidRPr="00003B37">
        <w:rPr>
          <w:rFonts w:eastAsia="MS Mincho"/>
          <w:lang w:val="en-GB"/>
        </w:rPr>
        <w:tab/>
        <w:t>Otherwise (</w:t>
      </w:r>
      <w:proofErr w:type="spellStart"/>
      <w:r w:rsidRPr="00003B37">
        <w:rPr>
          <w:rFonts w:eastAsia="MS Mincho"/>
          <w:lang w:val="en-GB"/>
        </w:rPr>
        <w:t>payloadType</w:t>
      </w:r>
      <w:proofErr w:type="spellEnd"/>
      <w:r w:rsidRPr="00003B37">
        <w:rPr>
          <w:rFonts w:eastAsia="MS Mincho"/>
          <w:lang w:val="en-GB"/>
        </w:rPr>
        <w:t xml:space="preserve"> is equal to 4 or 5), the corresponding SEI message semantics are not extended.</w:t>
      </w:r>
    </w:p>
    <w:p w14:paraId="03FB488F"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GB"/>
        </w:rPr>
      </w:pPr>
      <w:r w:rsidRPr="00003B37">
        <w:rPr>
          <w:rFonts w:eastAsia="MS Mincho"/>
          <w:lang w:val="en-GB"/>
        </w:rPr>
        <w:t xml:space="preserve">When an SEI message having a particular value of </w:t>
      </w:r>
      <w:proofErr w:type="spellStart"/>
      <w:r w:rsidRPr="00003B37">
        <w:rPr>
          <w:rFonts w:eastAsia="MS Mincho"/>
          <w:lang w:val="en-GB"/>
        </w:rPr>
        <w:t>payloadType</w:t>
      </w:r>
      <w:proofErr w:type="spellEnd"/>
      <w:r w:rsidRPr="00003B37">
        <w:rPr>
          <w:rFonts w:eastAsia="MS Mincho"/>
          <w:lang w:val="en-GB"/>
        </w:rPr>
        <w:t xml:space="preserve"> equal to 137 or 144, contained in a scalable nesting SEI message, and applying to a particular combination of </w:t>
      </w:r>
      <w:proofErr w:type="spellStart"/>
      <w:r w:rsidRPr="00003B37">
        <w:rPr>
          <w:rFonts w:eastAsia="MS Mincho"/>
          <w:lang w:val="en-GB"/>
        </w:rPr>
        <w:t>dependency_id</w:t>
      </w:r>
      <w:proofErr w:type="spellEnd"/>
      <w:r w:rsidRPr="00003B37">
        <w:rPr>
          <w:rFonts w:eastAsia="MS Mincho"/>
          <w:lang w:val="en-GB"/>
        </w:rPr>
        <w:t xml:space="preserve">, </w:t>
      </w:r>
      <w:proofErr w:type="spellStart"/>
      <w:r w:rsidRPr="00003B37">
        <w:rPr>
          <w:rFonts w:eastAsia="MS Mincho"/>
          <w:lang w:val="en-GB"/>
        </w:rPr>
        <w:t>quality_id</w:t>
      </w:r>
      <w:proofErr w:type="spellEnd"/>
      <w:r w:rsidRPr="00003B37">
        <w:rPr>
          <w:rFonts w:eastAsia="MS Mincho"/>
          <w:lang w:val="en-GB"/>
        </w:rPr>
        <w:t xml:space="preserve">, and </w:t>
      </w:r>
      <w:proofErr w:type="spellStart"/>
      <w:r w:rsidRPr="00003B37">
        <w:rPr>
          <w:rFonts w:eastAsia="MS Mincho"/>
          <w:lang w:val="en-GB"/>
        </w:rPr>
        <w:t>temporal_id</w:t>
      </w:r>
      <w:proofErr w:type="spellEnd"/>
      <w:r w:rsidRPr="00003B37">
        <w:rPr>
          <w:rFonts w:eastAsia="MS Mincho"/>
          <w:lang w:val="en-GB"/>
        </w:rPr>
        <w:t xml:space="preserve"> is present in an access unit, the SEI message with the particular value of </w:t>
      </w:r>
      <w:proofErr w:type="spellStart"/>
      <w:r w:rsidRPr="00003B37">
        <w:rPr>
          <w:rFonts w:eastAsia="MS Mincho"/>
          <w:lang w:val="en-GB"/>
        </w:rPr>
        <w:t>payloadType</w:t>
      </w:r>
      <w:proofErr w:type="spellEnd"/>
      <w:r w:rsidRPr="00003B37">
        <w:rPr>
          <w:rFonts w:eastAsia="MS Mincho"/>
          <w:lang w:val="en-GB"/>
        </w:rPr>
        <w:t xml:space="preserve"> applying to the particular combination of </w:t>
      </w:r>
      <w:proofErr w:type="spellStart"/>
      <w:r w:rsidRPr="00003B37">
        <w:rPr>
          <w:rFonts w:eastAsia="MS Mincho"/>
          <w:lang w:val="en-GB"/>
        </w:rPr>
        <w:t>dependency_id</w:t>
      </w:r>
      <w:proofErr w:type="spellEnd"/>
      <w:r w:rsidRPr="00003B37">
        <w:rPr>
          <w:rFonts w:eastAsia="MS Mincho"/>
          <w:lang w:val="en-GB"/>
        </w:rPr>
        <w:t xml:space="preserve">, </w:t>
      </w:r>
      <w:proofErr w:type="spellStart"/>
      <w:r w:rsidRPr="00003B37">
        <w:rPr>
          <w:rFonts w:eastAsia="MS Mincho"/>
          <w:lang w:val="en-GB"/>
        </w:rPr>
        <w:t>quality_id</w:t>
      </w:r>
      <w:proofErr w:type="spellEnd"/>
      <w:r w:rsidRPr="00003B37">
        <w:rPr>
          <w:rFonts w:eastAsia="MS Mincho"/>
          <w:lang w:val="en-GB"/>
        </w:rPr>
        <w:t xml:space="preserve">, and </w:t>
      </w:r>
      <w:proofErr w:type="spellStart"/>
      <w:r w:rsidRPr="00003B37">
        <w:rPr>
          <w:rFonts w:eastAsia="MS Mincho"/>
          <w:lang w:val="en-GB"/>
        </w:rPr>
        <w:t>temporal_id</w:t>
      </w:r>
      <w:proofErr w:type="spellEnd"/>
      <w:r w:rsidRPr="00003B37">
        <w:rPr>
          <w:rFonts w:eastAsia="MS Mincho"/>
          <w:lang w:val="en-GB"/>
        </w:rPr>
        <w:t xml:space="preserve"> shall be present a scalable nesting SEI message in the IDR access unit that is the first access unit of the coded video sequence.</w:t>
      </w:r>
    </w:p>
    <w:p w14:paraId="5A1B44B4"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GB"/>
        </w:rPr>
      </w:pPr>
      <w:r w:rsidRPr="00003B37">
        <w:rPr>
          <w:rFonts w:eastAsia="MS Mincho"/>
          <w:lang w:val="en-GB"/>
        </w:rPr>
        <w:t xml:space="preserve">All SEI messages having a particular value of </w:t>
      </w:r>
      <w:proofErr w:type="spellStart"/>
      <w:r w:rsidRPr="00003B37">
        <w:rPr>
          <w:rFonts w:eastAsia="MS Mincho"/>
          <w:lang w:val="en-GB"/>
        </w:rPr>
        <w:t>payloadType</w:t>
      </w:r>
      <w:proofErr w:type="spellEnd"/>
      <w:r w:rsidRPr="00003B37">
        <w:rPr>
          <w:rFonts w:eastAsia="MS Mincho"/>
          <w:lang w:val="en-GB"/>
        </w:rPr>
        <w:t xml:space="preserve"> equal to 137 or 144, contained in scalable nesting SEI messages, and applying to a particular combination of </w:t>
      </w:r>
      <w:proofErr w:type="spellStart"/>
      <w:r w:rsidRPr="00003B37">
        <w:rPr>
          <w:rFonts w:eastAsia="MS Mincho"/>
          <w:lang w:val="en-GB"/>
        </w:rPr>
        <w:t>dependency_id</w:t>
      </w:r>
      <w:proofErr w:type="spellEnd"/>
      <w:r w:rsidRPr="00003B37">
        <w:rPr>
          <w:rFonts w:eastAsia="MS Mincho"/>
          <w:lang w:val="en-GB"/>
        </w:rPr>
        <w:t xml:space="preserve">, </w:t>
      </w:r>
      <w:proofErr w:type="spellStart"/>
      <w:r w:rsidRPr="00003B37">
        <w:rPr>
          <w:rFonts w:eastAsia="MS Mincho"/>
          <w:lang w:val="en-GB"/>
        </w:rPr>
        <w:t>quality_id</w:t>
      </w:r>
      <w:proofErr w:type="spellEnd"/>
      <w:r w:rsidRPr="00003B37">
        <w:rPr>
          <w:rFonts w:eastAsia="MS Mincho"/>
          <w:lang w:val="en-GB"/>
        </w:rPr>
        <w:t xml:space="preserve">, and </w:t>
      </w:r>
      <w:proofErr w:type="spellStart"/>
      <w:r w:rsidRPr="00003B37">
        <w:rPr>
          <w:rFonts w:eastAsia="MS Mincho"/>
          <w:lang w:val="en-GB"/>
        </w:rPr>
        <w:t>temporal_id</w:t>
      </w:r>
      <w:proofErr w:type="spellEnd"/>
      <w:r w:rsidRPr="00003B37">
        <w:rPr>
          <w:rFonts w:eastAsia="MS Mincho"/>
          <w:lang w:val="en-GB"/>
        </w:rPr>
        <w:t xml:space="preserve"> present in a coded video sequence shall have the same content.</w:t>
      </w:r>
    </w:p>
    <w:p w14:paraId="6327946A"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GB"/>
        </w:rPr>
      </w:pPr>
      <w:r w:rsidRPr="00003B37">
        <w:rPr>
          <w:rFonts w:eastAsia="MS Mincho"/>
          <w:lang w:val="en-GB"/>
        </w:rPr>
        <w:t xml:space="preserve">For the semantics of SEI messages with </w:t>
      </w:r>
      <w:proofErr w:type="spellStart"/>
      <w:r w:rsidRPr="00003B37">
        <w:rPr>
          <w:rFonts w:eastAsia="MS Mincho"/>
          <w:lang w:val="en-GB"/>
        </w:rPr>
        <w:t>payloadType</w:t>
      </w:r>
      <w:proofErr w:type="spellEnd"/>
      <w:r w:rsidRPr="00003B37">
        <w:rPr>
          <w:rFonts w:eastAsia="MS Mincho"/>
          <w:lang w:val="en-GB"/>
        </w:rPr>
        <w:t xml:space="preserve"> in the range of 0 to 23, inclusive, or equal to 45, 47, 137, 142, 144, 147, 148, 149, 150, 151, 154, 155, 156, 200, 201, 202, 205, 210, 211, 212 </w:t>
      </w:r>
      <w:r w:rsidRPr="00003B37">
        <w:rPr>
          <w:rFonts w:eastAsia="MS Mincho"/>
          <w:highlight w:val="yellow"/>
          <w:lang w:val="en-GB"/>
        </w:rPr>
        <w:t>or 218</w:t>
      </w:r>
      <w:r w:rsidRPr="00003B37">
        <w:rPr>
          <w:rFonts w:eastAsia="MS Mincho"/>
          <w:lang w:val="en-GB"/>
        </w:rPr>
        <w:t>, which are specified in clause </w:t>
      </w:r>
      <w:r w:rsidRPr="00003B37">
        <w:rPr>
          <w:rFonts w:eastAsia="MS Mincho"/>
          <w:lang w:val="en-GB"/>
        </w:rPr>
        <w:fldChar w:fldCharType="begin"/>
      </w:r>
      <w:r w:rsidRPr="00003B37">
        <w:rPr>
          <w:rFonts w:eastAsia="MS Mincho"/>
          <w:lang w:val="en-GB"/>
        </w:rPr>
        <w:instrText xml:space="preserve"> REF _Ref205113707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D.2</w:t>
      </w:r>
      <w:r w:rsidRPr="00003B37">
        <w:rPr>
          <w:rFonts w:eastAsia="MS Mincho"/>
          <w:lang w:val="en-GB"/>
        </w:rPr>
        <w:fldChar w:fldCharType="end"/>
      </w:r>
      <w:r w:rsidRPr="00003B37">
        <w:rPr>
          <w:rFonts w:eastAsia="MS Mincho"/>
          <w:lang w:val="en-GB"/>
        </w:rPr>
        <w:t>, SVC sequence parameter set is substituted for sequence parameter set; the parameters of the picture parameter set RBSP and SVC sequence parameter set RBSP that are in effect are specified in clause </w:t>
      </w:r>
      <w:r w:rsidRPr="00003B37">
        <w:rPr>
          <w:rFonts w:eastAsia="MS Mincho"/>
          <w:lang w:val="en-GB"/>
        </w:rPr>
        <w:fldChar w:fldCharType="begin"/>
      </w:r>
      <w:r w:rsidRPr="00003B37">
        <w:rPr>
          <w:rFonts w:eastAsia="MS Mincho"/>
          <w:lang w:val="en-GB"/>
        </w:rPr>
        <w:instrText xml:space="preserve"> REF _Ref205113727 \r \h  \* MERGEFORMAT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G.7.4.1.2.1</w:t>
      </w:r>
      <w:r w:rsidRPr="00003B37">
        <w:rPr>
          <w:rFonts w:eastAsia="MS Mincho"/>
          <w:lang w:val="en-GB"/>
        </w:rPr>
        <w:fldChar w:fldCharType="end"/>
      </w:r>
      <w:r w:rsidRPr="00003B37">
        <w:rPr>
          <w:rFonts w:eastAsia="MS Mincho"/>
          <w:lang w:val="en-GB"/>
        </w:rPr>
        <w:t>.</w:t>
      </w:r>
    </w:p>
    <w:p w14:paraId="00759D59"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GB"/>
        </w:rPr>
      </w:pPr>
      <w:r w:rsidRPr="00003B37">
        <w:rPr>
          <w:rFonts w:eastAsia="MS Mincho"/>
          <w:lang w:val="en-GB"/>
        </w:rPr>
        <w:t>Coded video sequences conforming to one or more of the profiles specified in Annex </w:t>
      </w:r>
      <w:r w:rsidRPr="00003B37">
        <w:rPr>
          <w:rFonts w:eastAsia="MS Mincho"/>
          <w:lang w:val="en-GB"/>
        </w:rPr>
        <w:fldChar w:fldCharType="begin"/>
      </w:r>
      <w:r w:rsidRPr="00003B37">
        <w:rPr>
          <w:rFonts w:eastAsia="MS Mincho"/>
          <w:lang w:val="en-GB"/>
        </w:rPr>
        <w:instrText xml:space="preserve"> REF _Ref350583580 \r \h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G</w:t>
      </w:r>
      <w:r w:rsidRPr="00003B37">
        <w:rPr>
          <w:rFonts w:eastAsia="MS Mincho"/>
          <w:lang w:val="en-GB"/>
        </w:rPr>
        <w:fldChar w:fldCharType="end"/>
      </w:r>
      <w:r w:rsidRPr="00003B37">
        <w:rPr>
          <w:rFonts w:eastAsia="MS Mincho"/>
          <w:lang w:val="en-GB"/>
        </w:rPr>
        <w:t xml:space="preserve"> shall not include SEI NAL units that contain SEI messages with </w:t>
      </w:r>
      <w:proofErr w:type="spellStart"/>
      <w:r w:rsidRPr="00003B37">
        <w:rPr>
          <w:rFonts w:eastAsia="MS Mincho"/>
          <w:lang w:val="en-GB"/>
        </w:rPr>
        <w:t>payloadType</w:t>
      </w:r>
      <w:proofErr w:type="spellEnd"/>
      <w:r w:rsidRPr="00003B37">
        <w:rPr>
          <w:rFonts w:eastAsia="MS Mincho"/>
          <w:lang w:val="en-GB"/>
        </w:rPr>
        <w:t xml:space="preserve"> in the range of 36 to 44, inclusive, or equal to 46, which are specified in clause </w:t>
      </w:r>
      <w:r w:rsidRPr="00003B37">
        <w:rPr>
          <w:rFonts w:eastAsia="MS Mincho"/>
          <w:lang w:val="en-GB"/>
        </w:rPr>
        <w:fldChar w:fldCharType="begin"/>
      </w:r>
      <w:r w:rsidRPr="00003B37">
        <w:rPr>
          <w:rFonts w:eastAsia="MS Mincho"/>
          <w:lang w:val="en-GB"/>
        </w:rPr>
        <w:instrText xml:space="preserve"> REF _Ref217305750 \r \h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H.13</w:t>
      </w:r>
      <w:r w:rsidRPr="00003B37">
        <w:rPr>
          <w:rFonts w:eastAsia="MS Mincho"/>
          <w:lang w:val="en-GB"/>
        </w:rPr>
        <w:fldChar w:fldCharType="end"/>
      </w:r>
      <w:r w:rsidRPr="00003B37">
        <w:rPr>
          <w:rFonts w:eastAsia="MS Mincho"/>
          <w:lang w:val="en-GB"/>
        </w:rPr>
        <w:t xml:space="preserve">, or with </w:t>
      </w:r>
      <w:proofErr w:type="spellStart"/>
      <w:r w:rsidRPr="00003B37">
        <w:rPr>
          <w:rFonts w:eastAsia="MS Mincho"/>
          <w:lang w:val="en-GB"/>
        </w:rPr>
        <w:t>payloadType</w:t>
      </w:r>
      <w:proofErr w:type="spellEnd"/>
      <w:r w:rsidRPr="00003B37">
        <w:rPr>
          <w:rFonts w:eastAsia="MS Mincho"/>
          <w:lang w:val="en-GB"/>
        </w:rPr>
        <w:t xml:space="preserve"> in the range of 48 to 53, inclusive, which are specified in clause </w:t>
      </w:r>
      <w:r w:rsidRPr="00003B37">
        <w:rPr>
          <w:rFonts w:eastAsia="MS Mincho"/>
          <w:lang w:val="en-GB"/>
        </w:rPr>
        <w:fldChar w:fldCharType="begin"/>
      </w:r>
      <w:r w:rsidRPr="00003B37">
        <w:rPr>
          <w:rFonts w:eastAsia="MS Mincho"/>
          <w:lang w:val="en-GB"/>
        </w:rPr>
        <w:instrText xml:space="preserve"> REF _Ref350964235 \r \h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I.13</w:t>
      </w:r>
      <w:r w:rsidRPr="00003B37">
        <w:rPr>
          <w:rFonts w:eastAsia="MS Mincho"/>
          <w:lang w:val="en-GB"/>
        </w:rPr>
        <w:fldChar w:fldCharType="end"/>
      </w:r>
      <w:r w:rsidRPr="00003B37">
        <w:rPr>
          <w:rFonts w:eastAsia="MS Mincho"/>
          <w:lang w:val="en-GB"/>
        </w:rPr>
        <w:t>.</w:t>
      </w:r>
    </w:p>
    <w:p w14:paraId="3B2215F5"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GB"/>
        </w:rPr>
      </w:pPr>
      <w:r w:rsidRPr="00003B37">
        <w:rPr>
          <w:rFonts w:eastAsia="MS Mincho"/>
          <w:lang w:val="en-GB"/>
        </w:rPr>
        <w:t xml:space="preserve">When an SEI NAL unit contains an SEI message with </w:t>
      </w:r>
      <w:proofErr w:type="spellStart"/>
      <w:r w:rsidRPr="00003B37">
        <w:rPr>
          <w:rFonts w:eastAsia="MS Mincho"/>
          <w:lang w:val="en-GB"/>
        </w:rPr>
        <w:t>payloadType</w:t>
      </w:r>
      <w:proofErr w:type="spellEnd"/>
      <w:r w:rsidRPr="00003B37">
        <w:rPr>
          <w:rFonts w:eastAsia="MS Mincho"/>
          <w:lang w:val="en-GB"/>
        </w:rPr>
        <w:t xml:space="preserve"> in the range of 24 to 35, inclusive, which are specified in clause </w:t>
      </w:r>
      <w:r w:rsidRPr="00003B37">
        <w:rPr>
          <w:rFonts w:eastAsia="MS Mincho"/>
          <w:lang w:val="en-GB"/>
        </w:rPr>
        <w:fldChar w:fldCharType="begin"/>
      </w:r>
      <w:r w:rsidRPr="00003B37">
        <w:rPr>
          <w:rFonts w:eastAsia="MS Mincho"/>
          <w:lang w:val="en-GB"/>
        </w:rPr>
        <w:instrText xml:space="preserve"> REF _Ref196208288 \r \h </w:instrText>
      </w:r>
      <w:r w:rsidRPr="00003B37">
        <w:rPr>
          <w:rFonts w:eastAsia="MS Mincho"/>
          <w:lang w:val="en-GB"/>
        </w:rPr>
      </w:r>
      <w:r w:rsidRPr="00003B37">
        <w:rPr>
          <w:rFonts w:eastAsia="MS Mincho"/>
          <w:lang w:val="en-GB"/>
        </w:rPr>
        <w:fldChar w:fldCharType="separate"/>
      </w:r>
      <w:r w:rsidRPr="00003B37">
        <w:rPr>
          <w:rFonts w:eastAsia="MS Mincho" w:hint="cs"/>
          <w:lang w:val="en-GB"/>
        </w:rPr>
        <w:t>‎</w:t>
      </w:r>
      <w:r w:rsidRPr="00003B37">
        <w:rPr>
          <w:rFonts w:eastAsia="MS Mincho"/>
          <w:lang w:val="en-GB"/>
        </w:rPr>
        <w:t>G.13</w:t>
      </w:r>
      <w:r w:rsidRPr="00003B37">
        <w:rPr>
          <w:rFonts w:eastAsia="MS Mincho"/>
          <w:lang w:val="en-GB"/>
        </w:rPr>
        <w:fldChar w:fldCharType="end"/>
      </w:r>
      <w:r w:rsidRPr="00003B37">
        <w:rPr>
          <w:rFonts w:eastAsia="MS Mincho"/>
          <w:lang w:val="en-GB"/>
        </w:rPr>
        <w:t xml:space="preserve">, it shall not contain any SEI message that has </w:t>
      </w:r>
      <w:proofErr w:type="spellStart"/>
      <w:r w:rsidRPr="00003B37">
        <w:rPr>
          <w:rFonts w:eastAsia="MS Mincho"/>
          <w:lang w:val="en-GB"/>
        </w:rPr>
        <w:t>payloadType</w:t>
      </w:r>
      <w:proofErr w:type="spellEnd"/>
      <w:r w:rsidRPr="00003B37">
        <w:rPr>
          <w:rFonts w:eastAsia="MS Mincho"/>
          <w:lang w:val="en-GB"/>
        </w:rPr>
        <w:t xml:space="preserve"> less than 24 or equal to 45, 47, 137, 142, 144, 147, 148, 149, 150, 151, 154, 155, 156, 200, 201, 202, 205, 210, 211, 212 </w:t>
      </w:r>
      <w:r w:rsidRPr="00003B37">
        <w:rPr>
          <w:rFonts w:eastAsia="MS Mincho"/>
          <w:highlight w:val="yellow"/>
          <w:lang w:val="en-GB"/>
        </w:rPr>
        <w:t>or 218</w:t>
      </w:r>
      <w:r w:rsidRPr="00003B37">
        <w:rPr>
          <w:rFonts w:eastAsia="MS Mincho"/>
          <w:lang w:val="en-GB"/>
        </w:rPr>
        <w:t xml:space="preserve"> that is not included in a scalable nesting SEI message, and the first SEI message in the SEI NAL unit shall have </w:t>
      </w:r>
      <w:proofErr w:type="spellStart"/>
      <w:r w:rsidRPr="00003B37">
        <w:rPr>
          <w:rFonts w:eastAsia="MS Mincho"/>
          <w:lang w:val="en-GB"/>
        </w:rPr>
        <w:t>payloadType</w:t>
      </w:r>
      <w:proofErr w:type="spellEnd"/>
      <w:r w:rsidRPr="00003B37">
        <w:rPr>
          <w:rFonts w:eastAsia="MS Mincho"/>
          <w:lang w:val="en-GB"/>
        </w:rPr>
        <w:t xml:space="preserve"> in the range of 24 to 35, inclusive.</w:t>
      </w:r>
    </w:p>
    <w:p w14:paraId="25B11B71"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GB"/>
        </w:rPr>
      </w:pPr>
      <w:r w:rsidRPr="00003B37">
        <w:rPr>
          <w:rFonts w:eastAsia="MS Mincho"/>
          <w:lang w:val="en-GB"/>
        </w:rPr>
        <w:lastRenderedPageBreak/>
        <w:t xml:space="preserve">When an SEI NAL unit contains an SEI message with </w:t>
      </w:r>
      <w:proofErr w:type="spellStart"/>
      <w:r w:rsidRPr="00003B37">
        <w:rPr>
          <w:rFonts w:eastAsia="MS Mincho"/>
          <w:lang w:val="en-GB"/>
        </w:rPr>
        <w:t>payloadType</w:t>
      </w:r>
      <w:proofErr w:type="spellEnd"/>
      <w:r w:rsidRPr="00003B37">
        <w:rPr>
          <w:rFonts w:eastAsia="MS Mincho"/>
          <w:lang w:val="en-GB"/>
        </w:rPr>
        <w:t xml:space="preserve"> equal to 24, 28, or 29, it shall not contain any SEI message with </w:t>
      </w:r>
      <w:proofErr w:type="spellStart"/>
      <w:r w:rsidRPr="00003B37">
        <w:rPr>
          <w:rFonts w:eastAsia="MS Mincho"/>
          <w:lang w:val="en-GB"/>
        </w:rPr>
        <w:t>payloadType</w:t>
      </w:r>
      <w:proofErr w:type="spellEnd"/>
      <w:r w:rsidRPr="00003B37">
        <w:rPr>
          <w:rFonts w:eastAsia="MS Mincho"/>
          <w:lang w:val="en-GB"/>
        </w:rPr>
        <w:t xml:space="preserve"> not equal to 24, 28, or 29.</w:t>
      </w:r>
    </w:p>
    <w:p w14:paraId="16768F47"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rFonts w:eastAsia="MS Mincho"/>
          <w:lang w:val="en-GB"/>
        </w:rPr>
      </w:pPr>
      <w:r w:rsidRPr="00003B37">
        <w:rPr>
          <w:rFonts w:eastAsia="MS Mincho"/>
          <w:lang w:val="en-GB"/>
        </w:rPr>
        <w:t>When a scalable nesting SEI message (</w:t>
      </w:r>
      <w:proofErr w:type="spellStart"/>
      <w:r w:rsidRPr="00003B37">
        <w:rPr>
          <w:rFonts w:eastAsia="MS Mincho"/>
          <w:lang w:val="en-GB"/>
        </w:rPr>
        <w:t>payloadType</w:t>
      </w:r>
      <w:proofErr w:type="spellEnd"/>
      <w:r w:rsidRPr="00003B37">
        <w:rPr>
          <w:rFonts w:eastAsia="MS Mincho"/>
          <w:lang w:val="en-GB"/>
        </w:rPr>
        <w:t xml:space="preserve"> is equal to 30) is present in an SEI NAL unit, it shall be the only SEI message in the SEI NAL unit.</w:t>
      </w:r>
    </w:p>
    <w:p w14:paraId="5D63465F" w14:textId="77777777" w:rsidR="00003B37" w:rsidRPr="00003B37" w:rsidRDefault="00003B37" w:rsidP="00003B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lang w:val="en-GB"/>
        </w:rPr>
      </w:pPr>
      <w:r w:rsidRPr="00003B37">
        <w:rPr>
          <w:lang w:val="en-GB"/>
        </w:rPr>
        <w:t xml:space="preserve">The semantics for SEI messages with </w:t>
      </w:r>
      <w:proofErr w:type="spellStart"/>
      <w:r w:rsidRPr="00003B37">
        <w:rPr>
          <w:lang w:val="en-GB"/>
        </w:rPr>
        <w:t>payloadType</w:t>
      </w:r>
      <w:proofErr w:type="spellEnd"/>
      <w:r w:rsidRPr="00003B37">
        <w:rPr>
          <w:lang w:val="en-GB"/>
        </w:rPr>
        <w:t xml:space="preserve"> in the range of 24 to 35, inclusive, are specified in the following.</w:t>
      </w:r>
    </w:p>
    <w:p w14:paraId="5F3AB1B9" w14:textId="77777777" w:rsidR="00003B37" w:rsidRDefault="00003B37"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rFonts w:eastAsia="Malgun Gothic"/>
          <w:noProof/>
          <w:szCs w:val="22"/>
          <w:lang w:val="en-GB" w:eastAsia="ja-JP"/>
        </w:rPr>
      </w:pPr>
    </w:p>
    <w:p w14:paraId="77A26FCB" w14:textId="77777777" w:rsidR="00003B37" w:rsidRPr="003121CB" w:rsidRDefault="00003B37" w:rsidP="00D939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57" w:hanging="397"/>
        <w:rPr>
          <w:rFonts w:eastAsia="Malgun Gothic"/>
          <w:noProof/>
          <w:szCs w:val="22"/>
          <w:lang w:val="en-GB" w:eastAsia="ja-JP"/>
        </w:rPr>
      </w:pPr>
    </w:p>
    <w:p w14:paraId="0062F7B9" w14:textId="7829F966" w:rsidR="00D63B33" w:rsidRDefault="00D63B33" w:rsidP="00D63B33">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Addition(s) related to large SEI message</w:t>
      </w:r>
      <w:r w:rsidR="00BB6414">
        <w:rPr>
          <w:rFonts w:ascii="Cambria" w:hAnsi="Cambria"/>
          <w:i/>
          <w:noProof/>
          <w:szCs w:val="22"/>
          <w:lang w:val="en-CA"/>
        </w:rPr>
        <w:t xml:space="preserve"> and versatile</w:t>
      </w:r>
      <w:r>
        <w:rPr>
          <w:rFonts w:ascii="Cambria" w:hAnsi="Cambria"/>
          <w:i/>
          <w:noProof/>
          <w:szCs w:val="22"/>
          <w:lang w:val="en-CA"/>
        </w:rPr>
        <w:t xml:space="preserve"> SEI RBSP</w:t>
      </w:r>
      <w:r w:rsidR="00BB6414">
        <w:rPr>
          <w:rFonts w:ascii="Cambria" w:hAnsi="Cambria"/>
          <w:i/>
          <w:noProof/>
          <w:szCs w:val="22"/>
          <w:lang w:val="en-CA"/>
        </w:rPr>
        <w:t xml:space="preserve"> / versatile SEI message</w:t>
      </w:r>
    </w:p>
    <w:p w14:paraId="7E7F1A65" w14:textId="043E09CE" w:rsidR="00BB6414" w:rsidRPr="00BB6414" w:rsidRDefault="00BB6414" w:rsidP="00BB6414">
      <w:pPr>
        <w:rPr>
          <w:i/>
          <w:iCs/>
          <w:noProof/>
          <w:lang w:val="en-CA"/>
        </w:rPr>
      </w:pPr>
      <w:r w:rsidRPr="00BB6414">
        <w:rPr>
          <w:i/>
          <w:iCs/>
          <w:noProof/>
          <w:highlight w:val="yellow"/>
          <w:lang w:val="en-CA"/>
        </w:rPr>
        <w:t xml:space="preserve">[Ed: </w:t>
      </w:r>
      <w:r w:rsidRPr="00BB6414">
        <w:rPr>
          <w:i/>
          <w:iCs/>
          <w:highlight w:val="yellow"/>
          <w:lang w:val="en-CA"/>
        </w:rPr>
        <w:t>Proponents of both approaches are asked to work out possible combination]</w:t>
      </w:r>
    </w:p>
    <w:p w14:paraId="7E35A6DC" w14:textId="673CFA79" w:rsidR="00D63B33" w:rsidRPr="00763A29" w:rsidRDefault="00D63B33" w:rsidP="00D63B33">
      <w:pPr>
        <w:pStyle w:val="Annex3"/>
      </w:pPr>
      <w:r>
        <w:rPr>
          <w:noProof/>
          <w:lang w:val="en-CA"/>
        </w:rPr>
        <w:t>X</w:t>
      </w:r>
      <w:r w:rsidRPr="00763A29">
        <w:rPr>
          <w:noProof/>
          <w:lang w:val="en-CA"/>
        </w:rPr>
        <w:t>.</w:t>
      </w:r>
      <w:r w:rsidR="00BB6414">
        <w:rPr>
          <w:noProof/>
          <w:lang w:val="en-CA"/>
        </w:rPr>
        <w:t>1</w:t>
      </w:r>
      <w:r w:rsidRPr="00763A29">
        <w:rPr>
          <w:noProof/>
          <w:lang w:val="en-CA"/>
        </w:rPr>
        <w:t xml:space="preserve"> Image format</w:t>
      </w:r>
      <w:r w:rsidRPr="00763A29">
        <w:t xml:space="preserve"> metadata SEI messages</w:t>
      </w:r>
    </w:p>
    <w:p w14:paraId="6FC6371E" w14:textId="7D51C79F" w:rsidR="00D63B33" w:rsidRPr="00763A29" w:rsidRDefault="00D63B33" w:rsidP="00D63B33">
      <w:pPr>
        <w:pStyle w:val="Annex3"/>
        <w:ind w:left="0" w:firstLine="0"/>
        <w:rPr>
          <w:sz w:val="21"/>
          <w:szCs w:val="21"/>
        </w:rPr>
      </w:pPr>
      <w:r>
        <w:rPr>
          <w:sz w:val="21"/>
          <w:szCs w:val="21"/>
        </w:rPr>
        <w:t>X</w:t>
      </w:r>
      <w:r w:rsidRPr="008707D4">
        <w:rPr>
          <w:sz w:val="21"/>
          <w:szCs w:val="21"/>
        </w:rPr>
        <w:t>.</w:t>
      </w:r>
      <w:r w:rsidR="00BB6414">
        <w:rPr>
          <w:sz w:val="21"/>
          <w:szCs w:val="21"/>
        </w:rPr>
        <w:t>1</w:t>
      </w:r>
      <w:r>
        <w:rPr>
          <w:sz w:val="21"/>
          <w:szCs w:val="21"/>
        </w:rPr>
        <w:t>.1</w:t>
      </w:r>
      <w:r w:rsidRPr="00763A29">
        <w:rPr>
          <w:sz w:val="21"/>
          <w:szCs w:val="21"/>
        </w:rPr>
        <w:tab/>
        <w:t>Large supplemental enhancement information message syntax</w:t>
      </w:r>
    </w:p>
    <w:p w14:paraId="223D5B9C" w14:textId="77777777" w:rsidR="00D63B33" w:rsidRPr="00763A29" w:rsidRDefault="00D63B33" w:rsidP="00D63B3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D63B33" w:rsidRPr="00763A29" w14:paraId="5AAED697" w14:textId="77777777" w:rsidTr="00281655">
        <w:trPr>
          <w:cantSplit/>
          <w:jc w:val="center"/>
        </w:trPr>
        <w:tc>
          <w:tcPr>
            <w:tcW w:w="7920" w:type="dxa"/>
          </w:tcPr>
          <w:p w14:paraId="26F02C24" w14:textId="77777777" w:rsidR="00D63B33" w:rsidRPr="00763A29" w:rsidRDefault="00D63B33" w:rsidP="00281655">
            <w:pPr>
              <w:pStyle w:val="tablesyntax"/>
              <w:spacing w:before="20" w:after="40"/>
              <w:rPr>
                <w:rFonts w:ascii="Times New Roman" w:hAnsi="Times New Roman"/>
                <w:b/>
                <w:noProof/>
              </w:rPr>
            </w:pPr>
            <w:r w:rsidRPr="00763A29">
              <w:rPr>
                <w:rFonts w:ascii="Times New Roman" w:hAnsi="Times New Roman"/>
                <w:noProof/>
              </w:rPr>
              <w:t>lsei_message( ) {</w:t>
            </w:r>
          </w:p>
        </w:tc>
        <w:tc>
          <w:tcPr>
            <w:tcW w:w="1152" w:type="dxa"/>
          </w:tcPr>
          <w:p w14:paraId="66DA2AF5" w14:textId="77777777" w:rsidR="00D63B33" w:rsidRPr="00763A29" w:rsidRDefault="00D63B33" w:rsidP="00281655">
            <w:pPr>
              <w:pStyle w:val="tablecell"/>
              <w:spacing w:before="20" w:after="40"/>
              <w:rPr>
                <w:noProof/>
              </w:rPr>
            </w:pPr>
            <w:r w:rsidRPr="00763A29">
              <w:rPr>
                <w:b/>
                <w:bCs/>
                <w:noProof/>
              </w:rPr>
              <w:t>Descriptor</w:t>
            </w:r>
          </w:p>
        </w:tc>
      </w:tr>
      <w:tr w:rsidR="00D63B33" w:rsidRPr="00763A29" w14:paraId="3D3FC3F5" w14:textId="77777777" w:rsidTr="00281655">
        <w:trPr>
          <w:cantSplit/>
          <w:jc w:val="center"/>
        </w:trPr>
        <w:tc>
          <w:tcPr>
            <w:tcW w:w="7920" w:type="dxa"/>
          </w:tcPr>
          <w:p w14:paraId="006B33AE" w14:textId="77777777" w:rsidR="00D63B33" w:rsidRPr="00763A29" w:rsidRDefault="00D63B33" w:rsidP="00281655">
            <w:pPr>
              <w:pStyle w:val="tablesyntax"/>
              <w:keepNext w:val="0"/>
              <w:keepLines w:val="0"/>
              <w:tabs>
                <w:tab w:val="left" w:pos="2376"/>
                <w:tab w:val="left" w:pos="2592"/>
                <w:tab w:val="left" w:pos="2808"/>
                <w:tab w:val="left" w:pos="3024"/>
              </w:tabs>
              <w:spacing w:before="20" w:after="40"/>
              <w:rPr>
                <w:rFonts w:ascii="Times New Roman" w:eastAsia="MS Mincho" w:hAnsi="Times New Roman"/>
                <w:noProof/>
                <w:lang w:eastAsia="ja-JP"/>
              </w:rPr>
            </w:pPr>
            <w:r w:rsidRPr="00763A29">
              <w:rPr>
                <w:rFonts w:ascii="Times New Roman" w:hAnsi="Times New Roman"/>
                <w:b/>
                <w:bCs/>
                <w:noProof/>
              </w:rPr>
              <w:tab/>
              <w:t>lsei_position</w:t>
            </w:r>
          </w:p>
        </w:tc>
        <w:tc>
          <w:tcPr>
            <w:tcW w:w="1152" w:type="dxa"/>
          </w:tcPr>
          <w:p w14:paraId="2BAA3F01" w14:textId="77777777" w:rsidR="00D63B33" w:rsidRPr="00763A29" w:rsidRDefault="00D63B33" w:rsidP="00281655">
            <w:pPr>
              <w:pStyle w:val="tablecell"/>
              <w:keepNext w:val="0"/>
              <w:keepLines w:val="0"/>
              <w:spacing w:before="20" w:after="40"/>
              <w:jc w:val="center"/>
              <w:rPr>
                <w:noProof/>
              </w:rPr>
            </w:pPr>
            <w:r w:rsidRPr="00763A29">
              <w:rPr>
                <w:noProof/>
              </w:rPr>
              <w:t>u(2)</w:t>
            </w:r>
          </w:p>
        </w:tc>
      </w:tr>
      <w:tr w:rsidR="00D63B33" w:rsidRPr="00763A29" w14:paraId="65B49536" w14:textId="77777777" w:rsidTr="00281655">
        <w:trPr>
          <w:cantSplit/>
          <w:jc w:val="center"/>
        </w:trPr>
        <w:tc>
          <w:tcPr>
            <w:tcW w:w="7920" w:type="dxa"/>
          </w:tcPr>
          <w:p w14:paraId="524D74FE"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b/>
                <w:bCs/>
                <w:noProof/>
              </w:rPr>
              <w:tab/>
              <w:t>lsei_relevance</w:t>
            </w:r>
          </w:p>
        </w:tc>
        <w:tc>
          <w:tcPr>
            <w:tcW w:w="1152" w:type="dxa"/>
          </w:tcPr>
          <w:p w14:paraId="008E147C" w14:textId="77777777" w:rsidR="00D63B33" w:rsidRPr="00763A29" w:rsidRDefault="00D63B33" w:rsidP="00281655">
            <w:pPr>
              <w:pStyle w:val="tablecell"/>
              <w:keepNext w:val="0"/>
              <w:keepLines w:val="0"/>
              <w:spacing w:before="20" w:after="40"/>
              <w:jc w:val="center"/>
              <w:rPr>
                <w:noProof/>
              </w:rPr>
            </w:pPr>
            <w:r w:rsidRPr="00763A29">
              <w:rPr>
                <w:noProof/>
              </w:rPr>
              <w:t>u(2)</w:t>
            </w:r>
          </w:p>
        </w:tc>
      </w:tr>
      <w:tr w:rsidR="00D63B33" w:rsidRPr="00763A29" w14:paraId="7B3ACDF3" w14:textId="77777777" w:rsidTr="00281655">
        <w:trPr>
          <w:cantSplit/>
          <w:jc w:val="center"/>
        </w:trPr>
        <w:tc>
          <w:tcPr>
            <w:tcW w:w="7920" w:type="dxa"/>
          </w:tcPr>
          <w:p w14:paraId="5BCD3359"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b/>
                <w:bCs/>
                <w:noProof/>
              </w:rPr>
              <w:tab/>
              <w:t>lsei_reserved</w:t>
            </w:r>
          </w:p>
        </w:tc>
        <w:tc>
          <w:tcPr>
            <w:tcW w:w="1152" w:type="dxa"/>
          </w:tcPr>
          <w:p w14:paraId="6A37D6DD" w14:textId="77777777" w:rsidR="00D63B33" w:rsidRPr="00763A29" w:rsidRDefault="00D63B33" w:rsidP="00281655">
            <w:pPr>
              <w:pStyle w:val="tablecell"/>
              <w:keepNext w:val="0"/>
              <w:keepLines w:val="0"/>
              <w:spacing w:before="20" w:after="40"/>
              <w:jc w:val="center"/>
              <w:rPr>
                <w:noProof/>
              </w:rPr>
            </w:pPr>
            <w:r w:rsidRPr="00763A29">
              <w:rPr>
                <w:noProof/>
              </w:rPr>
              <w:t>u(4)</w:t>
            </w:r>
          </w:p>
        </w:tc>
      </w:tr>
      <w:tr w:rsidR="00D63B33" w:rsidRPr="00763A29" w14:paraId="51C76AB4" w14:textId="77777777" w:rsidTr="00281655">
        <w:trPr>
          <w:cantSplit/>
          <w:jc w:val="center"/>
        </w:trPr>
        <w:tc>
          <w:tcPr>
            <w:tcW w:w="7920" w:type="dxa"/>
          </w:tcPr>
          <w:p w14:paraId="19FBD22D"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b/>
                <w:bCs/>
                <w:noProof/>
              </w:rPr>
              <w:tab/>
              <w:t>lsei_payload_type_byte</w:t>
            </w:r>
          </w:p>
        </w:tc>
        <w:tc>
          <w:tcPr>
            <w:tcW w:w="1152" w:type="dxa"/>
          </w:tcPr>
          <w:p w14:paraId="6CBAB53A" w14:textId="77777777" w:rsidR="00D63B33" w:rsidRPr="00763A29" w:rsidRDefault="00D63B33" w:rsidP="00281655">
            <w:pPr>
              <w:pStyle w:val="tablecell"/>
              <w:keepNext w:val="0"/>
              <w:keepLines w:val="0"/>
              <w:spacing w:before="20" w:after="40"/>
              <w:jc w:val="center"/>
              <w:rPr>
                <w:noProof/>
              </w:rPr>
            </w:pPr>
            <w:r w:rsidRPr="00763A29">
              <w:rPr>
                <w:noProof/>
              </w:rPr>
              <w:t>u(8)</w:t>
            </w:r>
          </w:p>
        </w:tc>
      </w:tr>
      <w:tr w:rsidR="00D63B33" w:rsidRPr="00763A29" w14:paraId="477C5645" w14:textId="77777777" w:rsidTr="00281655">
        <w:trPr>
          <w:cantSplit/>
          <w:jc w:val="center"/>
        </w:trPr>
        <w:tc>
          <w:tcPr>
            <w:tcW w:w="7920" w:type="dxa"/>
          </w:tcPr>
          <w:p w14:paraId="6A556650"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b/>
                <w:bCs/>
                <w:noProof/>
              </w:rPr>
              <w:tab/>
              <w:t>lsei_payload_size_16bits</w:t>
            </w:r>
          </w:p>
        </w:tc>
        <w:tc>
          <w:tcPr>
            <w:tcW w:w="1152" w:type="dxa"/>
          </w:tcPr>
          <w:p w14:paraId="6942EC9E" w14:textId="77777777" w:rsidR="00D63B33" w:rsidRPr="00763A29" w:rsidRDefault="00D63B33" w:rsidP="00281655">
            <w:pPr>
              <w:pStyle w:val="tablecell"/>
              <w:keepNext w:val="0"/>
              <w:keepLines w:val="0"/>
              <w:spacing w:before="20" w:after="40"/>
              <w:jc w:val="center"/>
              <w:rPr>
                <w:noProof/>
              </w:rPr>
            </w:pPr>
            <w:r w:rsidRPr="00763A29">
              <w:rPr>
                <w:noProof/>
              </w:rPr>
              <w:t>u(16)</w:t>
            </w:r>
          </w:p>
        </w:tc>
      </w:tr>
      <w:tr w:rsidR="00D63B33" w:rsidRPr="00763A29" w14:paraId="5D20C74B" w14:textId="77777777" w:rsidTr="00281655">
        <w:trPr>
          <w:cantSplit/>
          <w:jc w:val="center"/>
        </w:trPr>
        <w:tc>
          <w:tcPr>
            <w:tcW w:w="7920" w:type="dxa"/>
          </w:tcPr>
          <w:p w14:paraId="08066BFD" w14:textId="77777777" w:rsidR="00D63B33" w:rsidRPr="00763A29" w:rsidRDefault="00D63B33" w:rsidP="00281655">
            <w:pPr>
              <w:pStyle w:val="tablesyntax"/>
              <w:keepNext w:val="0"/>
              <w:keepLines w:val="0"/>
              <w:spacing w:before="20" w:after="40"/>
              <w:rPr>
                <w:rFonts w:ascii="Times New Roman" w:eastAsia="MS Mincho" w:hAnsi="Times New Roman"/>
                <w:noProof/>
                <w:lang w:eastAsia="ja-JP"/>
              </w:rPr>
            </w:pPr>
            <w:r w:rsidRPr="00763A29">
              <w:rPr>
                <w:rFonts w:ascii="Times New Roman" w:hAnsi="Times New Roman"/>
                <w:noProof/>
              </w:rPr>
              <w:tab/>
              <w:t>lsei_payload( lseiPayloadType, lseiPayloadSize )</w:t>
            </w:r>
          </w:p>
        </w:tc>
        <w:tc>
          <w:tcPr>
            <w:tcW w:w="1152" w:type="dxa"/>
          </w:tcPr>
          <w:p w14:paraId="796970FE" w14:textId="77777777" w:rsidR="00D63B33" w:rsidRPr="00763A29" w:rsidRDefault="00D63B33" w:rsidP="00281655">
            <w:pPr>
              <w:pStyle w:val="tablecell"/>
              <w:keepNext w:val="0"/>
              <w:keepLines w:val="0"/>
              <w:spacing w:before="20" w:after="40"/>
              <w:jc w:val="center"/>
              <w:rPr>
                <w:noProof/>
              </w:rPr>
            </w:pPr>
          </w:p>
        </w:tc>
      </w:tr>
      <w:tr w:rsidR="00D63B33" w:rsidRPr="00763A29" w14:paraId="236BA438" w14:textId="77777777" w:rsidTr="00281655">
        <w:trPr>
          <w:cantSplit/>
          <w:jc w:val="center"/>
        </w:trPr>
        <w:tc>
          <w:tcPr>
            <w:tcW w:w="7920" w:type="dxa"/>
          </w:tcPr>
          <w:p w14:paraId="4D8A6E5F" w14:textId="77777777" w:rsidR="00D63B33" w:rsidRPr="00763A29" w:rsidRDefault="00D63B33" w:rsidP="00281655">
            <w:pPr>
              <w:pStyle w:val="tablesyntax"/>
              <w:spacing w:before="20" w:after="40"/>
              <w:rPr>
                <w:rFonts w:ascii="Times New Roman" w:hAnsi="Times New Roman"/>
              </w:rPr>
            </w:pPr>
            <w:r w:rsidRPr="00763A29">
              <w:rPr>
                <w:rFonts w:ascii="Times New Roman" w:hAnsi="Times New Roman"/>
              </w:rPr>
              <w:t>}</w:t>
            </w:r>
          </w:p>
        </w:tc>
        <w:tc>
          <w:tcPr>
            <w:tcW w:w="1152" w:type="dxa"/>
          </w:tcPr>
          <w:p w14:paraId="52B92274" w14:textId="77777777" w:rsidR="00D63B33" w:rsidRPr="00763A29" w:rsidRDefault="00D63B33" w:rsidP="00281655">
            <w:pPr>
              <w:pStyle w:val="tablecell"/>
              <w:spacing w:before="20" w:after="40"/>
              <w:jc w:val="center"/>
              <w:rPr>
                <w:noProof/>
                <w:lang w:eastAsia="ko-KR"/>
              </w:rPr>
            </w:pPr>
          </w:p>
        </w:tc>
      </w:tr>
    </w:tbl>
    <w:p w14:paraId="7387B748" w14:textId="77777777" w:rsidR="00D63B33" w:rsidRPr="00763A29" w:rsidRDefault="00D63B33" w:rsidP="00D63B33"/>
    <w:p w14:paraId="388F352D" w14:textId="45640B7C" w:rsidR="00D63B33" w:rsidRPr="00763A29" w:rsidRDefault="00D63B33" w:rsidP="00D63B33">
      <w:pPr>
        <w:pStyle w:val="Annex3"/>
        <w:ind w:left="0" w:firstLine="0"/>
        <w:rPr>
          <w:sz w:val="21"/>
          <w:szCs w:val="21"/>
        </w:rPr>
      </w:pPr>
      <w:r>
        <w:rPr>
          <w:sz w:val="21"/>
          <w:szCs w:val="21"/>
        </w:rPr>
        <w:t>X</w:t>
      </w:r>
      <w:r w:rsidRPr="008707D4">
        <w:rPr>
          <w:sz w:val="21"/>
          <w:szCs w:val="21"/>
        </w:rPr>
        <w:t>.</w:t>
      </w:r>
      <w:r w:rsidR="00BB6414">
        <w:rPr>
          <w:sz w:val="21"/>
          <w:szCs w:val="21"/>
        </w:rPr>
        <w:t>1.2</w:t>
      </w:r>
      <w:r w:rsidRPr="00763A29">
        <w:rPr>
          <w:sz w:val="21"/>
          <w:szCs w:val="21"/>
        </w:rPr>
        <w:tab/>
        <w:t>Large supplemental enhancement information message semantics</w:t>
      </w:r>
    </w:p>
    <w:p w14:paraId="68F7C81A" w14:textId="77777777" w:rsidR="00D63B33" w:rsidRPr="00763A29" w:rsidRDefault="00D63B33" w:rsidP="00D63B33">
      <w:pPr>
        <w:rPr>
          <w:noProof/>
        </w:rPr>
      </w:pPr>
      <w:r w:rsidRPr="00763A29">
        <w:rPr>
          <w:noProof/>
        </w:rPr>
        <w:t>Each large SEI message consists of the variables specifying the type payloadType and size payloadSize of the large SEI message payload. Large SEI message payloads are specified in Annex D. The derived large SEI message payload size payloadSize is specified in bytes and shall be equal to the number of RBSP bytes in the large SEI message payload.</w:t>
      </w:r>
    </w:p>
    <w:p w14:paraId="04C47599" w14:textId="77777777" w:rsidR="00D63B33" w:rsidRPr="00763A29" w:rsidRDefault="00D63B33" w:rsidP="00D63B33">
      <w:pPr>
        <w:pStyle w:val="Note1"/>
        <w:rPr>
          <w:noProof/>
        </w:rPr>
      </w:pPr>
      <w:r w:rsidRPr="00763A29">
        <w:rPr>
          <w:noProof/>
        </w:rPr>
        <w:t>NOTE – The NAL unit byte sequence containing the large SEI message might include one or more emulation prevention bytes (represented by emulation_prevention_three_byte syntax elements). Since the payload size of a large SEI message is specified in RBSP bytes, the quantity of emulation prevention bytes is not included in the size payloadSize of a large SEI payload.</w:t>
      </w:r>
    </w:p>
    <w:p w14:paraId="7FE0347D" w14:textId="77777777" w:rsidR="00D63B33" w:rsidRPr="00763A29" w:rsidRDefault="00D63B33" w:rsidP="00D63B33">
      <w:pPr>
        <w:rPr>
          <w:noProof/>
        </w:rPr>
      </w:pPr>
      <w:r w:rsidRPr="00763A29">
        <w:rPr>
          <w:b/>
          <w:bCs/>
          <w:noProof/>
        </w:rPr>
        <w:t xml:space="preserve">lsei_position </w:t>
      </w:r>
      <w:r w:rsidRPr="00763A29">
        <w:rPr>
          <w:noProof/>
        </w:rPr>
        <w:t xml:space="preserve">indicates if the SEI message corresponds to the </w:t>
      </w:r>
      <w:r w:rsidRPr="00763A29">
        <w:rPr>
          <w:rFonts w:eastAsiaTheme="minorHAnsi"/>
        </w:rPr>
        <w:t xml:space="preserve">PREFIX_SEI_NUT and SUFFIX_SEI_NUT.  </w:t>
      </w:r>
      <w:r w:rsidRPr="00763A29">
        <w:rPr>
          <w:b/>
          <w:bCs/>
          <w:noProof/>
        </w:rPr>
        <w:t xml:space="preserve">lsei_position </w:t>
      </w:r>
      <w:r w:rsidRPr="00763A29">
        <w:rPr>
          <w:noProof/>
        </w:rPr>
        <w:t>equal 0 indicates that the SEI message is treated as PREFIX_SEI_NUT.</w:t>
      </w:r>
      <w:r w:rsidRPr="00763A29">
        <w:rPr>
          <w:b/>
          <w:bCs/>
          <w:noProof/>
        </w:rPr>
        <w:t xml:space="preserve"> lsei_position </w:t>
      </w:r>
      <w:r w:rsidRPr="00763A29">
        <w:rPr>
          <w:noProof/>
        </w:rPr>
        <w:t xml:space="preserve">equal 1 indicates that the SEI message is treated as SUFFIX_SEI_NUT. Values 3 and 4 of </w:t>
      </w:r>
      <w:r w:rsidRPr="00763A29">
        <w:rPr>
          <w:b/>
          <w:bCs/>
          <w:noProof/>
        </w:rPr>
        <w:t>lsei_position</w:t>
      </w:r>
      <w:r w:rsidRPr="00763A29">
        <w:rPr>
          <w:noProof/>
        </w:rPr>
        <w:t xml:space="preserve"> are reserved for future use and shall be ignored.</w:t>
      </w:r>
    </w:p>
    <w:p w14:paraId="574A8B4E" w14:textId="77777777" w:rsidR="00D63B33" w:rsidRPr="00763A29" w:rsidRDefault="00D63B33" w:rsidP="00D63B33">
      <w:pPr>
        <w:rPr>
          <w:noProof/>
        </w:rPr>
      </w:pPr>
      <w:r w:rsidRPr="00763A29">
        <w:rPr>
          <w:b/>
          <w:bCs/>
          <w:noProof/>
        </w:rPr>
        <w:t xml:space="preserve">lsei_relevance </w:t>
      </w:r>
      <w:r w:rsidRPr="00763A29">
        <w:rPr>
          <w:noProof/>
        </w:rPr>
        <w:t xml:space="preserve">indicates the relevance of the SEI message for the target application. </w:t>
      </w:r>
      <w:r w:rsidRPr="00763A29">
        <w:rPr>
          <w:b/>
          <w:bCs/>
          <w:noProof/>
        </w:rPr>
        <w:t>lsei_relevance</w:t>
      </w:r>
      <w:r w:rsidRPr="00763A29">
        <w:rPr>
          <w:noProof/>
        </w:rPr>
        <w:t xml:space="preserve"> ranges from 0 to 3, with 0 being the least relevant and 3 being the most relevant.</w:t>
      </w:r>
    </w:p>
    <w:p w14:paraId="61CF1EC1" w14:textId="77777777" w:rsidR="00D63B33" w:rsidRPr="00763A29" w:rsidRDefault="00D63B33" w:rsidP="00D63B33">
      <w:pPr>
        <w:pStyle w:val="Note1"/>
        <w:rPr>
          <w:noProof/>
        </w:rPr>
      </w:pPr>
      <w:r w:rsidRPr="00763A29">
        <w:rPr>
          <w:noProof/>
        </w:rPr>
        <w:t>NOTE – The relevance of an SEI message is an arbitrary decision and its use is to be specified by the target application.</w:t>
      </w:r>
    </w:p>
    <w:p w14:paraId="61DBAFC6" w14:textId="77777777" w:rsidR="00D63B33" w:rsidRPr="00763A29" w:rsidRDefault="00D63B33" w:rsidP="00D63B33">
      <w:pPr>
        <w:rPr>
          <w:noProof/>
        </w:rPr>
      </w:pPr>
      <w:r w:rsidRPr="00763A29">
        <w:rPr>
          <w:b/>
          <w:bCs/>
          <w:noProof/>
        </w:rPr>
        <w:t>lsei_reserved</w:t>
      </w:r>
      <w:r w:rsidRPr="00763A29">
        <w:rPr>
          <w:noProof/>
        </w:rPr>
        <w:t xml:space="preserve"> is reserved for future use and shall be ignored.</w:t>
      </w:r>
    </w:p>
    <w:p w14:paraId="43F31AB8" w14:textId="77777777" w:rsidR="00D63B33" w:rsidRPr="00763A29" w:rsidRDefault="00D63B33" w:rsidP="00D63B33">
      <w:pPr>
        <w:rPr>
          <w:noProof/>
        </w:rPr>
      </w:pPr>
      <w:r w:rsidRPr="00763A29">
        <w:rPr>
          <w:b/>
          <w:bCs/>
          <w:noProof/>
        </w:rPr>
        <w:t>lsei_payload_type_byte</w:t>
      </w:r>
      <w:r w:rsidRPr="00763A29">
        <w:rPr>
          <w:noProof/>
        </w:rPr>
        <w:t xml:space="preserve"> is a byte of the payload type of a large SEI message. payloadType = </w:t>
      </w:r>
      <w:r w:rsidRPr="00763A29">
        <w:rPr>
          <w:b/>
          <w:bCs/>
          <w:noProof/>
        </w:rPr>
        <w:t>lsei_payload_type_byte.</w:t>
      </w:r>
    </w:p>
    <w:p w14:paraId="6054CBE0" w14:textId="77777777" w:rsidR="00D63B33" w:rsidRPr="00763A29" w:rsidRDefault="00D63B33" w:rsidP="00D63B33">
      <w:pPr>
        <w:rPr>
          <w:noProof/>
        </w:rPr>
      </w:pPr>
      <w:r w:rsidRPr="00763A29">
        <w:rPr>
          <w:b/>
          <w:bCs/>
          <w:noProof/>
        </w:rPr>
        <w:t>payload_size_16bits</w:t>
      </w:r>
      <w:r w:rsidRPr="00763A29">
        <w:rPr>
          <w:noProof/>
        </w:rPr>
        <w:t xml:space="preserve"> is the payload size in bits of a large SEI message. payloadSize = </w:t>
      </w:r>
      <w:r w:rsidRPr="00763A29">
        <w:rPr>
          <w:b/>
          <w:bCs/>
          <w:noProof/>
        </w:rPr>
        <w:t>payload_size_16bits.</w:t>
      </w:r>
    </w:p>
    <w:p w14:paraId="301E31B5" w14:textId="77777777" w:rsidR="00D63B33" w:rsidRPr="00763A29" w:rsidRDefault="00D63B33" w:rsidP="00D63B33">
      <w:pPr>
        <w:rPr>
          <w:lang w:val="en-CA"/>
        </w:rPr>
      </w:pPr>
    </w:p>
    <w:p w14:paraId="4936AD8A" w14:textId="51F1D3E5" w:rsidR="00BB6414" w:rsidRPr="00763A29" w:rsidRDefault="00BB6414" w:rsidP="00BB6414">
      <w:pPr>
        <w:pStyle w:val="Annex3"/>
      </w:pPr>
      <w:r>
        <w:rPr>
          <w:noProof/>
          <w:lang w:val="en-CA"/>
        </w:rPr>
        <w:t>X</w:t>
      </w:r>
      <w:r w:rsidRPr="00763A29">
        <w:rPr>
          <w:noProof/>
          <w:lang w:val="en-CA"/>
        </w:rPr>
        <w:t>.</w:t>
      </w:r>
      <w:r>
        <w:rPr>
          <w:noProof/>
          <w:lang w:val="en-CA"/>
        </w:rPr>
        <w:t>2</w:t>
      </w:r>
      <w:r w:rsidRPr="00763A29">
        <w:rPr>
          <w:noProof/>
          <w:lang w:val="en-CA"/>
        </w:rPr>
        <w:t xml:space="preserve"> </w:t>
      </w:r>
      <w:r>
        <w:rPr>
          <w:noProof/>
          <w:lang w:val="en-CA"/>
        </w:rPr>
        <w:t>Versatile SEI RBSP</w:t>
      </w:r>
    </w:p>
    <w:p w14:paraId="51AC6BFC" w14:textId="4AE424E6" w:rsidR="00BB6414" w:rsidRPr="00763A29" w:rsidRDefault="00BB6414" w:rsidP="00BB6414">
      <w:pPr>
        <w:pStyle w:val="Annex3"/>
        <w:ind w:left="0" w:firstLine="0"/>
        <w:rPr>
          <w:sz w:val="21"/>
          <w:szCs w:val="21"/>
        </w:rPr>
      </w:pPr>
      <w:r>
        <w:rPr>
          <w:sz w:val="21"/>
          <w:szCs w:val="21"/>
        </w:rPr>
        <w:t>X</w:t>
      </w:r>
      <w:r w:rsidRPr="008707D4">
        <w:rPr>
          <w:sz w:val="21"/>
          <w:szCs w:val="21"/>
        </w:rPr>
        <w:t>.</w:t>
      </w:r>
      <w:r>
        <w:rPr>
          <w:sz w:val="21"/>
          <w:szCs w:val="21"/>
        </w:rPr>
        <w:t>2.1</w:t>
      </w:r>
      <w:r w:rsidRPr="00763A29">
        <w:rPr>
          <w:sz w:val="21"/>
          <w:szCs w:val="21"/>
        </w:rPr>
        <w:tab/>
      </w:r>
      <w:r>
        <w:rPr>
          <w:noProof/>
          <w:lang w:val="en-CA"/>
        </w:rPr>
        <w:t>Versatile SEI RBSP</w:t>
      </w:r>
      <w:r w:rsidRPr="00763A29">
        <w:rPr>
          <w:sz w:val="21"/>
          <w:szCs w:val="21"/>
        </w:rPr>
        <w:t xml:space="preserve"> syntax</w:t>
      </w:r>
    </w:p>
    <w:p w14:paraId="0389FF5F" w14:textId="544D74FA" w:rsidR="00D63B33" w:rsidRDefault="00D63B33" w:rsidP="00D63B33">
      <w:pPr>
        <w:snapToGrid w:val="0"/>
        <w:spacing w:after="12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63B33" w:rsidRPr="00F10F23" w14:paraId="078580CC" w14:textId="77777777" w:rsidTr="00281655">
        <w:trPr>
          <w:cantSplit/>
          <w:jc w:val="center"/>
        </w:trPr>
        <w:tc>
          <w:tcPr>
            <w:tcW w:w="7920" w:type="dxa"/>
          </w:tcPr>
          <w:p w14:paraId="6016A33F" w14:textId="77777777" w:rsidR="00D63B33" w:rsidRPr="00F10F23" w:rsidRDefault="00D63B33" w:rsidP="00281655">
            <w:pPr>
              <w:pStyle w:val="tablesyntax"/>
              <w:spacing w:before="20" w:after="40"/>
              <w:rPr>
                <w:noProof/>
              </w:rPr>
            </w:pPr>
            <w:r>
              <w:rPr>
                <w:noProof/>
              </w:rPr>
              <w:lastRenderedPageBreak/>
              <w:t>v</w:t>
            </w:r>
            <w:r w:rsidRPr="00F10F23">
              <w:rPr>
                <w:noProof/>
              </w:rPr>
              <w:t>sei_rbsp( ) {</w:t>
            </w:r>
          </w:p>
        </w:tc>
        <w:tc>
          <w:tcPr>
            <w:tcW w:w="1157" w:type="dxa"/>
          </w:tcPr>
          <w:p w14:paraId="5F818984" w14:textId="77777777" w:rsidR="00D63B33" w:rsidRPr="00F10F23" w:rsidRDefault="00D63B33" w:rsidP="00281655">
            <w:pPr>
              <w:pStyle w:val="tableheading"/>
              <w:spacing w:before="20" w:after="40"/>
              <w:rPr>
                <w:noProof/>
              </w:rPr>
            </w:pPr>
            <w:r w:rsidRPr="00F10F23">
              <w:rPr>
                <w:noProof/>
              </w:rPr>
              <w:t>Descriptor</w:t>
            </w:r>
          </w:p>
        </w:tc>
      </w:tr>
      <w:tr w:rsidR="00D63B33" w:rsidRPr="00F10F23" w14:paraId="69D88BEC" w14:textId="77777777" w:rsidTr="00281655">
        <w:trPr>
          <w:cantSplit/>
          <w:jc w:val="center"/>
        </w:trPr>
        <w:tc>
          <w:tcPr>
            <w:tcW w:w="7920" w:type="dxa"/>
          </w:tcPr>
          <w:p w14:paraId="27AABE8B" w14:textId="77777777" w:rsidR="00D63B33" w:rsidRDefault="00D63B33" w:rsidP="00281655">
            <w:pPr>
              <w:pStyle w:val="tablesyntax"/>
              <w:spacing w:before="20" w:after="40"/>
              <w:rPr>
                <w:noProof/>
              </w:rPr>
            </w:pPr>
            <w:r w:rsidRPr="00CA1CDE">
              <w:rPr>
                <w:b/>
                <w:bCs/>
                <w:noProof/>
              </w:rPr>
              <w:tab/>
            </w:r>
            <w:r>
              <w:rPr>
                <w:b/>
                <w:bCs/>
                <w:noProof/>
              </w:rPr>
              <w:t>vsei_importance</w:t>
            </w:r>
          </w:p>
        </w:tc>
        <w:tc>
          <w:tcPr>
            <w:tcW w:w="1157" w:type="dxa"/>
          </w:tcPr>
          <w:p w14:paraId="5C5CA952" w14:textId="77777777" w:rsidR="00D63B33" w:rsidRPr="00603C8A" w:rsidRDefault="00D63B33" w:rsidP="00281655">
            <w:pPr>
              <w:pStyle w:val="tableheading"/>
              <w:spacing w:before="20" w:after="40"/>
              <w:jc w:val="center"/>
              <w:rPr>
                <w:b w:val="0"/>
                <w:noProof/>
              </w:rPr>
            </w:pPr>
            <w:r w:rsidRPr="00603C8A">
              <w:rPr>
                <w:b w:val="0"/>
                <w:noProof/>
              </w:rPr>
              <w:t>u(1)</w:t>
            </w:r>
          </w:p>
        </w:tc>
      </w:tr>
      <w:tr w:rsidR="00D63B33" w:rsidRPr="00F10F23" w14:paraId="4BF677AA" w14:textId="77777777" w:rsidTr="00281655">
        <w:trPr>
          <w:cantSplit/>
          <w:jc w:val="center"/>
        </w:trPr>
        <w:tc>
          <w:tcPr>
            <w:tcW w:w="7920" w:type="dxa"/>
          </w:tcPr>
          <w:p w14:paraId="337CD479" w14:textId="77777777" w:rsidR="00D63B33" w:rsidRDefault="00D63B33" w:rsidP="00281655">
            <w:pPr>
              <w:pStyle w:val="tablesyntax"/>
              <w:spacing w:before="20" w:after="40"/>
              <w:rPr>
                <w:noProof/>
              </w:rPr>
            </w:pPr>
            <w:r w:rsidRPr="00CA1CDE">
              <w:rPr>
                <w:b/>
                <w:bCs/>
                <w:noProof/>
              </w:rPr>
              <w:tab/>
            </w:r>
            <w:r>
              <w:rPr>
                <w:b/>
                <w:bCs/>
                <w:noProof/>
              </w:rPr>
              <w:t>vsei_reserved</w:t>
            </w:r>
          </w:p>
        </w:tc>
        <w:tc>
          <w:tcPr>
            <w:tcW w:w="1157" w:type="dxa"/>
          </w:tcPr>
          <w:p w14:paraId="56EFE379" w14:textId="77777777" w:rsidR="00D63B33" w:rsidRPr="00603C8A" w:rsidRDefault="00D63B33" w:rsidP="00281655">
            <w:pPr>
              <w:pStyle w:val="tableheading"/>
              <w:spacing w:before="20" w:after="40"/>
              <w:jc w:val="center"/>
              <w:rPr>
                <w:b w:val="0"/>
                <w:noProof/>
              </w:rPr>
            </w:pPr>
            <w:r w:rsidRPr="00603C8A">
              <w:rPr>
                <w:b w:val="0"/>
                <w:noProof/>
              </w:rPr>
              <w:t>u(7)</w:t>
            </w:r>
          </w:p>
        </w:tc>
      </w:tr>
      <w:tr w:rsidR="00D63B33" w:rsidRPr="00F10F23" w14:paraId="603136C3" w14:textId="77777777" w:rsidTr="00281655">
        <w:trPr>
          <w:cantSplit/>
          <w:jc w:val="center"/>
        </w:trPr>
        <w:tc>
          <w:tcPr>
            <w:tcW w:w="7920" w:type="dxa"/>
          </w:tcPr>
          <w:p w14:paraId="4959A560" w14:textId="77777777" w:rsidR="00D63B33" w:rsidRPr="00F10F23" w:rsidRDefault="00D63B33" w:rsidP="00281655">
            <w:pPr>
              <w:pStyle w:val="tablesyntax"/>
              <w:keepNext w:val="0"/>
              <w:keepLines w:val="0"/>
              <w:spacing w:before="20" w:after="40"/>
              <w:ind w:left="216"/>
              <w:rPr>
                <w:noProof/>
              </w:rPr>
            </w:pPr>
            <w:r>
              <w:rPr>
                <w:noProof/>
              </w:rPr>
              <w:t>versatile_sei_message()</w:t>
            </w:r>
          </w:p>
        </w:tc>
        <w:tc>
          <w:tcPr>
            <w:tcW w:w="1157" w:type="dxa"/>
          </w:tcPr>
          <w:p w14:paraId="0F2A2DF1" w14:textId="77777777" w:rsidR="00D63B33" w:rsidRPr="00F10F23" w:rsidRDefault="00D63B33" w:rsidP="00281655">
            <w:pPr>
              <w:pStyle w:val="tablecell"/>
              <w:keepNext w:val="0"/>
              <w:keepLines w:val="0"/>
              <w:spacing w:before="20" w:after="40"/>
              <w:rPr>
                <w:noProof/>
              </w:rPr>
            </w:pPr>
          </w:p>
        </w:tc>
      </w:tr>
      <w:tr w:rsidR="00D63B33" w:rsidRPr="00F10F23" w14:paraId="486AC835" w14:textId="77777777" w:rsidTr="00281655">
        <w:trPr>
          <w:cantSplit/>
          <w:jc w:val="center"/>
        </w:trPr>
        <w:tc>
          <w:tcPr>
            <w:tcW w:w="7920" w:type="dxa"/>
          </w:tcPr>
          <w:p w14:paraId="5B0ECA3A" w14:textId="77777777" w:rsidR="00D63B33" w:rsidRPr="00F10F23" w:rsidRDefault="00D63B33" w:rsidP="00281655">
            <w:pPr>
              <w:pStyle w:val="tablesyntax"/>
              <w:keepNext w:val="0"/>
              <w:keepLines w:val="0"/>
              <w:spacing w:before="20" w:after="40"/>
              <w:ind w:left="216"/>
              <w:rPr>
                <w:noProof/>
              </w:rPr>
            </w:pPr>
            <w:r w:rsidRPr="00F10F23">
              <w:rPr>
                <w:noProof/>
              </w:rPr>
              <w:t>rbsp_trailing_bits( )</w:t>
            </w:r>
          </w:p>
        </w:tc>
        <w:tc>
          <w:tcPr>
            <w:tcW w:w="1157" w:type="dxa"/>
          </w:tcPr>
          <w:p w14:paraId="617108C8" w14:textId="77777777" w:rsidR="00D63B33" w:rsidRPr="00F10F23" w:rsidRDefault="00D63B33" w:rsidP="00281655">
            <w:pPr>
              <w:pStyle w:val="tablecell"/>
              <w:keepNext w:val="0"/>
              <w:keepLines w:val="0"/>
              <w:spacing w:before="20" w:after="40"/>
              <w:rPr>
                <w:noProof/>
              </w:rPr>
            </w:pPr>
          </w:p>
        </w:tc>
      </w:tr>
      <w:tr w:rsidR="00D63B33" w:rsidRPr="00F10F23" w14:paraId="28306D30" w14:textId="77777777" w:rsidTr="00281655">
        <w:trPr>
          <w:cantSplit/>
          <w:jc w:val="center"/>
        </w:trPr>
        <w:tc>
          <w:tcPr>
            <w:tcW w:w="7920" w:type="dxa"/>
          </w:tcPr>
          <w:p w14:paraId="438F7424" w14:textId="77777777" w:rsidR="00D63B33" w:rsidRPr="00F10F23" w:rsidRDefault="00D63B33" w:rsidP="00281655">
            <w:pPr>
              <w:pStyle w:val="tablesyntax"/>
              <w:spacing w:before="20" w:after="40"/>
              <w:rPr>
                <w:noProof/>
              </w:rPr>
            </w:pPr>
            <w:r w:rsidRPr="00F10F23">
              <w:rPr>
                <w:noProof/>
              </w:rPr>
              <w:t>}</w:t>
            </w:r>
          </w:p>
        </w:tc>
        <w:tc>
          <w:tcPr>
            <w:tcW w:w="1157" w:type="dxa"/>
          </w:tcPr>
          <w:p w14:paraId="71676F94" w14:textId="77777777" w:rsidR="00D63B33" w:rsidRPr="00F10F23" w:rsidRDefault="00D63B33" w:rsidP="00281655">
            <w:pPr>
              <w:pStyle w:val="tablecell"/>
              <w:spacing w:before="20" w:after="40"/>
              <w:rPr>
                <w:noProof/>
              </w:rPr>
            </w:pPr>
          </w:p>
        </w:tc>
      </w:tr>
    </w:tbl>
    <w:p w14:paraId="1E2851F8" w14:textId="602ECA74" w:rsidR="00BB6414" w:rsidRPr="00763A29" w:rsidRDefault="00BB6414" w:rsidP="00BB6414">
      <w:pPr>
        <w:pStyle w:val="Annex3"/>
        <w:ind w:left="0" w:firstLine="0"/>
        <w:rPr>
          <w:sz w:val="21"/>
          <w:szCs w:val="21"/>
        </w:rPr>
      </w:pPr>
      <w:r>
        <w:rPr>
          <w:sz w:val="21"/>
          <w:szCs w:val="21"/>
        </w:rPr>
        <w:t>X</w:t>
      </w:r>
      <w:r w:rsidRPr="008707D4">
        <w:rPr>
          <w:sz w:val="21"/>
          <w:szCs w:val="21"/>
        </w:rPr>
        <w:t>.</w:t>
      </w:r>
      <w:r>
        <w:rPr>
          <w:sz w:val="21"/>
          <w:szCs w:val="21"/>
        </w:rPr>
        <w:t>2.</w:t>
      </w:r>
      <w:r w:rsidR="009014B5">
        <w:rPr>
          <w:sz w:val="21"/>
          <w:szCs w:val="21"/>
        </w:rPr>
        <w:t>2</w:t>
      </w:r>
      <w:r w:rsidRPr="00763A29">
        <w:rPr>
          <w:sz w:val="21"/>
          <w:szCs w:val="21"/>
        </w:rPr>
        <w:tab/>
      </w:r>
      <w:r>
        <w:rPr>
          <w:noProof/>
          <w:lang w:val="en-CA"/>
        </w:rPr>
        <w:t>Versatile SEI RBSP</w:t>
      </w:r>
      <w:r w:rsidRPr="00763A29">
        <w:rPr>
          <w:sz w:val="21"/>
          <w:szCs w:val="21"/>
        </w:rPr>
        <w:t xml:space="preserve"> s</w:t>
      </w:r>
      <w:r>
        <w:rPr>
          <w:sz w:val="21"/>
          <w:szCs w:val="21"/>
        </w:rPr>
        <w:t>emantics</w:t>
      </w:r>
    </w:p>
    <w:p w14:paraId="0B8E9455" w14:textId="77777777" w:rsidR="00D63B33" w:rsidRDefault="00D63B33" w:rsidP="00D63B33">
      <w:pPr>
        <w:rPr>
          <w:lang w:val="en-CA"/>
        </w:rPr>
      </w:pPr>
      <w:r>
        <w:rPr>
          <w:lang w:val="en-CA"/>
        </w:rPr>
        <w:t xml:space="preserve">Versatile </w:t>
      </w:r>
      <w:r w:rsidRPr="00CB7413">
        <w:rPr>
          <w:lang w:val="en-CA"/>
        </w:rPr>
        <w:t xml:space="preserve">Supplemental enhancement information </w:t>
      </w:r>
      <w:r>
        <w:rPr>
          <w:lang w:val="en-CA"/>
        </w:rPr>
        <w:t>RBSP</w:t>
      </w:r>
      <w:r w:rsidRPr="00CB7413">
        <w:rPr>
          <w:lang w:val="en-CA"/>
        </w:rPr>
        <w:t xml:space="preserve"> contains information that is not necessary to decode the samples of coded pictures from VCL NAL units. A </w:t>
      </w:r>
      <w:r>
        <w:rPr>
          <w:lang w:val="en-CA"/>
        </w:rPr>
        <w:t>V</w:t>
      </w:r>
      <w:r w:rsidRPr="00CB7413">
        <w:rPr>
          <w:lang w:val="en-CA"/>
        </w:rPr>
        <w:t xml:space="preserve">SEI RBSP contains one </w:t>
      </w:r>
      <w:r>
        <w:rPr>
          <w:lang w:val="en-CA"/>
        </w:rPr>
        <w:t>V</w:t>
      </w:r>
      <w:r w:rsidRPr="00CB7413">
        <w:rPr>
          <w:lang w:val="en-CA"/>
        </w:rPr>
        <w:t>SEI message.</w:t>
      </w:r>
    </w:p>
    <w:p w14:paraId="77DD34CD" w14:textId="77777777" w:rsidR="00D63B33" w:rsidRDefault="00D63B33" w:rsidP="00D63B33">
      <w:pPr>
        <w:rPr>
          <w:noProof/>
        </w:rPr>
      </w:pPr>
      <w:r w:rsidRPr="00507F18">
        <w:rPr>
          <w:b/>
          <w:bCs/>
          <w:noProof/>
        </w:rPr>
        <w:t>vsei_</w:t>
      </w:r>
      <w:r>
        <w:rPr>
          <w:b/>
          <w:bCs/>
          <w:noProof/>
        </w:rPr>
        <w:t>importance</w:t>
      </w:r>
      <w:r>
        <w:rPr>
          <w:noProof/>
        </w:rPr>
        <w:t xml:space="preserve"> equal 1 indicates that the versatile SEI message may be an important or required. Vsei_importance equal 0 indicates that the versatile SEI message does not have particular importance.</w:t>
      </w:r>
    </w:p>
    <w:p w14:paraId="7C3F97F3" w14:textId="77777777" w:rsidR="00D63B33" w:rsidRPr="0034221F"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34221F">
        <w:rPr>
          <w:noProof/>
          <w:sz w:val="18"/>
          <w:lang w:val="en-GB"/>
        </w:rPr>
        <w:t>NOTE – </w:t>
      </w:r>
      <w:r>
        <w:rPr>
          <w:noProof/>
          <w:sz w:val="18"/>
          <w:lang w:val="en-GB"/>
        </w:rPr>
        <w:t>Entity that is aware of this flag may use this information when it needs to make decision whether or not to deliver / drop the verstatile SEI message</w:t>
      </w:r>
      <w:r w:rsidRPr="0034221F">
        <w:rPr>
          <w:noProof/>
          <w:sz w:val="18"/>
          <w:lang w:val="en-GB"/>
        </w:rPr>
        <w:t>.</w:t>
      </w:r>
    </w:p>
    <w:p w14:paraId="2EB552AB" w14:textId="77777777" w:rsidR="00D63B33" w:rsidRPr="00603C8A" w:rsidRDefault="00D63B33" w:rsidP="00D63B33">
      <w:pPr>
        <w:rPr>
          <w:noProof/>
        </w:rPr>
      </w:pPr>
      <w:r w:rsidRPr="00507F18">
        <w:rPr>
          <w:b/>
          <w:bCs/>
          <w:noProof/>
        </w:rPr>
        <w:t>vsei_reserved</w:t>
      </w:r>
      <w:r w:rsidRPr="00507F18">
        <w:rPr>
          <w:noProof/>
        </w:rPr>
        <w:t xml:space="preserve"> is reserved for future use and shall be ignored.</w:t>
      </w:r>
    </w:p>
    <w:p w14:paraId="213F887A" w14:textId="1B0D59A1" w:rsidR="00BB6414" w:rsidRPr="00763A29" w:rsidRDefault="00BB6414" w:rsidP="00BB6414">
      <w:pPr>
        <w:pStyle w:val="Annex3"/>
        <w:ind w:left="0" w:firstLine="0"/>
        <w:rPr>
          <w:sz w:val="21"/>
          <w:szCs w:val="21"/>
        </w:rPr>
      </w:pPr>
      <w:r>
        <w:rPr>
          <w:sz w:val="21"/>
          <w:szCs w:val="21"/>
        </w:rPr>
        <w:t>X</w:t>
      </w:r>
      <w:r w:rsidRPr="008707D4">
        <w:rPr>
          <w:sz w:val="21"/>
          <w:szCs w:val="21"/>
        </w:rPr>
        <w:t>.</w:t>
      </w:r>
      <w:r w:rsidR="009014B5">
        <w:rPr>
          <w:sz w:val="21"/>
          <w:szCs w:val="21"/>
        </w:rPr>
        <w:t>2</w:t>
      </w:r>
      <w:r>
        <w:rPr>
          <w:sz w:val="21"/>
          <w:szCs w:val="21"/>
        </w:rPr>
        <w:t>.</w:t>
      </w:r>
      <w:r w:rsidR="009014B5">
        <w:rPr>
          <w:sz w:val="21"/>
          <w:szCs w:val="21"/>
        </w:rPr>
        <w:t>3</w:t>
      </w:r>
      <w:r w:rsidRPr="00763A29">
        <w:rPr>
          <w:sz w:val="21"/>
          <w:szCs w:val="21"/>
        </w:rPr>
        <w:tab/>
      </w:r>
      <w:r>
        <w:rPr>
          <w:noProof/>
          <w:lang w:val="en-CA"/>
        </w:rPr>
        <w:t>Versatile SEI message</w:t>
      </w:r>
      <w:r w:rsidRPr="00763A29">
        <w:rPr>
          <w:sz w:val="21"/>
          <w:szCs w:val="21"/>
        </w:rPr>
        <w:t xml:space="preserve"> syntax</w:t>
      </w:r>
    </w:p>
    <w:p w14:paraId="64A49613" w14:textId="2AA89957" w:rsidR="00D63B33" w:rsidRDefault="00D63B33" w:rsidP="00D63B33">
      <w:pPr>
        <w:snapToGrid w:val="0"/>
        <w:spacing w:after="12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D63B33" w:rsidRPr="00CA1CDE" w14:paraId="5849468F" w14:textId="77777777" w:rsidTr="00281655">
        <w:trPr>
          <w:cantSplit/>
          <w:jc w:val="center"/>
        </w:trPr>
        <w:tc>
          <w:tcPr>
            <w:tcW w:w="7920" w:type="dxa"/>
          </w:tcPr>
          <w:p w14:paraId="191E3CBC" w14:textId="77777777" w:rsidR="00D63B33" w:rsidRPr="00CA1CDE" w:rsidRDefault="00D63B33" w:rsidP="00281655">
            <w:pPr>
              <w:pStyle w:val="tablesyntax"/>
              <w:spacing w:before="20" w:after="40"/>
              <w:rPr>
                <w:b/>
                <w:noProof/>
              </w:rPr>
            </w:pPr>
            <w:r>
              <w:rPr>
                <w:noProof/>
              </w:rPr>
              <w:t>versatile_</w:t>
            </w:r>
            <w:r w:rsidRPr="00CA1CDE">
              <w:rPr>
                <w:noProof/>
              </w:rPr>
              <w:t>sei_message( ) {</w:t>
            </w:r>
          </w:p>
        </w:tc>
        <w:tc>
          <w:tcPr>
            <w:tcW w:w="1152" w:type="dxa"/>
          </w:tcPr>
          <w:p w14:paraId="380CA601" w14:textId="77777777" w:rsidR="00D63B33" w:rsidRPr="00CA1CDE" w:rsidRDefault="00D63B33" w:rsidP="00281655">
            <w:pPr>
              <w:pStyle w:val="tablecell"/>
              <w:spacing w:before="20" w:after="40"/>
              <w:rPr>
                <w:noProof/>
              </w:rPr>
            </w:pPr>
            <w:r w:rsidRPr="00CA1CDE">
              <w:rPr>
                <w:b/>
                <w:bCs/>
                <w:noProof/>
              </w:rPr>
              <w:t>Descriptor</w:t>
            </w:r>
          </w:p>
        </w:tc>
      </w:tr>
      <w:tr w:rsidR="00D63B33" w:rsidRPr="00CA1CDE" w14:paraId="69286DEE" w14:textId="77777777" w:rsidTr="00281655">
        <w:trPr>
          <w:cantSplit/>
          <w:jc w:val="center"/>
        </w:trPr>
        <w:tc>
          <w:tcPr>
            <w:tcW w:w="7920" w:type="dxa"/>
          </w:tcPr>
          <w:p w14:paraId="0E24BFC2" w14:textId="77777777" w:rsidR="00D63B33" w:rsidRPr="00CA1CDE" w:rsidRDefault="00D63B33" w:rsidP="00281655">
            <w:pPr>
              <w:pStyle w:val="tablesyntax"/>
              <w:keepNext w:val="0"/>
              <w:keepLines w:val="0"/>
              <w:spacing w:before="20" w:after="40"/>
              <w:rPr>
                <w:rFonts w:eastAsia="MS Mincho"/>
                <w:noProof/>
                <w:lang w:eastAsia="ja-JP"/>
              </w:rPr>
            </w:pPr>
            <w:r w:rsidRPr="00CA1CDE">
              <w:rPr>
                <w:b/>
                <w:bCs/>
                <w:noProof/>
              </w:rPr>
              <w:tab/>
            </w:r>
            <w:r>
              <w:rPr>
                <w:b/>
                <w:bCs/>
                <w:noProof/>
              </w:rPr>
              <w:t>vsei_payload_type_byte</w:t>
            </w:r>
          </w:p>
        </w:tc>
        <w:tc>
          <w:tcPr>
            <w:tcW w:w="1152" w:type="dxa"/>
          </w:tcPr>
          <w:p w14:paraId="32DD26DB" w14:textId="77777777" w:rsidR="00D63B33" w:rsidRPr="00CA1CDE" w:rsidRDefault="00D63B33" w:rsidP="00281655">
            <w:pPr>
              <w:pStyle w:val="tablecell"/>
              <w:keepNext w:val="0"/>
              <w:keepLines w:val="0"/>
              <w:spacing w:before="20" w:after="40"/>
              <w:jc w:val="center"/>
              <w:rPr>
                <w:noProof/>
              </w:rPr>
            </w:pPr>
            <w:r w:rsidRPr="00CA1CDE">
              <w:rPr>
                <w:noProof/>
              </w:rPr>
              <w:t>u(</w:t>
            </w:r>
            <w:r>
              <w:rPr>
                <w:noProof/>
              </w:rPr>
              <w:t>8</w:t>
            </w:r>
            <w:r w:rsidRPr="00CA1CDE">
              <w:rPr>
                <w:noProof/>
              </w:rPr>
              <w:t>)</w:t>
            </w:r>
          </w:p>
        </w:tc>
      </w:tr>
      <w:tr w:rsidR="00D63B33" w:rsidRPr="00CA1CDE" w14:paraId="61455B91" w14:textId="77777777" w:rsidTr="00281655">
        <w:trPr>
          <w:cantSplit/>
          <w:jc w:val="center"/>
        </w:trPr>
        <w:tc>
          <w:tcPr>
            <w:tcW w:w="7920" w:type="dxa"/>
          </w:tcPr>
          <w:p w14:paraId="4F0E4383" w14:textId="77777777" w:rsidR="00D63B33" w:rsidRPr="00CA1CDE" w:rsidRDefault="00D63B33" w:rsidP="00281655">
            <w:pPr>
              <w:pStyle w:val="tablesyntax"/>
              <w:keepNext w:val="0"/>
              <w:keepLines w:val="0"/>
              <w:spacing w:before="20" w:after="40"/>
              <w:rPr>
                <w:rFonts w:eastAsia="MS Mincho"/>
                <w:noProof/>
                <w:lang w:eastAsia="ja-JP"/>
              </w:rPr>
            </w:pPr>
            <w:r w:rsidRPr="00CA1CDE">
              <w:rPr>
                <w:noProof/>
              </w:rPr>
              <w:tab/>
            </w:r>
            <w:r>
              <w:rPr>
                <w:noProof/>
              </w:rPr>
              <w:t>v</w:t>
            </w:r>
            <w:r w:rsidRPr="00CA1CDE">
              <w:rPr>
                <w:noProof/>
              </w:rPr>
              <w:t xml:space="preserve">sei_payload( </w:t>
            </w:r>
            <w:r>
              <w:rPr>
                <w:noProof/>
              </w:rPr>
              <w:t>vseiP</w:t>
            </w:r>
            <w:r w:rsidRPr="00CA1CDE">
              <w:rPr>
                <w:noProof/>
              </w:rPr>
              <w:t>ayloadType )</w:t>
            </w:r>
          </w:p>
        </w:tc>
        <w:tc>
          <w:tcPr>
            <w:tcW w:w="1152" w:type="dxa"/>
          </w:tcPr>
          <w:p w14:paraId="7140E2B0" w14:textId="77777777" w:rsidR="00D63B33" w:rsidRPr="00CA1CDE" w:rsidRDefault="00D63B33" w:rsidP="00281655">
            <w:pPr>
              <w:pStyle w:val="tablecell"/>
              <w:keepNext w:val="0"/>
              <w:keepLines w:val="0"/>
              <w:spacing w:before="20" w:after="40"/>
              <w:jc w:val="center"/>
              <w:rPr>
                <w:noProof/>
              </w:rPr>
            </w:pPr>
          </w:p>
        </w:tc>
      </w:tr>
      <w:tr w:rsidR="00D63B33" w:rsidRPr="00CA1CDE" w14:paraId="0C475578" w14:textId="77777777" w:rsidTr="00281655">
        <w:trPr>
          <w:cantSplit/>
          <w:jc w:val="center"/>
        </w:trPr>
        <w:tc>
          <w:tcPr>
            <w:tcW w:w="7920" w:type="dxa"/>
          </w:tcPr>
          <w:p w14:paraId="3CD6BD97" w14:textId="77777777" w:rsidR="00D63B33" w:rsidRPr="00CA1CDE" w:rsidRDefault="00D63B33" w:rsidP="00281655">
            <w:pPr>
              <w:pStyle w:val="tablesyntax"/>
              <w:spacing w:before="20" w:after="40"/>
            </w:pPr>
            <w:r w:rsidRPr="00CA1CDE">
              <w:t>}</w:t>
            </w:r>
          </w:p>
        </w:tc>
        <w:tc>
          <w:tcPr>
            <w:tcW w:w="1152" w:type="dxa"/>
          </w:tcPr>
          <w:p w14:paraId="1534239F" w14:textId="77777777" w:rsidR="00D63B33" w:rsidRPr="00CA1CDE" w:rsidRDefault="00D63B33" w:rsidP="00281655">
            <w:pPr>
              <w:pStyle w:val="tablecell"/>
              <w:spacing w:before="20" w:after="40"/>
              <w:jc w:val="center"/>
              <w:rPr>
                <w:noProof/>
                <w:lang w:eastAsia="ko-KR"/>
              </w:rPr>
            </w:pPr>
          </w:p>
        </w:tc>
      </w:tr>
    </w:tbl>
    <w:p w14:paraId="5536B29B" w14:textId="6F9B4BD0" w:rsidR="00BB6414" w:rsidRPr="00763A29" w:rsidRDefault="00BB6414" w:rsidP="00BB6414">
      <w:pPr>
        <w:pStyle w:val="Annex3"/>
        <w:ind w:left="0" w:firstLine="0"/>
        <w:rPr>
          <w:sz w:val="21"/>
          <w:szCs w:val="21"/>
        </w:rPr>
      </w:pPr>
      <w:r>
        <w:rPr>
          <w:sz w:val="21"/>
          <w:szCs w:val="21"/>
        </w:rPr>
        <w:t>X</w:t>
      </w:r>
      <w:r w:rsidRPr="008707D4">
        <w:rPr>
          <w:sz w:val="21"/>
          <w:szCs w:val="21"/>
        </w:rPr>
        <w:t>.</w:t>
      </w:r>
      <w:r w:rsidR="009014B5">
        <w:rPr>
          <w:sz w:val="21"/>
          <w:szCs w:val="21"/>
        </w:rPr>
        <w:t>2</w:t>
      </w:r>
      <w:r>
        <w:rPr>
          <w:sz w:val="21"/>
          <w:szCs w:val="21"/>
        </w:rPr>
        <w:t>.</w:t>
      </w:r>
      <w:r w:rsidR="009014B5">
        <w:rPr>
          <w:sz w:val="21"/>
          <w:szCs w:val="21"/>
        </w:rPr>
        <w:t>4</w:t>
      </w:r>
      <w:r w:rsidRPr="00763A29">
        <w:rPr>
          <w:sz w:val="21"/>
          <w:szCs w:val="21"/>
        </w:rPr>
        <w:tab/>
      </w:r>
      <w:r>
        <w:rPr>
          <w:noProof/>
          <w:lang w:val="en-CA"/>
        </w:rPr>
        <w:t>Versatile SEI message</w:t>
      </w:r>
      <w:r w:rsidRPr="00763A29">
        <w:rPr>
          <w:sz w:val="21"/>
          <w:szCs w:val="21"/>
        </w:rPr>
        <w:t xml:space="preserve"> s</w:t>
      </w:r>
      <w:r>
        <w:rPr>
          <w:sz w:val="21"/>
          <w:szCs w:val="21"/>
        </w:rPr>
        <w:t>emantics</w:t>
      </w:r>
    </w:p>
    <w:p w14:paraId="3C7EADE0" w14:textId="77777777" w:rsidR="00D63B33" w:rsidRPr="00CB7413" w:rsidRDefault="00D63B33" w:rsidP="00D63B33">
      <w:pPr>
        <w:rPr>
          <w:lang w:val="en-CA"/>
        </w:rPr>
      </w:pPr>
      <w:r>
        <w:rPr>
          <w:lang w:val="en-CA"/>
        </w:rPr>
        <w:t xml:space="preserve">Versatile </w:t>
      </w:r>
      <w:r w:rsidRPr="00CB7413">
        <w:rPr>
          <w:lang w:val="en-CA"/>
        </w:rPr>
        <w:t xml:space="preserve">Supplemental enhancement information </w:t>
      </w:r>
      <w:r>
        <w:rPr>
          <w:lang w:val="en-CA"/>
        </w:rPr>
        <w:t>RBSP</w:t>
      </w:r>
      <w:r w:rsidRPr="00CB7413">
        <w:rPr>
          <w:lang w:val="en-CA"/>
        </w:rPr>
        <w:t xml:space="preserve"> contains information that is not necessary to decode the samples of coded pictures from VCL NAL units. A </w:t>
      </w:r>
      <w:r>
        <w:rPr>
          <w:lang w:val="en-CA"/>
        </w:rPr>
        <w:t>V</w:t>
      </w:r>
      <w:r w:rsidRPr="00CB7413">
        <w:rPr>
          <w:lang w:val="en-CA"/>
        </w:rPr>
        <w:t xml:space="preserve">SEI RBSP contains one </w:t>
      </w:r>
      <w:r>
        <w:rPr>
          <w:lang w:val="en-CA"/>
        </w:rPr>
        <w:t>V</w:t>
      </w:r>
      <w:r w:rsidRPr="00CB7413">
        <w:rPr>
          <w:lang w:val="en-CA"/>
        </w:rPr>
        <w:t>SEI message.</w:t>
      </w:r>
    </w:p>
    <w:p w14:paraId="62E139A6" w14:textId="77777777" w:rsidR="00D63B33" w:rsidRPr="0034221F"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GB"/>
        </w:rPr>
      </w:pPr>
      <w:r w:rsidRPr="0034221F">
        <w:rPr>
          <w:noProof/>
          <w:lang w:val="en-GB"/>
        </w:rPr>
        <w:t xml:space="preserve">Each </w:t>
      </w:r>
      <w:r>
        <w:rPr>
          <w:noProof/>
          <w:lang w:val="en-GB"/>
        </w:rPr>
        <w:t xml:space="preserve">versatile </w:t>
      </w:r>
      <w:r w:rsidRPr="0034221F">
        <w:rPr>
          <w:noProof/>
          <w:lang w:val="en-GB"/>
        </w:rPr>
        <w:t xml:space="preserve">SEI message consists of the variables specifying the </w:t>
      </w:r>
      <w:r>
        <w:rPr>
          <w:noProof/>
          <w:lang w:val="en-GB"/>
        </w:rPr>
        <w:t xml:space="preserve">importance and </w:t>
      </w:r>
      <w:r w:rsidRPr="0034221F">
        <w:rPr>
          <w:noProof/>
          <w:lang w:val="en-GB"/>
        </w:rPr>
        <w:t xml:space="preserve">type payloadType of the SEI message payload. </w:t>
      </w:r>
      <w:r>
        <w:rPr>
          <w:noProof/>
          <w:lang w:val="en-GB"/>
        </w:rPr>
        <w:t xml:space="preserve">Versatile </w:t>
      </w:r>
      <w:r w:rsidRPr="0034221F">
        <w:rPr>
          <w:noProof/>
          <w:lang w:val="en-GB"/>
        </w:rPr>
        <w:t xml:space="preserve">SEI message payloads are specified in </w:t>
      </w:r>
      <w:r>
        <w:rPr>
          <w:noProof/>
          <w:lang w:val="en-GB"/>
        </w:rPr>
        <w:t>XXX.</w:t>
      </w:r>
    </w:p>
    <w:p w14:paraId="756D75E2" w14:textId="77777777" w:rsidR="00D63B33" w:rsidRPr="0034221F"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34221F">
        <w:rPr>
          <w:noProof/>
          <w:sz w:val="18"/>
          <w:lang w:val="en-GB"/>
        </w:rPr>
        <w:t>NOTE – The NAL unit byte sequence containing the SEI message might include one or more emulation prevention bytes (represented by emulation_prevention_three_byte syntax elements).</w:t>
      </w:r>
    </w:p>
    <w:p w14:paraId="0350647A" w14:textId="77777777" w:rsidR="00D63B33" w:rsidRPr="0034221F" w:rsidRDefault="00D63B33" w:rsidP="00D63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GB"/>
        </w:rPr>
      </w:pPr>
      <w:r>
        <w:rPr>
          <w:b/>
          <w:bCs/>
          <w:noProof/>
          <w:lang w:val="en-GB"/>
        </w:rPr>
        <w:t>vsei_</w:t>
      </w:r>
      <w:r w:rsidRPr="0034221F">
        <w:rPr>
          <w:b/>
          <w:bCs/>
          <w:noProof/>
          <w:lang w:val="en-GB"/>
        </w:rPr>
        <w:t>payload_type_byte</w:t>
      </w:r>
      <w:r w:rsidRPr="0034221F">
        <w:rPr>
          <w:noProof/>
          <w:lang w:val="en-GB"/>
        </w:rPr>
        <w:t xml:space="preserve"> is a byte of the payload type of a</w:t>
      </w:r>
      <w:r>
        <w:rPr>
          <w:noProof/>
          <w:lang w:val="en-GB"/>
        </w:rPr>
        <w:t xml:space="preserve"> versatile</w:t>
      </w:r>
      <w:r w:rsidRPr="0034221F">
        <w:rPr>
          <w:noProof/>
          <w:lang w:val="en-GB"/>
        </w:rPr>
        <w:t xml:space="preserve"> SEI message.</w:t>
      </w:r>
    </w:p>
    <w:p w14:paraId="7180844D" w14:textId="7A53F907" w:rsidR="001F7919" w:rsidRDefault="001F7919" w:rsidP="00A47B14">
      <w:pPr>
        <w:rPr>
          <w:lang w:val="en-CA" w:eastAsia="ja-JP"/>
        </w:rPr>
      </w:pPr>
    </w:p>
    <w:p w14:paraId="49464239" w14:textId="77777777" w:rsidR="0050321B" w:rsidRDefault="0050321B" w:rsidP="0050321B">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Addition(s) related to alternative persistence signalling in SEI messages</w:t>
      </w:r>
    </w:p>
    <w:p w14:paraId="27674E97" w14:textId="29012F16" w:rsidR="0050321B" w:rsidRPr="00763A29" w:rsidRDefault="0050321B" w:rsidP="0050321B">
      <w:pPr>
        <w:pStyle w:val="Annex3"/>
      </w:pPr>
      <w:r>
        <w:rPr>
          <w:noProof/>
          <w:lang w:val="en-CA"/>
        </w:rPr>
        <w:t>X</w:t>
      </w:r>
      <w:r w:rsidRPr="00763A29">
        <w:rPr>
          <w:noProof/>
          <w:lang w:val="en-CA"/>
        </w:rPr>
        <w:t>.</w:t>
      </w:r>
      <w:r>
        <w:rPr>
          <w:noProof/>
          <w:lang w:val="en-CA"/>
        </w:rPr>
        <w:t>1</w:t>
      </w:r>
      <w:r w:rsidRPr="00763A29">
        <w:rPr>
          <w:noProof/>
          <w:lang w:val="en-CA"/>
        </w:rPr>
        <w:t xml:space="preserve"> </w:t>
      </w:r>
      <w:r>
        <w:rPr>
          <w:noProof/>
          <w:lang w:val="en-CA"/>
        </w:rPr>
        <w:t>Example</w:t>
      </w:r>
      <w:r w:rsidRPr="00763A29">
        <w:t xml:space="preserve"> SEI message</w:t>
      </w:r>
      <w:r>
        <w:t xml:space="preserve"> to describe alternative persistence signalling</w:t>
      </w:r>
      <w:r w:rsidR="00D1366D">
        <w:t xml:space="preserve"> for SEI messages </w:t>
      </w:r>
    </w:p>
    <w:p w14:paraId="413EAE14" w14:textId="4D6675FE" w:rsidR="0050321B" w:rsidRDefault="0050321B" w:rsidP="0050321B">
      <w:pPr>
        <w:pStyle w:val="Annex3"/>
        <w:rPr>
          <w:sz w:val="21"/>
          <w:szCs w:val="21"/>
        </w:rPr>
      </w:pPr>
      <w:r>
        <w:rPr>
          <w:sz w:val="21"/>
          <w:szCs w:val="21"/>
        </w:rPr>
        <w:t>X</w:t>
      </w:r>
      <w:r w:rsidRPr="008707D4">
        <w:rPr>
          <w:sz w:val="21"/>
          <w:szCs w:val="21"/>
        </w:rPr>
        <w:t>.</w:t>
      </w:r>
      <w:r>
        <w:rPr>
          <w:sz w:val="21"/>
          <w:szCs w:val="21"/>
        </w:rPr>
        <w:t>1.1</w:t>
      </w:r>
      <w:r w:rsidRPr="00763A29">
        <w:rPr>
          <w:sz w:val="21"/>
          <w:szCs w:val="21"/>
        </w:rPr>
        <w:tab/>
      </w:r>
      <w:r w:rsidRPr="003121CB">
        <w:rPr>
          <w:sz w:val="21"/>
          <w:szCs w:val="21"/>
        </w:rPr>
        <w:t xml:space="preserve">Example SEI message </w:t>
      </w:r>
      <w:r w:rsidR="003908E3">
        <w:t>without an ID</w:t>
      </w:r>
      <w:r w:rsidRPr="003121CB">
        <w:rPr>
          <w:sz w:val="21"/>
          <w:szCs w:val="21"/>
        </w:rPr>
        <w:t xml:space="preserve"> </w:t>
      </w:r>
      <w:r w:rsidRPr="00763A29">
        <w:rPr>
          <w:sz w:val="21"/>
          <w:szCs w:val="21"/>
        </w:rPr>
        <w:t>syntax</w:t>
      </w:r>
    </w:p>
    <w:p w14:paraId="6AFCA490" w14:textId="77777777" w:rsidR="00E90B73" w:rsidRPr="008D3DBF" w:rsidRDefault="00E90B73" w:rsidP="008D3DBF">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E133D1" w:rsidRPr="0066641D" w14:paraId="213DB627" w14:textId="77777777" w:rsidTr="003121CB">
        <w:trPr>
          <w:trHeight w:val="204"/>
          <w:jc w:val="center"/>
        </w:trPr>
        <w:tc>
          <w:tcPr>
            <w:tcW w:w="7920" w:type="dxa"/>
            <w:shd w:val="clear" w:color="auto" w:fill="auto"/>
          </w:tcPr>
          <w:p w14:paraId="5D958883" w14:textId="77777777" w:rsidR="00E133D1" w:rsidRPr="00863608"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863608">
              <w:rPr>
                <w:lang w:val="en-CA"/>
              </w:rPr>
              <w:t>example( </w:t>
            </w:r>
            <w:proofErr w:type="spellStart"/>
            <w:r w:rsidRPr="00863608">
              <w:rPr>
                <w:lang w:val="en-CA"/>
              </w:rPr>
              <w:t>payloadSize</w:t>
            </w:r>
            <w:proofErr w:type="spellEnd"/>
            <w:r w:rsidRPr="00863608">
              <w:rPr>
                <w:lang w:val="en-CA"/>
              </w:rPr>
              <w:t> ) {</w:t>
            </w:r>
          </w:p>
        </w:tc>
        <w:tc>
          <w:tcPr>
            <w:tcW w:w="1165" w:type="dxa"/>
            <w:shd w:val="clear" w:color="auto" w:fill="auto"/>
          </w:tcPr>
          <w:p w14:paraId="4CA2EBD2" w14:textId="77777777" w:rsidR="00E133D1" w:rsidRPr="00863608"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863608">
              <w:rPr>
                <w:b/>
                <w:bCs/>
                <w:lang w:val="en-CA"/>
              </w:rPr>
              <w:t>Descriptor</w:t>
            </w:r>
          </w:p>
        </w:tc>
      </w:tr>
      <w:tr w:rsidR="00E133D1" w:rsidRPr="003827C1" w14:paraId="15EF76D5" w14:textId="77777777" w:rsidTr="003121CB">
        <w:trPr>
          <w:trHeight w:val="204"/>
          <w:jc w:val="center"/>
        </w:trPr>
        <w:tc>
          <w:tcPr>
            <w:tcW w:w="7920" w:type="dxa"/>
            <w:shd w:val="clear" w:color="auto" w:fill="auto"/>
          </w:tcPr>
          <w:p w14:paraId="5781A7FF" w14:textId="77777777" w:rsidR="00E133D1" w:rsidRPr="008E6D06"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rPr>
            </w:pPr>
            <w:r w:rsidRPr="008E6D06">
              <w:rPr>
                <w:b/>
                <w:bCs/>
                <w:lang w:val="en-CA"/>
              </w:rPr>
              <w:tab/>
            </w:r>
            <w:proofErr w:type="spellStart"/>
            <w:r w:rsidRPr="008E6D06">
              <w:rPr>
                <w:b/>
                <w:bCs/>
                <w:lang w:val="en-CA"/>
              </w:rPr>
              <w:t>ex_persistence_idc</w:t>
            </w:r>
            <w:proofErr w:type="spellEnd"/>
          </w:p>
        </w:tc>
        <w:tc>
          <w:tcPr>
            <w:tcW w:w="1165" w:type="dxa"/>
            <w:shd w:val="clear" w:color="auto" w:fill="auto"/>
          </w:tcPr>
          <w:p w14:paraId="2416B376" w14:textId="77777777" w:rsidR="00E133D1" w:rsidRPr="008E6D06"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r w:rsidRPr="00863608">
              <w:rPr>
                <w:lang w:val="en-CA"/>
              </w:rPr>
              <w:t>u(2)</w:t>
            </w:r>
          </w:p>
        </w:tc>
      </w:tr>
      <w:tr w:rsidR="00E133D1" w:rsidRPr="003827C1" w14:paraId="13576ED2" w14:textId="77777777" w:rsidTr="003121CB">
        <w:trPr>
          <w:trHeight w:val="204"/>
          <w:jc w:val="center"/>
        </w:trPr>
        <w:tc>
          <w:tcPr>
            <w:tcW w:w="7920" w:type="dxa"/>
            <w:shd w:val="clear" w:color="auto" w:fill="auto"/>
          </w:tcPr>
          <w:p w14:paraId="1EAE8F5D" w14:textId="77777777" w:rsidR="00E133D1" w:rsidRPr="008E6D06"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8E6D06">
              <w:rPr>
                <w:lang w:val="en-CA"/>
              </w:rPr>
              <w:tab/>
              <w:t xml:space="preserve">if( </w:t>
            </w:r>
            <w:proofErr w:type="spellStart"/>
            <w:r>
              <w:rPr>
                <w:lang w:val="en-CA"/>
              </w:rPr>
              <w:t>ex</w:t>
            </w:r>
            <w:r w:rsidRPr="008E6D06">
              <w:rPr>
                <w:lang w:val="en-CA"/>
              </w:rPr>
              <w:t>_persistence_idc</w:t>
            </w:r>
            <w:proofErr w:type="spellEnd"/>
            <w:r w:rsidRPr="008E6D06">
              <w:rPr>
                <w:lang w:val="en-CA"/>
              </w:rPr>
              <w:t xml:space="preserve"> &gt; 0 ) {</w:t>
            </w:r>
          </w:p>
        </w:tc>
        <w:tc>
          <w:tcPr>
            <w:tcW w:w="1165" w:type="dxa"/>
            <w:shd w:val="clear" w:color="auto" w:fill="auto"/>
          </w:tcPr>
          <w:p w14:paraId="29BEAF4A" w14:textId="77777777" w:rsidR="00E133D1" w:rsidRPr="008E6D06"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133D1" w:rsidRPr="003827C1" w14:paraId="3B1AEDA4" w14:textId="77777777" w:rsidTr="003121CB">
        <w:trPr>
          <w:trHeight w:val="204"/>
          <w:jc w:val="center"/>
        </w:trPr>
        <w:tc>
          <w:tcPr>
            <w:tcW w:w="7920" w:type="dxa"/>
            <w:shd w:val="clear" w:color="auto" w:fill="auto"/>
          </w:tcPr>
          <w:p w14:paraId="1C4325F7" w14:textId="77777777" w:rsidR="00E133D1" w:rsidRPr="008E6D06"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r>
              <w:rPr>
                <w:lang w:val="en-CA"/>
              </w:rPr>
              <w:tab/>
              <w:t>/* additional syntax elements */</w:t>
            </w:r>
          </w:p>
        </w:tc>
        <w:tc>
          <w:tcPr>
            <w:tcW w:w="1165" w:type="dxa"/>
            <w:shd w:val="clear" w:color="auto" w:fill="auto"/>
          </w:tcPr>
          <w:p w14:paraId="571426A2" w14:textId="77777777" w:rsidR="00E133D1" w:rsidRPr="008E6D06"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133D1" w:rsidRPr="0066641D" w14:paraId="61E4CA37" w14:textId="77777777" w:rsidTr="003121CB">
        <w:trPr>
          <w:trHeight w:val="204"/>
          <w:jc w:val="center"/>
        </w:trPr>
        <w:tc>
          <w:tcPr>
            <w:tcW w:w="7920" w:type="dxa"/>
            <w:shd w:val="clear" w:color="auto" w:fill="auto"/>
          </w:tcPr>
          <w:p w14:paraId="131B8FC9" w14:textId="77777777" w:rsidR="00E133D1" w:rsidRPr="00863608"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t>}</w:t>
            </w:r>
          </w:p>
        </w:tc>
        <w:tc>
          <w:tcPr>
            <w:tcW w:w="1165" w:type="dxa"/>
            <w:shd w:val="clear" w:color="auto" w:fill="auto"/>
          </w:tcPr>
          <w:p w14:paraId="2367D861" w14:textId="77777777" w:rsidR="00E133D1" w:rsidRPr="00863608"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133D1" w:rsidRPr="0066641D" w14:paraId="2636A55F" w14:textId="77777777" w:rsidTr="003121CB">
        <w:trPr>
          <w:trHeight w:val="204"/>
          <w:jc w:val="center"/>
        </w:trPr>
        <w:tc>
          <w:tcPr>
            <w:tcW w:w="7920" w:type="dxa"/>
            <w:shd w:val="clear" w:color="auto" w:fill="auto"/>
          </w:tcPr>
          <w:p w14:paraId="212E9D0A" w14:textId="77777777" w:rsidR="00E133D1" w:rsidRPr="00863608" w:rsidRDefault="00E133D1"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w:t>
            </w:r>
          </w:p>
        </w:tc>
        <w:tc>
          <w:tcPr>
            <w:tcW w:w="1165" w:type="dxa"/>
            <w:shd w:val="clear" w:color="auto" w:fill="auto"/>
          </w:tcPr>
          <w:p w14:paraId="144B422E" w14:textId="77777777" w:rsidR="00E133D1" w:rsidRPr="00863608" w:rsidRDefault="00E133D1"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bl>
    <w:p w14:paraId="1CA90A16" w14:textId="580E6750" w:rsidR="0050321B" w:rsidRDefault="0050321B" w:rsidP="0050321B">
      <w:pPr>
        <w:pStyle w:val="Annex3"/>
        <w:rPr>
          <w:sz w:val="21"/>
          <w:szCs w:val="21"/>
        </w:rPr>
      </w:pPr>
      <w:r>
        <w:rPr>
          <w:sz w:val="21"/>
          <w:szCs w:val="21"/>
        </w:rPr>
        <w:t>X</w:t>
      </w:r>
      <w:r w:rsidRPr="008707D4">
        <w:rPr>
          <w:sz w:val="21"/>
          <w:szCs w:val="21"/>
        </w:rPr>
        <w:t>.</w:t>
      </w:r>
      <w:r>
        <w:rPr>
          <w:sz w:val="21"/>
          <w:szCs w:val="21"/>
        </w:rPr>
        <w:t>1</w:t>
      </w:r>
      <w:r w:rsidR="00CA72FA">
        <w:rPr>
          <w:sz w:val="21"/>
          <w:szCs w:val="21"/>
        </w:rPr>
        <w:t>.</w:t>
      </w:r>
      <w:r>
        <w:rPr>
          <w:sz w:val="21"/>
          <w:szCs w:val="21"/>
        </w:rPr>
        <w:t>2</w:t>
      </w:r>
      <w:r w:rsidRPr="00763A29">
        <w:rPr>
          <w:sz w:val="21"/>
          <w:szCs w:val="21"/>
        </w:rPr>
        <w:tab/>
      </w:r>
      <w:r w:rsidRPr="003121CB">
        <w:rPr>
          <w:sz w:val="21"/>
          <w:szCs w:val="21"/>
        </w:rPr>
        <w:t xml:space="preserve">Example SEI message </w:t>
      </w:r>
      <w:r w:rsidR="003908E3">
        <w:t>without an ID</w:t>
      </w:r>
      <w:r w:rsidRPr="003121CB">
        <w:rPr>
          <w:sz w:val="21"/>
          <w:szCs w:val="21"/>
        </w:rPr>
        <w:t xml:space="preserve"> </w:t>
      </w:r>
      <w:r>
        <w:rPr>
          <w:sz w:val="21"/>
          <w:szCs w:val="21"/>
        </w:rPr>
        <w:t>semantics</w:t>
      </w:r>
    </w:p>
    <w:p w14:paraId="4A51FE75" w14:textId="77777777" w:rsidR="00896CDE" w:rsidRDefault="00896CDE" w:rsidP="00896CDE">
      <w:pPr>
        <w:rPr>
          <w:szCs w:val="22"/>
          <w:lang w:val="en-CA"/>
        </w:rPr>
      </w:pPr>
      <w:proofErr w:type="spellStart"/>
      <w:r>
        <w:rPr>
          <w:b/>
          <w:bCs/>
          <w:szCs w:val="22"/>
          <w:lang w:val="en-CA"/>
        </w:rPr>
        <w:t>ex</w:t>
      </w:r>
      <w:r w:rsidRPr="003121CB">
        <w:rPr>
          <w:b/>
          <w:bCs/>
          <w:szCs w:val="22"/>
          <w:lang w:val="en-CA"/>
        </w:rPr>
        <w:t>_persistence_idc</w:t>
      </w:r>
      <w:proofErr w:type="spellEnd"/>
      <w:r w:rsidRPr="003121CB">
        <w:rPr>
          <w:szCs w:val="22"/>
          <w:lang w:val="en-CA"/>
        </w:rPr>
        <w:t xml:space="preserve"> </w:t>
      </w:r>
      <w:r w:rsidRPr="003B4F76">
        <w:rPr>
          <w:szCs w:val="22"/>
          <w:lang w:val="en-CA"/>
        </w:rPr>
        <w:t xml:space="preserve">specifies the persistence of the </w:t>
      </w:r>
      <w:r>
        <w:rPr>
          <w:szCs w:val="22"/>
          <w:lang w:val="en-CA"/>
        </w:rPr>
        <w:t>example</w:t>
      </w:r>
      <w:r w:rsidRPr="003B4F76">
        <w:rPr>
          <w:szCs w:val="22"/>
          <w:lang w:val="en-CA"/>
        </w:rPr>
        <w:t xml:space="preserve"> SEI message for the current layer.</w:t>
      </w:r>
    </w:p>
    <w:p w14:paraId="469B9ED4" w14:textId="77777777" w:rsidR="00896CDE" w:rsidRPr="003121CB" w:rsidRDefault="00896CDE" w:rsidP="00896CDE">
      <w:pPr>
        <w:rPr>
          <w:szCs w:val="22"/>
          <w:lang w:val="en-CA"/>
        </w:rPr>
      </w:pPr>
      <w:proofErr w:type="spellStart"/>
      <w:r>
        <w:rPr>
          <w:szCs w:val="22"/>
          <w:lang w:val="en-CA"/>
        </w:rPr>
        <w:lastRenderedPageBreak/>
        <w:t>ex_persistence_idc</w:t>
      </w:r>
      <w:proofErr w:type="spellEnd"/>
      <w:r>
        <w:rPr>
          <w:szCs w:val="22"/>
          <w:lang w:val="en-CA"/>
        </w:rPr>
        <w:t xml:space="preserve"> </w:t>
      </w:r>
      <w:r w:rsidRPr="003121CB">
        <w:rPr>
          <w:szCs w:val="22"/>
          <w:lang w:val="en-CA"/>
        </w:rPr>
        <w:t xml:space="preserve">equal to 0 indicates that the </w:t>
      </w:r>
      <w:r>
        <w:rPr>
          <w:szCs w:val="22"/>
          <w:lang w:val="en-CA"/>
        </w:rPr>
        <w:t>example</w:t>
      </w:r>
      <w:r w:rsidRPr="003121CB">
        <w:rPr>
          <w:szCs w:val="22"/>
          <w:lang w:val="en-CA"/>
        </w:rPr>
        <w:t xml:space="preserve"> SEI message cancels the persistence of any previous </w:t>
      </w:r>
      <w:r>
        <w:rPr>
          <w:szCs w:val="22"/>
          <w:lang w:val="en-CA"/>
        </w:rPr>
        <w:t>example</w:t>
      </w:r>
      <w:r w:rsidRPr="003121CB">
        <w:rPr>
          <w:szCs w:val="22"/>
          <w:lang w:val="en-CA"/>
        </w:rPr>
        <w:t xml:space="preserve"> SEI message in output order that applies to the current layer of the current </w:t>
      </w:r>
      <w:r>
        <w:rPr>
          <w:szCs w:val="22"/>
          <w:lang w:val="en-CA"/>
        </w:rPr>
        <w:t>example</w:t>
      </w:r>
      <w:r w:rsidRPr="003121CB">
        <w:rPr>
          <w:szCs w:val="22"/>
          <w:lang w:val="en-CA"/>
        </w:rPr>
        <w:t xml:space="preserve"> SEI message.</w:t>
      </w:r>
    </w:p>
    <w:p w14:paraId="5B28FA10" w14:textId="77777777" w:rsidR="00896CDE" w:rsidRPr="003121CB" w:rsidRDefault="00896CDE" w:rsidP="00896CDE">
      <w:pPr>
        <w:rPr>
          <w:noProof/>
          <w:szCs w:val="22"/>
          <w:lang w:val="en-CA"/>
        </w:rPr>
      </w:pPr>
      <w:r>
        <w:rPr>
          <w:noProof/>
          <w:szCs w:val="22"/>
          <w:lang w:val="en-CA"/>
        </w:rPr>
        <w:t>ex</w:t>
      </w:r>
      <w:r w:rsidRPr="003121CB">
        <w:rPr>
          <w:noProof/>
          <w:szCs w:val="22"/>
          <w:lang w:val="en-CA"/>
        </w:rPr>
        <w:t xml:space="preserve">_persistence_idc equal to 1 specifies that the </w:t>
      </w:r>
      <w:r>
        <w:rPr>
          <w:szCs w:val="22"/>
          <w:lang w:val="en-CA"/>
        </w:rPr>
        <w:t>example</w:t>
      </w:r>
      <w:r w:rsidRPr="008E6D06">
        <w:rPr>
          <w:szCs w:val="22"/>
          <w:lang w:val="en-CA"/>
        </w:rPr>
        <w:t xml:space="preserve"> </w:t>
      </w:r>
      <w:r w:rsidRPr="003121CB">
        <w:rPr>
          <w:szCs w:val="22"/>
          <w:lang w:val="en-CA"/>
        </w:rPr>
        <w:t xml:space="preserve">SEI message </w:t>
      </w:r>
      <w:r w:rsidRPr="003121CB">
        <w:rPr>
          <w:noProof/>
          <w:szCs w:val="22"/>
          <w:lang w:val="en-CA"/>
        </w:rPr>
        <w:t>applies to the current decoded picture only.</w:t>
      </w:r>
    </w:p>
    <w:p w14:paraId="4E0E29DA" w14:textId="77777777" w:rsidR="00896CDE" w:rsidRPr="003121CB" w:rsidRDefault="00896CDE" w:rsidP="00896CDE">
      <w:pPr>
        <w:rPr>
          <w:szCs w:val="22"/>
          <w:lang w:val="en-CA"/>
        </w:rPr>
      </w:pPr>
      <w:r>
        <w:rPr>
          <w:noProof/>
          <w:szCs w:val="22"/>
          <w:lang w:val="en-CA"/>
        </w:rPr>
        <w:t>ex</w:t>
      </w:r>
      <w:r w:rsidRPr="003121CB">
        <w:rPr>
          <w:noProof/>
          <w:szCs w:val="22"/>
          <w:lang w:val="en-CA"/>
        </w:rPr>
        <w:t>_persistence_idc</w:t>
      </w:r>
      <w:r w:rsidRPr="003121CB">
        <w:rPr>
          <w:szCs w:val="22"/>
          <w:lang w:val="en-CA"/>
        </w:rPr>
        <w:t xml:space="preserve"> equal to 2 specifies that the </w:t>
      </w:r>
      <w:r>
        <w:rPr>
          <w:szCs w:val="22"/>
          <w:lang w:val="en-CA"/>
        </w:rPr>
        <w:t>example</w:t>
      </w:r>
      <w:r w:rsidRPr="008E6D06">
        <w:rPr>
          <w:szCs w:val="22"/>
          <w:lang w:val="en-CA"/>
        </w:rPr>
        <w:t xml:space="preserve"> </w:t>
      </w:r>
      <w:r w:rsidRPr="003121CB">
        <w:rPr>
          <w:szCs w:val="22"/>
          <w:lang w:val="en-CA"/>
        </w:rPr>
        <w:t>SEI message applies to the current decoded picture and persists for all subsequent pictures of the current layer in output order until one or more of the following conditions are true:</w:t>
      </w:r>
    </w:p>
    <w:p w14:paraId="10687B92" w14:textId="77777777" w:rsidR="00896CDE" w:rsidRPr="003121CB" w:rsidRDefault="00896CDE" w:rsidP="00896CDE">
      <w:pPr>
        <w:ind w:left="397" w:hanging="397"/>
        <w:rPr>
          <w:szCs w:val="22"/>
          <w:lang w:val="en-CA"/>
        </w:rPr>
      </w:pPr>
      <w:r w:rsidRPr="003121CB">
        <w:rPr>
          <w:szCs w:val="22"/>
          <w:lang w:val="en-CA"/>
        </w:rPr>
        <w:t>–</w:t>
      </w:r>
      <w:r w:rsidRPr="003121CB">
        <w:rPr>
          <w:szCs w:val="22"/>
          <w:lang w:val="en-CA"/>
        </w:rPr>
        <w:tab/>
        <w:t>A new CLVS of the current layer begins.</w:t>
      </w:r>
    </w:p>
    <w:p w14:paraId="13594EAF" w14:textId="77777777" w:rsidR="00896CDE" w:rsidRPr="003121CB" w:rsidRDefault="00896CDE" w:rsidP="00896CDE">
      <w:pPr>
        <w:spacing w:before="86"/>
        <w:ind w:left="397" w:hanging="397"/>
        <w:rPr>
          <w:noProof/>
          <w:szCs w:val="22"/>
          <w:lang w:val="en-CA"/>
        </w:rPr>
      </w:pPr>
      <w:r w:rsidRPr="003121CB">
        <w:rPr>
          <w:noProof/>
          <w:szCs w:val="22"/>
          <w:lang w:val="en-CA"/>
        </w:rPr>
        <w:t>–</w:t>
      </w:r>
      <w:r w:rsidRPr="003121CB">
        <w:rPr>
          <w:noProof/>
          <w:szCs w:val="22"/>
          <w:lang w:val="en-CA"/>
        </w:rPr>
        <w:tab/>
        <w:t>The bitstream ends.</w:t>
      </w:r>
    </w:p>
    <w:p w14:paraId="642C3D5B" w14:textId="77777777" w:rsidR="00896CDE" w:rsidRPr="003121CB" w:rsidRDefault="00896CDE" w:rsidP="00896CDE">
      <w:pPr>
        <w:spacing w:before="86"/>
        <w:ind w:left="397" w:hanging="397"/>
        <w:rPr>
          <w:noProof/>
          <w:szCs w:val="22"/>
          <w:lang w:val="en-CA"/>
        </w:rPr>
      </w:pPr>
      <w:r w:rsidRPr="003121CB">
        <w:rPr>
          <w:szCs w:val="22"/>
          <w:lang w:val="en-CA"/>
        </w:rPr>
        <w:t>–</w:t>
      </w:r>
      <w:r w:rsidRPr="003121CB">
        <w:rPr>
          <w:szCs w:val="22"/>
          <w:lang w:val="en-CA"/>
        </w:rPr>
        <w:tab/>
      </w:r>
      <w:r w:rsidRPr="003121CB">
        <w:rPr>
          <w:noProof/>
          <w:szCs w:val="22"/>
          <w:lang w:val="en-CA"/>
        </w:rPr>
        <w:t xml:space="preserve">A picture in the current layer in an AU associated with </w:t>
      </w:r>
      <w:r>
        <w:rPr>
          <w:noProof/>
          <w:szCs w:val="22"/>
          <w:lang w:val="en-CA"/>
        </w:rPr>
        <w:t>an example</w:t>
      </w:r>
      <w:r w:rsidRPr="003121CB">
        <w:rPr>
          <w:szCs w:val="22"/>
          <w:lang w:val="en-CA"/>
        </w:rPr>
        <w:t xml:space="preserve"> </w:t>
      </w:r>
      <w:r w:rsidRPr="003121CB">
        <w:rPr>
          <w:noProof/>
          <w:szCs w:val="22"/>
          <w:lang w:val="en-CA"/>
        </w:rPr>
        <w:t xml:space="preserve">SEI message </w:t>
      </w:r>
      <w:r w:rsidRPr="003121CB">
        <w:rPr>
          <w:szCs w:val="22"/>
          <w:lang w:val="en-CA"/>
        </w:rPr>
        <w:t>that follows the current picture in output order.</w:t>
      </w:r>
    </w:p>
    <w:p w14:paraId="103AA53A" w14:textId="77777777" w:rsidR="00896CDE" w:rsidRPr="003121CB" w:rsidRDefault="00896CDE" w:rsidP="00896CDE">
      <w:pPr>
        <w:rPr>
          <w:noProof/>
          <w:szCs w:val="22"/>
          <w:lang w:val="en-CA"/>
        </w:rPr>
      </w:pPr>
      <w:r>
        <w:rPr>
          <w:noProof/>
          <w:szCs w:val="22"/>
          <w:lang w:val="en-CA"/>
        </w:rPr>
        <w:t>ex_</w:t>
      </w:r>
      <w:r w:rsidRPr="003121CB">
        <w:rPr>
          <w:noProof/>
          <w:szCs w:val="22"/>
          <w:lang w:val="en-CA"/>
        </w:rPr>
        <w:t xml:space="preserve">persistence_idc equal to 3 specifies that the </w:t>
      </w:r>
      <w:r>
        <w:rPr>
          <w:szCs w:val="22"/>
          <w:lang w:val="en-CA"/>
        </w:rPr>
        <w:t>example SEI message</w:t>
      </w:r>
      <w:r w:rsidRPr="003121CB">
        <w:rPr>
          <w:szCs w:val="22"/>
          <w:lang w:val="en-CA"/>
        </w:rPr>
        <w:t xml:space="preserve"> </w:t>
      </w:r>
      <w:r>
        <w:rPr>
          <w:szCs w:val="22"/>
          <w:lang w:val="en-CA"/>
        </w:rPr>
        <w:t xml:space="preserve">applies </w:t>
      </w:r>
      <w:r>
        <w:rPr>
          <w:noProof/>
          <w:szCs w:val="22"/>
          <w:lang w:val="en-CA"/>
        </w:rPr>
        <w:t xml:space="preserve">for the </w:t>
      </w:r>
      <w:r w:rsidRPr="003121CB">
        <w:rPr>
          <w:noProof/>
          <w:szCs w:val="22"/>
          <w:lang w:val="en-CA"/>
        </w:rPr>
        <w:t xml:space="preserve">entire CLVS. </w:t>
      </w:r>
    </w:p>
    <w:p w14:paraId="34E15B64" w14:textId="77777777" w:rsidR="00896CDE" w:rsidRPr="003121CB" w:rsidRDefault="00896CDE" w:rsidP="00896CDE">
      <w:pPr>
        <w:rPr>
          <w:noProof/>
          <w:szCs w:val="22"/>
          <w:lang w:val="en-CA"/>
        </w:rPr>
      </w:pPr>
      <w:r w:rsidRPr="003121CB">
        <w:rPr>
          <w:noProof/>
          <w:szCs w:val="22"/>
          <w:lang w:val="en-CA"/>
        </w:rPr>
        <w:t xml:space="preserve">It is a requirement of bitstream conformance that when </w:t>
      </w:r>
      <w:r>
        <w:rPr>
          <w:noProof/>
          <w:szCs w:val="22"/>
          <w:lang w:val="en-CA"/>
        </w:rPr>
        <w:t>ex_</w:t>
      </w:r>
      <w:r w:rsidRPr="003121CB">
        <w:rPr>
          <w:noProof/>
          <w:szCs w:val="22"/>
          <w:lang w:val="en-CA"/>
        </w:rPr>
        <w:t xml:space="preserve">persistence_idc is equal to 3 and </w:t>
      </w:r>
      <w:r w:rsidRPr="003121CB">
        <w:rPr>
          <w:szCs w:val="22"/>
          <w:lang w:val="en-CA"/>
        </w:rPr>
        <w:t xml:space="preserve">this SEI message is not </w:t>
      </w:r>
      <w:r w:rsidRPr="003121CB">
        <w:rPr>
          <w:noProof/>
          <w:szCs w:val="22"/>
          <w:lang w:val="en-CA"/>
        </w:rPr>
        <w:t xml:space="preserve">the first </w:t>
      </w:r>
      <w:r>
        <w:rPr>
          <w:noProof/>
          <w:szCs w:val="22"/>
          <w:lang w:val="en-CA"/>
        </w:rPr>
        <w:t>example</w:t>
      </w:r>
      <w:r w:rsidRPr="003121CB">
        <w:rPr>
          <w:noProof/>
          <w:szCs w:val="22"/>
          <w:lang w:val="en-CA"/>
        </w:rPr>
        <w:t xml:space="preserve"> SEI message in a CLVS</w:t>
      </w:r>
      <w:r w:rsidRPr="00863608">
        <w:rPr>
          <w:noProof/>
          <w:szCs w:val="22"/>
          <w:lang w:val="en-CA"/>
        </w:rPr>
        <w:t xml:space="preserve">, in decoding order, </w:t>
      </w:r>
      <w:r>
        <w:rPr>
          <w:noProof/>
          <w:szCs w:val="22"/>
          <w:lang w:val="en-CA"/>
        </w:rPr>
        <w:t>an example</w:t>
      </w:r>
      <w:r w:rsidRPr="00863608">
        <w:rPr>
          <w:noProof/>
          <w:szCs w:val="22"/>
          <w:lang w:val="en-CA"/>
        </w:rPr>
        <w:t xml:space="preserve"> SEI message shall be present in the first PU of the CLVS in decoding order</w:t>
      </w:r>
      <w:r>
        <w:rPr>
          <w:noProof/>
          <w:szCs w:val="22"/>
          <w:lang w:val="en-CA"/>
        </w:rPr>
        <w:t>.</w:t>
      </w:r>
    </w:p>
    <w:p w14:paraId="447BE372" w14:textId="7025730B" w:rsidR="00896CDE" w:rsidRDefault="00896CDE" w:rsidP="00896CDE">
      <w:pPr>
        <w:rPr>
          <w:lang w:val="en-CA"/>
        </w:rPr>
      </w:pPr>
      <w:r>
        <w:rPr>
          <w:lang w:val="en-CA"/>
        </w:rPr>
        <w:t xml:space="preserve">When </w:t>
      </w:r>
      <w:proofErr w:type="spellStart"/>
      <w:r>
        <w:rPr>
          <w:lang w:val="en-CA"/>
        </w:rPr>
        <w:t>ex_</w:t>
      </w:r>
      <w:r w:rsidRPr="00760C6F">
        <w:rPr>
          <w:lang w:val="en-CA"/>
        </w:rPr>
        <w:t>persistence_idc</w:t>
      </w:r>
      <w:proofErr w:type="spellEnd"/>
      <w:r w:rsidRPr="00760C6F">
        <w:rPr>
          <w:lang w:val="en-CA"/>
        </w:rPr>
        <w:t xml:space="preserve"> </w:t>
      </w:r>
      <w:r>
        <w:rPr>
          <w:lang w:val="en-CA"/>
        </w:rPr>
        <w:t xml:space="preserve">is </w:t>
      </w:r>
      <w:r w:rsidRPr="00760C6F">
        <w:rPr>
          <w:lang w:val="en-CA"/>
        </w:rPr>
        <w:t xml:space="preserve">equal to 3 </w:t>
      </w:r>
      <w:r>
        <w:rPr>
          <w:lang w:val="en-CA"/>
        </w:rPr>
        <w:t>in the first PU in the CLVS in decoding order, a</w:t>
      </w:r>
      <w:r w:rsidRPr="00760C6F">
        <w:rPr>
          <w:lang w:val="en-CA"/>
        </w:rPr>
        <w:t xml:space="preserve">ll </w:t>
      </w:r>
      <w:r w:rsidR="008529A2">
        <w:rPr>
          <w:lang w:val="en-CA"/>
        </w:rPr>
        <w:t>example</w:t>
      </w:r>
      <w:r w:rsidRPr="00760C6F">
        <w:rPr>
          <w:lang w:val="en-CA"/>
        </w:rPr>
        <w:t xml:space="preserve"> SEI messages in </w:t>
      </w:r>
      <w:r>
        <w:rPr>
          <w:lang w:val="en-CA"/>
        </w:rPr>
        <w:t>the</w:t>
      </w:r>
      <w:r w:rsidRPr="00760C6F">
        <w:rPr>
          <w:lang w:val="en-CA"/>
        </w:rPr>
        <w:t xml:space="preserve"> CLVS shall have identical SEI payload content.</w:t>
      </w:r>
    </w:p>
    <w:p w14:paraId="22331B78" w14:textId="77777777" w:rsidR="005F3876" w:rsidRDefault="005F3876" w:rsidP="00A47B14">
      <w:pPr>
        <w:rPr>
          <w:lang w:val="en-CA" w:eastAsia="ja-JP"/>
        </w:rPr>
      </w:pPr>
    </w:p>
    <w:p w14:paraId="08D9277D" w14:textId="3320F0A7" w:rsidR="003908E3" w:rsidRDefault="003908E3" w:rsidP="003908E3">
      <w:pPr>
        <w:pStyle w:val="Annex3"/>
        <w:rPr>
          <w:sz w:val="21"/>
          <w:szCs w:val="21"/>
        </w:rPr>
      </w:pPr>
      <w:r>
        <w:rPr>
          <w:sz w:val="21"/>
          <w:szCs w:val="21"/>
        </w:rPr>
        <w:t>X</w:t>
      </w:r>
      <w:r w:rsidRPr="008707D4">
        <w:rPr>
          <w:sz w:val="21"/>
          <w:szCs w:val="21"/>
        </w:rPr>
        <w:t>.</w:t>
      </w:r>
      <w:r>
        <w:rPr>
          <w:sz w:val="21"/>
          <w:szCs w:val="21"/>
        </w:rPr>
        <w:t>1.1</w:t>
      </w:r>
      <w:r w:rsidR="00CA72FA">
        <w:rPr>
          <w:sz w:val="21"/>
          <w:szCs w:val="21"/>
        </w:rPr>
        <w:t>.3</w:t>
      </w:r>
      <w:r w:rsidRPr="00763A29">
        <w:rPr>
          <w:sz w:val="21"/>
          <w:szCs w:val="21"/>
        </w:rPr>
        <w:tab/>
      </w:r>
      <w:r w:rsidR="00CA72FA" w:rsidRPr="003121CB">
        <w:rPr>
          <w:sz w:val="21"/>
          <w:szCs w:val="21"/>
        </w:rPr>
        <w:t xml:space="preserve">Example SEI message </w:t>
      </w:r>
      <w:r w:rsidR="00CA72FA">
        <w:t>with an ID</w:t>
      </w:r>
      <w:r w:rsidR="00CA72FA" w:rsidRPr="003121CB">
        <w:rPr>
          <w:sz w:val="21"/>
          <w:szCs w:val="21"/>
        </w:rPr>
        <w:t xml:space="preserve"> </w:t>
      </w:r>
      <w:r w:rsidR="00CA72FA" w:rsidRPr="00763A29">
        <w:rPr>
          <w:sz w:val="21"/>
          <w:szCs w:val="21"/>
        </w:rPr>
        <w:t>syntax</w:t>
      </w:r>
    </w:p>
    <w:p w14:paraId="015A6DFA" w14:textId="77777777" w:rsidR="00E90B73" w:rsidRPr="005043AB" w:rsidRDefault="00E90B73" w:rsidP="005043AB">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E90B73" w:rsidRPr="0066641D" w14:paraId="76892942" w14:textId="77777777" w:rsidTr="003121CB">
        <w:trPr>
          <w:trHeight w:val="204"/>
          <w:jc w:val="center"/>
        </w:trPr>
        <w:tc>
          <w:tcPr>
            <w:tcW w:w="7920" w:type="dxa"/>
            <w:shd w:val="clear" w:color="auto" w:fill="auto"/>
          </w:tcPr>
          <w:p w14:paraId="0E5EC4E6" w14:textId="77777777" w:rsidR="00E90B73" w:rsidRPr="00863608"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863608">
              <w:rPr>
                <w:lang w:val="en-CA"/>
              </w:rPr>
              <w:t>example( </w:t>
            </w:r>
            <w:proofErr w:type="spellStart"/>
            <w:r w:rsidRPr="00863608">
              <w:rPr>
                <w:lang w:val="en-CA"/>
              </w:rPr>
              <w:t>payloadSize</w:t>
            </w:r>
            <w:proofErr w:type="spellEnd"/>
            <w:r w:rsidRPr="00863608">
              <w:rPr>
                <w:lang w:val="en-CA"/>
              </w:rPr>
              <w:t> ) {</w:t>
            </w:r>
          </w:p>
        </w:tc>
        <w:tc>
          <w:tcPr>
            <w:tcW w:w="1165" w:type="dxa"/>
            <w:shd w:val="clear" w:color="auto" w:fill="auto"/>
          </w:tcPr>
          <w:p w14:paraId="64B45E0E" w14:textId="77777777" w:rsidR="00E90B73" w:rsidRPr="00863608"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863608">
              <w:rPr>
                <w:b/>
                <w:bCs/>
                <w:lang w:val="en-CA"/>
              </w:rPr>
              <w:t>Descriptor</w:t>
            </w:r>
          </w:p>
        </w:tc>
      </w:tr>
      <w:tr w:rsidR="00E90B73" w:rsidRPr="0066641D" w14:paraId="38A72C6F" w14:textId="77777777" w:rsidTr="003121CB">
        <w:trPr>
          <w:trHeight w:val="204"/>
          <w:jc w:val="center"/>
        </w:trPr>
        <w:tc>
          <w:tcPr>
            <w:tcW w:w="7920" w:type="dxa"/>
            <w:shd w:val="clear" w:color="auto" w:fill="auto"/>
          </w:tcPr>
          <w:p w14:paraId="0700B195" w14:textId="77777777" w:rsidR="00E90B73" w:rsidRPr="00863608"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863608">
              <w:rPr>
                <w:rFonts w:cstheme="minorBidi"/>
                <w:lang w:val="en-CA" w:eastAsia="zh-CN"/>
              </w:rPr>
              <w:tab/>
            </w:r>
            <w:proofErr w:type="spellStart"/>
            <w:r w:rsidRPr="00863608">
              <w:rPr>
                <w:rFonts w:cstheme="minorBidi"/>
                <w:b/>
                <w:lang w:val="en-CA" w:eastAsia="zh-CN"/>
              </w:rPr>
              <w:t>ex_id</w:t>
            </w:r>
            <w:proofErr w:type="spellEnd"/>
          </w:p>
        </w:tc>
        <w:tc>
          <w:tcPr>
            <w:tcW w:w="1165" w:type="dxa"/>
            <w:shd w:val="clear" w:color="auto" w:fill="auto"/>
          </w:tcPr>
          <w:p w14:paraId="40A9441F" w14:textId="77777777" w:rsidR="00E90B73" w:rsidRPr="00863608"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lang w:val="en-CA"/>
              </w:rPr>
            </w:pPr>
            <w:r w:rsidRPr="00863608">
              <w:rPr>
                <w:bCs/>
                <w:lang w:val="en-CA"/>
              </w:rPr>
              <w:t>u(6)</w:t>
            </w:r>
          </w:p>
        </w:tc>
      </w:tr>
      <w:tr w:rsidR="00E90B73" w:rsidRPr="003827C1" w14:paraId="4243A910" w14:textId="77777777" w:rsidTr="003121CB">
        <w:trPr>
          <w:trHeight w:val="204"/>
          <w:jc w:val="center"/>
        </w:trPr>
        <w:tc>
          <w:tcPr>
            <w:tcW w:w="7920" w:type="dxa"/>
            <w:shd w:val="clear" w:color="auto" w:fill="auto"/>
          </w:tcPr>
          <w:p w14:paraId="006069A2" w14:textId="77777777" w:rsidR="00E90B73" w:rsidRPr="003121CB"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rPr>
            </w:pPr>
            <w:r w:rsidRPr="003121CB">
              <w:rPr>
                <w:b/>
                <w:bCs/>
                <w:lang w:val="en-CA"/>
              </w:rPr>
              <w:tab/>
            </w:r>
            <w:proofErr w:type="spellStart"/>
            <w:r w:rsidRPr="003121CB">
              <w:rPr>
                <w:b/>
                <w:bCs/>
                <w:lang w:val="en-CA"/>
              </w:rPr>
              <w:t>ex_persistence_idc</w:t>
            </w:r>
            <w:proofErr w:type="spellEnd"/>
          </w:p>
        </w:tc>
        <w:tc>
          <w:tcPr>
            <w:tcW w:w="1165" w:type="dxa"/>
            <w:shd w:val="clear" w:color="auto" w:fill="auto"/>
          </w:tcPr>
          <w:p w14:paraId="0DC10E06" w14:textId="77777777" w:rsidR="00E90B73" w:rsidRPr="003121CB"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r w:rsidRPr="00863608">
              <w:rPr>
                <w:lang w:val="en-CA"/>
              </w:rPr>
              <w:t>u(2)</w:t>
            </w:r>
          </w:p>
        </w:tc>
      </w:tr>
      <w:tr w:rsidR="00E90B73" w:rsidRPr="003827C1" w14:paraId="2135E08B" w14:textId="77777777" w:rsidTr="003121CB">
        <w:trPr>
          <w:trHeight w:val="204"/>
          <w:jc w:val="center"/>
        </w:trPr>
        <w:tc>
          <w:tcPr>
            <w:tcW w:w="7920" w:type="dxa"/>
            <w:shd w:val="clear" w:color="auto" w:fill="auto"/>
          </w:tcPr>
          <w:p w14:paraId="38B9AB74" w14:textId="77777777" w:rsidR="00E90B73" w:rsidRPr="003121CB"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3121CB">
              <w:rPr>
                <w:rFonts w:eastAsia="Times New Roman"/>
                <w:lang w:val="en-CA"/>
              </w:rPr>
              <w:tab/>
              <w:t xml:space="preserve">if( </w:t>
            </w:r>
            <w:proofErr w:type="spellStart"/>
            <w:r>
              <w:rPr>
                <w:lang w:val="en-CA"/>
              </w:rPr>
              <w:t>ex_</w:t>
            </w:r>
            <w:r w:rsidRPr="003121CB">
              <w:rPr>
                <w:rFonts w:eastAsia="Times New Roman"/>
                <w:lang w:val="en-CA"/>
              </w:rPr>
              <w:t>persistence_idc</w:t>
            </w:r>
            <w:proofErr w:type="spellEnd"/>
            <w:r w:rsidRPr="003121CB">
              <w:rPr>
                <w:rFonts w:eastAsia="Times New Roman"/>
                <w:lang w:val="en-CA"/>
              </w:rPr>
              <w:t xml:space="preserve"> &gt; 0 ) {</w:t>
            </w:r>
          </w:p>
        </w:tc>
        <w:tc>
          <w:tcPr>
            <w:tcW w:w="1165" w:type="dxa"/>
            <w:shd w:val="clear" w:color="auto" w:fill="auto"/>
          </w:tcPr>
          <w:p w14:paraId="45F3489F" w14:textId="77777777" w:rsidR="00E90B73" w:rsidRPr="003121CB"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90B73" w:rsidRPr="003827C1" w14:paraId="328E7537" w14:textId="77777777" w:rsidTr="003121CB">
        <w:trPr>
          <w:trHeight w:val="204"/>
          <w:jc w:val="center"/>
        </w:trPr>
        <w:tc>
          <w:tcPr>
            <w:tcW w:w="7920" w:type="dxa"/>
            <w:shd w:val="clear" w:color="auto" w:fill="auto"/>
          </w:tcPr>
          <w:p w14:paraId="2AF3F3BD" w14:textId="77777777" w:rsidR="00E90B73" w:rsidRPr="003121CB"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r>
              <w:rPr>
                <w:lang w:val="en-CA"/>
              </w:rPr>
              <w:tab/>
              <w:t>/* additional syntax elements */</w:t>
            </w:r>
          </w:p>
        </w:tc>
        <w:tc>
          <w:tcPr>
            <w:tcW w:w="1165" w:type="dxa"/>
            <w:shd w:val="clear" w:color="auto" w:fill="auto"/>
          </w:tcPr>
          <w:p w14:paraId="6BDA58D3" w14:textId="77777777" w:rsidR="00E90B73" w:rsidRPr="003121CB"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90B73" w:rsidRPr="0066641D" w14:paraId="67066E9D" w14:textId="77777777" w:rsidTr="003121CB">
        <w:trPr>
          <w:trHeight w:val="204"/>
          <w:jc w:val="center"/>
        </w:trPr>
        <w:tc>
          <w:tcPr>
            <w:tcW w:w="7920" w:type="dxa"/>
            <w:shd w:val="clear" w:color="auto" w:fill="auto"/>
          </w:tcPr>
          <w:p w14:paraId="1E337B73" w14:textId="77777777" w:rsidR="00E90B73" w:rsidRPr="00863608"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t>}</w:t>
            </w:r>
          </w:p>
        </w:tc>
        <w:tc>
          <w:tcPr>
            <w:tcW w:w="1165" w:type="dxa"/>
            <w:shd w:val="clear" w:color="auto" w:fill="auto"/>
          </w:tcPr>
          <w:p w14:paraId="3813B4A8" w14:textId="77777777" w:rsidR="00E90B73" w:rsidRPr="00863608"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r w:rsidR="00E90B73" w:rsidRPr="0066641D" w14:paraId="0B80342C" w14:textId="77777777" w:rsidTr="003121CB">
        <w:trPr>
          <w:trHeight w:val="204"/>
          <w:jc w:val="center"/>
        </w:trPr>
        <w:tc>
          <w:tcPr>
            <w:tcW w:w="7920" w:type="dxa"/>
            <w:shd w:val="clear" w:color="auto" w:fill="auto"/>
          </w:tcPr>
          <w:p w14:paraId="7CCE7837" w14:textId="77777777" w:rsidR="00E90B73" w:rsidRPr="00863608" w:rsidRDefault="00E90B73" w:rsidP="003121C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w:t>
            </w:r>
          </w:p>
        </w:tc>
        <w:tc>
          <w:tcPr>
            <w:tcW w:w="1165" w:type="dxa"/>
            <w:shd w:val="clear" w:color="auto" w:fill="auto"/>
          </w:tcPr>
          <w:p w14:paraId="17E6C780" w14:textId="77777777" w:rsidR="00E90B73" w:rsidRPr="00863608" w:rsidRDefault="00E90B73" w:rsidP="003121C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lang w:val="en-CA"/>
              </w:rPr>
            </w:pPr>
          </w:p>
        </w:tc>
      </w:tr>
    </w:tbl>
    <w:p w14:paraId="51DB96FE" w14:textId="77777777" w:rsidR="00A51BDD" w:rsidRPr="005043AB" w:rsidRDefault="00A51BDD" w:rsidP="005043AB">
      <w:pPr>
        <w:rPr>
          <w:lang w:val="en-GB"/>
        </w:rPr>
      </w:pPr>
    </w:p>
    <w:p w14:paraId="22C89693" w14:textId="77777777" w:rsidR="005043AB" w:rsidRDefault="005043AB" w:rsidP="005043AB">
      <w:pPr>
        <w:pStyle w:val="Annex3"/>
        <w:rPr>
          <w:sz w:val="21"/>
          <w:szCs w:val="21"/>
        </w:rPr>
      </w:pPr>
      <w:r>
        <w:rPr>
          <w:sz w:val="21"/>
          <w:szCs w:val="21"/>
        </w:rPr>
        <w:t>X</w:t>
      </w:r>
      <w:r w:rsidRPr="008707D4">
        <w:rPr>
          <w:sz w:val="21"/>
          <w:szCs w:val="21"/>
        </w:rPr>
        <w:t>.</w:t>
      </w:r>
      <w:r>
        <w:rPr>
          <w:sz w:val="21"/>
          <w:szCs w:val="21"/>
        </w:rPr>
        <w:t>1.4</w:t>
      </w:r>
      <w:r w:rsidRPr="00763A29">
        <w:rPr>
          <w:sz w:val="21"/>
          <w:szCs w:val="21"/>
        </w:rPr>
        <w:tab/>
      </w:r>
      <w:r w:rsidRPr="003121CB">
        <w:rPr>
          <w:sz w:val="21"/>
          <w:szCs w:val="21"/>
        </w:rPr>
        <w:t xml:space="preserve">Example SEI message </w:t>
      </w:r>
      <w:r>
        <w:t>with an ID</w:t>
      </w:r>
      <w:r w:rsidRPr="003121CB">
        <w:rPr>
          <w:sz w:val="21"/>
          <w:szCs w:val="21"/>
        </w:rPr>
        <w:t xml:space="preserve"> </w:t>
      </w:r>
      <w:r w:rsidRPr="00763A29">
        <w:rPr>
          <w:sz w:val="21"/>
          <w:szCs w:val="21"/>
        </w:rPr>
        <w:t>s</w:t>
      </w:r>
      <w:r>
        <w:rPr>
          <w:sz w:val="21"/>
          <w:szCs w:val="21"/>
        </w:rPr>
        <w:t>emantics</w:t>
      </w:r>
    </w:p>
    <w:p w14:paraId="757841EA" w14:textId="350D2A17" w:rsidR="006B4341" w:rsidRDefault="006B4341" w:rsidP="005043AB">
      <w:pPr>
        <w:rPr>
          <w:b/>
          <w:bCs/>
          <w:szCs w:val="22"/>
          <w:lang w:val="en-CA"/>
        </w:rPr>
      </w:pPr>
      <w:proofErr w:type="spellStart"/>
      <w:r w:rsidRPr="006B4341">
        <w:rPr>
          <w:b/>
          <w:bCs/>
          <w:lang w:val="en-CA"/>
        </w:rPr>
        <w:t>ex_id</w:t>
      </w:r>
      <w:proofErr w:type="spellEnd"/>
      <w:r w:rsidRPr="006B4341">
        <w:rPr>
          <w:lang w:val="en-CA"/>
        </w:rPr>
        <w:t xml:space="preserve"> specifies an identifier of the example SEI message.</w:t>
      </w:r>
      <w:r w:rsidRPr="006B4341">
        <w:rPr>
          <w:noProof/>
        </w:rPr>
        <w:t xml:space="preserve"> </w:t>
      </w:r>
    </w:p>
    <w:p w14:paraId="04454FF6" w14:textId="7ABE66BC" w:rsidR="005043AB" w:rsidRDefault="005043AB" w:rsidP="005043AB">
      <w:pPr>
        <w:rPr>
          <w:szCs w:val="22"/>
          <w:lang w:val="en-CA"/>
        </w:rPr>
      </w:pPr>
      <w:proofErr w:type="spellStart"/>
      <w:r>
        <w:rPr>
          <w:b/>
          <w:bCs/>
          <w:szCs w:val="22"/>
          <w:lang w:val="en-CA"/>
        </w:rPr>
        <w:t>ex_</w:t>
      </w:r>
      <w:r w:rsidRPr="003121CB">
        <w:rPr>
          <w:b/>
          <w:bCs/>
          <w:szCs w:val="22"/>
          <w:lang w:val="en-CA"/>
        </w:rPr>
        <w:t>persistence_idc</w:t>
      </w:r>
      <w:proofErr w:type="spellEnd"/>
      <w:r w:rsidRPr="003121CB">
        <w:rPr>
          <w:szCs w:val="22"/>
          <w:lang w:val="en-CA"/>
        </w:rPr>
        <w:t xml:space="preserve"> </w:t>
      </w:r>
      <w:r w:rsidRPr="003B4F76">
        <w:rPr>
          <w:szCs w:val="22"/>
          <w:lang w:val="en-CA"/>
        </w:rPr>
        <w:t xml:space="preserve">specifies the persistence of the </w:t>
      </w:r>
      <w:r>
        <w:rPr>
          <w:szCs w:val="22"/>
          <w:lang w:val="en-CA"/>
        </w:rPr>
        <w:t>example</w:t>
      </w:r>
      <w:r w:rsidRPr="003B4F76">
        <w:rPr>
          <w:szCs w:val="22"/>
          <w:lang w:val="en-CA"/>
        </w:rPr>
        <w:t xml:space="preserve"> SEI message for the current layer.</w:t>
      </w:r>
    </w:p>
    <w:p w14:paraId="72193993" w14:textId="25C880A1" w:rsidR="005043AB" w:rsidRPr="003121CB" w:rsidRDefault="005043AB" w:rsidP="005043AB">
      <w:pPr>
        <w:rPr>
          <w:szCs w:val="22"/>
          <w:lang w:val="en-CA"/>
        </w:rPr>
      </w:pPr>
      <w:r>
        <w:rPr>
          <w:noProof/>
          <w:szCs w:val="22"/>
          <w:lang w:val="en-CA"/>
        </w:rPr>
        <w:t>ex_</w:t>
      </w:r>
      <w:r w:rsidRPr="008E6D06">
        <w:rPr>
          <w:noProof/>
          <w:szCs w:val="22"/>
          <w:lang w:val="en-CA"/>
        </w:rPr>
        <w:t xml:space="preserve">persistence_idc </w:t>
      </w:r>
      <w:r w:rsidRPr="003121CB">
        <w:rPr>
          <w:szCs w:val="22"/>
          <w:lang w:val="en-CA"/>
        </w:rPr>
        <w:t xml:space="preserve">equal to 0 indicates that the </w:t>
      </w:r>
      <w:r>
        <w:rPr>
          <w:szCs w:val="22"/>
          <w:lang w:val="en-CA"/>
        </w:rPr>
        <w:t>example</w:t>
      </w:r>
      <w:r w:rsidRPr="003121CB">
        <w:rPr>
          <w:szCs w:val="22"/>
          <w:lang w:val="en-CA"/>
        </w:rPr>
        <w:t xml:space="preserve"> SEI message cancels the persistence of any previous </w:t>
      </w:r>
      <w:r w:rsidR="00924F54">
        <w:rPr>
          <w:szCs w:val="22"/>
          <w:lang w:val="en-CA"/>
        </w:rPr>
        <w:t>example</w:t>
      </w:r>
      <w:r w:rsidRPr="003121CB">
        <w:rPr>
          <w:szCs w:val="22"/>
          <w:lang w:val="en-CA"/>
        </w:rPr>
        <w:t xml:space="preserve"> SEI message in output order that applies to the current layer and has the </w:t>
      </w:r>
      <w:r w:rsidR="006B4341">
        <w:rPr>
          <w:szCs w:val="22"/>
          <w:lang w:val="en-CA"/>
        </w:rPr>
        <w:t>same</w:t>
      </w:r>
      <w:r w:rsidRPr="003121CB">
        <w:rPr>
          <w:szCs w:val="22"/>
          <w:lang w:val="en-CA"/>
        </w:rPr>
        <w:t xml:space="preserve"> </w:t>
      </w:r>
      <w:proofErr w:type="spellStart"/>
      <w:r>
        <w:rPr>
          <w:szCs w:val="22"/>
          <w:lang w:val="en-CA"/>
        </w:rPr>
        <w:t>ex_</w:t>
      </w:r>
      <w:r w:rsidRPr="003121CB">
        <w:rPr>
          <w:szCs w:val="22"/>
          <w:lang w:val="en-CA"/>
        </w:rPr>
        <w:t>id</w:t>
      </w:r>
      <w:proofErr w:type="spellEnd"/>
      <w:r w:rsidRPr="003121CB">
        <w:rPr>
          <w:szCs w:val="22"/>
          <w:lang w:val="en-CA"/>
        </w:rPr>
        <w:t xml:space="preserve"> </w:t>
      </w:r>
      <w:r w:rsidR="006B4341">
        <w:rPr>
          <w:szCs w:val="22"/>
          <w:lang w:val="en-CA"/>
        </w:rPr>
        <w:t xml:space="preserve">as </w:t>
      </w:r>
      <w:r w:rsidRPr="003121CB">
        <w:rPr>
          <w:szCs w:val="22"/>
          <w:lang w:val="en-CA"/>
        </w:rPr>
        <w:t xml:space="preserve">the current </w:t>
      </w:r>
      <w:r>
        <w:rPr>
          <w:szCs w:val="22"/>
          <w:lang w:val="en-CA"/>
        </w:rPr>
        <w:t>example</w:t>
      </w:r>
      <w:r w:rsidRPr="003121CB">
        <w:rPr>
          <w:szCs w:val="22"/>
          <w:lang w:val="en-CA"/>
        </w:rPr>
        <w:t xml:space="preserve"> SEI message.</w:t>
      </w:r>
    </w:p>
    <w:p w14:paraId="4CC2B8DC" w14:textId="77777777" w:rsidR="005043AB" w:rsidRPr="003121CB" w:rsidRDefault="005043AB" w:rsidP="005043AB">
      <w:pPr>
        <w:rPr>
          <w:noProof/>
          <w:szCs w:val="22"/>
          <w:lang w:val="en-CA"/>
        </w:rPr>
      </w:pPr>
      <w:r>
        <w:rPr>
          <w:noProof/>
          <w:szCs w:val="22"/>
          <w:lang w:val="en-CA"/>
        </w:rPr>
        <w:t>ex_</w:t>
      </w:r>
      <w:r w:rsidRPr="003121CB">
        <w:rPr>
          <w:noProof/>
          <w:szCs w:val="22"/>
          <w:lang w:val="en-CA"/>
        </w:rPr>
        <w:t xml:space="preserve">persistence_idc equal to 1 specifies that the </w:t>
      </w:r>
      <w:r>
        <w:rPr>
          <w:szCs w:val="22"/>
          <w:lang w:val="en-CA"/>
        </w:rPr>
        <w:t>example</w:t>
      </w:r>
      <w:r w:rsidRPr="003121CB">
        <w:rPr>
          <w:szCs w:val="22"/>
          <w:lang w:val="en-CA"/>
        </w:rPr>
        <w:t xml:space="preserve"> SEI message </w:t>
      </w:r>
      <w:r w:rsidRPr="003121CB">
        <w:rPr>
          <w:noProof/>
          <w:szCs w:val="22"/>
          <w:lang w:val="en-CA"/>
        </w:rPr>
        <w:t>applies to the current decoded picture only.</w:t>
      </w:r>
    </w:p>
    <w:p w14:paraId="653A9E85" w14:textId="76E2BC9A" w:rsidR="005043AB" w:rsidRPr="003121CB" w:rsidRDefault="00882A09" w:rsidP="005043AB">
      <w:pPr>
        <w:rPr>
          <w:szCs w:val="22"/>
          <w:lang w:val="en-CA"/>
        </w:rPr>
      </w:pPr>
      <w:r>
        <w:rPr>
          <w:noProof/>
          <w:szCs w:val="22"/>
          <w:lang w:val="en-CA"/>
        </w:rPr>
        <w:t>ex</w:t>
      </w:r>
      <w:r w:rsidR="005043AB" w:rsidRPr="003121CB">
        <w:rPr>
          <w:noProof/>
          <w:szCs w:val="22"/>
          <w:lang w:val="en-CA"/>
        </w:rPr>
        <w:t>_persistence_idc</w:t>
      </w:r>
      <w:r w:rsidR="005043AB" w:rsidRPr="003121CB">
        <w:rPr>
          <w:szCs w:val="22"/>
          <w:lang w:val="en-CA"/>
        </w:rPr>
        <w:t xml:space="preserve"> equal to 2 specifies that the </w:t>
      </w:r>
      <w:r w:rsidR="005043AB">
        <w:rPr>
          <w:szCs w:val="22"/>
          <w:lang w:val="en-CA"/>
        </w:rPr>
        <w:t>example</w:t>
      </w:r>
      <w:r w:rsidR="005043AB" w:rsidRPr="003121CB">
        <w:rPr>
          <w:szCs w:val="22"/>
          <w:lang w:val="en-CA"/>
        </w:rPr>
        <w:t xml:space="preserve"> SEI message applies to the current decoded picture and persists for all subsequent pictures of the current layer in output order until one or more of the following conditions are true:</w:t>
      </w:r>
    </w:p>
    <w:p w14:paraId="14E042EA" w14:textId="77777777" w:rsidR="005043AB" w:rsidRPr="003121CB" w:rsidRDefault="005043AB" w:rsidP="005043AB">
      <w:pPr>
        <w:ind w:left="397" w:hanging="397"/>
        <w:rPr>
          <w:szCs w:val="22"/>
          <w:lang w:val="en-CA"/>
        </w:rPr>
      </w:pPr>
      <w:r w:rsidRPr="003121CB">
        <w:rPr>
          <w:szCs w:val="22"/>
          <w:lang w:val="en-CA"/>
        </w:rPr>
        <w:t>–</w:t>
      </w:r>
      <w:r w:rsidRPr="003121CB">
        <w:rPr>
          <w:szCs w:val="22"/>
          <w:lang w:val="en-CA"/>
        </w:rPr>
        <w:tab/>
        <w:t>A new CLVS of the current layer begins.</w:t>
      </w:r>
    </w:p>
    <w:p w14:paraId="7A73C260" w14:textId="77777777" w:rsidR="005043AB" w:rsidRPr="003121CB" w:rsidRDefault="005043AB" w:rsidP="005043AB">
      <w:pPr>
        <w:spacing w:before="86"/>
        <w:ind w:left="397" w:hanging="397"/>
        <w:rPr>
          <w:noProof/>
          <w:szCs w:val="22"/>
          <w:lang w:val="en-CA"/>
        </w:rPr>
      </w:pPr>
      <w:r w:rsidRPr="003121CB">
        <w:rPr>
          <w:noProof/>
          <w:szCs w:val="22"/>
          <w:lang w:val="en-CA"/>
        </w:rPr>
        <w:t>–</w:t>
      </w:r>
      <w:r w:rsidRPr="003121CB">
        <w:rPr>
          <w:noProof/>
          <w:szCs w:val="22"/>
          <w:lang w:val="en-CA"/>
        </w:rPr>
        <w:tab/>
        <w:t>The bitstream ends.</w:t>
      </w:r>
    </w:p>
    <w:p w14:paraId="45F4E5FE" w14:textId="4A412831" w:rsidR="005043AB" w:rsidRPr="003121CB" w:rsidRDefault="005043AB" w:rsidP="005043AB">
      <w:pPr>
        <w:spacing w:before="86"/>
        <w:ind w:left="397" w:hanging="397"/>
        <w:rPr>
          <w:noProof/>
          <w:szCs w:val="22"/>
          <w:lang w:val="en-CA"/>
        </w:rPr>
      </w:pPr>
      <w:r w:rsidRPr="003121CB">
        <w:rPr>
          <w:szCs w:val="22"/>
          <w:lang w:val="en-CA"/>
        </w:rPr>
        <w:t>–</w:t>
      </w:r>
      <w:r w:rsidRPr="003121CB">
        <w:rPr>
          <w:szCs w:val="22"/>
          <w:lang w:val="en-CA"/>
        </w:rPr>
        <w:tab/>
      </w:r>
      <w:r w:rsidRPr="003121CB">
        <w:rPr>
          <w:noProof/>
          <w:szCs w:val="22"/>
          <w:lang w:val="en-CA"/>
        </w:rPr>
        <w:t xml:space="preserve">A picture in the current layer in an AU associated with </w:t>
      </w:r>
      <w:r>
        <w:rPr>
          <w:noProof/>
          <w:szCs w:val="22"/>
          <w:lang w:val="en-CA"/>
        </w:rPr>
        <w:t>an example</w:t>
      </w:r>
      <w:r w:rsidRPr="003121CB">
        <w:rPr>
          <w:szCs w:val="22"/>
          <w:lang w:val="en-CA"/>
        </w:rPr>
        <w:t xml:space="preserve"> </w:t>
      </w:r>
      <w:r w:rsidRPr="003121CB">
        <w:rPr>
          <w:noProof/>
          <w:szCs w:val="22"/>
          <w:lang w:val="en-CA"/>
        </w:rPr>
        <w:t xml:space="preserve">SEI message with the same </w:t>
      </w:r>
      <w:r>
        <w:rPr>
          <w:noProof/>
          <w:szCs w:val="22"/>
          <w:lang w:val="en-CA"/>
        </w:rPr>
        <w:t>ex_</w:t>
      </w:r>
      <w:r w:rsidRPr="003121CB">
        <w:rPr>
          <w:noProof/>
          <w:szCs w:val="22"/>
          <w:lang w:val="en-CA"/>
        </w:rPr>
        <w:t xml:space="preserve">id </w:t>
      </w:r>
      <w:r w:rsidRPr="003121CB">
        <w:rPr>
          <w:szCs w:val="22"/>
          <w:lang w:val="en-CA"/>
        </w:rPr>
        <w:t>is output that follows the current picture in output order.</w:t>
      </w:r>
    </w:p>
    <w:p w14:paraId="5F282AB2" w14:textId="77777777" w:rsidR="005043AB" w:rsidRPr="003121CB" w:rsidRDefault="005043AB" w:rsidP="005043AB">
      <w:pPr>
        <w:rPr>
          <w:noProof/>
          <w:szCs w:val="22"/>
          <w:lang w:val="en-CA"/>
        </w:rPr>
      </w:pPr>
      <w:r>
        <w:rPr>
          <w:noProof/>
          <w:szCs w:val="22"/>
          <w:lang w:val="en-CA"/>
        </w:rPr>
        <w:t>ex_</w:t>
      </w:r>
      <w:r w:rsidRPr="003121CB">
        <w:rPr>
          <w:noProof/>
          <w:szCs w:val="22"/>
          <w:lang w:val="en-CA"/>
        </w:rPr>
        <w:t xml:space="preserve">persistence_idc equal to 3 specifies that the </w:t>
      </w:r>
      <w:r>
        <w:rPr>
          <w:szCs w:val="22"/>
          <w:lang w:val="en-CA"/>
        </w:rPr>
        <w:t>example</w:t>
      </w:r>
      <w:r w:rsidRPr="003121CB">
        <w:rPr>
          <w:szCs w:val="22"/>
          <w:lang w:val="en-CA"/>
        </w:rPr>
        <w:t xml:space="preserve"> </w:t>
      </w:r>
      <w:r>
        <w:rPr>
          <w:szCs w:val="22"/>
          <w:lang w:val="en-CA"/>
        </w:rPr>
        <w:t xml:space="preserve">SEI message applies </w:t>
      </w:r>
      <w:r>
        <w:rPr>
          <w:noProof/>
          <w:szCs w:val="22"/>
          <w:lang w:val="en-CA"/>
        </w:rPr>
        <w:t>for</w:t>
      </w:r>
      <w:r w:rsidRPr="003121CB">
        <w:rPr>
          <w:noProof/>
          <w:szCs w:val="22"/>
          <w:lang w:val="en-CA"/>
        </w:rPr>
        <w:t xml:space="preserve"> the entire CLVS. </w:t>
      </w:r>
    </w:p>
    <w:p w14:paraId="22FADE4F" w14:textId="1E193C21" w:rsidR="005043AB" w:rsidRPr="003121CB" w:rsidRDefault="005043AB" w:rsidP="005043AB">
      <w:pPr>
        <w:rPr>
          <w:noProof/>
          <w:szCs w:val="22"/>
          <w:lang w:val="en-CA"/>
        </w:rPr>
      </w:pPr>
      <w:r w:rsidRPr="003121CB">
        <w:rPr>
          <w:noProof/>
          <w:szCs w:val="22"/>
          <w:lang w:val="en-CA"/>
        </w:rPr>
        <w:lastRenderedPageBreak/>
        <w:t xml:space="preserve">It is a requirement of bitstream conformance that when </w:t>
      </w:r>
      <w:r>
        <w:rPr>
          <w:noProof/>
          <w:szCs w:val="22"/>
          <w:lang w:val="en-CA"/>
        </w:rPr>
        <w:t>ex_</w:t>
      </w:r>
      <w:r w:rsidRPr="003121CB">
        <w:rPr>
          <w:noProof/>
          <w:szCs w:val="22"/>
          <w:lang w:val="en-CA"/>
        </w:rPr>
        <w:t xml:space="preserve">persistence_idc is equal to 3 and </w:t>
      </w:r>
      <w:r w:rsidRPr="003121CB">
        <w:rPr>
          <w:szCs w:val="22"/>
          <w:lang w:val="en-CA"/>
        </w:rPr>
        <w:t xml:space="preserve">this SEI message is not </w:t>
      </w:r>
      <w:r w:rsidRPr="003121CB">
        <w:rPr>
          <w:noProof/>
          <w:szCs w:val="22"/>
          <w:lang w:val="en-CA"/>
        </w:rPr>
        <w:t xml:space="preserve">the first </w:t>
      </w:r>
      <w:r>
        <w:rPr>
          <w:noProof/>
          <w:szCs w:val="22"/>
          <w:lang w:val="en-CA"/>
        </w:rPr>
        <w:t>example</w:t>
      </w:r>
      <w:r w:rsidRPr="003121CB">
        <w:rPr>
          <w:noProof/>
          <w:szCs w:val="22"/>
          <w:lang w:val="en-CA"/>
        </w:rPr>
        <w:t xml:space="preserve"> SEI message in a CLVS, </w:t>
      </w:r>
      <w:r w:rsidRPr="00863608">
        <w:rPr>
          <w:noProof/>
          <w:szCs w:val="22"/>
          <w:lang w:val="en-CA"/>
        </w:rPr>
        <w:t xml:space="preserve">in decoding order, </w:t>
      </w:r>
      <w:r>
        <w:rPr>
          <w:noProof/>
          <w:szCs w:val="22"/>
          <w:lang w:val="en-CA"/>
        </w:rPr>
        <w:t>an example</w:t>
      </w:r>
      <w:r w:rsidRPr="00863608">
        <w:rPr>
          <w:noProof/>
          <w:szCs w:val="22"/>
          <w:lang w:val="en-CA"/>
        </w:rPr>
        <w:t xml:space="preserve"> SEI message with the same </w:t>
      </w:r>
      <w:r w:rsidR="006B4341">
        <w:rPr>
          <w:noProof/>
          <w:szCs w:val="22"/>
          <w:lang w:val="en-CA"/>
        </w:rPr>
        <w:t xml:space="preserve">value of </w:t>
      </w:r>
      <w:r>
        <w:rPr>
          <w:noProof/>
          <w:szCs w:val="22"/>
          <w:lang w:val="en-CA"/>
        </w:rPr>
        <w:t>ex_</w:t>
      </w:r>
      <w:r w:rsidRPr="00863608">
        <w:rPr>
          <w:noProof/>
          <w:szCs w:val="22"/>
          <w:lang w:val="en-CA"/>
        </w:rPr>
        <w:t>id shall be present in the first PU of the CLVS in decoding order</w:t>
      </w:r>
      <w:r>
        <w:rPr>
          <w:noProof/>
          <w:szCs w:val="22"/>
          <w:lang w:val="en-CA"/>
        </w:rPr>
        <w:t>.</w:t>
      </w:r>
    </w:p>
    <w:p w14:paraId="0D2F48E8" w14:textId="68416E8C" w:rsidR="005043AB" w:rsidRPr="003121CB" w:rsidRDefault="005043AB" w:rsidP="005043AB">
      <w:pPr>
        <w:rPr>
          <w:noProof/>
          <w:szCs w:val="22"/>
          <w:lang w:val="en-CA"/>
        </w:rPr>
      </w:pPr>
      <w:r w:rsidRPr="003121CB">
        <w:rPr>
          <w:noProof/>
          <w:szCs w:val="22"/>
          <w:lang w:val="en-CA"/>
        </w:rPr>
        <w:t xml:space="preserve">All </w:t>
      </w:r>
      <w:r>
        <w:rPr>
          <w:lang w:val="en-CA"/>
        </w:rPr>
        <w:t>example</w:t>
      </w:r>
      <w:r w:rsidRPr="00760C6F">
        <w:rPr>
          <w:lang w:val="en-CA"/>
        </w:rPr>
        <w:t xml:space="preserve"> </w:t>
      </w:r>
      <w:r w:rsidRPr="003121CB">
        <w:rPr>
          <w:noProof/>
          <w:szCs w:val="22"/>
          <w:lang w:val="en-CA"/>
        </w:rPr>
        <w:t xml:space="preserve">SEI messages in a CLVS that have a particular </w:t>
      </w:r>
      <w:r>
        <w:rPr>
          <w:noProof/>
          <w:szCs w:val="22"/>
          <w:lang w:val="en-CA"/>
        </w:rPr>
        <w:t>ex_</w:t>
      </w:r>
      <w:r w:rsidRPr="003121CB">
        <w:rPr>
          <w:noProof/>
          <w:szCs w:val="22"/>
          <w:lang w:val="en-CA"/>
        </w:rPr>
        <w:t xml:space="preserve">id value and </w:t>
      </w:r>
      <w:r>
        <w:rPr>
          <w:noProof/>
          <w:szCs w:val="22"/>
          <w:lang w:val="en-CA"/>
        </w:rPr>
        <w:t>ex_</w:t>
      </w:r>
      <w:r w:rsidRPr="003121CB">
        <w:rPr>
          <w:noProof/>
          <w:szCs w:val="22"/>
          <w:lang w:val="en-CA"/>
        </w:rPr>
        <w:t>persistence_idc equal to 3 shall have identical SEI payload content.</w:t>
      </w:r>
    </w:p>
    <w:p w14:paraId="6A0C9557" w14:textId="77777777" w:rsidR="005043AB" w:rsidRDefault="005043AB" w:rsidP="005043AB">
      <w:pPr>
        <w:rPr>
          <w:lang w:val="en-CA"/>
        </w:rPr>
      </w:pPr>
      <w:r>
        <w:rPr>
          <w:lang w:val="en-CA"/>
        </w:rPr>
        <w:t xml:space="preserve">When </w:t>
      </w:r>
      <w:proofErr w:type="spellStart"/>
      <w:r>
        <w:rPr>
          <w:lang w:val="en-CA"/>
        </w:rPr>
        <w:t>ex</w:t>
      </w:r>
      <w:r w:rsidRPr="00760C6F">
        <w:rPr>
          <w:lang w:val="en-CA"/>
        </w:rPr>
        <w:t>_persistence_idc</w:t>
      </w:r>
      <w:proofErr w:type="spellEnd"/>
      <w:r w:rsidRPr="00760C6F">
        <w:rPr>
          <w:lang w:val="en-CA"/>
        </w:rPr>
        <w:t xml:space="preserve"> </w:t>
      </w:r>
      <w:r>
        <w:rPr>
          <w:lang w:val="en-CA"/>
        </w:rPr>
        <w:t xml:space="preserve">is </w:t>
      </w:r>
      <w:r w:rsidRPr="00760C6F">
        <w:rPr>
          <w:lang w:val="en-CA"/>
        </w:rPr>
        <w:t xml:space="preserve">equal to 3 </w:t>
      </w:r>
      <w:r>
        <w:rPr>
          <w:lang w:val="en-CA"/>
        </w:rPr>
        <w:t>in the first PU in the CLVS in decoding order, a</w:t>
      </w:r>
      <w:r w:rsidRPr="00760C6F">
        <w:rPr>
          <w:lang w:val="en-CA"/>
        </w:rPr>
        <w:t xml:space="preserve">ll </w:t>
      </w:r>
      <w:r>
        <w:rPr>
          <w:lang w:val="en-CA"/>
        </w:rPr>
        <w:t>example</w:t>
      </w:r>
      <w:r w:rsidRPr="00760C6F">
        <w:rPr>
          <w:lang w:val="en-CA"/>
        </w:rPr>
        <w:t xml:space="preserve"> SEI messages in </w:t>
      </w:r>
      <w:r>
        <w:rPr>
          <w:lang w:val="en-CA"/>
        </w:rPr>
        <w:t>the</w:t>
      </w:r>
      <w:r w:rsidRPr="00760C6F">
        <w:rPr>
          <w:lang w:val="en-CA"/>
        </w:rPr>
        <w:t xml:space="preserve"> CLVS </w:t>
      </w:r>
      <w:r>
        <w:rPr>
          <w:lang w:val="en-CA"/>
        </w:rPr>
        <w:t xml:space="preserve">that have a particular </w:t>
      </w:r>
      <w:proofErr w:type="spellStart"/>
      <w:r>
        <w:rPr>
          <w:lang w:val="en-CA"/>
        </w:rPr>
        <w:t>ex_id</w:t>
      </w:r>
      <w:proofErr w:type="spellEnd"/>
      <w:r>
        <w:rPr>
          <w:lang w:val="en-CA"/>
        </w:rPr>
        <w:t xml:space="preserve"> value </w:t>
      </w:r>
      <w:r w:rsidRPr="00760C6F">
        <w:rPr>
          <w:lang w:val="en-CA"/>
        </w:rPr>
        <w:t>shall have identical SEI payload content.</w:t>
      </w:r>
    </w:p>
    <w:p w14:paraId="1E82DDFD" w14:textId="77777777" w:rsidR="008529A2" w:rsidRPr="005043AB" w:rsidRDefault="008529A2" w:rsidP="005043AB">
      <w:pPr>
        <w:rPr>
          <w:lang w:val="en-GB"/>
        </w:rPr>
      </w:pPr>
    </w:p>
    <w:sectPr w:rsidR="008529A2" w:rsidRPr="005043AB" w:rsidSect="000D129D">
      <w:footerReference w:type="default" r:id="rId14"/>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1258E" w14:textId="77777777" w:rsidR="001D10CD" w:rsidRDefault="001D10CD">
      <w:r>
        <w:separator/>
      </w:r>
    </w:p>
  </w:endnote>
  <w:endnote w:type="continuationSeparator" w:id="0">
    <w:p w14:paraId="5819B2EF" w14:textId="77777777" w:rsidR="001D10CD" w:rsidRDefault="001D1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DokChampa"/>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1817" w14:textId="77777777" w:rsidR="000D129D" w:rsidRDefault="000D129D" w:rsidP="00270388">
    <w:pPr>
      <w:pStyle w:val="Footer"/>
    </w:pPr>
  </w:p>
  <w:p w14:paraId="12EE059F" w14:textId="77777777" w:rsidR="000D129D" w:rsidRDefault="000D12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A1374FA" w:rsidR="00D85F4C" w:rsidRPr="00C00DDE" w:rsidRDefault="00D85F4C"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A56019">
      <w:rPr>
        <w:rStyle w:val="PageNumber"/>
        <w:noProof/>
      </w:rPr>
      <w:t>4</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ins w:id="109" w:author="Gary Sullivan" w:date="2024-07-06T19:00:00Z">
      <w:r w:rsidR="000D129D">
        <w:rPr>
          <w:rStyle w:val="PageNumber"/>
          <w:noProof/>
        </w:rPr>
        <w:t>2024-06-05</w:t>
      </w:r>
    </w:ins>
    <w:del w:id="110" w:author="Gary Sullivan" w:date="2024-07-06T19:00:00Z">
      <w:r w:rsidR="00553426" w:rsidDel="000D129D">
        <w:rPr>
          <w:rStyle w:val="PageNumber"/>
          <w:noProof/>
        </w:rPr>
        <w:delText>2024-05-31</w:delText>
      </w:r>
    </w:del>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33D30" w14:textId="77777777" w:rsidR="001D10CD" w:rsidRDefault="001D10CD">
      <w:r>
        <w:separator/>
      </w:r>
    </w:p>
  </w:footnote>
  <w:footnote w:type="continuationSeparator" w:id="0">
    <w:p w14:paraId="39479173" w14:textId="77777777" w:rsidR="001D10CD" w:rsidRDefault="001D10CD">
      <w:r>
        <w:continuationSeparator/>
      </w:r>
    </w:p>
  </w:footnote>
  <w:footnote w:id="1">
    <w:p w14:paraId="0923D170" w14:textId="77777777" w:rsidR="00C462D1" w:rsidRDefault="00C462D1" w:rsidP="00C462D1">
      <w:pPr>
        <w:pStyle w:val="FootnoteText"/>
      </w:pPr>
      <w:r>
        <w:rPr>
          <w:rStyle w:val="FootnoteReference"/>
        </w:rPr>
        <w:footnoteRef/>
      </w:r>
      <w:r>
        <w:t xml:space="preserve"> </w:t>
      </w:r>
      <w:r w:rsidRPr="00281655">
        <w:rPr>
          <w:highlight w:val="yellow"/>
        </w:rPr>
        <w:t>https://www.dublincore.org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825EE"/>
    <w:multiLevelType w:val="hybridMultilevel"/>
    <w:tmpl w:val="F92CC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5945786"/>
    <w:multiLevelType w:val="hybridMultilevel"/>
    <w:tmpl w:val="DA64EA20"/>
    <w:lvl w:ilvl="0" w:tplc="40FC6F7E">
      <w:start w:val="19"/>
      <w:numFmt w:val="bullet"/>
      <w:lvlText w:val="-"/>
      <w:lvlJc w:val="left"/>
      <w:pPr>
        <w:ind w:left="420" w:hanging="420"/>
      </w:pPr>
      <w:rPr>
        <w:rFonts w:ascii="Times New Roman" w:eastAsiaTheme="minorEastAsia"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5"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7"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8"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19"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Heading2"/>
      <w:lvlText w:val="o"/>
      <w:lvlJc w:val="left"/>
      <w:pPr>
        <w:tabs>
          <w:tab w:val="num" w:pos="1837"/>
        </w:tabs>
        <w:ind w:left="1837" w:hanging="360"/>
      </w:pPr>
      <w:rPr>
        <w:rFonts w:ascii="Courier New" w:hAnsi="Courier New" w:hint="default"/>
      </w:rPr>
    </w:lvl>
    <w:lvl w:ilvl="2" w:tplc="0407001B" w:tentative="1">
      <w:start w:val="1"/>
      <w:numFmt w:val="bullet"/>
      <w:pStyle w:val="Heading3"/>
      <w:lvlText w:val=""/>
      <w:lvlJc w:val="left"/>
      <w:pPr>
        <w:tabs>
          <w:tab w:val="num" w:pos="2557"/>
        </w:tabs>
        <w:ind w:left="2557" w:hanging="360"/>
      </w:pPr>
      <w:rPr>
        <w:rFonts w:ascii="Wingdings" w:hAnsi="Wingdings" w:hint="default"/>
      </w:rPr>
    </w:lvl>
    <w:lvl w:ilvl="3" w:tplc="0407000F" w:tentative="1">
      <w:start w:val="1"/>
      <w:numFmt w:val="bullet"/>
      <w:pStyle w:val="Heading4"/>
      <w:lvlText w:val=""/>
      <w:lvlJc w:val="left"/>
      <w:pPr>
        <w:tabs>
          <w:tab w:val="num" w:pos="3277"/>
        </w:tabs>
        <w:ind w:left="3277" w:hanging="360"/>
      </w:pPr>
      <w:rPr>
        <w:rFonts w:ascii="Symbol" w:hAnsi="Symbol" w:hint="default"/>
      </w:rPr>
    </w:lvl>
    <w:lvl w:ilvl="4" w:tplc="04070019" w:tentative="1">
      <w:start w:val="1"/>
      <w:numFmt w:val="bullet"/>
      <w:pStyle w:val="Heading5"/>
      <w:lvlText w:val="o"/>
      <w:lvlJc w:val="left"/>
      <w:pPr>
        <w:tabs>
          <w:tab w:val="num" w:pos="3997"/>
        </w:tabs>
        <w:ind w:left="3997" w:hanging="360"/>
      </w:pPr>
      <w:rPr>
        <w:rFonts w:ascii="Courier New" w:hAnsi="Courier New" w:hint="default"/>
      </w:rPr>
    </w:lvl>
    <w:lvl w:ilvl="5" w:tplc="0407001B" w:tentative="1">
      <w:start w:val="1"/>
      <w:numFmt w:val="bullet"/>
      <w:pStyle w:val="Heading6"/>
      <w:lvlText w:val=""/>
      <w:lvlJc w:val="left"/>
      <w:pPr>
        <w:tabs>
          <w:tab w:val="num" w:pos="4717"/>
        </w:tabs>
        <w:ind w:left="4717" w:hanging="360"/>
      </w:pPr>
      <w:rPr>
        <w:rFonts w:ascii="Wingdings" w:hAnsi="Wingdings" w:hint="default"/>
      </w:rPr>
    </w:lvl>
    <w:lvl w:ilvl="6" w:tplc="0407000F" w:tentative="1">
      <w:start w:val="1"/>
      <w:numFmt w:val="bullet"/>
      <w:pStyle w:val="Heading7"/>
      <w:lvlText w:val=""/>
      <w:lvlJc w:val="left"/>
      <w:pPr>
        <w:tabs>
          <w:tab w:val="num" w:pos="5437"/>
        </w:tabs>
        <w:ind w:left="5437" w:hanging="360"/>
      </w:pPr>
      <w:rPr>
        <w:rFonts w:ascii="Symbol" w:hAnsi="Symbol" w:hint="default"/>
      </w:rPr>
    </w:lvl>
    <w:lvl w:ilvl="7" w:tplc="04070019" w:tentative="1">
      <w:start w:val="1"/>
      <w:numFmt w:val="bullet"/>
      <w:pStyle w:val="Heading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1"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2"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97E3AFE"/>
    <w:multiLevelType w:val="multilevel"/>
    <w:tmpl w:val="0EB4330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15:restartNumberingAfterBreak="0">
    <w:nsid w:val="4D1F7686"/>
    <w:multiLevelType w:val="multilevel"/>
    <w:tmpl w:val="82EE692E"/>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E4503E4"/>
    <w:multiLevelType w:val="multilevel"/>
    <w:tmpl w:val="1B20FE30"/>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2" w15:restartNumberingAfterBreak="0">
    <w:nsid w:val="634111F5"/>
    <w:multiLevelType w:val="hybridMultilevel"/>
    <w:tmpl w:val="2CFC15FC"/>
    <w:lvl w:ilvl="0" w:tplc="FFFFFFFF">
      <w:start w:val="5"/>
      <w:numFmt w:val="bullet"/>
      <w:lvlText w:val="–"/>
      <w:lvlJc w:val="left"/>
      <w:pPr>
        <w:ind w:left="360" w:hanging="360"/>
      </w:pPr>
      <w:rPr>
        <w:rFonts w:ascii="Times New Roman" w:eastAsia="Times New Roman" w:hAnsi="Times New Roman" w:hint="default"/>
        <w:b w:val="0"/>
        <w:i w:val="0"/>
        <w:sz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5275C0D"/>
    <w:multiLevelType w:val="singleLevel"/>
    <w:tmpl w:val="65275C0D"/>
    <w:lvl w:ilvl="0">
      <w:start w:val="1"/>
      <w:numFmt w:val="decimal"/>
      <w:pStyle w:val="Reference"/>
      <w:lvlText w:val="[%1]"/>
      <w:lvlJc w:val="right"/>
      <w:pPr>
        <w:tabs>
          <w:tab w:val="left" w:pos="360"/>
        </w:tabs>
        <w:ind w:left="360" w:hanging="72"/>
      </w:pPr>
    </w:lvl>
  </w:abstractNum>
  <w:abstractNum w:abstractNumId="34"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5"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6"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7B4964AD"/>
    <w:multiLevelType w:val="hybridMultilevel"/>
    <w:tmpl w:val="437C6DF4"/>
    <w:lvl w:ilvl="0" w:tplc="C62AE85A">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FE7F8D"/>
    <w:multiLevelType w:val="hybridMultilevel"/>
    <w:tmpl w:val="11CAF5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33698172">
    <w:abstractNumId w:val="1"/>
  </w:num>
  <w:num w:numId="2" w16cid:durableId="473763425">
    <w:abstractNumId w:val="0"/>
  </w:num>
  <w:num w:numId="3" w16cid:durableId="1555461273">
    <w:abstractNumId w:val="8"/>
  </w:num>
  <w:num w:numId="4" w16cid:durableId="1797261669">
    <w:abstractNumId w:val="35"/>
  </w:num>
  <w:num w:numId="5" w16cid:durableId="2134327613">
    <w:abstractNumId w:val="20"/>
  </w:num>
  <w:num w:numId="6" w16cid:durableId="1175798865">
    <w:abstractNumId w:val="28"/>
  </w:num>
  <w:num w:numId="7" w16cid:durableId="598374851">
    <w:abstractNumId w:val="29"/>
  </w:num>
  <w:num w:numId="8" w16cid:durableId="437336104">
    <w:abstractNumId w:val="5"/>
  </w:num>
  <w:num w:numId="9" w16cid:durableId="418672958">
    <w:abstractNumId w:val="22"/>
  </w:num>
  <w:num w:numId="10" w16cid:durableId="938105914">
    <w:abstractNumId w:val="10"/>
  </w:num>
  <w:num w:numId="11" w16cid:durableId="1131630239">
    <w:abstractNumId w:val="13"/>
  </w:num>
  <w:num w:numId="12" w16cid:durableId="1523670357">
    <w:abstractNumId w:val="3"/>
  </w:num>
  <w:num w:numId="13" w16cid:durableId="1041707461">
    <w:abstractNumId w:val="36"/>
  </w:num>
  <w:num w:numId="14" w16cid:durableId="1273321203">
    <w:abstractNumId w:val="39"/>
  </w:num>
  <w:num w:numId="15" w16cid:durableId="1549759210">
    <w:abstractNumId w:val="18"/>
  </w:num>
  <w:num w:numId="16" w16cid:durableId="14887023">
    <w:abstractNumId w:val="2"/>
  </w:num>
  <w:num w:numId="17" w16cid:durableId="1572041413">
    <w:abstractNumId w:val="4"/>
  </w:num>
  <w:num w:numId="18" w16cid:durableId="792135380">
    <w:abstractNumId w:val="15"/>
  </w:num>
  <w:num w:numId="19" w16cid:durableId="1311250247">
    <w:abstractNumId w:val="34"/>
  </w:num>
  <w:num w:numId="20" w16cid:durableId="1309506592">
    <w:abstractNumId w:val="7"/>
  </w:num>
  <w:num w:numId="21" w16cid:durableId="1268581888">
    <w:abstractNumId w:val="30"/>
  </w:num>
  <w:num w:numId="22" w16cid:durableId="1181550310">
    <w:abstractNumId w:val="19"/>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3" w16cid:durableId="1434664203">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7144683">
    <w:abstractNumId w:val="21"/>
  </w:num>
  <w:num w:numId="25" w16cid:durableId="2102096170">
    <w:abstractNumId w:val="12"/>
  </w:num>
  <w:num w:numId="26" w16cid:durableId="1513489908">
    <w:abstractNumId w:val="14"/>
  </w:num>
  <w:num w:numId="27" w16cid:durableId="1300182503">
    <w:abstractNumId w:val="17"/>
  </w:num>
  <w:num w:numId="28" w16cid:durableId="492307158">
    <w:abstractNumId w:val="16"/>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16cid:durableId="188378216">
    <w:abstractNumId w:val="31"/>
  </w:num>
  <w:num w:numId="30" w16cid:durableId="1024017994">
    <w:abstractNumId w:val="11"/>
  </w:num>
  <w:num w:numId="31" w16cid:durableId="1373073947">
    <w:abstractNumId w:val="16"/>
  </w:num>
  <w:num w:numId="32" w16cid:durableId="622418499">
    <w:abstractNumId w:val="26"/>
  </w:num>
  <w:num w:numId="33" w16cid:durableId="401028803">
    <w:abstractNumId w:val="40"/>
  </w:num>
  <w:num w:numId="34" w16cid:durableId="1041636472">
    <w:abstractNumId w:val="33"/>
    <w:lvlOverride w:ilvl="0">
      <w:startOverride w:val="1"/>
    </w:lvlOverride>
  </w:num>
  <w:num w:numId="35" w16cid:durableId="1985160449">
    <w:abstractNumId w:val="9"/>
  </w:num>
  <w:num w:numId="36" w16cid:durableId="26755561">
    <w:abstractNumId w:val="32"/>
  </w:num>
  <w:num w:numId="37" w16cid:durableId="1046876573">
    <w:abstractNumId w:val="37"/>
  </w:num>
  <w:num w:numId="38" w16cid:durableId="245923254">
    <w:abstractNumId w:val="38"/>
  </w:num>
  <w:num w:numId="39" w16cid:durableId="165826084">
    <w:abstractNumId w:val="25"/>
  </w:num>
  <w:num w:numId="40" w16cid:durableId="494732702">
    <w:abstractNumId w:val="23"/>
  </w:num>
  <w:num w:numId="41" w16cid:durableId="1642684764">
    <w:abstractNumId w:val="24"/>
  </w:num>
  <w:num w:numId="42" w16cid:durableId="247035797">
    <w:abstractNumId w:val="27"/>
  </w:num>
  <w:num w:numId="43" w16cid:durableId="751925625">
    <w:abstractNumId w:val="6"/>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Carthy, Sean">
    <w15:presenceInfo w15:providerId="AD" w15:userId="S::smcca@dolby.com::4ce364a8-43ce-4eb3-b36b-1ac5f1516fcb"/>
  </w15:person>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733"/>
    <w:rsid w:val="00003B37"/>
    <w:rsid w:val="00003C10"/>
    <w:rsid w:val="000053AD"/>
    <w:rsid w:val="00010612"/>
    <w:rsid w:val="000118E5"/>
    <w:rsid w:val="0002101A"/>
    <w:rsid w:val="00027299"/>
    <w:rsid w:val="000308A3"/>
    <w:rsid w:val="00031FB8"/>
    <w:rsid w:val="00036D5F"/>
    <w:rsid w:val="00036F8E"/>
    <w:rsid w:val="0004003A"/>
    <w:rsid w:val="00040365"/>
    <w:rsid w:val="000418F0"/>
    <w:rsid w:val="0004543A"/>
    <w:rsid w:val="000458BC"/>
    <w:rsid w:val="00045C26"/>
    <w:rsid w:val="00045C41"/>
    <w:rsid w:val="00046C03"/>
    <w:rsid w:val="000479E1"/>
    <w:rsid w:val="00051556"/>
    <w:rsid w:val="0005239B"/>
    <w:rsid w:val="00052F8F"/>
    <w:rsid w:val="00053381"/>
    <w:rsid w:val="000539EF"/>
    <w:rsid w:val="000542F4"/>
    <w:rsid w:val="00055D03"/>
    <w:rsid w:val="0006057D"/>
    <w:rsid w:val="000637EA"/>
    <w:rsid w:val="00065039"/>
    <w:rsid w:val="00067B63"/>
    <w:rsid w:val="00070036"/>
    <w:rsid w:val="0007033F"/>
    <w:rsid w:val="000734DF"/>
    <w:rsid w:val="0007497C"/>
    <w:rsid w:val="00075251"/>
    <w:rsid w:val="0007614F"/>
    <w:rsid w:val="00081398"/>
    <w:rsid w:val="00081FC3"/>
    <w:rsid w:val="00084393"/>
    <w:rsid w:val="000855D7"/>
    <w:rsid w:val="000865E1"/>
    <w:rsid w:val="00086D7B"/>
    <w:rsid w:val="0009038E"/>
    <w:rsid w:val="000903B6"/>
    <w:rsid w:val="000911A0"/>
    <w:rsid w:val="00092AF4"/>
    <w:rsid w:val="0009307A"/>
    <w:rsid w:val="00094479"/>
    <w:rsid w:val="00094799"/>
    <w:rsid w:val="0009582E"/>
    <w:rsid w:val="00095D2E"/>
    <w:rsid w:val="000962AC"/>
    <w:rsid w:val="000A7920"/>
    <w:rsid w:val="000B0C0F"/>
    <w:rsid w:val="000B104F"/>
    <w:rsid w:val="000B19CB"/>
    <w:rsid w:val="000B1C6B"/>
    <w:rsid w:val="000B2612"/>
    <w:rsid w:val="000B4142"/>
    <w:rsid w:val="000B4620"/>
    <w:rsid w:val="000B4FF9"/>
    <w:rsid w:val="000B5E42"/>
    <w:rsid w:val="000B6D08"/>
    <w:rsid w:val="000C0924"/>
    <w:rsid w:val="000C09AC"/>
    <w:rsid w:val="000C2BAA"/>
    <w:rsid w:val="000C4062"/>
    <w:rsid w:val="000C4836"/>
    <w:rsid w:val="000C647A"/>
    <w:rsid w:val="000C6641"/>
    <w:rsid w:val="000D06EA"/>
    <w:rsid w:val="000D07E8"/>
    <w:rsid w:val="000D129D"/>
    <w:rsid w:val="000D1306"/>
    <w:rsid w:val="000D564C"/>
    <w:rsid w:val="000D5B0D"/>
    <w:rsid w:val="000D7B7A"/>
    <w:rsid w:val="000E00F3"/>
    <w:rsid w:val="000E3464"/>
    <w:rsid w:val="000E3D86"/>
    <w:rsid w:val="000F09B2"/>
    <w:rsid w:val="000F0D3E"/>
    <w:rsid w:val="000F10D3"/>
    <w:rsid w:val="000F158C"/>
    <w:rsid w:val="000F7AD4"/>
    <w:rsid w:val="00102F3D"/>
    <w:rsid w:val="00103753"/>
    <w:rsid w:val="00104AE0"/>
    <w:rsid w:val="001060AA"/>
    <w:rsid w:val="001071A2"/>
    <w:rsid w:val="001126E5"/>
    <w:rsid w:val="001132EB"/>
    <w:rsid w:val="00114256"/>
    <w:rsid w:val="00116F89"/>
    <w:rsid w:val="00124E38"/>
    <w:rsid w:val="0012580B"/>
    <w:rsid w:val="001304AA"/>
    <w:rsid w:val="00130721"/>
    <w:rsid w:val="00131F90"/>
    <w:rsid w:val="0013458C"/>
    <w:rsid w:val="0013526E"/>
    <w:rsid w:val="0013560B"/>
    <w:rsid w:val="001356DF"/>
    <w:rsid w:val="00136CB6"/>
    <w:rsid w:val="00136E54"/>
    <w:rsid w:val="0013715B"/>
    <w:rsid w:val="001374B4"/>
    <w:rsid w:val="00142071"/>
    <w:rsid w:val="00143386"/>
    <w:rsid w:val="00146152"/>
    <w:rsid w:val="001471B4"/>
    <w:rsid w:val="001542AD"/>
    <w:rsid w:val="00155526"/>
    <w:rsid w:val="001565BC"/>
    <w:rsid w:val="00156988"/>
    <w:rsid w:val="00156BDB"/>
    <w:rsid w:val="001570FB"/>
    <w:rsid w:val="001611F0"/>
    <w:rsid w:val="00164159"/>
    <w:rsid w:val="00165A49"/>
    <w:rsid w:val="00171371"/>
    <w:rsid w:val="00173666"/>
    <w:rsid w:val="00175A24"/>
    <w:rsid w:val="00176D27"/>
    <w:rsid w:val="00186DA7"/>
    <w:rsid w:val="00187E58"/>
    <w:rsid w:val="00191AC0"/>
    <w:rsid w:val="001A144D"/>
    <w:rsid w:val="001A297E"/>
    <w:rsid w:val="001A368E"/>
    <w:rsid w:val="001A7329"/>
    <w:rsid w:val="001A792F"/>
    <w:rsid w:val="001B47E2"/>
    <w:rsid w:val="001B4E28"/>
    <w:rsid w:val="001C3525"/>
    <w:rsid w:val="001C3AFB"/>
    <w:rsid w:val="001C524A"/>
    <w:rsid w:val="001D07F0"/>
    <w:rsid w:val="001D10CD"/>
    <w:rsid w:val="001D1BD2"/>
    <w:rsid w:val="001D5042"/>
    <w:rsid w:val="001D57C7"/>
    <w:rsid w:val="001D71CD"/>
    <w:rsid w:val="001E0212"/>
    <w:rsid w:val="001E0248"/>
    <w:rsid w:val="001E02BE"/>
    <w:rsid w:val="001E167A"/>
    <w:rsid w:val="001E3B37"/>
    <w:rsid w:val="001E7390"/>
    <w:rsid w:val="001E783E"/>
    <w:rsid w:val="001F2594"/>
    <w:rsid w:val="001F3F76"/>
    <w:rsid w:val="001F4893"/>
    <w:rsid w:val="001F4E32"/>
    <w:rsid w:val="001F6A5E"/>
    <w:rsid w:val="001F70EB"/>
    <w:rsid w:val="001F7331"/>
    <w:rsid w:val="001F7919"/>
    <w:rsid w:val="00200FF4"/>
    <w:rsid w:val="002012EA"/>
    <w:rsid w:val="002028A0"/>
    <w:rsid w:val="00202AA6"/>
    <w:rsid w:val="00202FC2"/>
    <w:rsid w:val="002048E6"/>
    <w:rsid w:val="002055A6"/>
    <w:rsid w:val="00205DA0"/>
    <w:rsid w:val="002060AA"/>
    <w:rsid w:val="00206460"/>
    <w:rsid w:val="002066C4"/>
    <w:rsid w:val="002069B4"/>
    <w:rsid w:val="00207469"/>
    <w:rsid w:val="00207BB5"/>
    <w:rsid w:val="00212142"/>
    <w:rsid w:val="00214E3F"/>
    <w:rsid w:val="00215668"/>
    <w:rsid w:val="00215DFC"/>
    <w:rsid w:val="00217533"/>
    <w:rsid w:val="00220287"/>
    <w:rsid w:val="002212DF"/>
    <w:rsid w:val="00222CD4"/>
    <w:rsid w:val="00225016"/>
    <w:rsid w:val="002253CA"/>
    <w:rsid w:val="002264A6"/>
    <w:rsid w:val="00227BA7"/>
    <w:rsid w:val="0023011C"/>
    <w:rsid w:val="00233399"/>
    <w:rsid w:val="002349AD"/>
    <w:rsid w:val="00235BB3"/>
    <w:rsid w:val="002375C1"/>
    <w:rsid w:val="00242FCB"/>
    <w:rsid w:val="002439FD"/>
    <w:rsid w:val="002449CF"/>
    <w:rsid w:val="00244C27"/>
    <w:rsid w:val="00246C45"/>
    <w:rsid w:val="00246C9C"/>
    <w:rsid w:val="00247B75"/>
    <w:rsid w:val="00247E1E"/>
    <w:rsid w:val="002505FD"/>
    <w:rsid w:val="002506BF"/>
    <w:rsid w:val="00263398"/>
    <w:rsid w:val="0026391A"/>
    <w:rsid w:val="00263B99"/>
    <w:rsid w:val="002647D8"/>
    <w:rsid w:val="00266CE4"/>
    <w:rsid w:val="00266F06"/>
    <w:rsid w:val="00267A7D"/>
    <w:rsid w:val="002724E9"/>
    <w:rsid w:val="002731DC"/>
    <w:rsid w:val="002746CA"/>
    <w:rsid w:val="00274B23"/>
    <w:rsid w:val="00275BCF"/>
    <w:rsid w:val="00276FAF"/>
    <w:rsid w:val="00280613"/>
    <w:rsid w:val="00282D6B"/>
    <w:rsid w:val="002852E4"/>
    <w:rsid w:val="00290610"/>
    <w:rsid w:val="0029171C"/>
    <w:rsid w:val="00291E36"/>
    <w:rsid w:val="00292257"/>
    <w:rsid w:val="002A125B"/>
    <w:rsid w:val="002A1E33"/>
    <w:rsid w:val="002A276B"/>
    <w:rsid w:val="002A4B74"/>
    <w:rsid w:val="002A54E0"/>
    <w:rsid w:val="002B1595"/>
    <w:rsid w:val="002B191D"/>
    <w:rsid w:val="002B2374"/>
    <w:rsid w:val="002B2E83"/>
    <w:rsid w:val="002B713C"/>
    <w:rsid w:val="002C0341"/>
    <w:rsid w:val="002C2259"/>
    <w:rsid w:val="002C41BB"/>
    <w:rsid w:val="002C47A8"/>
    <w:rsid w:val="002C5239"/>
    <w:rsid w:val="002D0AF6"/>
    <w:rsid w:val="002D1839"/>
    <w:rsid w:val="002D5E66"/>
    <w:rsid w:val="002D5F08"/>
    <w:rsid w:val="002D67B7"/>
    <w:rsid w:val="002E1866"/>
    <w:rsid w:val="002E1DB0"/>
    <w:rsid w:val="002E69BF"/>
    <w:rsid w:val="002F0A9E"/>
    <w:rsid w:val="002F1231"/>
    <w:rsid w:val="002F164D"/>
    <w:rsid w:val="002F3C8A"/>
    <w:rsid w:val="002F5AE2"/>
    <w:rsid w:val="002F605E"/>
    <w:rsid w:val="002F6758"/>
    <w:rsid w:val="003021BC"/>
    <w:rsid w:val="00306206"/>
    <w:rsid w:val="003063E8"/>
    <w:rsid w:val="00317D85"/>
    <w:rsid w:val="0032476C"/>
    <w:rsid w:val="00327C56"/>
    <w:rsid w:val="003315A1"/>
    <w:rsid w:val="00331CD3"/>
    <w:rsid w:val="00332A43"/>
    <w:rsid w:val="003373EC"/>
    <w:rsid w:val="00341800"/>
    <w:rsid w:val="00342FF4"/>
    <w:rsid w:val="003448DC"/>
    <w:rsid w:val="00344E5A"/>
    <w:rsid w:val="00345B28"/>
    <w:rsid w:val="00345DCC"/>
    <w:rsid w:val="00346148"/>
    <w:rsid w:val="00350B5E"/>
    <w:rsid w:val="003516DB"/>
    <w:rsid w:val="00352B69"/>
    <w:rsid w:val="00353555"/>
    <w:rsid w:val="003571C2"/>
    <w:rsid w:val="00361278"/>
    <w:rsid w:val="003612C7"/>
    <w:rsid w:val="00361A66"/>
    <w:rsid w:val="003669EA"/>
    <w:rsid w:val="003675DC"/>
    <w:rsid w:val="003706CC"/>
    <w:rsid w:val="0037165B"/>
    <w:rsid w:val="0037172E"/>
    <w:rsid w:val="00371B17"/>
    <w:rsid w:val="00376DB6"/>
    <w:rsid w:val="00377710"/>
    <w:rsid w:val="00381C0B"/>
    <w:rsid w:val="0038345C"/>
    <w:rsid w:val="003856CD"/>
    <w:rsid w:val="00385D7C"/>
    <w:rsid w:val="003908E3"/>
    <w:rsid w:val="003926A5"/>
    <w:rsid w:val="0039471A"/>
    <w:rsid w:val="00397B29"/>
    <w:rsid w:val="003A1046"/>
    <w:rsid w:val="003A2D8E"/>
    <w:rsid w:val="003A7CE6"/>
    <w:rsid w:val="003C04C4"/>
    <w:rsid w:val="003C20E4"/>
    <w:rsid w:val="003C3C56"/>
    <w:rsid w:val="003D065C"/>
    <w:rsid w:val="003D0BF8"/>
    <w:rsid w:val="003D6342"/>
    <w:rsid w:val="003D73E3"/>
    <w:rsid w:val="003E0B9D"/>
    <w:rsid w:val="003E1629"/>
    <w:rsid w:val="003E3A06"/>
    <w:rsid w:val="003E4A0D"/>
    <w:rsid w:val="003E6051"/>
    <w:rsid w:val="003E6F90"/>
    <w:rsid w:val="003E73ED"/>
    <w:rsid w:val="003F0222"/>
    <w:rsid w:val="003F1849"/>
    <w:rsid w:val="003F3BF9"/>
    <w:rsid w:val="003F58A5"/>
    <w:rsid w:val="003F5D0F"/>
    <w:rsid w:val="003F7063"/>
    <w:rsid w:val="004006E9"/>
    <w:rsid w:val="00400761"/>
    <w:rsid w:val="00405900"/>
    <w:rsid w:val="00406086"/>
    <w:rsid w:val="0040749C"/>
    <w:rsid w:val="00411F4E"/>
    <w:rsid w:val="00414101"/>
    <w:rsid w:val="00416A09"/>
    <w:rsid w:val="00416C81"/>
    <w:rsid w:val="004173B7"/>
    <w:rsid w:val="004219CF"/>
    <w:rsid w:val="00421BF5"/>
    <w:rsid w:val="004234F0"/>
    <w:rsid w:val="00427C6F"/>
    <w:rsid w:val="00427EEC"/>
    <w:rsid w:val="0043041A"/>
    <w:rsid w:val="004333C7"/>
    <w:rsid w:val="00433DDB"/>
    <w:rsid w:val="0043436B"/>
    <w:rsid w:val="00434ED8"/>
    <w:rsid w:val="00435A29"/>
    <w:rsid w:val="00437619"/>
    <w:rsid w:val="00450053"/>
    <w:rsid w:val="0045182A"/>
    <w:rsid w:val="00455B46"/>
    <w:rsid w:val="0045796B"/>
    <w:rsid w:val="00460CAB"/>
    <w:rsid w:val="00463E48"/>
    <w:rsid w:val="0046455B"/>
    <w:rsid w:val="00465266"/>
    <w:rsid w:val="00465A1E"/>
    <w:rsid w:val="00466F15"/>
    <w:rsid w:val="004714D2"/>
    <w:rsid w:val="004728C3"/>
    <w:rsid w:val="00474792"/>
    <w:rsid w:val="00474BD6"/>
    <w:rsid w:val="004761AD"/>
    <w:rsid w:val="0048113F"/>
    <w:rsid w:val="00481A4C"/>
    <w:rsid w:val="00482EC1"/>
    <w:rsid w:val="00491888"/>
    <w:rsid w:val="00492305"/>
    <w:rsid w:val="00492C22"/>
    <w:rsid w:val="00493FFB"/>
    <w:rsid w:val="0049445A"/>
    <w:rsid w:val="00494708"/>
    <w:rsid w:val="004957D9"/>
    <w:rsid w:val="00496AF0"/>
    <w:rsid w:val="004A0601"/>
    <w:rsid w:val="004A2A63"/>
    <w:rsid w:val="004A6510"/>
    <w:rsid w:val="004B210C"/>
    <w:rsid w:val="004B259D"/>
    <w:rsid w:val="004B3536"/>
    <w:rsid w:val="004B3BD0"/>
    <w:rsid w:val="004B47C0"/>
    <w:rsid w:val="004B482E"/>
    <w:rsid w:val="004B6170"/>
    <w:rsid w:val="004C196E"/>
    <w:rsid w:val="004C2D75"/>
    <w:rsid w:val="004C373C"/>
    <w:rsid w:val="004D405F"/>
    <w:rsid w:val="004D59C4"/>
    <w:rsid w:val="004D5DDD"/>
    <w:rsid w:val="004E1AF8"/>
    <w:rsid w:val="004E4265"/>
    <w:rsid w:val="004E4F4F"/>
    <w:rsid w:val="004E63A4"/>
    <w:rsid w:val="004E6789"/>
    <w:rsid w:val="004E7844"/>
    <w:rsid w:val="004F3655"/>
    <w:rsid w:val="004F4BA9"/>
    <w:rsid w:val="004F61E3"/>
    <w:rsid w:val="00502E10"/>
    <w:rsid w:val="0050304F"/>
    <w:rsid w:val="0050321B"/>
    <w:rsid w:val="0050354E"/>
    <w:rsid w:val="00503A62"/>
    <w:rsid w:val="005043AB"/>
    <w:rsid w:val="005055B7"/>
    <w:rsid w:val="005061D9"/>
    <w:rsid w:val="0050711B"/>
    <w:rsid w:val="0051015C"/>
    <w:rsid w:val="005103AD"/>
    <w:rsid w:val="00511032"/>
    <w:rsid w:val="00511B1F"/>
    <w:rsid w:val="00511E2A"/>
    <w:rsid w:val="005141E2"/>
    <w:rsid w:val="00514628"/>
    <w:rsid w:val="00516CF1"/>
    <w:rsid w:val="0052135E"/>
    <w:rsid w:val="005262E1"/>
    <w:rsid w:val="005273E5"/>
    <w:rsid w:val="00531AE9"/>
    <w:rsid w:val="00535739"/>
    <w:rsid w:val="00536188"/>
    <w:rsid w:val="005427A2"/>
    <w:rsid w:val="00544B51"/>
    <w:rsid w:val="00544C62"/>
    <w:rsid w:val="00547427"/>
    <w:rsid w:val="00547DFF"/>
    <w:rsid w:val="00550A66"/>
    <w:rsid w:val="00550DB6"/>
    <w:rsid w:val="00553426"/>
    <w:rsid w:val="0055430D"/>
    <w:rsid w:val="0055566D"/>
    <w:rsid w:val="005563D1"/>
    <w:rsid w:val="00556D98"/>
    <w:rsid w:val="00557140"/>
    <w:rsid w:val="0056347A"/>
    <w:rsid w:val="00563C10"/>
    <w:rsid w:val="005649D6"/>
    <w:rsid w:val="0056573D"/>
    <w:rsid w:val="00567EC7"/>
    <w:rsid w:val="00570013"/>
    <w:rsid w:val="00572D62"/>
    <w:rsid w:val="00574A1D"/>
    <w:rsid w:val="00574F81"/>
    <w:rsid w:val="005753EC"/>
    <w:rsid w:val="005801A2"/>
    <w:rsid w:val="005867EC"/>
    <w:rsid w:val="00590555"/>
    <w:rsid w:val="00591CB6"/>
    <w:rsid w:val="005926F2"/>
    <w:rsid w:val="005952A5"/>
    <w:rsid w:val="00597F78"/>
    <w:rsid w:val="005A33A1"/>
    <w:rsid w:val="005A3DC4"/>
    <w:rsid w:val="005A50B0"/>
    <w:rsid w:val="005A5629"/>
    <w:rsid w:val="005A7DBC"/>
    <w:rsid w:val="005B0BF5"/>
    <w:rsid w:val="005B19A4"/>
    <w:rsid w:val="005B217D"/>
    <w:rsid w:val="005B2EA5"/>
    <w:rsid w:val="005B559C"/>
    <w:rsid w:val="005B6B40"/>
    <w:rsid w:val="005B6B9E"/>
    <w:rsid w:val="005C0336"/>
    <w:rsid w:val="005C385F"/>
    <w:rsid w:val="005C7BA7"/>
    <w:rsid w:val="005C7C26"/>
    <w:rsid w:val="005D1210"/>
    <w:rsid w:val="005D3443"/>
    <w:rsid w:val="005D7C04"/>
    <w:rsid w:val="005E1441"/>
    <w:rsid w:val="005E1AC6"/>
    <w:rsid w:val="005E1DE9"/>
    <w:rsid w:val="005E238A"/>
    <w:rsid w:val="005E3F2B"/>
    <w:rsid w:val="005F1717"/>
    <w:rsid w:val="005F1FD8"/>
    <w:rsid w:val="005F20E8"/>
    <w:rsid w:val="005F3149"/>
    <w:rsid w:val="005F3472"/>
    <w:rsid w:val="005F3876"/>
    <w:rsid w:val="005F5937"/>
    <w:rsid w:val="005F5D21"/>
    <w:rsid w:val="005F6F1B"/>
    <w:rsid w:val="005F73FE"/>
    <w:rsid w:val="006004F0"/>
    <w:rsid w:val="00600574"/>
    <w:rsid w:val="0060111F"/>
    <w:rsid w:val="00602D04"/>
    <w:rsid w:val="0060454E"/>
    <w:rsid w:val="00614B8E"/>
    <w:rsid w:val="00614F69"/>
    <w:rsid w:val="00615995"/>
    <w:rsid w:val="00616155"/>
    <w:rsid w:val="00616836"/>
    <w:rsid w:val="00624B33"/>
    <w:rsid w:val="00625008"/>
    <w:rsid w:val="006253FB"/>
    <w:rsid w:val="0063041A"/>
    <w:rsid w:val="00630AA2"/>
    <w:rsid w:val="00631D8B"/>
    <w:rsid w:val="0063638E"/>
    <w:rsid w:val="00642036"/>
    <w:rsid w:val="00643657"/>
    <w:rsid w:val="00646707"/>
    <w:rsid w:val="00647C19"/>
    <w:rsid w:val="00650833"/>
    <w:rsid w:val="00650B4C"/>
    <w:rsid w:val="0065258C"/>
    <w:rsid w:val="00652911"/>
    <w:rsid w:val="00654116"/>
    <w:rsid w:val="00654230"/>
    <w:rsid w:val="0065452E"/>
    <w:rsid w:val="006550EA"/>
    <w:rsid w:val="00655454"/>
    <w:rsid w:val="00657F7E"/>
    <w:rsid w:val="00660099"/>
    <w:rsid w:val="00662E58"/>
    <w:rsid w:val="006637F2"/>
    <w:rsid w:val="00663ED5"/>
    <w:rsid w:val="006642A5"/>
    <w:rsid w:val="00664DCF"/>
    <w:rsid w:val="00666595"/>
    <w:rsid w:val="00670D50"/>
    <w:rsid w:val="00674AFE"/>
    <w:rsid w:val="00681845"/>
    <w:rsid w:val="0068472F"/>
    <w:rsid w:val="006858DB"/>
    <w:rsid w:val="00687520"/>
    <w:rsid w:val="00690C62"/>
    <w:rsid w:val="006A0E5C"/>
    <w:rsid w:val="006A1C4E"/>
    <w:rsid w:val="006A216A"/>
    <w:rsid w:val="006A2A7D"/>
    <w:rsid w:val="006A3543"/>
    <w:rsid w:val="006A3712"/>
    <w:rsid w:val="006A3E8B"/>
    <w:rsid w:val="006A48E6"/>
    <w:rsid w:val="006B065D"/>
    <w:rsid w:val="006B0FEE"/>
    <w:rsid w:val="006B2891"/>
    <w:rsid w:val="006B4341"/>
    <w:rsid w:val="006B45E7"/>
    <w:rsid w:val="006B5E2E"/>
    <w:rsid w:val="006B720B"/>
    <w:rsid w:val="006B7FA0"/>
    <w:rsid w:val="006C26FC"/>
    <w:rsid w:val="006C5D39"/>
    <w:rsid w:val="006C6E3F"/>
    <w:rsid w:val="006D2B13"/>
    <w:rsid w:val="006D3342"/>
    <w:rsid w:val="006D4A9F"/>
    <w:rsid w:val="006D6D9B"/>
    <w:rsid w:val="006E2810"/>
    <w:rsid w:val="006E39B8"/>
    <w:rsid w:val="006E43E8"/>
    <w:rsid w:val="006E5417"/>
    <w:rsid w:val="006E76DF"/>
    <w:rsid w:val="006F0794"/>
    <w:rsid w:val="006F3B31"/>
    <w:rsid w:val="006F47FB"/>
    <w:rsid w:val="006F6155"/>
    <w:rsid w:val="006F690F"/>
    <w:rsid w:val="006F7528"/>
    <w:rsid w:val="00700034"/>
    <w:rsid w:val="007023DE"/>
    <w:rsid w:val="00703BF4"/>
    <w:rsid w:val="00712F60"/>
    <w:rsid w:val="007131B3"/>
    <w:rsid w:val="007152E8"/>
    <w:rsid w:val="00720E3B"/>
    <w:rsid w:val="00722609"/>
    <w:rsid w:val="00722B83"/>
    <w:rsid w:val="007237AA"/>
    <w:rsid w:val="00725825"/>
    <w:rsid w:val="00727753"/>
    <w:rsid w:val="00727890"/>
    <w:rsid w:val="00740F7B"/>
    <w:rsid w:val="00742322"/>
    <w:rsid w:val="007426EC"/>
    <w:rsid w:val="00743513"/>
    <w:rsid w:val="0074393F"/>
    <w:rsid w:val="00745574"/>
    <w:rsid w:val="00745E74"/>
    <w:rsid w:val="00745F6B"/>
    <w:rsid w:val="00747C51"/>
    <w:rsid w:val="0075101A"/>
    <w:rsid w:val="0075175B"/>
    <w:rsid w:val="00753399"/>
    <w:rsid w:val="0075585E"/>
    <w:rsid w:val="00760911"/>
    <w:rsid w:val="0076213D"/>
    <w:rsid w:val="00763712"/>
    <w:rsid w:val="00763A29"/>
    <w:rsid w:val="00764EB2"/>
    <w:rsid w:val="00765274"/>
    <w:rsid w:val="00766F51"/>
    <w:rsid w:val="007670AD"/>
    <w:rsid w:val="00770571"/>
    <w:rsid w:val="007718FB"/>
    <w:rsid w:val="0077398A"/>
    <w:rsid w:val="007768FF"/>
    <w:rsid w:val="007811CB"/>
    <w:rsid w:val="007824D3"/>
    <w:rsid w:val="00782647"/>
    <w:rsid w:val="007857CD"/>
    <w:rsid w:val="0078760A"/>
    <w:rsid w:val="00790172"/>
    <w:rsid w:val="00796EE3"/>
    <w:rsid w:val="007A4AC2"/>
    <w:rsid w:val="007A778A"/>
    <w:rsid w:val="007A7D29"/>
    <w:rsid w:val="007B16EB"/>
    <w:rsid w:val="007B3BC1"/>
    <w:rsid w:val="007B4078"/>
    <w:rsid w:val="007B4AB8"/>
    <w:rsid w:val="007B5281"/>
    <w:rsid w:val="007B5D56"/>
    <w:rsid w:val="007B68BB"/>
    <w:rsid w:val="007B6B34"/>
    <w:rsid w:val="007B7623"/>
    <w:rsid w:val="007C081C"/>
    <w:rsid w:val="007C1EB5"/>
    <w:rsid w:val="007C2711"/>
    <w:rsid w:val="007C2F6D"/>
    <w:rsid w:val="007C3E32"/>
    <w:rsid w:val="007C40AB"/>
    <w:rsid w:val="007D1181"/>
    <w:rsid w:val="007D35DC"/>
    <w:rsid w:val="007D3FBD"/>
    <w:rsid w:val="007D7DB3"/>
    <w:rsid w:val="007E01A3"/>
    <w:rsid w:val="007E09ED"/>
    <w:rsid w:val="007E4C70"/>
    <w:rsid w:val="007F0543"/>
    <w:rsid w:val="007F1F3E"/>
    <w:rsid w:val="007F1F8B"/>
    <w:rsid w:val="007F6205"/>
    <w:rsid w:val="007F644B"/>
    <w:rsid w:val="007F67A1"/>
    <w:rsid w:val="00801A7B"/>
    <w:rsid w:val="00804596"/>
    <w:rsid w:val="00805649"/>
    <w:rsid w:val="00810D48"/>
    <w:rsid w:val="00811BD8"/>
    <w:rsid w:val="00811C05"/>
    <w:rsid w:val="0081234F"/>
    <w:rsid w:val="008206C8"/>
    <w:rsid w:val="00821A29"/>
    <w:rsid w:val="00822CE4"/>
    <w:rsid w:val="00824798"/>
    <w:rsid w:val="00824D88"/>
    <w:rsid w:val="008277FA"/>
    <w:rsid w:val="0083101B"/>
    <w:rsid w:val="00831FB1"/>
    <w:rsid w:val="0083347D"/>
    <w:rsid w:val="00835343"/>
    <w:rsid w:val="00843A0B"/>
    <w:rsid w:val="00843E01"/>
    <w:rsid w:val="00844A97"/>
    <w:rsid w:val="00844B5F"/>
    <w:rsid w:val="00850399"/>
    <w:rsid w:val="00850FB2"/>
    <w:rsid w:val="0085254C"/>
    <w:rsid w:val="008529A2"/>
    <w:rsid w:val="008551C8"/>
    <w:rsid w:val="00860002"/>
    <w:rsid w:val="00861C0B"/>
    <w:rsid w:val="0086387C"/>
    <w:rsid w:val="00863C9A"/>
    <w:rsid w:val="00864FF5"/>
    <w:rsid w:val="00867C40"/>
    <w:rsid w:val="008707D4"/>
    <w:rsid w:val="00872ACB"/>
    <w:rsid w:val="00873A7F"/>
    <w:rsid w:val="00874A6C"/>
    <w:rsid w:val="00876C65"/>
    <w:rsid w:val="00880D30"/>
    <w:rsid w:val="00882A09"/>
    <w:rsid w:val="00882F72"/>
    <w:rsid w:val="008835F9"/>
    <w:rsid w:val="00883998"/>
    <w:rsid w:val="00884759"/>
    <w:rsid w:val="00884E10"/>
    <w:rsid w:val="00891C6C"/>
    <w:rsid w:val="00893A16"/>
    <w:rsid w:val="00893DC4"/>
    <w:rsid w:val="008951F0"/>
    <w:rsid w:val="00896CDE"/>
    <w:rsid w:val="008971A5"/>
    <w:rsid w:val="008A147E"/>
    <w:rsid w:val="008A4789"/>
    <w:rsid w:val="008A4B4C"/>
    <w:rsid w:val="008B0C04"/>
    <w:rsid w:val="008B0C53"/>
    <w:rsid w:val="008B11F6"/>
    <w:rsid w:val="008B458F"/>
    <w:rsid w:val="008B6F2F"/>
    <w:rsid w:val="008C239F"/>
    <w:rsid w:val="008C541E"/>
    <w:rsid w:val="008C6BC8"/>
    <w:rsid w:val="008C6FDC"/>
    <w:rsid w:val="008C7B12"/>
    <w:rsid w:val="008D3DBF"/>
    <w:rsid w:val="008D51CA"/>
    <w:rsid w:val="008D6605"/>
    <w:rsid w:val="008E1886"/>
    <w:rsid w:val="008E19BC"/>
    <w:rsid w:val="008E1D73"/>
    <w:rsid w:val="008E2B54"/>
    <w:rsid w:val="008E480C"/>
    <w:rsid w:val="008E529C"/>
    <w:rsid w:val="008E7E45"/>
    <w:rsid w:val="008F57FC"/>
    <w:rsid w:val="009014B5"/>
    <w:rsid w:val="00906A66"/>
    <w:rsid w:val="00907757"/>
    <w:rsid w:val="0091099C"/>
    <w:rsid w:val="00911073"/>
    <w:rsid w:val="0091301D"/>
    <w:rsid w:val="00913B4E"/>
    <w:rsid w:val="009159C9"/>
    <w:rsid w:val="00916D64"/>
    <w:rsid w:val="009204DD"/>
    <w:rsid w:val="00920D94"/>
    <w:rsid w:val="009212B0"/>
    <w:rsid w:val="00921FA1"/>
    <w:rsid w:val="00922CA0"/>
    <w:rsid w:val="009234A5"/>
    <w:rsid w:val="00924F54"/>
    <w:rsid w:val="009310B6"/>
    <w:rsid w:val="00932471"/>
    <w:rsid w:val="00933453"/>
    <w:rsid w:val="009336F7"/>
    <w:rsid w:val="0093636C"/>
    <w:rsid w:val="009374A7"/>
    <w:rsid w:val="00937C53"/>
    <w:rsid w:val="00937F03"/>
    <w:rsid w:val="00940A2C"/>
    <w:rsid w:val="00941EA3"/>
    <w:rsid w:val="009420F3"/>
    <w:rsid w:val="00947577"/>
    <w:rsid w:val="00947AC5"/>
    <w:rsid w:val="00950CE6"/>
    <w:rsid w:val="00955F6D"/>
    <w:rsid w:val="00957543"/>
    <w:rsid w:val="009623D4"/>
    <w:rsid w:val="00963855"/>
    <w:rsid w:val="00965D47"/>
    <w:rsid w:val="00971AA8"/>
    <w:rsid w:val="00971C32"/>
    <w:rsid w:val="00973602"/>
    <w:rsid w:val="009736AD"/>
    <w:rsid w:val="0097419C"/>
    <w:rsid w:val="0097680D"/>
    <w:rsid w:val="00977C16"/>
    <w:rsid w:val="00980B64"/>
    <w:rsid w:val="009822AD"/>
    <w:rsid w:val="00984F37"/>
    <w:rsid w:val="0098551D"/>
    <w:rsid w:val="00985DCB"/>
    <w:rsid w:val="00986B07"/>
    <w:rsid w:val="0099518F"/>
    <w:rsid w:val="00995233"/>
    <w:rsid w:val="009964C0"/>
    <w:rsid w:val="009967C1"/>
    <w:rsid w:val="009A0C64"/>
    <w:rsid w:val="009A161E"/>
    <w:rsid w:val="009A2814"/>
    <w:rsid w:val="009A523D"/>
    <w:rsid w:val="009A5F93"/>
    <w:rsid w:val="009A7108"/>
    <w:rsid w:val="009A7977"/>
    <w:rsid w:val="009B02A1"/>
    <w:rsid w:val="009B0797"/>
    <w:rsid w:val="009B130E"/>
    <w:rsid w:val="009B3361"/>
    <w:rsid w:val="009B5074"/>
    <w:rsid w:val="009B7F3F"/>
    <w:rsid w:val="009C6EA5"/>
    <w:rsid w:val="009D0561"/>
    <w:rsid w:val="009D15F2"/>
    <w:rsid w:val="009D7CE6"/>
    <w:rsid w:val="009D7E45"/>
    <w:rsid w:val="009E2535"/>
    <w:rsid w:val="009E448E"/>
    <w:rsid w:val="009F1F3A"/>
    <w:rsid w:val="009F45F4"/>
    <w:rsid w:val="009F496B"/>
    <w:rsid w:val="009F58E8"/>
    <w:rsid w:val="00A01439"/>
    <w:rsid w:val="00A01F0C"/>
    <w:rsid w:val="00A028E4"/>
    <w:rsid w:val="00A02E61"/>
    <w:rsid w:val="00A0388F"/>
    <w:rsid w:val="00A05286"/>
    <w:rsid w:val="00A05CFF"/>
    <w:rsid w:val="00A06DB7"/>
    <w:rsid w:val="00A1079C"/>
    <w:rsid w:val="00A12193"/>
    <w:rsid w:val="00A13048"/>
    <w:rsid w:val="00A131C5"/>
    <w:rsid w:val="00A15D81"/>
    <w:rsid w:val="00A2615F"/>
    <w:rsid w:val="00A27902"/>
    <w:rsid w:val="00A31E80"/>
    <w:rsid w:val="00A33BF4"/>
    <w:rsid w:val="00A36F79"/>
    <w:rsid w:val="00A374B3"/>
    <w:rsid w:val="00A37CBB"/>
    <w:rsid w:val="00A407E5"/>
    <w:rsid w:val="00A4207D"/>
    <w:rsid w:val="00A45489"/>
    <w:rsid w:val="00A46843"/>
    <w:rsid w:val="00A47B14"/>
    <w:rsid w:val="00A51BDD"/>
    <w:rsid w:val="00A54499"/>
    <w:rsid w:val="00A553DE"/>
    <w:rsid w:val="00A56019"/>
    <w:rsid w:val="00A563E0"/>
    <w:rsid w:val="00A569BF"/>
    <w:rsid w:val="00A56B97"/>
    <w:rsid w:val="00A6093D"/>
    <w:rsid w:val="00A623A2"/>
    <w:rsid w:val="00A62717"/>
    <w:rsid w:val="00A64923"/>
    <w:rsid w:val="00A67426"/>
    <w:rsid w:val="00A67691"/>
    <w:rsid w:val="00A703CE"/>
    <w:rsid w:val="00A72017"/>
    <w:rsid w:val="00A767DC"/>
    <w:rsid w:val="00A76A6D"/>
    <w:rsid w:val="00A811F9"/>
    <w:rsid w:val="00A83253"/>
    <w:rsid w:val="00A83D5E"/>
    <w:rsid w:val="00A84FB5"/>
    <w:rsid w:val="00A872F1"/>
    <w:rsid w:val="00A87932"/>
    <w:rsid w:val="00A90990"/>
    <w:rsid w:val="00A90A91"/>
    <w:rsid w:val="00A90DE5"/>
    <w:rsid w:val="00A9481D"/>
    <w:rsid w:val="00AA01D5"/>
    <w:rsid w:val="00AA6E84"/>
    <w:rsid w:val="00AA7B25"/>
    <w:rsid w:val="00AB045E"/>
    <w:rsid w:val="00AB0508"/>
    <w:rsid w:val="00AB071D"/>
    <w:rsid w:val="00AB19E9"/>
    <w:rsid w:val="00AB1A1C"/>
    <w:rsid w:val="00AB3913"/>
    <w:rsid w:val="00AB4516"/>
    <w:rsid w:val="00AB4721"/>
    <w:rsid w:val="00AB5106"/>
    <w:rsid w:val="00AB57F1"/>
    <w:rsid w:val="00AB67A9"/>
    <w:rsid w:val="00AB7405"/>
    <w:rsid w:val="00AC0717"/>
    <w:rsid w:val="00AC293B"/>
    <w:rsid w:val="00AC4E19"/>
    <w:rsid w:val="00AC5365"/>
    <w:rsid w:val="00AC6BE4"/>
    <w:rsid w:val="00AD05A8"/>
    <w:rsid w:val="00AD4AF5"/>
    <w:rsid w:val="00AD6E74"/>
    <w:rsid w:val="00AE0352"/>
    <w:rsid w:val="00AE03C9"/>
    <w:rsid w:val="00AE10EC"/>
    <w:rsid w:val="00AE341B"/>
    <w:rsid w:val="00AE3CC3"/>
    <w:rsid w:val="00AE77CB"/>
    <w:rsid w:val="00AF1B05"/>
    <w:rsid w:val="00AF3E23"/>
    <w:rsid w:val="00AF51C5"/>
    <w:rsid w:val="00AF6FB8"/>
    <w:rsid w:val="00B01905"/>
    <w:rsid w:val="00B03A5A"/>
    <w:rsid w:val="00B047EE"/>
    <w:rsid w:val="00B063AF"/>
    <w:rsid w:val="00B068C6"/>
    <w:rsid w:val="00B07A86"/>
    <w:rsid w:val="00B07CA7"/>
    <w:rsid w:val="00B10B3D"/>
    <w:rsid w:val="00B114D8"/>
    <w:rsid w:val="00B1279A"/>
    <w:rsid w:val="00B14202"/>
    <w:rsid w:val="00B17748"/>
    <w:rsid w:val="00B24D56"/>
    <w:rsid w:val="00B2736C"/>
    <w:rsid w:val="00B3206F"/>
    <w:rsid w:val="00B35EC6"/>
    <w:rsid w:val="00B3640F"/>
    <w:rsid w:val="00B36B9F"/>
    <w:rsid w:val="00B4194A"/>
    <w:rsid w:val="00B41E45"/>
    <w:rsid w:val="00B437E8"/>
    <w:rsid w:val="00B438AC"/>
    <w:rsid w:val="00B441F5"/>
    <w:rsid w:val="00B46178"/>
    <w:rsid w:val="00B4794D"/>
    <w:rsid w:val="00B50246"/>
    <w:rsid w:val="00B51F2C"/>
    <w:rsid w:val="00B5222E"/>
    <w:rsid w:val="00B529EF"/>
    <w:rsid w:val="00B53179"/>
    <w:rsid w:val="00B532EA"/>
    <w:rsid w:val="00B57260"/>
    <w:rsid w:val="00B57A23"/>
    <w:rsid w:val="00B600CD"/>
    <w:rsid w:val="00B610AE"/>
    <w:rsid w:val="00B61246"/>
    <w:rsid w:val="00B61C96"/>
    <w:rsid w:val="00B633E4"/>
    <w:rsid w:val="00B7104F"/>
    <w:rsid w:val="00B736B6"/>
    <w:rsid w:val="00B73A2A"/>
    <w:rsid w:val="00B75A51"/>
    <w:rsid w:val="00B76D7A"/>
    <w:rsid w:val="00B80F3F"/>
    <w:rsid w:val="00B8125A"/>
    <w:rsid w:val="00B82196"/>
    <w:rsid w:val="00B827C6"/>
    <w:rsid w:val="00B82B7A"/>
    <w:rsid w:val="00B83D1A"/>
    <w:rsid w:val="00B86E13"/>
    <w:rsid w:val="00B94B06"/>
    <w:rsid w:val="00B94C28"/>
    <w:rsid w:val="00B95DF0"/>
    <w:rsid w:val="00B95FF4"/>
    <w:rsid w:val="00B965BD"/>
    <w:rsid w:val="00BA029C"/>
    <w:rsid w:val="00BA06E6"/>
    <w:rsid w:val="00BA2A2C"/>
    <w:rsid w:val="00BA5BD7"/>
    <w:rsid w:val="00BA5FCB"/>
    <w:rsid w:val="00BA7E3C"/>
    <w:rsid w:val="00BB0480"/>
    <w:rsid w:val="00BB1471"/>
    <w:rsid w:val="00BB17A4"/>
    <w:rsid w:val="00BB231E"/>
    <w:rsid w:val="00BB3519"/>
    <w:rsid w:val="00BB3C5B"/>
    <w:rsid w:val="00BB4218"/>
    <w:rsid w:val="00BB6414"/>
    <w:rsid w:val="00BB7055"/>
    <w:rsid w:val="00BC10BA"/>
    <w:rsid w:val="00BC1792"/>
    <w:rsid w:val="00BC27EA"/>
    <w:rsid w:val="00BC5AFD"/>
    <w:rsid w:val="00BD0847"/>
    <w:rsid w:val="00BD2B4E"/>
    <w:rsid w:val="00BD3252"/>
    <w:rsid w:val="00BE6798"/>
    <w:rsid w:val="00BF092F"/>
    <w:rsid w:val="00BF2B74"/>
    <w:rsid w:val="00BF5BB9"/>
    <w:rsid w:val="00BF6E84"/>
    <w:rsid w:val="00C00DDE"/>
    <w:rsid w:val="00C0102B"/>
    <w:rsid w:val="00C01749"/>
    <w:rsid w:val="00C030FB"/>
    <w:rsid w:val="00C0435E"/>
    <w:rsid w:val="00C04F43"/>
    <w:rsid w:val="00C05271"/>
    <w:rsid w:val="00C0590E"/>
    <w:rsid w:val="00C0609D"/>
    <w:rsid w:val="00C115AB"/>
    <w:rsid w:val="00C125A5"/>
    <w:rsid w:val="00C15E3D"/>
    <w:rsid w:val="00C15EC3"/>
    <w:rsid w:val="00C21A8D"/>
    <w:rsid w:val="00C243CE"/>
    <w:rsid w:val="00C24E2A"/>
    <w:rsid w:val="00C26CCB"/>
    <w:rsid w:val="00C26D9E"/>
    <w:rsid w:val="00C26DB5"/>
    <w:rsid w:val="00C30249"/>
    <w:rsid w:val="00C3316E"/>
    <w:rsid w:val="00C35F74"/>
    <w:rsid w:val="00C37008"/>
    <w:rsid w:val="00C3723B"/>
    <w:rsid w:val="00C41D54"/>
    <w:rsid w:val="00C42466"/>
    <w:rsid w:val="00C42A9A"/>
    <w:rsid w:val="00C42F21"/>
    <w:rsid w:val="00C45A45"/>
    <w:rsid w:val="00C462D1"/>
    <w:rsid w:val="00C504FD"/>
    <w:rsid w:val="00C5400D"/>
    <w:rsid w:val="00C606C9"/>
    <w:rsid w:val="00C61630"/>
    <w:rsid w:val="00C63687"/>
    <w:rsid w:val="00C778A6"/>
    <w:rsid w:val="00C77A59"/>
    <w:rsid w:val="00C80288"/>
    <w:rsid w:val="00C80303"/>
    <w:rsid w:val="00C81AD1"/>
    <w:rsid w:val="00C81F9A"/>
    <w:rsid w:val="00C836F0"/>
    <w:rsid w:val="00C839B7"/>
    <w:rsid w:val="00C839F9"/>
    <w:rsid w:val="00C83BCD"/>
    <w:rsid w:val="00C83F63"/>
    <w:rsid w:val="00C84003"/>
    <w:rsid w:val="00C85CA7"/>
    <w:rsid w:val="00C86C27"/>
    <w:rsid w:val="00C90650"/>
    <w:rsid w:val="00C90D5E"/>
    <w:rsid w:val="00C9193C"/>
    <w:rsid w:val="00C929EA"/>
    <w:rsid w:val="00C9443D"/>
    <w:rsid w:val="00C94B12"/>
    <w:rsid w:val="00C950FB"/>
    <w:rsid w:val="00C97D78"/>
    <w:rsid w:val="00CA19B1"/>
    <w:rsid w:val="00CA1B8B"/>
    <w:rsid w:val="00CA6517"/>
    <w:rsid w:val="00CA6ED4"/>
    <w:rsid w:val="00CA6F87"/>
    <w:rsid w:val="00CA72FA"/>
    <w:rsid w:val="00CB19A5"/>
    <w:rsid w:val="00CB6E8E"/>
    <w:rsid w:val="00CB6F97"/>
    <w:rsid w:val="00CB7992"/>
    <w:rsid w:val="00CC028F"/>
    <w:rsid w:val="00CC1094"/>
    <w:rsid w:val="00CC1AEC"/>
    <w:rsid w:val="00CC25EA"/>
    <w:rsid w:val="00CC2AAE"/>
    <w:rsid w:val="00CC2D41"/>
    <w:rsid w:val="00CC3B0D"/>
    <w:rsid w:val="00CC3FFD"/>
    <w:rsid w:val="00CC4B17"/>
    <w:rsid w:val="00CC5A42"/>
    <w:rsid w:val="00CC64CB"/>
    <w:rsid w:val="00CC78A7"/>
    <w:rsid w:val="00CD0EAB"/>
    <w:rsid w:val="00CD452B"/>
    <w:rsid w:val="00CD526E"/>
    <w:rsid w:val="00CD6648"/>
    <w:rsid w:val="00CE0810"/>
    <w:rsid w:val="00CE445D"/>
    <w:rsid w:val="00CE5038"/>
    <w:rsid w:val="00CE5120"/>
    <w:rsid w:val="00CE5E02"/>
    <w:rsid w:val="00CE76FB"/>
    <w:rsid w:val="00CE7F54"/>
    <w:rsid w:val="00CF181E"/>
    <w:rsid w:val="00CF34DB"/>
    <w:rsid w:val="00CF3917"/>
    <w:rsid w:val="00CF4F5F"/>
    <w:rsid w:val="00CF558F"/>
    <w:rsid w:val="00CF65A6"/>
    <w:rsid w:val="00CF7906"/>
    <w:rsid w:val="00CF792D"/>
    <w:rsid w:val="00D009F9"/>
    <w:rsid w:val="00D010C0"/>
    <w:rsid w:val="00D05AB3"/>
    <w:rsid w:val="00D06B8B"/>
    <w:rsid w:val="00D071CF"/>
    <w:rsid w:val="00D073E2"/>
    <w:rsid w:val="00D12A50"/>
    <w:rsid w:val="00D1366D"/>
    <w:rsid w:val="00D1555A"/>
    <w:rsid w:val="00D21E9F"/>
    <w:rsid w:val="00D241B1"/>
    <w:rsid w:val="00D24A79"/>
    <w:rsid w:val="00D24B1F"/>
    <w:rsid w:val="00D24BB9"/>
    <w:rsid w:val="00D25AE0"/>
    <w:rsid w:val="00D277FF"/>
    <w:rsid w:val="00D342D5"/>
    <w:rsid w:val="00D36753"/>
    <w:rsid w:val="00D404D5"/>
    <w:rsid w:val="00D43621"/>
    <w:rsid w:val="00D446EC"/>
    <w:rsid w:val="00D46895"/>
    <w:rsid w:val="00D505A2"/>
    <w:rsid w:val="00D51144"/>
    <w:rsid w:val="00D51BF0"/>
    <w:rsid w:val="00D531DB"/>
    <w:rsid w:val="00D539E7"/>
    <w:rsid w:val="00D540FF"/>
    <w:rsid w:val="00D55942"/>
    <w:rsid w:val="00D576BE"/>
    <w:rsid w:val="00D60B3F"/>
    <w:rsid w:val="00D63B33"/>
    <w:rsid w:val="00D6527F"/>
    <w:rsid w:val="00D673C1"/>
    <w:rsid w:val="00D71B1C"/>
    <w:rsid w:val="00D72068"/>
    <w:rsid w:val="00D72A69"/>
    <w:rsid w:val="00D774BA"/>
    <w:rsid w:val="00D77D31"/>
    <w:rsid w:val="00D807BF"/>
    <w:rsid w:val="00D81D17"/>
    <w:rsid w:val="00D82FCC"/>
    <w:rsid w:val="00D85B99"/>
    <w:rsid w:val="00D85F4C"/>
    <w:rsid w:val="00D9224B"/>
    <w:rsid w:val="00D93936"/>
    <w:rsid w:val="00DA040C"/>
    <w:rsid w:val="00DA17FC"/>
    <w:rsid w:val="00DA33EB"/>
    <w:rsid w:val="00DA4605"/>
    <w:rsid w:val="00DA5248"/>
    <w:rsid w:val="00DA5455"/>
    <w:rsid w:val="00DA5CD3"/>
    <w:rsid w:val="00DA7887"/>
    <w:rsid w:val="00DB0BF7"/>
    <w:rsid w:val="00DB1530"/>
    <w:rsid w:val="00DB2C26"/>
    <w:rsid w:val="00DB31AD"/>
    <w:rsid w:val="00DB31E9"/>
    <w:rsid w:val="00DB3C88"/>
    <w:rsid w:val="00DB45C3"/>
    <w:rsid w:val="00DB6E86"/>
    <w:rsid w:val="00DC0BD3"/>
    <w:rsid w:val="00DC252B"/>
    <w:rsid w:val="00DC4E9A"/>
    <w:rsid w:val="00DD02F4"/>
    <w:rsid w:val="00DD3DC1"/>
    <w:rsid w:val="00DD6622"/>
    <w:rsid w:val="00DE1012"/>
    <w:rsid w:val="00DE1C7C"/>
    <w:rsid w:val="00DE1DD9"/>
    <w:rsid w:val="00DE3D67"/>
    <w:rsid w:val="00DE6B43"/>
    <w:rsid w:val="00DE7EDB"/>
    <w:rsid w:val="00DF155D"/>
    <w:rsid w:val="00DF2126"/>
    <w:rsid w:val="00E02254"/>
    <w:rsid w:val="00E053F1"/>
    <w:rsid w:val="00E074A5"/>
    <w:rsid w:val="00E11923"/>
    <w:rsid w:val="00E133D1"/>
    <w:rsid w:val="00E207D8"/>
    <w:rsid w:val="00E24C16"/>
    <w:rsid w:val="00E262D4"/>
    <w:rsid w:val="00E3557C"/>
    <w:rsid w:val="00E36250"/>
    <w:rsid w:val="00E36FD2"/>
    <w:rsid w:val="00E37397"/>
    <w:rsid w:val="00E41B96"/>
    <w:rsid w:val="00E420A7"/>
    <w:rsid w:val="00E422C5"/>
    <w:rsid w:val="00E433F3"/>
    <w:rsid w:val="00E43440"/>
    <w:rsid w:val="00E47F2D"/>
    <w:rsid w:val="00E512D0"/>
    <w:rsid w:val="00E54511"/>
    <w:rsid w:val="00E55F93"/>
    <w:rsid w:val="00E60E7F"/>
    <w:rsid w:val="00E60EDC"/>
    <w:rsid w:val="00E61DAC"/>
    <w:rsid w:val="00E64333"/>
    <w:rsid w:val="00E65A48"/>
    <w:rsid w:val="00E70BEA"/>
    <w:rsid w:val="00E72B80"/>
    <w:rsid w:val="00E73116"/>
    <w:rsid w:val="00E75219"/>
    <w:rsid w:val="00E75918"/>
    <w:rsid w:val="00E75FE3"/>
    <w:rsid w:val="00E7743F"/>
    <w:rsid w:val="00E77AD1"/>
    <w:rsid w:val="00E82BB4"/>
    <w:rsid w:val="00E83088"/>
    <w:rsid w:val="00E84345"/>
    <w:rsid w:val="00E86C4C"/>
    <w:rsid w:val="00E907A3"/>
    <w:rsid w:val="00E90B73"/>
    <w:rsid w:val="00EA132D"/>
    <w:rsid w:val="00EA5AE0"/>
    <w:rsid w:val="00EB080F"/>
    <w:rsid w:val="00EB56E1"/>
    <w:rsid w:val="00EB57CE"/>
    <w:rsid w:val="00EB5C13"/>
    <w:rsid w:val="00EB6675"/>
    <w:rsid w:val="00EB7AB1"/>
    <w:rsid w:val="00EC311A"/>
    <w:rsid w:val="00EC32BD"/>
    <w:rsid w:val="00ED03FA"/>
    <w:rsid w:val="00ED110B"/>
    <w:rsid w:val="00ED3AA8"/>
    <w:rsid w:val="00EE2BF0"/>
    <w:rsid w:val="00EE5837"/>
    <w:rsid w:val="00EE7CD8"/>
    <w:rsid w:val="00EF37F6"/>
    <w:rsid w:val="00EF48CC"/>
    <w:rsid w:val="00EF632E"/>
    <w:rsid w:val="00EF6F11"/>
    <w:rsid w:val="00F00801"/>
    <w:rsid w:val="00F013D0"/>
    <w:rsid w:val="00F04EA4"/>
    <w:rsid w:val="00F060D3"/>
    <w:rsid w:val="00F06E9A"/>
    <w:rsid w:val="00F0724E"/>
    <w:rsid w:val="00F15343"/>
    <w:rsid w:val="00F2092C"/>
    <w:rsid w:val="00F20C1C"/>
    <w:rsid w:val="00F2488D"/>
    <w:rsid w:val="00F2523B"/>
    <w:rsid w:val="00F27EC6"/>
    <w:rsid w:val="00F314DA"/>
    <w:rsid w:val="00F32E47"/>
    <w:rsid w:val="00F339C4"/>
    <w:rsid w:val="00F34EA4"/>
    <w:rsid w:val="00F420FE"/>
    <w:rsid w:val="00F431BC"/>
    <w:rsid w:val="00F453F1"/>
    <w:rsid w:val="00F46B96"/>
    <w:rsid w:val="00F51A44"/>
    <w:rsid w:val="00F52A8C"/>
    <w:rsid w:val="00F544F8"/>
    <w:rsid w:val="00F55EC1"/>
    <w:rsid w:val="00F57D41"/>
    <w:rsid w:val="00F57E79"/>
    <w:rsid w:val="00F601A0"/>
    <w:rsid w:val="00F64261"/>
    <w:rsid w:val="00F712E9"/>
    <w:rsid w:val="00F7273B"/>
    <w:rsid w:val="00F73032"/>
    <w:rsid w:val="00F730B3"/>
    <w:rsid w:val="00F74D58"/>
    <w:rsid w:val="00F74DB6"/>
    <w:rsid w:val="00F7781F"/>
    <w:rsid w:val="00F77E6A"/>
    <w:rsid w:val="00F812B0"/>
    <w:rsid w:val="00F82047"/>
    <w:rsid w:val="00F82EE4"/>
    <w:rsid w:val="00F848FC"/>
    <w:rsid w:val="00F8564F"/>
    <w:rsid w:val="00F862E3"/>
    <w:rsid w:val="00F906F6"/>
    <w:rsid w:val="00F9282A"/>
    <w:rsid w:val="00F92F97"/>
    <w:rsid w:val="00F95C60"/>
    <w:rsid w:val="00F96402"/>
    <w:rsid w:val="00F96BAD"/>
    <w:rsid w:val="00FA0C1D"/>
    <w:rsid w:val="00FA139D"/>
    <w:rsid w:val="00FA2983"/>
    <w:rsid w:val="00FA60F5"/>
    <w:rsid w:val="00FA7E97"/>
    <w:rsid w:val="00FB0E84"/>
    <w:rsid w:val="00FB3783"/>
    <w:rsid w:val="00FB45FA"/>
    <w:rsid w:val="00FB7D6D"/>
    <w:rsid w:val="00FC02F9"/>
    <w:rsid w:val="00FC11E2"/>
    <w:rsid w:val="00FC2405"/>
    <w:rsid w:val="00FC3573"/>
    <w:rsid w:val="00FC3900"/>
    <w:rsid w:val="00FC5467"/>
    <w:rsid w:val="00FD01C2"/>
    <w:rsid w:val="00FD1C87"/>
    <w:rsid w:val="00FD1DCF"/>
    <w:rsid w:val="00FD2A9A"/>
    <w:rsid w:val="00FE3D83"/>
    <w:rsid w:val="00FE595C"/>
    <w:rsid w:val="00FE60E6"/>
    <w:rsid w:val="00FE60F4"/>
    <w:rsid w:val="00FE7F40"/>
    <w:rsid w:val="00FF0CE3"/>
    <w:rsid w:val="00FF24EE"/>
    <w:rsid w:val="00FF433B"/>
    <w:rsid w:val="00FF4D93"/>
    <w:rsid w:val="00FF6224"/>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er" w:uiPriority="99"/>
    <w:lsdException w:name="index heading" w:uiPriority="99"/>
    <w:lsdException w:name="caption" w:semiHidden="1" w:unhideWhenUsed="1" w:qFormat="1"/>
    <w:lsdException w:name="table of figures"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uiPriority="20"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6D2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style>
  <w:style w:type="paragraph" w:styleId="Heading1">
    <w:name w:val="heading 1"/>
    <w:aliases w:val="Heading U,H1,H11,Œ©o‚µ 1,뙥,?co??E 1,h1,?c,?co?ƒÊ 1,?,Œ,Œ©,Œ...,Œ©oâµ 1,?co?ÄÊ 1,Î,Î©,Î..."/>
    <w:basedOn w:val="Normal"/>
    <w:next w:val="Normal"/>
    <w:link w:val="Heading1Char"/>
    <w:qFormat/>
    <w:rsid w:val="00E11923"/>
    <w:pPr>
      <w:keepNext/>
      <w:tabs>
        <w:tab w:val="num" w:pos="1117"/>
      </w:tabs>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5"/>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5"/>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5"/>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5"/>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5"/>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5"/>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5"/>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rPr>
  </w:style>
  <w:style w:type="character" w:customStyle="1" w:styleId="Heading3Char">
    <w:name w:val="Heading 3 Char"/>
    <w:aliases w:val="H3 Char,H31 Char,h3 Char"/>
    <w:link w:val="Heading3"/>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Cs w:val="22"/>
    </w:rPr>
  </w:style>
  <w:style w:type="character" w:customStyle="1" w:styleId="Heading7Char">
    <w:name w:val="Heading 7 Char"/>
    <w:link w:val="Heading7"/>
    <w:rsid w:val="004234F0"/>
    <w:rPr>
      <w:szCs w:val="24"/>
    </w:rPr>
  </w:style>
  <w:style w:type="character" w:customStyle="1" w:styleId="Heading8Char">
    <w:name w:val="Heading 8 Char"/>
    <w:link w:val="Heading8"/>
    <w:rsid w:val="004234F0"/>
    <w:rPr>
      <w:i/>
      <w:iCs/>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rsid w:val="004957D9"/>
    <w:rPr>
      <w:sz w:val="22"/>
    </w:rPr>
  </w:style>
  <w:style w:type="character" w:customStyle="1" w:styleId="UnresolvedMention1">
    <w:name w:val="Unresolved Mention1"/>
    <w:basedOn w:val="DefaultParagraphFont"/>
    <w:uiPriority w:val="99"/>
    <w:semiHidden/>
    <w:unhideWhenUsed/>
    <w:rsid w:val="002A1E33"/>
    <w:rPr>
      <w:color w:val="605E5C"/>
      <w:shd w:val="clear" w:color="auto" w:fill="E1DFDD"/>
    </w:rPr>
  </w:style>
  <w:style w:type="table" w:styleId="TableGrid">
    <w:name w:val="Table Grid"/>
    <w:basedOn w:val="TableNormal"/>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Paragraph">
    <w:name w:val="List Paragraph"/>
    <w:aliases w:val="列出段落"/>
    <w:basedOn w:val="Normal"/>
    <w:link w:val="ListParagraphChar"/>
    <w:uiPriority w:val="34"/>
    <w:qFormat/>
    <w:rsid w:val="00353555"/>
    <w:pPr>
      <w:ind w:left="720"/>
      <w:contextualSpacing/>
    </w:pPr>
  </w:style>
  <w:style w:type="paragraph" w:customStyle="1" w:styleId="Equation">
    <w:name w:val="Equation"/>
    <w:basedOn w:val="Normal"/>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Normal"/>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Normal"/>
    <w:next w:val="Normal"/>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lang w:val="en-GB"/>
    </w:rPr>
  </w:style>
  <w:style w:type="paragraph" w:customStyle="1" w:styleId="Annex4">
    <w:name w:val="Annex 4"/>
    <w:basedOn w:val="Normal"/>
    <w:next w:val="Normal"/>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lang w:val="en-GB"/>
    </w:rPr>
  </w:style>
  <w:style w:type="paragraph" w:customStyle="1" w:styleId="Annex5">
    <w:name w:val="Annex 5"/>
    <w:basedOn w:val="Normal"/>
    <w:next w:val="Normal"/>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DefaultParagraphFont"/>
    <w:link w:val="Note1"/>
    <w:rsid w:val="009D0561"/>
    <w:rPr>
      <w:sz w:val="18"/>
      <w:lang w:val="en-GB"/>
    </w:rPr>
  </w:style>
  <w:style w:type="numbering" w:customStyle="1" w:styleId="NoList1">
    <w:name w:val="No List1"/>
    <w:next w:val="NoList"/>
    <w:uiPriority w:val="99"/>
    <w:semiHidden/>
    <w:unhideWhenUsed/>
    <w:rsid w:val="009822AD"/>
  </w:style>
  <w:style w:type="paragraph" w:customStyle="1" w:styleId="TableTitle">
    <w:name w:val="Table_Title"/>
    <w:basedOn w:val="Normal"/>
    <w:next w:val="Normal"/>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lang w:val="en-GB"/>
    </w:rPr>
  </w:style>
  <w:style w:type="table" w:customStyle="1" w:styleId="TableGrid1">
    <w:name w:val="Table Grid1"/>
    <w:basedOn w:val="TableNormal"/>
    <w:next w:val="TableGrid"/>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lang w:val="en-GB"/>
    </w:rPr>
  </w:style>
  <w:style w:type="character" w:styleId="CommentReference">
    <w:name w:val="annotation reference"/>
    <w:basedOn w:val="DefaultParagraphFont"/>
    <w:rsid w:val="009822AD"/>
    <w:rPr>
      <w:sz w:val="16"/>
      <w:szCs w:val="16"/>
    </w:rPr>
  </w:style>
  <w:style w:type="paragraph" w:styleId="CommentText">
    <w:name w:val="annotation text"/>
    <w:basedOn w:val="Normal"/>
    <w:link w:val="CommentTextChar"/>
    <w:rsid w:val="009822AD"/>
    <w:rPr>
      <w:rFonts w:eastAsiaTheme="minorEastAsia"/>
    </w:rPr>
  </w:style>
  <w:style w:type="character" w:customStyle="1" w:styleId="CommentTextChar">
    <w:name w:val="Comment Text Char"/>
    <w:basedOn w:val="DefaultParagraphFont"/>
    <w:link w:val="CommentText"/>
    <w:rsid w:val="009822AD"/>
    <w:rPr>
      <w:rFonts w:eastAsiaTheme="minorEastAsia"/>
    </w:rPr>
  </w:style>
  <w:style w:type="paragraph" w:styleId="CommentSubject">
    <w:name w:val="annotation subject"/>
    <w:basedOn w:val="CommentText"/>
    <w:next w:val="CommentText"/>
    <w:link w:val="CommentSubjectChar"/>
    <w:unhideWhenUsed/>
    <w:rsid w:val="009822AD"/>
    <w:rPr>
      <w:b/>
      <w:bCs/>
    </w:rPr>
  </w:style>
  <w:style w:type="character" w:customStyle="1" w:styleId="CommentSubjectChar">
    <w:name w:val="Comment Subject Char"/>
    <w:basedOn w:val="CommentTextChar"/>
    <w:link w:val="CommentSubject"/>
    <w:rsid w:val="009822AD"/>
    <w:rPr>
      <w:rFonts w:eastAsiaTheme="minorEastAsia"/>
      <w:b/>
      <w:bCs/>
    </w:rPr>
  </w:style>
  <w:style w:type="character" w:customStyle="1" w:styleId="ListParagraphChar">
    <w:name w:val="List Paragraph Char"/>
    <w:aliases w:val="列出段落 Char"/>
    <w:link w:val="ListParagraph"/>
    <w:uiPriority w:val="34"/>
    <w:locked/>
    <w:rsid w:val="009822AD"/>
    <w:rPr>
      <w:sz w:val="22"/>
    </w:rPr>
  </w:style>
  <w:style w:type="character" w:customStyle="1" w:styleId="UnresolvedMention10">
    <w:name w:val="Unresolved Mention1"/>
    <w:basedOn w:val="DefaultParagraphFont"/>
    <w:uiPriority w:val="99"/>
    <w:unhideWhenUsed/>
    <w:rsid w:val="009822AD"/>
    <w:rPr>
      <w:color w:val="605E5C"/>
      <w:shd w:val="clear" w:color="auto" w:fill="E1DFDD"/>
    </w:rPr>
  </w:style>
  <w:style w:type="character" w:customStyle="1" w:styleId="Mention1">
    <w:name w:val="Mention1"/>
    <w:basedOn w:val="DefaultParagraphFont"/>
    <w:uiPriority w:val="99"/>
    <w:unhideWhenUsed/>
    <w:rsid w:val="009822AD"/>
    <w:rPr>
      <w:color w:val="2B579A"/>
      <w:shd w:val="clear" w:color="auto" w:fill="E1DFDD"/>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rsid w:val="009822AD"/>
    <w:rPr>
      <w:rFonts w:cs="Arial"/>
      <w:b/>
      <w:bCs/>
      <w:kern w:val="32"/>
      <w:sz w:val="32"/>
      <w:szCs w:val="32"/>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rPr>
  </w:style>
  <w:style w:type="paragraph" w:customStyle="1" w:styleId="TableText0">
    <w:name w:val="Table_Text"/>
    <w:basedOn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Normal"/>
    <w:next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lang w:val="en-GB"/>
    </w:rPr>
  </w:style>
  <w:style w:type="paragraph" w:customStyle="1" w:styleId="tablesyntax">
    <w:name w:val="table syntax"/>
    <w:basedOn w:val="Normal"/>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Normal"/>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lang w:val="en-GB"/>
    </w:rPr>
  </w:style>
  <w:style w:type="paragraph" w:styleId="HTMLPreformatted">
    <w:name w:val="HTML Preformatted"/>
    <w:basedOn w:val="Normal"/>
    <w:link w:val="HTMLPreformattedChar"/>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rPr>
  </w:style>
  <w:style w:type="character" w:customStyle="1" w:styleId="HTMLPreformattedChar">
    <w:name w:val="HTML Preformatted Char"/>
    <w:basedOn w:val="DefaultParagraphFont"/>
    <w:link w:val="HTMLPreformatted"/>
    <w:uiPriority w:val="99"/>
    <w:rsid w:val="00DA4605"/>
    <w:rPr>
      <w:rFonts w:ascii="Courier New" w:hAnsi="Courier New" w:cs="Courier New"/>
    </w:rPr>
  </w:style>
  <w:style w:type="character" w:styleId="PlaceholderText">
    <w:name w:val="Placeholder Text"/>
    <w:basedOn w:val="DefaultParagraphFont"/>
    <w:uiPriority w:val="99"/>
    <w:rsid w:val="00FC5467"/>
    <w:rPr>
      <w:color w:val="808080"/>
    </w:rPr>
  </w:style>
  <w:style w:type="numbering" w:customStyle="1" w:styleId="NoList2">
    <w:name w:val="No List2"/>
    <w:next w:val="NoList"/>
    <w:uiPriority w:val="99"/>
    <w:semiHidden/>
    <w:unhideWhenUsed/>
    <w:rsid w:val="00FD2A9A"/>
  </w:style>
  <w:style w:type="paragraph" w:customStyle="1" w:styleId="StyleHeading1Justified">
    <w:name w:val="Style Heading 1 + Justified"/>
    <w:basedOn w:val="Heading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Normal"/>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lang w:val="en-CA"/>
    </w:rPr>
  </w:style>
  <w:style w:type="character" w:customStyle="1" w:styleId="HeaderChar">
    <w:name w:val="Header Char"/>
    <w:aliases w:val="h Char,Header/Footer Char"/>
    <w:link w:val="Header"/>
    <w:rsid w:val="00FD2A9A"/>
    <w:rPr>
      <w:sz w:val="22"/>
    </w:rPr>
  </w:style>
  <w:style w:type="character" w:customStyle="1" w:styleId="FooterChar">
    <w:name w:val="Footer Char"/>
    <w:link w:val="Footer"/>
    <w:uiPriority w:val="99"/>
    <w:rsid w:val="00FD2A9A"/>
    <w:rPr>
      <w:sz w:val="22"/>
    </w:rPr>
  </w:style>
  <w:style w:type="character" w:customStyle="1" w:styleId="BalloonTextChar">
    <w:name w:val="Balloon Text Char"/>
    <w:link w:val="BalloonText"/>
    <w:rsid w:val="00FD2A9A"/>
    <w:rPr>
      <w:rFonts w:ascii="Tahoma" w:hAnsi="Tahoma" w:cs="Tahoma"/>
      <w:sz w:val="16"/>
      <w:szCs w:val="16"/>
    </w:rPr>
  </w:style>
  <w:style w:type="table" w:customStyle="1" w:styleId="TableGrid2">
    <w:name w:val="Table Grid2"/>
    <w:basedOn w:val="TableNormal"/>
    <w:next w:val="TableGrid"/>
    <w:uiPriority w:val="3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FD2A9A"/>
    <w:rPr>
      <w:b/>
      <w:bCs/>
    </w:rPr>
  </w:style>
  <w:style w:type="paragraph" w:styleId="BodyTextIndent">
    <w:name w:val="Body Text Indent"/>
    <w:basedOn w:val="Normal"/>
    <w:link w:val="BodyTextInden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BodyTextIndentChar">
    <w:name w:val="Body Text Indent Char"/>
    <w:basedOn w:val="DefaultParagraphFont"/>
    <w:link w:val="BodyTextIndent"/>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TOC8">
    <w:name w:val="toc 8"/>
    <w:basedOn w:val="Normal"/>
    <w:next w:val="Normal"/>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lang w:val="en-GB"/>
    </w:rPr>
  </w:style>
  <w:style w:type="paragraph" w:styleId="TOC7">
    <w:name w:val="toc 7"/>
    <w:basedOn w:val="TOC3"/>
    <w:autoRedefine/>
    <w:uiPriority w:val="39"/>
    <w:rsid w:val="00FD2A9A"/>
    <w:pPr>
      <w:ind w:left="2382" w:hanging="1191"/>
    </w:pPr>
  </w:style>
  <w:style w:type="paragraph" w:styleId="TOC3">
    <w:name w:val="toc 3"/>
    <w:basedOn w:val="Normal"/>
    <w:next w:val="Normal"/>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lang w:val="en-GB"/>
    </w:rPr>
  </w:style>
  <w:style w:type="paragraph" w:styleId="TOC6">
    <w:name w:val="toc 6"/>
    <w:basedOn w:val="TOC3"/>
    <w:autoRedefine/>
    <w:uiPriority w:val="39"/>
    <w:rsid w:val="00FD2A9A"/>
    <w:pPr>
      <w:ind w:left="2098" w:hanging="1106"/>
    </w:pPr>
  </w:style>
  <w:style w:type="paragraph" w:styleId="TOC5">
    <w:name w:val="toc 5"/>
    <w:basedOn w:val="TOC3"/>
    <w:autoRedefine/>
    <w:uiPriority w:val="39"/>
    <w:rsid w:val="00FD2A9A"/>
    <w:pPr>
      <w:ind w:left="1758" w:hanging="964"/>
    </w:pPr>
  </w:style>
  <w:style w:type="paragraph" w:styleId="TOC4">
    <w:name w:val="toc 4"/>
    <w:basedOn w:val="TOC3"/>
    <w:next w:val="TOC5"/>
    <w:autoRedefine/>
    <w:uiPriority w:val="39"/>
    <w:rsid w:val="00FD2A9A"/>
    <w:pPr>
      <w:ind w:left="1502" w:hanging="907"/>
    </w:pPr>
  </w:style>
  <w:style w:type="paragraph" w:styleId="TOC2">
    <w:name w:val="toc 2"/>
    <w:basedOn w:val="TOC1"/>
    <w:next w:val="TOC3"/>
    <w:autoRedefine/>
    <w:uiPriority w:val="39"/>
    <w:qFormat/>
    <w:rsid w:val="00FD2A9A"/>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lang w:val="en-GB"/>
    </w:rPr>
  </w:style>
  <w:style w:type="paragraph" w:styleId="Index7">
    <w:name w:val="index 7"/>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lang w:val="en-GB"/>
    </w:rPr>
  </w:style>
  <w:style w:type="paragraph" w:styleId="Index6">
    <w:name w:val="index 6"/>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lang w:val="en-GB"/>
    </w:rPr>
  </w:style>
  <w:style w:type="paragraph" w:styleId="Index5">
    <w:name w:val="index 5"/>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lang w:val="en-GB"/>
    </w:rPr>
  </w:style>
  <w:style w:type="paragraph" w:styleId="Index4">
    <w:name w:val="index 4"/>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lang w:val="en-GB"/>
    </w:rPr>
  </w:style>
  <w:style w:type="paragraph" w:styleId="Index3">
    <w:name w:val="index 3"/>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lang w:val="en-GB"/>
    </w:rPr>
  </w:style>
  <w:style w:type="paragraph" w:styleId="Index2">
    <w:name w:val="index 2"/>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LineNumber">
    <w:name w:val="line number"/>
    <w:uiPriority w:val="99"/>
    <w:rsid w:val="00FD2A9A"/>
    <w:rPr>
      <w:rFonts w:cs="Times New Roman"/>
    </w:rPr>
  </w:style>
  <w:style w:type="paragraph" w:styleId="Index1">
    <w:name w:val="index 1"/>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Heading">
    <w:name w:val="index heading"/>
    <w:basedOn w:val="Normal"/>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ootnoteReference">
    <w:name w:val="footnote reference"/>
    <w:rsid w:val="00FD2A9A"/>
    <w:rPr>
      <w:rFonts w:cs="Times New Roman"/>
      <w:position w:val="6"/>
      <w:sz w:val="16"/>
      <w:szCs w:val="16"/>
    </w:rPr>
  </w:style>
  <w:style w:type="paragraph" w:styleId="FootnoteText">
    <w:name w:val="footnote text"/>
    <w:basedOn w:val="Normal"/>
    <w:link w:val="Footnote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lang w:val="en-GB" w:eastAsia="x-none"/>
    </w:rPr>
  </w:style>
  <w:style w:type="character" w:customStyle="1" w:styleId="FootnoteTextChar">
    <w:name w:val="Footnote Text Char"/>
    <w:basedOn w:val="DefaultParagraphFont"/>
    <w:link w:val="FootnoteText"/>
    <w:rsid w:val="00FD2A9A"/>
    <w:rPr>
      <w:rFonts w:eastAsia="Malgun Gothic"/>
      <w:lang w:val="en-GB" w:eastAsia="x-none"/>
    </w:rPr>
  </w:style>
  <w:style w:type="paragraph" w:styleId="NormalIndent">
    <w:name w:val="Normal Inden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lang w:val="en-GB"/>
    </w:rPr>
  </w:style>
  <w:style w:type="paragraph" w:customStyle="1" w:styleId="TableLegend">
    <w:name w:val="Table_Legend"/>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Normal"/>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Heading1"/>
    <w:next w:val="Normal"/>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Normal"/>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CA"/>
    </w:rPr>
  </w:style>
  <w:style w:type="paragraph" w:customStyle="1" w:styleId="FigureTitleChar">
    <w:name w:val="Figure_Title Char"/>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lang w:val="en-GB"/>
    </w:rPr>
  </w:style>
  <w:style w:type="paragraph" w:customStyle="1" w:styleId="AnnexRef">
    <w:name w:val="Annex_Ref"/>
    <w:basedOn w:val="Normal"/>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nnexTitle">
    <w:name w:val="Annex_Title"/>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lang w:val="en-CA"/>
    </w:rPr>
  </w:style>
  <w:style w:type="paragraph" w:customStyle="1" w:styleId="SectionTitle">
    <w:name w:val="Section_Titl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Normal"/>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lang w:val="en-CA"/>
    </w:rPr>
  </w:style>
  <w:style w:type="paragraph" w:customStyle="1" w:styleId="Rec">
    <w:name w:val="Rec #"/>
    <w:basedOn w:val="Normal"/>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lang w:val="en-GB"/>
    </w:rPr>
  </w:style>
  <w:style w:type="paragraph" w:customStyle="1" w:styleId="headfoot">
    <w:name w:val="head_foot"/>
    <w:basedOn w:val="Normal"/>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Normal"/>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Normal"/>
    <w:next w:val="Normal"/>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Heading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le">
    <w:name w:val="Title"/>
    <w:basedOn w:val="Normal"/>
    <w:next w:val="heading1aftertitle"/>
    <w:link w:val="Title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basedOn w:val="DefaultParagraphFont"/>
    <w:link w:val="Title"/>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lang w:val="en-GB"/>
    </w:rPr>
  </w:style>
  <w:style w:type="paragraph" w:customStyle="1" w:styleId="Note3">
    <w:name w:val="Note 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lang w:val="en-GB"/>
    </w:rPr>
  </w:style>
  <w:style w:type="paragraph" w:customStyle="1" w:styleId="Sprechblasentext1">
    <w:name w:val="Sprechblasentext1"/>
    <w:basedOn w:val="Normal"/>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Normal"/>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TableofFigures">
    <w:name w:val="table of figures"/>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lang w:val="en-GB"/>
    </w:rPr>
  </w:style>
  <w:style w:type="paragraph" w:styleId="TOC9">
    <w:name w:val="toc 9"/>
    <w:basedOn w:val="Normal"/>
    <w:next w:val="Normal"/>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lang w:val="en-GB"/>
    </w:rPr>
  </w:style>
  <w:style w:type="paragraph" w:styleId="BodyText">
    <w:name w:val="Body Text"/>
    <w:basedOn w:val="Normal"/>
    <w:link w:val="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BodyTextChar">
    <w:name w:val="Body Text Char"/>
    <w:basedOn w:val="DefaultParagraphFont"/>
    <w:link w:val="BodyText"/>
    <w:uiPriority w:val="99"/>
    <w:rsid w:val="00FD2A9A"/>
    <w:rPr>
      <w:rFonts w:eastAsia="Batang"/>
      <w:sz w:val="22"/>
      <w:szCs w:val="22"/>
      <w:lang w:val="en-GB"/>
    </w:rPr>
  </w:style>
  <w:style w:type="paragraph" w:customStyle="1" w:styleId="AppendixHeading2">
    <w:name w:val="Appendix Heading 2"/>
    <w:basedOn w:val="Heading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Normal"/>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Heading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Normal"/>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BodyTextIndent3Char">
    <w:name w:val="Body Text Indent 3 Char"/>
    <w:basedOn w:val="DefaultParagraphFont"/>
    <w:link w:val="BodyTextIndent3"/>
    <w:uiPriority w:val="99"/>
    <w:rsid w:val="00FD2A9A"/>
    <w:rPr>
      <w:rFonts w:eastAsia="Malgun Gothic"/>
      <w:sz w:val="16"/>
      <w:szCs w:val="16"/>
      <w:lang w:val="en-GB" w:eastAsia="x-none"/>
    </w:rPr>
  </w:style>
  <w:style w:type="paragraph" w:styleId="BodyTextIndent2">
    <w:name w:val="Body Text Indent 2"/>
    <w:basedOn w:val="Normal"/>
    <w:link w:val="BodyTextIndent2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lang w:val="en-GB" w:eastAsia="x-none"/>
    </w:rPr>
  </w:style>
  <w:style w:type="character" w:customStyle="1" w:styleId="BodyTextIndent2Char">
    <w:name w:val="Body Text Indent 2 Char"/>
    <w:basedOn w:val="DefaultParagraphFont"/>
    <w:link w:val="BodyTextIndent2"/>
    <w:uiPriority w:val="99"/>
    <w:rsid w:val="00FD2A9A"/>
    <w:rPr>
      <w:rFonts w:eastAsia="Malgun Gothic"/>
      <w:lang w:val="en-GB" w:eastAsia="x-none"/>
    </w:rPr>
  </w:style>
  <w:style w:type="paragraph" w:customStyle="1" w:styleId="11BodyText">
    <w:name w:val="11 BodyTex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lang w:val="en-GB"/>
    </w:rPr>
  </w:style>
  <w:style w:type="paragraph" w:customStyle="1" w:styleId="Kommentarthema1">
    <w:name w:val="Kommentarthema1"/>
    <w:basedOn w:val="CommentText"/>
    <w:next w:val="Comment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BodyText3">
    <w:name w:val="Body Text 3"/>
    <w:basedOn w:val="Normal"/>
    <w:link w:val="BodyText3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BodyText3Char">
    <w:name w:val="Body Text 3 Char"/>
    <w:basedOn w:val="DefaultParagraphFont"/>
    <w:link w:val="BodyText3"/>
    <w:uiPriority w:val="99"/>
    <w:rsid w:val="00FD2A9A"/>
    <w:rPr>
      <w:rFonts w:eastAsia="Malgun Gothic"/>
      <w:sz w:val="16"/>
      <w:szCs w:val="16"/>
      <w:lang w:val="en-GB" w:eastAsia="x-none"/>
    </w:rPr>
  </w:style>
  <w:style w:type="paragraph" w:customStyle="1" w:styleId="Figure0">
    <w:name w:val="Figure"/>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Legend">
    <w:name w:val="Figure_Legend"/>
    <w:basedOn w:val="TableLegend"/>
    <w:next w:val="Normal"/>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Normal"/>
    <w:next w:val="Normal"/>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BodyText2">
    <w:name w:val="Body Text 2"/>
    <w:basedOn w:val="Normal"/>
    <w:link w:val="BodyText2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BodyText2Char">
    <w:name w:val="Body Text 2 Char"/>
    <w:basedOn w:val="DefaultParagraphFont"/>
    <w:link w:val="BodyText2"/>
    <w:uiPriority w:val="99"/>
    <w:rsid w:val="00FD2A9A"/>
    <w:rPr>
      <w:rFonts w:eastAsia="Malgun Gothic"/>
      <w:lang w:val="en-GB" w:eastAsia="x-none"/>
    </w:rPr>
  </w:style>
  <w:style w:type="paragraph" w:customStyle="1" w:styleId="equation0">
    <w:name w:val="equation"/>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Normal"/>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Normal"/>
    <w:next w:val="TOC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Normal"/>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Normal"/>
    <w:next w:val="Normal"/>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Heading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Normal"/>
    <w:next w:val="Normal"/>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lang w:val="en-GB"/>
    </w:rPr>
  </w:style>
  <w:style w:type="paragraph" w:customStyle="1" w:styleId="Annex4CharCharCharChar">
    <w:name w:val="Annex 4 Char Char Char Char"/>
    <w:basedOn w:val="Annex3CharChar"/>
    <w:next w:val="Normal"/>
    <w:link w:val="Annex4CharCharCharCharChar"/>
    <w:uiPriority w:val="99"/>
    <w:rsid w:val="00FD2A9A"/>
    <w:pPr>
      <w:ind w:left="1728" w:hanging="1728"/>
    </w:pPr>
    <w:rPr>
      <w:lang w:val="en-US"/>
    </w:rPr>
  </w:style>
  <w:style w:type="paragraph" w:customStyle="1" w:styleId="Annex6">
    <w:name w:val="Annex 6"/>
    <w:basedOn w:val="Annex5"/>
    <w:next w:val="Normal"/>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Normal"/>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lang w:val="en-GB"/>
    </w:rPr>
  </w:style>
  <w:style w:type="paragraph" w:customStyle="1" w:styleId="SVCBulletslevel2CharChar">
    <w:name w:val="SVC Bullets level 2 Char Char"/>
    <w:basedOn w:val="Normal"/>
    <w:link w:val="SVCBulletslevel2CharCharChar"/>
    <w:uiPriority w:val="99"/>
    <w:rsid w:val="00FD2A9A"/>
    <w:pPr>
      <w:numPr>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Normal"/>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GB"/>
    </w:rPr>
  </w:style>
  <w:style w:type="paragraph" w:customStyle="1" w:styleId="FigureCharCharChar0">
    <w:name w:val="Figure Char Char Char"/>
    <w:basedOn w:val="Normal"/>
    <w:next w:val="Normal"/>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CharCharChar1">
    <w:name w:val="figure Char Char Char"/>
    <w:basedOn w:val="Normal"/>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lang w:val="en-GB" w:eastAsia="x-none"/>
    </w:rPr>
  </w:style>
  <w:style w:type="character" w:customStyle="1" w:styleId="EndnoteTextChar">
    <w:name w:val="Endnote Text Char"/>
    <w:basedOn w:val="DefaultParagraphFont"/>
    <w:link w:val="Endnote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Normal"/>
    <w:link w:val="AVCBulletlevel1CharCharChar"/>
    <w:uiPriority w:val="99"/>
    <w:rsid w:val="00FD2A9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Normal"/>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7"/>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8"/>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Normal"/>
    <w:uiPriority w:val="99"/>
    <w:rsid w:val="00FD2A9A"/>
    <w:pPr>
      <w:numPr>
        <w:numId w:val="1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lang w:val="en-GB"/>
    </w:rPr>
  </w:style>
  <w:style w:type="paragraph" w:customStyle="1" w:styleId="LegendeFigure">
    <w:name w:val="Legende Figure"/>
    <w:basedOn w:val="Caption"/>
    <w:next w:val="Normal"/>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FD2A9A"/>
    <w:pPr>
      <w:numPr>
        <w:numId w:val="11"/>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Normal"/>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lang w:val="en-GB"/>
    </w:rPr>
  </w:style>
  <w:style w:type="paragraph" w:customStyle="1" w:styleId="AVCBulletlevel3">
    <w:name w:val="AVC Bullet level 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2"/>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2"/>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ko-KR"/>
    </w:rPr>
  </w:style>
  <w:style w:type="paragraph" w:customStyle="1" w:styleId="Annex4Char">
    <w:name w:val="Annex 4 Char"/>
    <w:basedOn w:val="Annex3CharChar"/>
    <w:next w:val="Normal"/>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Normal"/>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Normal"/>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4"/>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Normal"/>
    <w:autoRedefine/>
    <w:uiPriority w:val="99"/>
    <w:rsid w:val="00FD2A9A"/>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FD2A9A"/>
    <w:pPr>
      <w:numPr>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NormalITU">
    <w:name w:val="Normal_ITU"/>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lang w:val="en-GB"/>
    </w:rPr>
  </w:style>
  <w:style w:type="paragraph" w:customStyle="1" w:styleId="XParagraph">
    <w:name w:val="XParagraph"/>
    <w:basedOn w:val="Normal"/>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Cs w:val="22"/>
      <w:lang w:val="en-GB"/>
    </w:rPr>
  </w:style>
  <w:style w:type="paragraph" w:customStyle="1" w:styleId="note10">
    <w:name w:val="note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Normal"/>
    <w:uiPriority w:val="99"/>
    <w:rsid w:val="00FD2A9A"/>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FD2A9A"/>
    <w:pPr>
      <w:numPr>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lang w:val="en-GB" w:eastAsia="ja-JP"/>
    </w:rPr>
  </w:style>
  <w:style w:type="paragraph" w:styleId="ListBullet4">
    <w:name w:val="List Bullet 4"/>
    <w:basedOn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lang w:val="en-GB" w:eastAsia="ja-JP"/>
    </w:rPr>
  </w:style>
  <w:style w:type="paragraph" w:styleId="ListNumber5">
    <w:name w:val="List Number 5"/>
    <w:basedOn w:val="Normal"/>
    <w:uiPriority w:val="99"/>
    <w:rsid w:val="00FD2A9A"/>
    <w:pPr>
      <w:numPr>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lang w:val="en-GB" w:eastAsia="ja-JP"/>
    </w:rPr>
  </w:style>
  <w:style w:type="paragraph" w:customStyle="1" w:styleId="zzCopyright">
    <w:name w:val="zzCopyright"/>
    <w:basedOn w:val="Normal"/>
    <w:next w:val="Normal"/>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val="en-GB" w:eastAsia="ja-JP"/>
    </w:rPr>
  </w:style>
  <w:style w:type="paragraph" w:customStyle="1" w:styleId="zzCover">
    <w:name w:val="zzCove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Heading2"/>
    <w:next w:val="Normal"/>
    <w:uiPriority w:val="99"/>
    <w:rsid w:val="00FD2A9A"/>
    <w:pPr>
      <w:numPr>
        <w:numId w:val="17"/>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FD2A9A"/>
    <w:pPr>
      <w:numPr>
        <w:numId w:val="17"/>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Normal"/>
    <w:next w:val="Normal"/>
    <w:uiPriority w:val="99"/>
    <w:rsid w:val="00FD2A9A"/>
    <w:pPr>
      <w:keepNext/>
      <w:pageBreakBefore/>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FD2A9A"/>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Continue2">
    <w:name w:val="List Continue 2"/>
    <w:aliases w:val="list-2"/>
    <w:basedOn w:val="ListContinue"/>
    <w:uiPriority w:val="99"/>
    <w:rsid w:val="00FD2A9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FD2A9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FD2A9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Number2">
    <w:name w:val="List Number 2"/>
    <w:basedOn w:val="Normal"/>
    <w:uiPriority w:val="99"/>
    <w:rsid w:val="00FD2A9A"/>
    <w:pPr>
      <w:numPr>
        <w:ilvl w:val="1"/>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lang w:val="en-GB" w:eastAsia="ja-JP"/>
    </w:rPr>
  </w:style>
  <w:style w:type="paragraph" w:styleId="ListNumber3">
    <w:name w:val="List Number 3"/>
    <w:basedOn w:val="Normal"/>
    <w:uiPriority w:val="99"/>
    <w:rsid w:val="00FD2A9A"/>
    <w:pPr>
      <w:numPr>
        <w:ilvl w:val="2"/>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lang w:val="en-GB" w:eastAsia="ja-JP"/>
    </w:rPr>
  </w:style>
  <w:style w:type="paragraph" w:styleId="ListNumber4">
    <w:name w:val="List Number 4"/>
    <w:basedOn w:val="Normal"/>
    <w:uiPriority w:val="99"/>
    <w:rsid w:val="00FD2A9A"/>
    <w:pPr>
      <w:numPr>
        <w:ilvl w:val="3"/>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lang w:val="en-GB" w:eastAsia="ja-JP"/>
    </w:rPr>
  </w:style>
  <w:style w:type="paragraph" w:customStyle="1" w:styleId="Chaptitle">
    <w:name w:val="Chap_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GB"/>
    </w:rPr>
  </w:style>
  <w:style w:type="paragraph" w:customStyle="1" w:styleId="AnnexNoTitle0">
    <w:name w:val="Annex_No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Heading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paragraph" w:customStyle="1" w:styleId="ArtNo">
    <w:name w:val="Art_No"/>
    <w:basedOn w:val="Normal"/>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lang w:val="en-GB"/>
    </w:rPr>
  </w:style>
  <w:style w:type="paragraph" w:customStyle="1" w:styleId="ChapNo">
    <w:name w:val="Chap_No"/>
    <w:basedOn w:val="Normal"/>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lang w:val="en-GB"/>
    </w:rPr>
  </w:style>
  <w:style w:type="paragraph" w:customStyle="1" w:styleId="Figurelegend0">
    <w:name w:val="Figure_legend"/>
    <w:basedOn w:val="Tablelegend0"/>
    <w:next w:val="Normal"/>
    <w:uiPriority w:val="99"/>
    <w:rsid w:val="00FD2A9A"/>
  </w:style>
  <w:style w:type="paragraph" w:customStyle="1" w:styleId="Tablelegend0">
    <w:name w:val="Table_legend"/>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Normal"/>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lang w:val="en-GB"/>
    </w:rPr>
  </w:style>
  <w:style w:type="paragraph" w:customStyle="1" w:styleId="FirstFooter">
    <w:name w:val="FirstFooter"/>
    <w:basedOn w:val="Foote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lang w:val="en-GB" w:eastAsia="x-none"/>
    </w:rPr>
  </w:style>
  <w:style w:type="paragraph" w:customStyle="1" w:styleId="Formal">
    <w:name w:val="Formal"/>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Normal"/>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lang w:val="en-GB"/>
    </w:rPr>
  </w:style>
  <w:style w:type="paragraph" w:customStyle="1" w:styleId="Parttitle">
    <w:name w:val="Part_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Normal"/>
    <w:next w:val="Heading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3"/>
      </w:numPr>
      <w:tabs>
        <w:tab w:val="clear" w:pos="794"/>
      </w:tabs>
    </w:pPr>
  </w:style>
  <w:style w:type="paragraph" w:customStyle="1" w:styleId="Section1">
    <w:name w:val="Section_1"/>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lang w:val="en-GB"/>
    </w:rPr>
  </w:style>
  <w:style w:type="paragraph" w:customStyle="1" w:styleId="Section2">
    <w:name w:val="Section_2"/>
    <w:basedOn w:val="Normal"/>
    <w:next w:val="Normal"/>
    <w:uiPriority w:val="99"/>
    <w:rsid w:val="00FD2A9A"/>
    <w:pPr>
      <w:numPr>
        <w:ilvl w:val="3"/>
        <w:numId w:val="23"/>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lang w:val="en-GB"/>
    </w:rPr>
  </w:style>
  <w:style w:type="paragraph" w:customStyle="1" w:styleId="SectionNo">
    <w:name w:val="Section_No"/>
    <w:basedOn w:val="Normal"/>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Normal"/>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FD2A9A"/>
    <w:pPr>
      <w:numPr>
        <w:ilvl w:val="4"/>
        <w:numId w:val="23"/>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Normal"/>
    <w:next w:val="Tablehead"/>
    <w:uiPriority w:val="99"/>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Heading1"/>
    <w:uiPriority w:val="99"/>
    <w:rsid w:val="00FD2A9A"/>
    <w:pPr>
      <w:numPr>
        <w:ilvl w:val="6"/>
        <w:numId w:val="23"/>
      </w:numPr>
      <w:tabs>
        <w:tab w:val="clear" w:pos="794"/>
      </w:tabs>
    </w:pPr>
    <w:rPr>
      <w:b/>
    </w:rPr>
  </w:style>
  <w:style w:type="paragraph" w:customStyle="1" w:styleId="Artheading">
    <w:name w:val="Art_heading"/>
    <w:basedOn w:val="Normal"/>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lang w:val="en-GB"/>
    </w:rPr>
  </w:style>
  <w:style w:type="paragraph" w:customStyle="1" w:styleId="CouvrecNo">
    <w:name w:val="Couv_rec_No"/>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Normal"/>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Normal"/>
    <w:uiPriority w:val="99"/>
    <w:rsid w:val="00FD2A9A"/>
    <w:pPr>
      <w:numPr>
        <w:ilvl w:val="7"/>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FD2A9A"/>
    <w:pPr>
      <w:numPr>
        <w:ilvl w:val="8"/>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CA"/>
    </w:rPr>
  </w:style>
  <w:style w:type="paragraph" w:customStyle="1" w:styleId="Tablefin">
    <w:name w:val="Table_fin"/>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e">
    <w:name w:val="Date"/>
    <w:basedOn w:val="Normal"/>
    <w:next w:val="Normal"/>
    <w:link w:val="Date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x-none"/>
    </w:rPr>
  </w:style>
  <w:style w:type="character" w:customStyle="1" w:styleId="DateChar">
    <w:name w:val="Date Char"/>
    <w:basedOn w:val="DefaultParagraphFont"/>
    <w:link w:val="Date"/>
    <w:uiPriority w:val="99"/>
    <w:rsid w:val="00FD2A9A"/>
    <w:rPr>
      <w:rFonts w:eastAsia="Malgun Gothic"/>
      <w:lang w:val="en-GB" w:eastAsia="x-none"/>
    </w:rPr>
  </w:style>
  <w:style w:type="numbering" w:customStyle="1" w:styleId="SVCNumbers">
    <w:name w:val="SVC Numbers"/>
    <w:rsid w:val="00FD2A9A"/>
    <w:pPr>
      <w:numPr>
        <w:numId w:val="12"/>
      </w:numPr>
    </w:pPr>
  </w:style>
  <w:style w:type="numbering" w:customStyle="1" w:styleId="SVCBullets">
    <w:name w:val="SVC Bullets"/>
    <w:rsid w:val="00FD2A9A"/>
    <w:pPr>
      <w:numPr>
        <w:numId w:val="4"/>
      </w:numPr>
    </w:pPr>
  </w:style>
  <w:style w:type="numbering" w:customStyle="1" w:styleId="SVCIndent">
    <w:name w:val="SVC Indent"/>
    <w:rsid w:val="00FD2A9A"/>
    <w:pPr>
      <w:numPr>
        <w:numId w:val="13"/>
      </w:numPr>
    </w:pPr>
  </w:style>
  <w:style w:type="character" w:customStyle="1" w:styleId="CaptionChar">
    <w:name w:val="Caption Char"/>
    <w:aliases w:val="Figure Char"/>
    <w:qFormat/>
    <w:locked/>
    <w:rsid w:val="00FD2A9A"/>
    <w:rPr>
      <w:rFonts w:eastAsia="SimSun" w:cs="Times New Roman"/>
      <w:b/>
      <w:bCs/>
    </w:rPr>
  </w:style>
  <w:style w:type="character" w:styleId="Emphasis">
    <w:name w:val="Emphasis"/>
    <w:uiPriority w:val="20"/>
    <w:qFormat/>
    <w:rsid w:val="00FD2A9A"/>
    <w:rPr>
      <w:i/>
      <w:iCs/>
    </w:rPr>
  </w:style>
  <w:style w:type="paragraph" w:customStyle="1" w:styleId="Style4ptBefore0pt">
    <w:name w:val="Style 4 pt Before:  0 p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ColorfulList-Accent12">
    <w:name w:val="Colorful List - Accent 12"/>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st">
    <w:name w:val="st"/>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oote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TableNormal"/>
    <w:next w:val="TableGrid"/>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3H5">
    <w:name w:val="3H5"/>
    <w:basedOn w:val="Normal"/>
    <w:link w:val="3DVCLevel5Char"/>
    <w:uiPriority w:val="99"/>
    <w:qFormat/>
    <w:rsid w:val="00FD2A9A"/>
    <w:pPr>
      <w:keepNext/>
      <w:keepLines/>
      <w:numPr>
        <w:ilvl w:val="5"/>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lang w:val="en-GB"/>
    </w:rPr>
  </w:style>
  <w:style w:type="paragraph" w:customStyle="1" w:styleId="3HAnnex">
    <w:name w:val="3HAnnex"/>
    <w:basedOn w:val="Normal"/>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7">
    <w:name w:val="3H7"/>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9">
    <w:name w:val="3H9"/>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lang w:val="en-GB"/>
    </w:rPr>
  </w:style>
  <w:style w:type="paragraph" w:customStyle="1" w:styleId="Note2">
    <w:name w:val="Note 2"/>
    <w:basedOn w:val="Normal"/>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TableNormal"/>
    <w:next w:val="TableGrid"/>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Normal"/>
    <w:link w:val="3H0Char"/>
    <w:uiPriority w:val="99"/>
    <w:qFormat/>
    <w:rsid w:val="00FD2A9A"/>
    <w:pPr>
      <w:keepNext/>
      <w:keepLines/>
      <w:numPr>
        <w:numId w:val="22"/>
      </w:numPr>
      <w:spacing w:before="313"/>
      <w:jc w:val="both"/>
      <w:outlineLvl w:val="1"/>
    </w:pPr>
    <w:rPr>
      <w:rFonts w:eastAsia="Malgun Gothic"/>
      <w:b/>
      <w:sz w:val="22"/>
      <w:lang w:val="en-GB"/>
    </w:rPr>
  </w:style>
  <w:style w:type="paragraph" w:customStyle="1" w:styleId="3H1">
    <w:name w:val="3H1"/>
    <w:basedOn w:val="3H0"/>
    <w:next w:val="Normal"/>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Normal"/>
    <w:link w:val="3H2Char"/>
    <w:uiPriority w:val="99"/>
    <w:qFormat/>
    <w:rsid w:val="00FD2A9A"/>
    <w:pPr>
      <w:numPr>
        <w:ilvl w:val="2"/>
      </w:numPr>
      <w:tabs>
        <w:tab w:val="clear" w:pos="794"/>
        <w:tab w:val="num" w:pos="0"/>
        <w:tab w:val="num" w:pos="360"/>
        <w:tab w:val="num" w:pos="763"/>
      </w:tabs>
      <w:ind w:left="1195" w:hanging="403"/>
      <w:outlineLvl w:val="3"/>
    </w:p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Normal"/>
    <w:link w:val="3H3Char"/>
    <w:uiPriority w:val="99"/>
    <w:qFormat/>
    <w:rsid w:val="00FD2A9A"/>
    <w:pPr>
      <w:numPr>
        <w:ilvl w:val="3"/>
      </w:numPr>
      <w:tabs>
        <w:tab w:val="clear" w:pos="794"/>
        <w:tab w:val="num" w:pos="0"/>
        <w:tab w:val="num" w:pos="360"/>
      </w:tabs>
      <w:ind w:left="1584" w:hanging="389"/>
      <w:outlineLvl w:val="4"/>
    </w:pPr>
  </w:style>
  <w:style w:type="paragraph" w:customStyle="1" w:styleId="3H4">
    <w:name w:val="3H4"/>
    <w:basedOn w:val="3H3"/>
    <w:next w:val="Normal"/>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Normal"/>
    <w:link w:val="3L1NoteChar"/>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181"/>
      <w:ind w:left="794"/>
      <w:textAlignment w:val="auto"/>
    </w:pPr>
    <w:rPr>
      <w:rFonts w:eastAsia="Malgun Gothic"/>
      <w:b/>
      <w:bCs/>
      <w:lang w:val="en-GB"/>
    </w:rPr>
  </w:style>
  <w:style w:type="character" w:customStyle="1" w:styleId="3H3Char">
    <w:name w:val="3H3 Char"/>
    <w:link w:val="3H3"/>
    <w:uiPriority w:val="99"/>
    <w:rsid w:val="00FD2A9A"/>
    <w:rPr>
      <w:rFonts w:eastAsia="Malgun Gothic"/>
      <w:b/>
      <w:lang w:val="en-GB"/>
    </w:rPr>
  </w:style>
  <w:style w:type="character" w:customStyle="1" w:styleId="3L1NoteChar">
    <w:name w:val="3L1Note Char"/>
    <w:link w:val="3L1Note"/>
    <w:rsid w:val="00FD2A9A"/>
    <w:rPr>
      <w:rFonts w:eastAsia="Malgun Gothic"/>
      <w:b/>
      <w:bCs/>
      <w:lang w:val="en-GB"/>
    </w:rPr>
  </w:style>
  <w:style w:type="paragraph" w:customStyle="1" w:styleId="3EdNotes">
    <w:name w:val="3EdNotes"/>
    <w:basedOn w:val="Normal"/>
    <w:link w:val="3EdNotesChar"/>
    <w:uiPriority w:val="99"/>
    <w:qFormat/>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lang w:val="en-GB"/>
    </w:rPr>
  </w:style>
  <w:style w:type="character" w:customStyle="1" w:styleId="3H4Char">
    <w:name w:val="3H4 Char"/>
    <w:link w:val="3H4"/>
    <w:uiPriority w:val="99"/>
    <w:rsid w:val="00FD2A9A"/>
    <w:rPr>
      <w:rFonts w:eastAsia="Malgun Gothic"/>
      <w:b/>
      <w:lang w:val="en-GB"/>
    </w:rPr>
  </w:style>
  <w:style w:type="numbering" w:customStyle="1" w:styleId="3DHeading">
    <w:name w:val="3D Heading"/>
    <w:uiPriority w:val="99"/>
    <w:rsid w:val="00FD2A9A"/>
    <w:pPr>
      <w:numPr>
        <w:numId w:val="21"/>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Normal"/>
    <w:link w:val="3TOCLOFLOT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outlineLvl w:val="0"/>
    </w:pPr>
    <w:rPr>
      <w:rFonts w:eastAsia="Malgun Gothic"/>
      <w:b/>
      <w:caps/>
      <w:sz w:val="24"/>
      <w:szCs w:val="24"/>
      <w:lang w:val="en-GB"/>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paragraph" w:customStyle="1" w:styleId="3S0">
    <w:name w:val="3S0"/>
    <w:basedOn w:val="Normal"/>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character" w:customStyle="1" w:styleId="3H0Char">
    <w:name w:val="3H0 Char"/>
    <w:link w:val="3H0"/>
    <w:uiPriority w:val="99"/>
    <w:rsid w:val="00FD2A9A"/>
    <w:rPr>
      <w:rFonts w:eastAsia="Malgun Gothic"/>
      <w:b/>
      <w:sz w:val="22"/>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GridTable31">
    <w:name w:val="Grid Table 31"/>
    <w:basedOn w:val="Heading1"/>
    <w:next w:val="Normal"/>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MessageHeaderChar">
    <w:name w:val="Message Header Char"/>
    <w:basedOn w:val="DefaultParagraphFont"/>
    <w:link w:val="MessageHeader"/>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4">
    <w:name w:val="Bibliography4"/>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5">
    <w:name w:val="Bibliography5"/>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val="en-CA"/>
    </w:rPr>
  </w:style>
  <w:style w:type="paragraph" w:customStyle="1" w:styleId="Bibliography6">
    <w:name w:val="Bibliography6"/>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7">
    <w:name w:val="Bibliography7"/>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styleId="PlainText">
    <w:name w:val="Plain Text"/>
    <w:basedOn w:val="Normal"/>
    <w:link w:val="PlainTextChar"/>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PlainTextChar">
    <w:name w:val="Plain Text Char"/>
    <w:basedOn w:val="DefaultParagraphFont"/>
    <w:link w:val="Plain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ColorfulList-Accent14">
    <w:name w:val="Colorful List - Accent 14"/>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lang w:val="en-GB"/>
    </w:rPr>
  </w:style>
  <w:style w:type="paragraph" w:customStyle="1" w:styleId="Bibliography9">
    <w:name w:val="Bibliography9"/>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10">
    <w:name w:val="Bibliography10"/>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NormalWeb">
    <w:name w:val="Normal (Web)"/>
    <w:basedOn w:val="Normal"/>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Normal"/>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Normal"/>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lang w:val="en-GB"/>
    </w:rPr>
  </w:style>
  <w:style w:type="paragraph" w:customStyle="1" w:styleId="3H8">
    <w:name w:val="3H8"/>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lang w:val="en-GB"/>
    </w:rPr>
  </w:style>
  <w:style w:type="character" w:customStyle="1" w:styleId="3D0Char">
    <w:name w:val="3D0 Char"/>
    <w:link w:val="3D0"/>
    <w:uiPriority w:val="99"/>
    <w:locked/>
    <w:rsid w:val="00FD2A9A"/>
    <w:rPr>
      <w:rFonts w:eastAsia="Times New Roman"/>
      <w:lang w:val="en-CA"/>
    </w:rPr>
  </w:style>
  <w:style w:type="paragraph" w:customStyle="1" w:styleId="3D0">
    <w:name w:val="3D0"/>
    <w:basedOn w:val="Normal"/>
    <w:link w:val="3D0Char"/>
    <w:uiPriority w:val="99"/>
    <w:qFormat/>
    <w:rsid w:val="00CC64CB"/>
    <w:pPr>
      <w:widowControl w:val="0"/>
      <w:numPr>
        <w:numId w:val="24"/>
      </w:numPr>
      <w:tabs>
        <w:tab w:val="clear" w:pos="34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rFonts w:eastAsia="Times New Roman"/>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rFonts w:eastAsia="Times New Roman"/>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rFonts w:eastAsia="Times New Roman"/>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rFonts w:eastAsia="Times New Roman"/>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rFonts w:eastAsia="Times New Roman"/>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rFonts w:eastAsia="Times New Roman"/>
      <w:lang w:val="en-CA" w:eastAsia="ko-KR"/>
    </w:rPr>
  </w:style>
  <w:style w:type="paragraph" w:customStyle="1" w:styleId="3D6">
    <w:name w:val="3D6"/>
    <w:basedOn w:val="3D5"/>
    <w:link w:val="3D6Char"/>
    <w:uiPriority w:val="99"/>
    <w:qFormat/>
    <w:rsid w:val="00FD2A9A"/>
    <w:pPr>
      <w:numPr>
        <w:ilvl w:val="6"/>
      </w:numPr>
      <w:tabs>
        <w:tab w:val="clear" w:pos="2381"/>
      </w:tabs>
    </w:pPr>
  </w:style>
  <w:style w:type="paragraph" w:customStyle="1" w:styleId="3U1">
    <w:name w:val="3U1"/>
    <w:basedOn w:val="Normal"/>
    <w:uiPriority w:val="99"/>
    <w:qFormat/>
    <w:rsid w:val="00CC64CB"/>
    <w:pPr>
      <w:widowControl w:val="0"/>
      <w:numPr>
        <w:ilvl w:val="1"/>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num" w:pos="697"/>
      </w:tabs>
      <w:ind w:left="0" w:firstLine="0"/>
      <w:textAlignment w:val="auto"/>
    </w:pPr>
    <w:rPr>
      <w:rFonts w:eastAsia="Malgun Gothic"/>
      <w:lang w:val="en-GB"/>
    </w:rPr>
  </w:style>
  <w:style w:type="paragraph" w:customStyle="1" w:styleId="3U0">
    <w:name w:val="3U0"/>
    <w:basedOn w:val="Normal"/>
    <w:uiPriority w:val="99"/>
    <w:qFormat/>
    <w:rsid w:val="00CC64CB"/>
    <w:pPr>
      <w:widowControl w:val="0"/>
      <w:numPr>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ind w:left="0" w:firstLine="0"/>
      <w:textAlignment w:val="auto"/>
    </w:pPr>
    <w:rPr>
      <w:rFonts w:eastAsia="Malgun Gothic"/>
      <w:lang w:val="en-GB"/>
    </w:r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Normal"/>
    <w:uiPriority w:val="99"/>
    <w:qFormat/>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U8">
    <w:name w:val="3U8"/>
    <w:basedOn w:val="3U7"/>
    <w:uiPriority w:val="99"/>
    <w:qFormat/>
    <w:rsid w:val="00FD2A9A"/>
    <w:pPr>
      <w:numPr>
        <w:ilvl w:val="8"/>
      </w:numPr>
    </w:pPr>
  </w:style>
  <w:style w:type="paragraph" w:customStyle="1" w:styleId="3D7">
    <w:name w:val="3D7"/>
    <w:basedOn w:val="Normal"/>
    <w:uiPriority w:val="99"/>
    <w:rsid w:val="00FD2A9A"/>
    <w:pPr>
      <w:numPr>
        <w:ilvl w:val="7"/>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D8">
    <w:name w:val="3D8"/>
    <w:basedOn w:val="Normal"/>
    <w:uiPriority w:val="99"/>
    <w:rsid w:val="00FD2A9A"/>
    <w:pPr>
      <w:numPr>
        <w:ilvl w:val="8"/>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E0">
    <w:name w:val="3E0"/>
    <w:basedOn w:val="Normal"/>
    <w:uiPriority w:val="99"/>
    <w:qFormat/>
    <w:rsid w:val="00CC64CB"/>
    <w:pPr>
      <w:widowControl w:val="0"/>
      <w:numPr>
        <w:numId w:val="2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center" w:pos="4865"/>
        <w:tab w:val="right" w:pos="9730"/>
      </w:tabs>
      <w:ind w:left="357" w:hanging="357"/>
      <w:jc w:val="left"/>
      <w:textAlignment w:val="auto"/>
    </w:pPr>
    <w:rPr>
      <w:rFonts w:eastAsia="Malgun Gothic"/>
      <w:lang w:val="en-GB"/>
    </w:r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Normal"/>
    <w:uiPriority w:val="99"/>
    <w:qFormat/>
    <w:rsid w:val="00FD2A9A"/>
    <w:pPr>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lang w:val="en-GB"/>
    </w:rPr>
  </w:style>
  <w:style w:type="paragraph" w:customStyle="1" w:styleId="3E4">
    <w:name w:val="3E4"/>
    <w:basedOn w:val="Normal"/>
    <w:uiPriority w:val="99"/>
    <w:qFormat/>
    <w:rsid w:val="00FD2A9A"/>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lang w:val="en-GB"/>
    </w:rPr>
  </w:style>
  <w:style w:type="paragraph" w:customStyle="1" w:styleId="3E5">
    <w:name w:val="3E5"/>
    <w:basedOn w:val="Normal"/>
    <w:uiPriority w:val="99"/>
    <w:qFormat/>
    <w:rsid w:val="00FD2A9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lang w:val="en-GB"/>
    </w:rPr>
  </w:style>
  <w:style w:type="paragraph" w:customStyle="1" w:styleId="3E6">
    <w:name w:val="3E6"/>
    <w:basedOn w:val="Normal"/>
    <w:uiPriority w:val="99"/>
    <w:qFormat/>
    <w:rsid w:val="00FD2A9A"/>
    <w:pPr>
      <w:numPr>
        <w:ilvl w:val="3"/>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lang w:val="en-GB"/>
    </w:rPr>
  </w:style>
  <w:style w:type="paragraph" w:customStyle="1" w:styleId="3E7">
    <w:name w:val="3E7"/>
    <w:basedOn w:val="Normal"/>
    <w:uiPriority w:val="99"/>
    <w:qFormat/>
    <w:rsid w:val="00FD2A9A"/>
    <w:pPr>
      <w:numPr>
        <w:ilvl w:val="4"/>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lang w:val="en-GB"/>
    </w:rPr>
  </w:style>
  <w:style w:type="paragraph" w:customStyle="1" w:styleId="3E8">
    <w:name w:val="3E8"/>
    <w:basedOn w:val="Normal"/>
    <w:uiPriority w:val="99"/>
    <w:qFormat/>
    <w:rsid w:val="00FD2A9A"/>
    <w:pPr>
      <w:numPr>
        <w:ilvl w:val="5"/>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lang w:val="en-GB"/>
    </w:rPr>
  </w:style>
  <w:style w:type="character" w:customStyle="1" w:styleId="SyntaxChar">
    <w:name w:val="Syntax Char"/>
    <w:link w:val="Syntax"/>
    <w:locked/>
    <w:rsid w:val="00FD2A9A"/>
    <w:rPr>
      <w:bCs/>
      <w:lang w:val="en-CA"/>
    </w:rPr>
  </w:style>
  <w:style w:type="paragraph" w:customStyle="1" w:styleId="Syntax">
    <w:name w:val="Syntax"/>
    <w:basedOn w:val="Normal"/>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lang w:val="en-CA"/>
    </w:rPr>
  </w:style>
  <w:style w:type="character" w:customStyle="1" w:styleId="3DNoteChar">
    <w:name w:val="3D Note Char"/>
    <w:link w:val="3DNote"/>
    <w:uiPriority w:val="99"/>
    <w:locked/>
    <w:rsid w:val="00FD2A9A"/>
    <w:rPr>
      <w:rFonts w:eastAsia="Times New Roman"/>
      <w:lang w:val="en-CA"/>
    </w:rPr>
  </w:style>
  <w:style w:type="paragraph" w:customStyle="1" w:styleId="3DNote">
    <w:name w:val="3D Note"/>
    <w:basedOn w:val="3EdNotes"/>
    <w:link w:val="3DNoteChar"/>
    <w:uiPriority w:val="99"/>
    <w:qFormat/>
    <w:rsid w:val="00FD2A9A"/>
    <w:pPr>
      <w:numPr>
        <w:numId w:val="3"/>
      </w:numPr>
      <w:textAlignment w:val="auto"/>
    </w:pPr>
    <w:rPr>
      <w:rFonts w:eastAsia="Times New Roman"/>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Strong">
    <w:name w:val="Strong"/>
    <w:uiPriority w:val="22"/>
    <w:qFormat/>
    <w:rsid w:val="00FD2A9A"/>
    <w:rPr>
      <w:b/>
      <w:bCs/>
    </w:rPr>
  </w:style>
  <w:style w:type="numbering" w:customStyle="1" w:styleId="3DNumbering">
    <w:name w:val="3D Numbering"/>
    <w:uiPriority w:val="99"/>
    <w:rsid w:val="00FD2A9A"/>
    <w:pPr>
      <w:numPr>
        <w:numId w:val="25"/>
      </w:numPr>
    </w:pPr>
  </w:style>
  <w:style w:type="numbering" w:customStyle="1" w:styleId="3DEquation">
    <w:name w:val="3D Equation"/>
    <w:uiPriority w:val="99"/>
    <w:rsid w:val="00FD2A9A"/>
    <w:pPr>
      <w:numPr>
        <w:numId w:val="26"/>
      </w:numPr>
    </w:pPr>
  </w:style>
  <w:style w:type="paragraph" w:customStyle="1" w:styleId="zzSTDTitle">
    <w:name w:val="zzSTDTitle"/>
    <w:basedOn w:val="Normal"/>
    <w:next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table" w:customStyle="1" w:styleId="TableGrid3">
    <w:name w:val="Table Grid3"/>
    <w:basedOn w:val="TableNormal"/>
    <w:next w:val="TableGrid"/>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29"/>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DefaultParagraphFont"/>
    <w:uiPriority w:val="99"/>
    <w:rsid w:val="00FD2A9A"/>
    <w:rPr>
      <w:rFonts w:eastAsia="MS Mincho"/>
      <w:sz w:val="22"/>
    </w:rPr>
  </w:style>
  <w:style w:type="table" w:customStyle="1" w:styleId="TableGrid5">
    <w:name w:val="Table Grid5"/>
    <w:basedOn w:val="TableNormal"/>
    <w:next w:val="TableGrid"/>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FD2A9A"/>
    <w:rPr>
      <w:smallCaps/>
      <w:color w:val="C0504D"/>
      <w:u w:val="single"/>
    </w:rPr>
  </w:style>
  <w:style w:type="paragraph" w:styleId="TOCHeading">
    <w:name w:val="TOC Heading"/>
    <w:basedOn w:val="Heading1"/>
    <w:next w:val="Normal"/>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5"/>
      </w:numPr>
    </w:pPr>
  </w:style>
  <w:style w:type="numbering" w:customStyle="1" w:styleId="AVCBullet2">
    <w:name w:val="AVC Bullet2"/>
    <w:rsid w:val="00FD2A9A"/>
    <w:pPr>
      <w:numPr>
        <w:numId w:val="8"/>
      </w:numPr>
    </w:pPr>
  </w:style>
  <w:style w:type="numbering" w:customStyle="1" w:styleId="3DHeading2">
    <w:name w:val="3D Heading2"/>
    <w:uiPriority w:val="99"/>
    <w:rsid w:val="00FD2A9A"/>
    <w:pPr>
      <w:numPr>
        <w:numId w:val="30"/>
      </w:numPr>
    </w:pPr>
  </w:style>
  <w:style w:type="numbering" w:customStyle="1" w:styleId="SVCBullets2">
    <w:name w:val="SVC Bullets2"/>
    <w:rsid w:val="00FD2A9A"/>
    <w:pPr>
      <w:numPr>
        <w:numId w:val="6"/>
      </w:numPr>
    </w:pPr>
  </w:style>
  <w:style w:type="numbering" w:customStyle="1" w:styleId="SVCIndent2">
    <w:name w:val="SVC Indent2"/>
    <w:rsid w:val="00FD2A9A"/>
    <w:pPr>
      <w:numPr>
        <w:numId w:val="16"/>
      </w:numPr>
    </w:pPr>
  </w:style>
  <w:style w:type="paragraph" w:customStyle="1" w:styleId="Rec0">
    <w:name w:val="Rec"/>
    <w:basedOn w:val="Title"/>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7"/>
      </w:numPr>
    </w:pPr>
  </w:style>
  <w:style w:type="numbering" w:customStyle="1" w:styleId="3DEquation2">
    <w:name w:val="3D Equation2"/>
    <w:uiPriority w:val="99"/>
    <w:rsid w:val="00FD2A9A"/>
  </w:style>
  <w:style w:type="numbering" w:customStyle="1" w:styleId="3DNumbering1">
    <w:name w:val="3D Numbering1"/>
    <w:uiPriority w:val="99"/>
    <w:rsid w:val="00FD2A9A"/>
    <w:pPr>
      <w:numPr>
        <w:numId w:val="31"/>
      </w:numPr>
    </w:pPr>
  </w:style>
  <w:style w:type="paragraph" w:customStyle="1" w:styleId="n">
    <w:name w:val="n"/>
    <w:basedOn w:val="Normalaftertitle0"/>
    <w:rsid w:val="00FD2A9A"/>
    <w:rPr>
      <w:rFonts w:eastAsia="SimSun"/>
    </w:rPr>
  </w:style>
  <w:style w:type="character" w:customStyle="1" w:styleId="UnresolvedMention2">
    <w:name w:val="Unresolved Mention2"/>
    <w:basedOn w:val="DefaultParagraphFont"/>
    <w:uiPriority w:val="99"/>
    <w:semiHidden/>
    <w:unhideWhenUsed/>
    <w:rsid w:val="00FD2A9A"/>
    <w:rPr>
      <w:color w:val="605E5C"/>
      <w:shd w:val="clear" w:color="auto" w:fill="E1DFDD"/>
    </w:rPr>
  </w:style>
  <w:style w:type="table" w:customStyle="1" w:styleId="TableGrid41">
    <w:name w:val="Table Grid41"/>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FD2A9A"/>
    <w:rPr>
      <w:color w:val="605E5C"/>
      <w:shd w:val="clear" w:color="auto" w:fill="E1DFDD"/>
    </w:rPr>
  </w:style>
  <w:style w:type="paragraph" w:customStyle="1" w:styleId="Tablebody">
    <w:name w:val="Table body"/>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Cs w:val="22"/>
      <w:lang w:val="en-GB"/>
    </w:rPr>
  </w:style>
  <w:style w:type="paragraph" w:customStyle="1" w:styleId="ListNumber1">
    <w:name w:val="List Number 1"/>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 w:type="character" w:customStyle="1" w:styleId="UnresolvedMention3">
    <w:name w:val="Unresolved Mention3"/>
    <w:basedOn w:val="DefaultParagraphFont"/>
    <w:uiPriority w:val="99"/>
    <w:semiHidden/>
    <w:unhideWhenUsed/>
    <w:rsid w:val="0085254C"/>
    <w:rPr>
      <w:color w:val="605E5C"/>
      <w:shd w:val="clear" w:color="auto" w:fill="E1DFDD"/>
    </w:rPr>
  </w:style>
  <w:style w:type="character" w:customStyle="1" w:styleId="contentpasted0">
    <w:name w:val="contentpasted0"/>
    <w:basedOn w:val="DefaultParagraphFont"/>
    <w:rsid w:val="002F5AE2"/>
  </w:style>
  <w:style w:type="character" w:styleId="UnresolvedMention">
    <w:name w:val="Unresolved Mention"/>
    <w:basedOn w:val="DefaultParagraphFont"/>
    <w:uiPriority w:val="99"/>
    <w:semiHidden/>
    <w:unhideWhenUsed/>
    <w:rsid w:val="00C462D1"/>
    <w:rPr>
      <w:color w:val="605E5C"/>
      <w:shd w:val="clear" w:color="auto" w:fill="E1DFDD"/>
    </w:rPr>
  </w:style>
  <w:style w:type="numbering" w:customStyle="1" w:styleId="NoList3">
    <w:name w:val="No List3"/>
    <w:next w:val="NoList"/>
    <w:uiPriority w:val="99"/>
    <w:semiHidden/>
    <w:unhideWhenUsed/>
    <w:rsid w:val="007F644B"/>
  </w:style>
  <w:style w:type="table" w:customStyle="1" w:styleId="TableGrid9">
    <w:name w:val="Table Grid9"/>
    <w:basedOn w:val="TableNormal"/>
    <w:next w:val="TableGrid"/>
    <w:uiPriority w:val="39"/>
    <w:rsid w:val="007F644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7F644B"/>
  </w:style>
  <w:style w:type="paragraph" w:customStyle="1" w:styleId="msg-bubble-item">
    <w:name w:val="msg-bubble-item"/>
    <w:basedOn w:val="Normal"/>
    <w:rsid w:val="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SimSun" w:hAnsi="SimSun" w:cs="SimSun"/>
      <w:sz w:val="24"/>
      <w:szCs w:val="24"/>
      <w:lang w:eastAsia="zh-CN"/>
    </w:rPr>
  </w:style>
  <w:style w:type="paragraph" w:customStyle="1" w:styleId="Reference">
    <w:name w:val="Reference"/>
    <w:basedOn w:val="Normal"/>
    <w:rsid w:val="007F644B"/>
    <w:pPr>
      <w:numPr>
        <w:numId w:val="3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sz w:val="24"/>
    </w:rPr>
  </w:style>
  <w:style w:type="paragraph" w:customStyle="1" w:styleId="10">
    <w:name w:val="书目1"/>
    <w:basedOn w:val="Normal"/>
    <w:next w:val="Normal"/>
    <w:uiPriority w:val="37"/>
    <w:unhideWhenUsed/>
    <w:rsid w:val="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net4/ITU-T/lists/sdo.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deshpande@sharplabs.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d0a1edf1-0f88-4f8a-a628-8321fba618d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62A50BDE4E149B31A2D34C0717117" ma:contentTypeVersion="13" ma:contentTypeDescription="Create a new document." ma:contentTypeScope="" ma:versionID="e66d7ab5baf18723b0f2e605e46ebb21">
  <xsd:schema xmlns:xsd="http://www.w3.org/2001/XMLSchema" xmlns:xs="http://www.w3.org/2001/XMLSchema" xmlns:p="http://schemas.microsoft.com/office/2006/metadata/properties" xmlns:ns3="d0a1edf1-0f88-4f8a-a628-8321fba618df" xmlns:ns4="58a535a2-b424-4c8b-a2dc-21fec785469d" targetNamespace="http://schemas.microsoft.com/office/2006/metadata/properties" ma:root="true" ma:fieldsID="de32e8aa4d6580d796599071e4c1c9a5" ns3:_="" ns4:_="">
    <xsd:import namespace="d0a1edf1-0f88-4f8a-a628-8321fba618df"/>
    <xsd:import namespace="58a535a2-b424-4c8b-a2dc-21fec785469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a1edf1-0f88-4f8a-a628-8321fba61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535a2-b424-4c8b-a2dc-21fec785469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4DE034-A944-4A17-B13F-D185E48FC86A}">
  <ds:schemaRefs>
    <ds:schemaRef ds:uri="http://schemas.openxmlformats.org/officeDocument/2006/bibliography"/>
  </ds:schemaRefs>
</ds:datastoreItem>
</file>

<file path=customXml/itemProps2.xml><?xml version="1.0" encoding="utf-8"?>
<ds:datastoreItem xmlns:ds="http://schemas.openxmlformats.org/officeDocument/2006/customXml" ds:itemID="{5EE26A8C-A0CB-4F8C-9F0E-4521678C6D91}">
  <ds:schemaRefs>
    <ds:schemaRef ds:uri="http://schemas.microsoft.com/office/2006/metadata/properties"/>
    <ds:schemaRef ds:uri="http://schemas.microsoft.com/office/infopath/2007/PartnerControls"/>
    <ds:schemaRef ds:uri="d0a1edf1-0f88-4f8a-a628-8321fba618df"/>
  </ds:schemaRefs>
</ds:datastoreItem>
</file>

<file path=customXml/itemProps3.xml><?xml version="1.0" encoding="utf-8"?>
<ds:datastoreItem xmlns:ds="http://schemas.openxmlformats.org/officeDocument/2006/customXml" ds:itemID="{7D6603D3-98FA-4D35-8066-49562F81B624}">
  <ds:schemaRefs>
    <ds:schemaRef ds:uri="http://schemas.microsoft.com/sharepoint/v3/contenttype/forms"/>
  </ds:schemaRefs>
</ds:datastoreItem>
</file>

<file path=customXml/itemProps4.xml><?xml version="1.0" encoding="utf-8"?>
<ds:datastoreItem xmlns:ds="http://schemas.openxmlformats.org/officeDocument/2006/customXml" ds:itemID="{62BDB0A3-85F8-429C-B3BD-B78A8DDE0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a1edf1-0f88-4f8a-a628-8321fba618df"/>
    <ds:schemaRef ds:uri="58a535a2-b424-4c8b-a2dc-21fec78546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74</Pages>
  <Words>37111</Words>
  <Characters>201463</Characters>
  <Application>Microsoft Office Word</Application>
  <DocSecurity>0</DocSecurity>
  <Lines>1678</Lines>
  <Paragraphs>476</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238098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cp:revision>
  <cp:lastPrinted>1900-01-01T08:00:00Z</cp:lastPrinted>
  <dcterms:created xsi:type="dcterms:W3CDTF">2024-06-05T16:40:00Z</dcterms:created>
  <dcterms:modified xsi:type="dcterms:W3CDTF">2024-07-07T02:08:00Z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e19119c3c440cb0b17c5dc00f94e8735ba5672722b8c3a860ae8b911405e4d4b</vt:lpwstr>
  </property>
  <property fmtid="{D5CDD505-2E9C-101B-9397-08002B2CF9AE}" pid="3" name="ContentTypeId">
    <vt:lpwstr>0x010100A6462A50BDE4E149B31A2D34C0717117</vt:lpwstr>
  </property>
</Properties>
</file>