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04F8BA9" w:rsidR="00CB798F" w:rsidRPr="00473F7C" w:rsidRDefault="00E843CE" w:rsidP="00385C5D">
      <w:pPr>
        <w:pStyle w:val="Titolo"/>
        <w:tabs>
          <w:tab w:val="left" w:pos="4589"/>
        </w:tabs>
        <w:jc w:val="right"/>
        <w:rPr>
          <w:rFonts w:ascii="Times New Roman" w:hAnsi="Times New Roman" w:cs="Times New Roman"/>
          <w:sz w:val="28"/>
          <w:szCs w:val="28"/>
          <w:u w:val="none"/>
        </w:rPr>
      </w:pPr>
      <w:r w:rsidRPr="00473F7C">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473F7C">
        <w:rPr>
          <w:rFonts w:ascii="Times New Roman" w:hAnsi="Times New Roman" w:cs="Times New Roman"/>
          <w:w w:val="115"/>
          <w:sz w:val="28"/>
          <w:szCs w:val="28"/>
          <w:u w:val="thick"/>
        </w:rPr>
        <w:t>ISO/IEC JTC 1/SC</w:t>
      </w:r>
      <w:r w:rsidR="004E45B6" w:rsidRPr="00473F7C">
        <w:rPr>
          <w:rFonts w:ascii="Times New Roman" w:hAnsi="Times New Roman" w:cs="Times New Roman"/>
          <w:spacing w:val="-25"/>
          <w:w w:val="115"/>
          <w:sz w:val="28"/>
          <w:szCs w:val="28"/>
          <w:u w:val="thick"/>
        </w:rPr>
        <w:t xml:space="preserve"> </w:t>
      </w:r>
      <w:r w:rsidR="004E45B6" w:rsidRPr="00473F7C">
        <w:rPr>
          <w:rFonts w:ascii="Times New Roman" w:hAnsi="Times New Roman" w:cs="Times New Roman"/>
          <w:w w:val="115"/>
          <w:sz w:val="28"/>
          <w:szCs w:val="28"/>
          <w:u w:val="thick"/>
        </w:rPr>
        <w:t>29/</w:t>
      </w:r>
      <w:r w:rsidR="00540DEA" w:rsidRPr="00473F7C">
        <w:rPr>
          <w:rFonts w:ascii="Times New Roman" w:hAnsi="Times New Roman" w:cs="Times New Roman"/>
          <w:w w:val="115"/>
          <w:sz w:val="28"/>
          <w:szCs w:val="28"/>
          <w:u w:val="thick"/>
        </w:rPr>
        <w:t>WG 03</w:t>
      </w:r>
      <w:r w:rsidR="00263789" w:rsidRPr="00473F7C">
        <w:rPr>
          <w:rFonts w:ascii="Times New Roman" w:hAnsi="Times New Roman" w:cs="Times New Roman"/>
          <w:w w:val="115"/>
          <w:sz w:val="28"/>
          <w:szCs w:val="28"/>
          <w:u w:val="thick"/>
        </w:rPr>
        <w:t xml:space="preserve"> </w:t>
      </w:r>
      <w:r w:rsidR="004E45B6" w:rsidRPr="00473F7C">
        <w:rPr>
          <w:rFonts w:ascii="Times New Roman" w:hAnsi="Times New Roman" w:cs="Times New Roman"/>
          <w:w w:val="115"/>
          <w:sz w:val="48"/>
          <w:szCs w:val="48"/>
          <w:u w:val="thick"/>
        </w:rPr>
        <w:t>N</w:t>
      </w:r>
      <w:r w:rsidR="004C352E" w:rsidRPr="00473F7C">
        <w:rPr>
          <w:rFonts w:ascii="Times New Roman" w:hAnsi="Times New Roman" w:cs="Times New Roman"/>
          <w:spacing w:val="28"/>
          <w:w w:val="115"/>
          <w:sz w:val="48"/>
          <w:szCs w:val="48"/>
          <w:highlight w:val="yellow"/>
          <w:u w:val="thick"/>
        </w:rPr>
        <w:fldChar w:fldCharType="begin"/>
      </w:r>
      <w:r w:rsidR="004C352E" w:rsidRPr="00473F7C">
        <w:rPr>
          <w:rFonts w:ascii="Times New Roman" w:hAnsi="Times New Roman" w:cs="Times New Roman"/>
          <w:spacing w:val="28"/>
          <w:w w:val="115"/>
          <w:sz w:val="48"/>
          <w:szCs w:val="48"/>
          <w:highlight w:val="yellow"/>
          <w:u w:val="thick"/>
        </w:rPr>
        <w:instrText xml:space="preserve"> DOCPROPERTY "WGNumber" \* MERGEFORMAT </w:instrText>
      </w:r>
      <w:r w:rsidR="004C352E" w:rsidRPr="00473F7C">
        <w:rPr>
          <w:rFonts w:ascii="Times New Roman" w:hAnsi="Times New Roman" w:cs="Times New Roman"/>
          <w:spacing w:val="28"/>
          <w:w w:val="115"/>
          <w:sz w:val="48"/>
          <w:szCs w:val="48"/>
          <w:highlight w:val="yellow"/>
          <w:u w:val="thick"/>
        </w:rPr>
        <w:fldChar w:fldCharType="separate"/>
      </w:r>
      <w:r w:rsidR="00473F7C" w:rsidRPr="00473F7C">
        <w:rPr>
          <w:rFonts w:ascii="Times New Roman" w:hAnsi="Times New Roman" w:cs="Times New Roman"/>
          <w:spacing w:val="28"/>
          <w:w w:val="115"/>
          <w:sz w:val="48"/>
          <w:szCs w:val="48"/>
          <w:highlight w:val="yellow"/>
          <w:u w:val="thick"/>
        </w:rPr>
        <w:t>0764</w:t>
      </w:r>
      <w:r w:rsidR="004C352E" w:rsidRPr="00473F7C">
        <w:rPr>
          <w:rFonts w:ascii="Times New Roman" w:hAnsi="Times New Roman" w:cs="Times New Roman"/>
          <w:spacing w:val="28"/>
          <w:w w:val="115"/>
          <w:sz w:val="48"/>
          <w:szCs w:val="48"/>
          <w:highlight w:val="yellow"/>
          <w:u w:val="thick"/>
        </w:rPr>
        <w:fldChar w:fldCharType="end"/>
      </w:r>
    </w:p>
    <w:p w14:paraId="7296C136" w14:textId="33B9E07C" w:rsidR="00CB798F" w:rsidRPr="00473F7C" w:rsidRDefault="00CB798F">
      <w:pPr>
        <w:rPr>
          <w:b/>
          <w:sz w:val="20"/>
        </w:rPr>
      </w:pPr>
    </w:p>
    <w:p w14:paraId="1C7F2D41" w14:textId="3CA79274" w:rsidR="00CB798F" w:rsidRPr="00473F7C" w:rsidRDefault="00CB798F">
      <w:pPr>
        <w:rPr>
          <w:b/>
          <w:sz w:val="20"/>
        </w:rPr>
      </w:pPr>
    </w:p>
    <w:p w14:paraId="55F7DB2C" w14:textId="25F357F6" w:rsidR="00CB798F" w:rsidRPr="00473F7C" w:rsidRDefault="00E843CE">
      <w:pPr>
        <w:spacing w:before="3"/>
        <w:rPr>
          <w:b/>
          <w:sz w:val="23"/>
        </w:rPr>
      </w:pPr>
      <w:r w:rsidRPr="00473F7C">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473F7C" w:rsidRDefault="004E45B6"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Document</w:t>
      </w:r>
      <w:r w:rsidRPr="00473F7C">
        <w:rPr>
          <w:rFonts w:ascii="Times New Roman" w:hAnsi="Times New Roman" w:cs="Times New Roman"/>
          <w:b/>
          <w:snapToGrid w:val="0"/>
          <w:spacing w:val="14"/>
          <w:sz w:val="24"/>
          <w:szCs w:val="24"/>
        </w:rPr>
        <w:t xml:space="preserve"> </w:t>
      </w:r>
      <w:r w:rsidRPr="00473F7C">
        <w:rPr>
          <w:rFonts w:ascii="Times New Roman" w:hAnsi="Times New Roman" w:cs="Times New Roman"/>
          <w:b/>
          <w:snapToGrid w:val="0"/>
          <w:sz w:val="24"/>
          <w:szCs w:val="24"/>
        </w:rPr>
        <w:t>type:</w:t>
      </w:r>
      <w:r w:rsidRPr="00473F7C">
        <w:rPr>
          <w:rFonts w:ascii="Times New Roman" w:hAnsi="Times New Roman" w:cs="Times New Roman"/>
          <w:snapToGrid w:val="0"/>
          <w:sz w:val="24"/>
          <w:szCs w:val="24"/>
        </w:rPr>
        <w:tab/>
      </w:r>
      <w:r w:rsidR="00385C5D" w:rsidRPr="00473F7C">
        <w:rPr>
          <w:rFonts w:ascii="Times New Roman" w:hAnsi="Times New Roman" w:cs="Times New Roman"/>
          <w:snapToGrid w:val="0"/>
          <w:sz w:val="24"/>
          <w:szCs w:val="24"/>
        </w:rPr>
        <w:t>Output Document</w:t>
      </w:r>
    </w:p>
    <w:p w14:paraId="19E086F8" w14:textId="73C9ADFE" w:rsidR="00CB798F" w:rsidRPr="00473F7C" w:rsidRDefault="004E45B6" w:rsidP="004C352E">
      <w:pPr>
        <w:pStyle w:val="Corpotesto"/>
        <w:tabs>
          <w:tab w:val="left" w:pos="3099"/>
        </w:tabs>
        <w:spacing w:before="240"/>
        <w:ind w:left="3099" w:right="214" w:hanging="2996"/>
        <w:rPr>
          <w:rFonts w:ascii="Times New Roman" w:hAnsi="Times New Roman" w:cs="Times New Roman"/>
          <w:snapToGrid w:val="0"/>
        </w:rPr>
      </w:pPr>
      <w:r w:rsidRPr="00473F7C">
        <w:rPr>
          <w:rFonts w:ascii="Times New Roman" w:hAnsi="Times New Roman" w:cs="Times New Roman"/>
          <w:b/>
          <w:snapToGrid w:val="0"/>
        </w:rPr>
        <w:t>Title:</w:t>
      </w:r>
      <w:r w:rsidRPr="00473F7C">
        <w:rPr>
          <w:rFonts w:ascii="Times New Roman" w:hAnsi="Times New Roman" w:cs="Times New Roman"/>
          <w:snapToGrid w:val="0"/>
        </w:rPr>
        <w:tab/>
      </w:r>
      <w:r w:rsidR="004942AC" w:rsidRPr="004942AC">
        <w:rPr>
          <w:rFonts w:ascii="Times New Roman" w:hAnsi="Times New Roman" w:cs="Times New Roman"/>
          <w:snapToGrid w:val="0"/>
          <w:highlight w:val="cyan"/>
          <w:rPrChange w:id="1" w:author="BATTISTA STEFANO" w:date="2023-03-16T18:44:00Z">
            <w:rPr>
              <w:rFonts w:ascii="Times New Roman" w:hAnsi="Times New Roman" w:cs="Times New Roman"/>
              <w:snapToGrid w:val="0"/>
            </w:rPr>
          </w:rPrChange>
        </w:rPr>
        <w:t>Technologies under Consideration for ISO/IEC 14496-15</w:t>
      </w:r>
    </w:p>
    <w:p w14:paraId="5C1A346D" w14:textId="189819F4" w:rsidR="00FF2653" w:rsidRPr="00473F7C" w:rsidRDefault="00FF2653" w:rsidP="004C352E">
      <w:pPr>
        <w:pStyle w:val="Corpotesto"/>
        <w:tabs>
          <w:tab w:val="left" w:pos="3099"/>
        </w:tabs>
        <w:spacing w:before="240"/>
        <w:ind w:left="3099" w:right="214" w:hanging="2996"/>
        <w:rPr>
          <w:rFonts w:ascii="Times New Roman" w:hAnsi="Times New Roman" w:cs="Times New Roman"/>
          <w:snapToGrid w:val="0"/>
        </w:rPr>
      </w:pPr>
      <w:r w:rsidRPr="00473F7C">
        <w:rPr>
          <w:rFonts w:ascii="Times New Roman" w:hAnsi="Times New Roman" w:cs="Times New Roman"/>
          <w:b/>
          <w:snapToGrid w:val="0"/>
        </w:rPr>
        <w:t>Status:</w:t>
      </w:r>
      <w:r w:rsidRPr="00473F7C">
        <w:rPr>
          <w:rFonts w:ascii="Times New Roman" w:hAnsi="Times New Roman" w:cs="Times New Roman"/>
          <w:snapToGrid w:val="0"/>
        </w:rPr>
        <w:tab/>
      </w:r>
      <w:r w:rsidR="00385C5D" w:rsidRPr="00473F7C">
        <w:rPr>
          <w:rFonts w:ascii="Times New Roman" w:hAnsi="Times New Roman" w:cs="Times New Roman"/>
          <w:snapToGrid w:val="0"/>
        </w:rPr>
        <w:t>Approved</w:t>
      </w:r>
    </w:p>
    <w:p w14:paraId="1718C661" w14:textId="3022125C" w:rsidR="00CB798F" w:rsidRPr="00473F7C" w:rsidRDefault="004E45B6"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Date</w:t>
      </w:r>
      <w:r w:rsidRPr="00473F7C">
        <w:rPr>
          <w:rFonts w:ascii="Times New Roman" w:hAnsi="Times New Roman" w:cs="Times New Roman"/>
          <w:b/>
          <w:snapToGrid w:val="0"/>
          <w:spacing w:val="-16"/>
          <w:sz w:val="24"/>
          <w:szCs w:val="24"/>
        </w:rPr>
        <w:t xml:space="preserve"> </w:t>
      </w:r>
      <w:r w:rsidRPr="00473F7C">
        <w:rPr>
          <w:rFonts w:ascii="Times New Roman" w:hAnsi="Times New Roman" w:cs="Times New Roman"/>
          <w:b/>
          <w:snapToGrid w:val="0"/>
          <w:sz w:val="24"/>
          <w:szCs w:val="24"/>
        </w:rPr>
        <w:t>of</w:t>
      </w:r>
      <w:r w:rsidRPr="00473F7C">
        <w:rPr>
          <w:rFonts w:ascii="Times New Roman" w:hAnsi="Times New Roman" w:cs="Times New Roman"/>
          <w:b/>
          <w:snapToGrid w:val="0"/>
          <w:spacing w:val="-16"/>
          <w:sz w:val="24"/>
          <w:szCs w:val="24"/>
        </w:rPr>
        <w:t xml:space="preserve"> </w:t>
      </w:r>
      <w:r w:rsidRPr="00473F7C">
        <w:rPr>
          <w:rFonts w:ascii="Times New Roman" w:hAnsi="Times New Roman" w:cs="Times New Roman"/>
          <w:b/>
          <w:snapToGrid w:val="0"/>
          <w:sz w:val="24"/>
          <w:szCs w:val="24"/>
        </w:rPr>
        <w:t>document:</w:t>
      </w:r>
      <w:r w:rsidRPr="00473F7C">
        <w:rPr>
          <w:rFonts w:ascii="Times New Roman" w:hAnsi="Times New Roman" w:cs="Times New Roman"/>
          <w:snapToGrid w:val="0"/>
          <w:sz w:val="24"/>
          <w:szCs w:val="24"/>
        </w:rPr>
        <w:tab/>
      </w:r>
      <w:r w:rsidR="00C955C7" w:rsidRPr="00473F7C">
        <w:rPr>
          <w:rFonts w:ascii="Times New Roman" w:hAnsi="Times New Roman" w:cs="Times New Roman"/>
          <w:snapToGrid w:val="0"/>
          <w:sz w:val="24"/>
          <w:szCs w:val="24"/>
          <w:highlight w:val="yellow"/>
        </w:rPr>
        <w:fldChar w:fldCharType="begin"/>
      </w:r>
      <w:r w:rsidR="00C955C7" w:rsidRPr="00473F7C">
        <w:rPr>
          <w:rFonts w:ascii="Times New Roman" w:hAnsi="Times New Roman" w:cs="Times New Roman"/>
          <w:snapToGrid w:val="0"/>
          <w:sz w:val="24"/>
          <w:szCs w:val="24"/>
          <w:highlight w:val="yellow"/>
        </w:rPr>
        <w:instrText xml:space="preserve"> SAVEDATE  \@ "yyyy-MM-dd" </w:instrText>
      </w:r>
      <w:r w:rsidR="00C955C7" w:rsidRPr="00473F7C">
        <w:rPr>
          <w:rFonts w:ascii="Times New Roman" w:hAnsi="Times New Roman" w:cs="Times New Roman"/>
          <w:snapToGrid w:val="0"/>
          <w:sz w:val="24"/>
          <w:szCs w:val="24"/>
          <w:highlight w:val="yellow"/>
        </w:rPr>
        <w:fldChar w:fldCharType="separate"/>
      </w:r>
      <w:ins w:id="2" w:author="BATTISTA STEFANO" w:date="2023-03-16T18:43:00Z">
        <w:r w:rsidR="004942AC">
          <w:rPr>
            <w:rFonts w:ascii="Times New Roman" w:hAnsi="Times New Roman" w:cs="Times New Roman"/>
            <w:noProof/>
            <w:snapToGrid w:val="0"/>
            <w:sz w:val="24"/>
            <w:szCs w:val="24"/>
            <w:highlight w:val="yellow"/>
          </w:rPr>
          <w:t>2023-03-16</w:t>
        </w:r>
      </w:ins>
      <w:ins w:id="3" w:author="Kammachi Sreedhar, Kashyap (Nokia - FI/Tampere)" w:date="2023-02-10T00:03:00Z">
        <w:del w:id="4" w:author="BATTISTA STEFANO" w:date="2023-03-16T16:46:00Z">
          <w:r w:rsidR="00AF5032" w:rsidDel="00637E16">
            <w:rPr>
              <w:rFonts w:ascii="Times New Roman" w:hAnsi="Times New Roman" w:cs="Times New Roman"/>
              <w:noProof/>
              <w:snapToGrid w:val="0"/>
              <w:sz w:val="24"/>
              <w:szCs w:val="24"/>
              <w:highlight w:val="yellow"/>
            </w:rPr>
            <w:delText>2023-02-09</w:delText>
          </w:r>
        </w:del>
      </w:ins>
      <w:del w:id="5" w:author="BATTISTA STEFANO" w:date="2023-03-16T16:46:00Z">
        <w:r w:rsidR="008C18FB" w:rsidDel="00637E16">
          <w:rPr>
            <w:rFonts w:ascii="Times New Roman" w:hAnsi="Times New Roman" w:cs="Times New Roman"/>
            <w:noProof/>
            <w:snapToGrid w:val="0"/>
            <w:sz w:val="24"/>
            <w:szCs w:val="24"/>
            <w:highlight w:val="yellow"/>
          </w:rPr>
          <w:delText>2023-02-08</w:delText>
        </w:r>
      </w:del>
      <w:r w:rsidR="00C955C7" w:rsidRPr="00473F7C">
        <w:rPr>
          <w:rFonts w:ascii="Times New Roman" w:hAnsi="Times New Roman" w:cs="Times New Roman"/>
          <w:snapToGrid w:val="0"/>
          <w:sz w:val="24"/>
          <w:szCs w:val="24"/>
          <w:highlight w:val="yellow"/>
        </w:rPr>
        <w:fldChar w:fldCharType="end"/>
      </w:r>
    </w:p>
    <w:p w14:paraId="254323E8" w14:textId="322B67C3" w:rsidR="00CB798F" w:rsidRPr="004942AC" w:rsidRDefault="004E45B6" w:rsidP="004C352E">
      <w:pPr>
        <w:tabs>
          <w:tab w:val="left" w:pos="3099"/>
        </w:tabs>
        <w:spacing w:before="240"/>
        <w:ind w:left="104"/>
        <w:rPr>
          <w:rFonts w:ascii="Times New Roman" w:hAnsi="Times New Roman" w:cs="Times New Roman"/>
          <w:snapToGrid w:val="0"/>
          <w:sz w:val="24"/>
          <w:szCs w:val="24"/>
          <w:lang w:val="fr-FR"/>
          <w:rPrChange w:id="6" w:author="BATTISTA STEFANO" w:date="2023-03-16T18:43:00Z">
            <w:rPr>
              <w:rFonts w:ascii="Times New Roman" w:hAnsi="Times New Roman" w:cs="Times New Roman"/>
              <w:snapToGrid w:val="0"/>
              <w:sz w:val="24"/>
              <w:szCs w:val="24"/>
            </w:rPr>
          </w:rPrChange>
        </w:rPr>
      </w:pPr>
      <w:r w:rsidRPr="004942AC">
        <w:rPr>
          <w:rFonts w:ascii="Times New Roman" w:hAnsi="Times New Roman" w:cs="Times New Roman"/>
          <w:b/>
          <w:snapToGrid w:val="0"/>
          <w:sz w:val="24"/>
          <w:szCs w:val="24"/>
          <w:lang w:val="fr-FR"/>
          <w:rPrChange w:id="7" w:author="BATTISTA STEFANO" w:date="2023-03-16T18:43:00Z">
            <w:rPr>
              <w:rFonts w:ascii="Times New Roman" w:hAnsi="Times New Roman" w:cs="Times New Roman"/>
              <w:b/>
              <w:snapToGrid w:val="0"/>
              <w:sz w:val="24"/>
              <w:szCs w:val="24"/>
            </w:rPr>
          </w:rPrChange>
        </w:rPr>
        <w:t>Source:</w:t>
      </w:r>
      <w:r w:rsidRPr="004942AC">
        <w:rPr>
          <w:rFonts w:ascii="Times New Roman" w:hAnsi="Times New Roman" w:cs="Times New Roman"/>
          <w:snapToGrid w:val="0"/>
          <w:sz w:val="24"/>
          <w:szCs w:val="24"/>
          <w:lang w:val="fr-FR"/>
          <w:rPrChange w:id="8" w:author="BATTISTA STEFANO" w:date="2023-03-16T18:43:00Z">
            <w:rPr>
              <w:rFonts w:ascii="Times New Roman" w:hAnsi="Times New Roman" w:cs="Times New Roman"/>
              <w:snapToGrid w:val="0"/>
              <w:sz w:val="24"/>
              <w:szCs w:val="24"/>
            </w:rPr>
          </w:rPrChange>
        </w:rPr>
        <w:tab/>
        <w:t>ISO/IEC JTC 1/SC 29/</w:t>
      </w:r>
      <w:r w:rsidR="00540DEA" w:rsidRPr="004942AC">
        <w:rPr>
          <w:rFonts w:ascii="Times New Roman" w:hAnsi="Times New Roman" w:cs="Times New Roman"/>
          <w:snapToGrid w:val="0"/>
          <w:sz w:val="24"/>
          <w:szCs w:val="24"/>
          <w:lang w:val="fr-FR"/>
          <w:rPrChange w:id="9" w:author="BATTISTA STEFANO" w:date="2023-03-16T18:43:00Z">
            <w:rPr>
              <w:rFonts w:ascii="Times New Roman" w:hAnsi="Times New Roman" w:cs="Times New Roman"/>
              <w:snapToGrid w:val="0"/>
              <w:sz w:val="24"/>
              <w:szCs w:val="24"/>
            </w:rPr>
          </w:rPrChange>
        </w:rPr>
        <w:t>WG 03</w:t>
      </w:r>
    </w:p>
    <w:p w14:paraId="6AB1DF60" w14:textId="3F866943" w:rsidR="00CB798F" w:rsidRPr="00473F7C" w:rsidRDefault="004E45B6"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No.</w:t>
      </w:r>
      <w:r w:rsidRPr="00473F7C">
        <w:rPr>
          <w:rFonts w:ascii="Times New Roman" w:hAnsi="Times New Roman" w:cs="Times New Roman"/>
          <w:b/>
          <w:snapToGrid w:val="0"/>
          <w:spacing w:val="5"/>
          <w:sz w:val="24"/>
          <w:szCs w:val="24"/>
        </w:rPr>
        <w:t xml:space="preserve"> </w:t>
      </w:r>
      <w:r w:rsidRPr="00473F7C">
        <w:rPr>
          <w:rFonts w:ascii="Times New Roman" w:hAnsi="Times New Roman" w:cs="Times New Roman"/>
          <w:b/>
          <w:snapToGrid w:val="0"/>
          <w:sz w:val="24"/>
          <w:szCs w:val="24"/>
        </w:rPr>
        <w:t>of</w:t>
      </w:r>
      <w:r w:rsidRPr="00473F7C">
        <w:rPr>
          <w:rFonts w:ascii="Times New Roman" w:hAnsi="Times New Roman" w:cs="Times New Roman"/>
          <w:b/>
          <w:snapToGrid w:val="0"/>
          <w:spacing w:val="6"/>
          <w:sz w:val="24"/>
          <w:szCs w:val="24"/>
        </w:rPr>
        <w:t xml:space="preserve"> </w:t>
      </w:r>
      <w:r w:rsidRPr="00473F7C">
        <w:rPr>
          <w:rFonts w:ascii="Times New Roman" w:hAnsi="Times New Roman" w:cs="Times New Roman"/>
          <w:b/>
          <w:snapToGrid w:val="0"/>
          <w:sz w:val="24"/>
          <w:szCs w:val="24"/>
        </w:rPr>
        <w:t>pages:</w:t>
      </w:r>
      <w:r w:rsidRPr="00473F7C">
        <w:rPr>
          <w:rFonts w:ascii="Times New Roman" w:hAnsi="Times New Roman" w:cs="Times New Roman"/>
          <w:snapToGrid w:val="0"/>
          <w:sz w:val="24"/>
          <w:szCs w:val="24"/>
        </w:rPr>
        <w:tab/>
      </w:r>
      <w:r w:rsidR="00C955C7" w:rsidRPr="00473F7C">
        <w:rPr>
          <w:rFonts w:ascii="Times New Roman" w:hAnsi="Times New Roman" w:cs="Times New Roman"/>
          <w:snapToGrid w:val="0"/>
          <w:sz w:val="24"/>
          <w:szCs w:val="24"/>
        </w:rPr>
        <w:fldChar w:fldCharType="begin"/>
      </w:r>
      <w:r w:rsidR="00C955C7" w:rsidRPr="00473F7C">
        <w:rPr>
          <w:rFonts w:ascii="Times New Roman" w:hAnsi="Times New Roman" w:cs="Times New Roman"/>
          <w:snapToGrid w:val="0"/>
          <w:sz w:val="24"/>
          <w:szCs w:val="24"/>
        </w:rPr>
        <w:instrText xml:space="preserve"> NUMPAGES  \* Arabic </w:instrText>
      </w:r>
      <w:r w:rsidR="00C955C7" w:rsidRPr="00473F7C">
        <w:rPr>
          <w:rFonts w:ascii="Times New Roman" w:hAnsi="Times New Roman" w:cs="Times New Roman"/>
          <w:snapToGrid w:val="0"/>
          <w:sz w:val="24"/>
          <w:szCs w:val="24"/>
        </w:rPr>
        <w:fldChar w:fldCharType="separate"/>
      </w:r>
      <w:r w:rsidR="00195FF0" w:rsidRPr="00473F7C">
        <w:rPr>
          <w:rFonts w:ascii="Times New Roman" w:hAnsi="Times New Roman" w:cs="Times New Roman"/>
          <w:noProof/>
          <w:snapToGrid w:val="0"/>
          <w:sz w:val="24"/>
          <w:szCs w:val="24"/>
        </w:rPr>
        <w:t>1</w:t>
      </w:r>
      <w:r w:rsidR="00C955C7" w:rsidRPr="00473F7C">
        <w:rPr>
          <w:rFonts w:ascii="Times New Roman" w:hAnsi="Times New Roman" w:cs="Times New Roman"/>
          <w:snapToGrid w:val="0"/>
          <w:sz w:val="24"/>
          <w:szCs w:val="24"/>
        </w:rPr>
        <w:fldChar w:fldCharType="end"/>
      </w:r>
      <w:r w:rsidRPr="00473F7C">
        <w:rPr>
          <w:rFonts w:ascii="Times New Roman" w:hAnsi="Times New Roman" w:cs="Times New Roman"/>
          <w:snapToGrid w:val="0"/>
          <w:sz w:val="24"/>
          <w:szCs w:val="24"/>
        </w:rPr>
        <w:t xml:space="preserve"> (with cover</w:t>
      </w:r>
      <w:r w:rsidRPr="00473F7C">
        <w:rPr>
          <w:rFonts w:ascii="Times New Roman" w:hAnsi="Times New Roman" w:cs="Times New Roman"/>
          <w:snapToGrid w:val="0"/>
          <w:spacing w:val="-10"/>
          <w:sz w:val="24"/>
          <w:szCs w:val="24"/>
        </w:rPr>
        <w:t xml:space="preserve"> </w:t>
      </w:r>
      <w:r w:rsidRPr="00473F7C">
        <w:rPr>
          <w:rFonts w:ascii="Times New Roman" w:hAnsi="Times New Roman" w:cs="Times New Roman"/>
          <w:snapToGrid w:val="0"/>
          <w:sz w:val="24"/>
          <w:szCs w:val="24"/>
        </w:rPr>
        <w:t>page)</w:t>
      </w:r>
    </w:p>
    <w:p w14:paraId="60A86B64" w14:textId="0CFFD4C0" w:rsidR="00FF2653" w:rsidRPr="00473F7C" w:rsidRDefault="00FF2653" w:rsidP="004C352E">
      <w:pPr>
        <w:tabs>
          <w:tab w:val="left" w:pos="3099"/>
        </w:tabs>
        <w:spacing w:before="240"/>
        <w:ind w:left="104"/>
        <w:rPr>
          <w:rFonts w:ascii="Times New Roman" w:hAnsi="Times New Roman" w:cs="Times New Roman"/>
          <w:snapToGrid w:val="0"/>
          <w:sz w:val="24"/>
          <w:szCs w:val="24"/>
        </w:rPr>
      </w:pPr>
      <w:r w:rsidRPr="00473F7C">
        <w:rPr>
          <w:rFonts w:ascii="Times New Roman" w:hAnsi="Times New Roman" w:cs="Times New Roman"/>
          <w:b/>
          <w:snapToGrid w:val="0"/>
          <w:sz w:val="24"/>
          <w:szCs w:val="24"/>
        </w:rPr>
        <w:t>Email</w:t>
      </w:r>
      <w:r w:rsidRPr="00473F7C">
        <w:rPr>
          <w:rFonts w:ascii="Times New Roman" w:hAnsi="Times New Roman" w:cs="Times New Roman"/>
          <w:b/>
          <w:snapToGrid w:val="0"/>
          <w:spacing w:val="5"/>
          <w:sz w:val="24"/>
          <w:szCs w:val="24"/>
        </w:rPr>
        <w:t xml:space="preserve"> </w:t>
      </w:r>
      <w:r w:rsidRPr="00473F7C">
        <w:rPr>
          <w:rFonts w:ascii="Times New Roman" w:hAnsi="Times New Roman" w:cs="Times New Roman"/>
          <w:b/>
          <w:snapToGrid w:val="0"/>
          <w:sz w:val="24"/>
          <w:szCs w:val="24"/>
        </w:rPr>
        <w:t>of</w:t>
      </w:r>
      <w:r w:rsidRPr="00473F7C">
        <w:rPr>
          <w:rFonts w:ascii="Times New Roman" w:hAnsi="Times New Roman" w:cs="Times New Roman"/>
          <w:b/>
          <w:snapToGrid w:val="0"/>
          <w:spacing w:val="6"/>
          <w:sz w:val="24"/>
          <w:szCs w:val="24"/>
        </w:rPr>
        <w:t xml:space="preserve"> </w:t>
      </w:r>
      <w:r w:rsidRPr="00473F7C">
        <w:rPr>
          <w:rFonts w:ascii="Times New Roman" w:hAnsi="Times New Roman" w:cs="Times New Roman"/>
          <w:b/>
          <w:snapToGrid w:val="0"/>
          <w:sz w:val="24"/>
          <w:szCs w:val="24"/>
        </w:rPr>
        <w:t>Convenor:</w:t>
      </w:r>
      <w:r w:rsidRPr="00473F7C">
        <w:rPr>
          <w:rFonts w:ascii="Times New Roman" w:hAnsi="Times New Roman" w:cs="Times New Roman"/>
          <w:snapToGrid w:val="0"/>
          <w:sz w:val="24"/>
          <w:szCs w:val="24"/>
        </w:rPr>
        <w:tab/>
      </w:r>
      <w:proofErr w:type="spellStart"/>
      <w:r w:rsidR="000C78E6" w:rsidRPr="00473F7C">
        <w:rPr>
          <w:rFonts w:ascii="Times New Roman" w:hAnsi="Times New Roman" w:cs="Times New Roman"/>
          <w:snapToGrid w:val="0"/>
          <w:sz w:val="24"/>
          <w:szCs w:val="24"/>
        </w:rPr>
        <w:t>young.L</w:t>
      </w:r>
      <w:proofErr w:type="spellEnd"/>
      <w:r w:rsidR="00196997" w:rsidRPr="00473F7C">
        <w:rPr>
          <w:rFonts w:ascii="Times New Roman" w:hAnsi="Times New Roman" w:cs="Times New Roman"/>
          <w:snapToGrid w:val="0"/>
          <w:sz w:val="24"/>
          <w:szCs w:val="24"/>
        </w:rPr>
        <w:t xml:space="preserve"> </w:t>
      </w:r>
      <w:r w:rsidRPr="00473F7C">
        <w:rPr>
          <w:rFonts w:ascii="Times New Roman" w:hAnsi="Times New Roman" w:cs="Times New Roman"/>
          <w:snapToGrid w:val="0"/>
          <w:sz w:val="24"/>
          <w:szCs w:val="24"/>
        </w:rPr>
        <w:t>@</w:t>
      </w:r>
      <w:r w:rsidR="00196997" w:rsidRPr="00473F7C">
        <w:rPr>
          <w:rFonts w:ascii="Times New Roman" w:hAnsi="Times New Roman" w:cs="Times New Roman"/>
          <w:snapToGrid w:val="0"/>
          <w:sz w:val="24"/>
          <w:szCs w:val="24"/>
        </w:rPr>
        <w:t xml:space="preserve"> </w:t>
      </w:r>
      <w:proofErr w:type="spellStart"/>
      <w:r w:rsidR="00196997" w:rsidRPr="00473F7C">
        <w:rPr>
          <w:rFonts w:ascii="Times New Roman" w:hAnsi="Times New Roman" w:cs="Times New Roman"/>
          <w:snapToGrid w:val="0"/>
          <w:sz w:val="24"/>
          <w:szCs w:val="24"/>
        </w:rPr>
        <w:t>samsung</w:t>
      </w:r>
      <w:proofErr w:type="spellEnd"/>
      <w:r w:rsidR="00196997" w:rsidRPr="00473F7C">
        <w:rPr>
          <w:rFonts w:ascii="Times New Roman" w:hAnsi="Times New Roman" w:cs="Times New Roman"/>
          <w:snapToGrid w:val="0"/>
          <w:sz w:val="24"/>
          <w:szCs w:val="24"/>
        </w:rPr>
        <w:t xml:space="preserve"> </w:t>
      </w:r>
      <w:r w:rsidR="000C78E6" w:rsidRPr="00473F7C">
        <w:rPr>
          <w:rFonts w:ascii="Times New Roman" w:hAnsi="Times New Roman" w:cs="Times New Roman"/>
          <w:snapToGrid w:val="0"/>
          <w:sz w:val="24"/>
          <w:szCs w:val="24"/>
        </w:rPr>
        <w:t>.</w:t>
      </w:r>
      <w:r w:rsidR="00196997" w:rsidRPr="00473F7C">
        <w:rPr>
          <w:rFonts w:ascii="Times New Roman" w:hAnsi="Times New Roman" w:cs="Times New Roman"/>
          <w:snapToGrid w:val="0"/>
          <w:sz w:val="24"/>
          <w:szCs w:val="24"/>
        </w:rPr>
        <w:t xml:space="preserve"> </w:t>
      </w:r>
      <w:r w:rsidR="000C78E6" w:rsidRPr="00473F7C">
        <w:rPr>
          <w:rFonts w:ascii="Times New Roman" w:hAnsi="Times New Roman" w:cs="Times New Roman"/>
          <w:snapToGrid w:val="0"/>
          <w:sz w:val="24"/>
          <w:szCs w:val="24"/>
        </w:rPr>
        <w:t>com</w:t>
      </w:r>
    </w:p>
    <w:p w14:paraId="1FFAF59B" w14:textId="0B5B72AD" w:rsidR="00CB798F" w:rsidRPr="00473F7C" w:rsidRDefault="004E45B6" w:rsidP="004C352E">
      <w:pPr>
        <w:tabs>
          <w:tab w:val="left" w:pos="3099"/>
        </w:tabs>
        <w:spacing w:before="240"/>
        <w:ind w:left="104"/>
        <w:rPr>
          <w:rFonts w:ascii="Times New Roman" w:hAnsi="Times New Roman" w:cs="Times New Roman"/>
          <w:snapToGrid w:val="0"/>
          <w:color w:val="0000EE"/>
          <w:sz w:val="24"/>
          <w:szCs w:val="24"/>
          <w:u w:color="0000EE"/>
        </w:rPr>
      </w:pPr>
      <w:r w:rsidRPr="00473F7C">
        <w:rPr>
          <w:rFonts w:ascii="Times New Roman" w:hAnsi="Times New Roman" w:cs="Times New Roman"/>
          <w:b/>
          <w:snapToGrid w:val="0"/>
          <w:sz w:val="24"/>
          <w:szCs w:val="24"/>
        </w:rPr>
        <w:t>Committee</w:t>
      </w:r>
      <w:r w:rsidRPr="00473F7C">
        <w:rPr>
          <w:rFonts w:ascii="Times New Roman" w:hAnsi="Times New Roman" w:cs="Times New Roman"/>
          <w:b/>
          <w:snapToGrid w:val="0"/>
          <w:spacing w:val="-6"/>
          <w:sz w:val="24"/>
          <w:szCs w:val="24"/>
        </w:rPr>
        <w:t xml:space="preserve"> </w:t>
      </w:r>
      <w:r w:rsidRPr="00473F7C">
        <w:rPr>
          <w:rFonts w:ascii="Times New Roman" w:hAnsi="Times New Roman" w:cs="Times New Roman"/>
          <w:b/>
          <w:snapToGrid w:val="0"/>
          <w:sz w:val="24"/>
          <w:szCs w:val="24"/>
        </w:rPr>
        <w:t>URL:</w:t>
      </w:r>
      <w:r w:rsidRPr="00473F7C">
        <w:rPr>
          <w:rFonts w:ascii="Times New Roman" w:hAnsi="Times New Roman" w:cs="Times New Roman"/>
          <w:snapToGrid w:val="0"/>
          <w:sz w:val="24"/>
          <w:szCs w:val="24"/>
        </w:rPr>
        <w:tab/>
      </w:r>
      <w:hyperlink r:id="rId9" w:history="1">
        <w:r w:rsidR="000C78E6" w:rsidRPr="00473F7C">
          <w:rPr>
            <w:rStyle w:val="Collegamentoipertestuale"/>
            <w:rFonts w:ascii="Times New Roman" w:hAnsi="Times New Roman" w:cs="Times New Roman"/>
            <w:snapToGrid w:val="0"/>
            <w:sz w:val="24"/>
            <w:szCs w:val="24"/>
            <w:u w:val="none"/>
          </w:rPr>
          <w:t>https://isotc.iso.org/livelink/livelink/open/jtc1sc29wg3</w:t>
        </w:r>
      </w:hyperlink>
    </w:p>
    <w:p w14:paraId="770DD3C0" w14:textId="68816648" w:rsidR="00F03F9B" w:rsidRPr="00473F7C" w:rsidRDefault="00F03F9B">
      <w:pPr>
        <w:tabs>
          <w:tab w:val="left" w:pos="3099"/>
        </w:tabs>
        <w:ind w:left="104"/>
        <w:rPr>
          <w:color w:val="0000EE"/>
          <w:w w:val="120"/>
          <w:sz w:val="24"/>
          <w:u w:val="single" w:color="0000EE"/>
        </w:rPr>
      </w:pPr>
    </w:p>
    <w:p w14:paraId="71F3EE19" w14:textId="77777777" w:rsidR="00F03F9B" w:rsidRPr="00473F7C" w:rsidRDefault="00F03F9B">
      <w:pPr>
        <w:tabs>
          <w:tab w:val="left" w:pos="3099"/>
        </w:tabs>
        <w:ind w:left="104"/>
        <w:rPr>
          <w:color w:val="0000EE"/>
          <w:w w:val="120"/>
          <w:sz w:val="24"/>
          <w:u w:val="single" w:color="0000EE"/>
        </w:rPr>
        <w:sectPr w:rsidR="00F03F9B" w:rsidRPr="00473F7C" w:rsidSect="000E285C">
          <w:footerReference w:type="default" r:id="rId10"/>
          <w:type w:val="continuous"/>
          <w:pgSz w:w="11900" w:h="16840"/>
          <w:pgMar w:top="1134" w:right="1134" w:bottom="1134" w:left="1134" w:header="720" w:footer="720" w:gutter="0"/>
          <w:cols w:space="720"/>
          <w:docGrid w:linePitch="299"/>
        </w:sectPr>
      </w:pPr>
    </w:p>
    <w:p w14:paraId="5D542300" w14:textId="30A58F6B" w:rsidR="00385C5D" w:rsidRPr="00473F7C" w:rsidRDefault="00385C5D" w:rsidP="00385C5D">
      <w:pPr>
        <w:widowControl/>
        <w:jc w:val="center"/>
        <w:rPr>
          <w:rFonts w:ascii="Times New Roman" w:eastAsia="SimSun" w:hAnsi="Times New Roman" w:cs="Times New Roman"/>
          <w:b/>
          <w:sz w:val="28"/>
          <w:szCs w:val="24"/>
          <w:lang w:eastAsia="zh-CN"/>
        </w:rPr>
      </w:pPr>
      <w:r w:rsidRPr="00473F7C">
        <w:rPr>
          <w:rFonts w:ascii="Times New Roman" w:eastAsia="SimSun" w:hAnsi="Times New Roman" w:cs="Times New Roman"/>
          <w:b/>
          <w:sz w:val="28"/>
          <w:szCs w:val="24"/>
          <w:lang w:eastAsia="zh-CN"/>
        </w:rPr>
        <w:lastRenderedPageBreak/>
        <w:t>INTERNATIONAL ORGANI</w:t>
      </w:r>
      <w:r w:rsidR="00954B0D" w:rsidRPr="00473F7C">
        <w:rPr>
          <w:rFonts w:ascii="Times New Roman" w:eastAsia="SimSun" w:hAnsi="Times New Roman" w:cs="Times New Roman"/>
          <w:b/>
          <w:sz w:val="28"/>
          <w:szCs w:val="24"/>
          <w:lang w:eastAsia="zh-CN"/>
        </w:rPr>
        <w:t>Z</w:t>
      </w:r>
      <w:r w:rsidRPr="00473F7C">
        <w:rPr>
          <w:rFonts w:ascii="Times New Roman" w:eastAsia="SimSun" w:hAnsi="Times New Roman" w:cs="Times New Roman"/>
          <w:b/>
          <w:sz w:val="28"/>
          <w:szCs w:val="24"/>
          <w:lang w:eastAsia="zh-CN"/>
        </w:rPr>
        <w:t>ATION FOR STANDARDI</w:t>
      </w:r>
      <w:r w:rsidR="00954B0D" w:rsidRPr="00473F7C">
        <w:rPr>
          <w:rFonts w:ascii="Times New Roman" w:eastAsia="SimSun" w:hAnsi="Times New Roman" w:cs="Times New Roman"/>
          <w:b/>
          <w:sz w:val="28"/>
          <w:szCs w:val="24"/>
          <w:lang w:eastAsia="zh-CN"/>
        </w:rPr>
        <w:t>Z</w:t>
      </w:r>
      <w:r w:rsidRPr="00473F7C">
        <w:rPr>
          <w:rFonts w:ascii="Times New Roman" w:eastAsia="SimSun" w:hAnsi="Times New Roman" w:cs="Times New Roman"/>
          <w:b/>
          <w:sz w:val="28"/>
          <w:szCs w:val="24"/>
          <w:lang w:eastAsia="zh-CN"/>
        </w:rPr>
        <w:t>ATION</w:t>
      </w:r>
    </w:p>
    <w:p w14:paraId="7FCF95DB" w14:textId="77777777" w:rsidR="00385C5D" w:rsidRPr="00473F7C" w:rsidRDefault="00385C5D" w:rsidP="00385C5D">
      <w:pPr>
        <w:widowControl/>
        <w:jc w:val="center"/>
        <w:rPr>
          <w:rFonts w:ascii="Times New Roman" w:eastAsia="SimSun" w:hAnsi="Times New Roman" w:cs="Times New Roman"/>
          <w:b/>
          <w:sz w:val="28"/>
          <w:szCs w:val="24"/>
          <w:lang w:eastAsia="zh-CN"/>
        </w:rPr>
      </w:pPr>
      <w:r w:rsidRPr="00473F7C">
        <w:rPr>
          <w:rFonts w:ascii="Times New Roman" w:eastAsia="SimSun" w:hAnsi="Times New Roman" w:cs="Times New Roman"/>
          <w:b/>
          <w:sz w:val="28"/>
          <w:szCs w:val="24"/>
          <w:lang w:eastAsia="zh-CN"/>
        </w:rPr>
        <w:t>ORGANISATION INTERNATIONALE DE NORMALISATION</w:t>
      </w:r>
    </w:p>
    <w:p w14:paraId="0D92B76F" w14:textId="2C7DB9CE" w:rsidR="00385C5D" w:rsidRPr="00473F7C" w:rsidRDefault="00385C5D" w:rsidP="00385C5D">
      <w:pPr>
        <w:widowControl/>
        <w:jc w:val="center"/>
        <w:rPr>
          <w:rFonts w:ascii="Times New Roman" w:eastAsia="SimSun" w:hAnsi="Times New Roman" w:cs="Times New Roman"/>
          <w:b/>
          <w:sz w:val="28"/>
          <w:szCs w:val="24"/>
          <w:lang w:eastAsia="zh-CN"/>
        </w:rPr>
      </w:pPr>
      <w:r w:rsidRPr="00473F7C">
        <w:rPr>
          <w:rFonts w:ascii="Times New Roman" w:eastAsia="SimSun" w:hAnsi="Times New Roman" w:cs="Times New Roman"/>
          <w:b/>
          <w:sz w:val="28"/>
          <w:szCs w:val="24"/>
          <w:lang w:eastAsia="zh-CN"/>
        </w:rPr>
        <w:t>ISO/IEC JTC 1/SC 29/</w:t>
      </w:r>
      <w:r w:rsidR="00540DEA" w:rsidRPr="00473F7C">
        <w:rPr>
          <w:rFonts w:ascii="Times New Roman" w:eastAsia="SimSun" w:hAnsi="Times New Roman" w:cs="Times New Roman"/>
          <w:b/>
          <w:sz w:val="28"/>
          <w:szCs w:val="24"/>
          <w:lang w:eastAsia="zh-CN"/>
        </w:rPr>
        <w:t>WG 03</w:t>
      </w:r>
      <w:r w:rsidR="00EF2D59" w:rsidRPr="00473F7C">
        <w:rPr>
          <w:rFonts w:ascii="Times New Roman" w:eastAsia="SimSun" w:hAnsi="Times New Roman" w:cs="Times New Roman"/>
          <w:b/>
          <w:sz w:val="28"/>
          <w:szCs w:val="24"/>
          <w:lang w:eastAsia="zh-CN"/>
        </w:rPr>
        <w:t xml:space="preserve"> MPEG SYSTEMS</w:t>
      </w:r>
    </w:p>
    <w:p w14:paraId="54CED6D6" w14:textId="4BB039C5" w:rsidR="00385C5D" w:rsidRPr="00473F7C" w:rsidRDefault="00385C5D" w:rsidP="00385C5D">
      <w:pPr>
        <w:widowControl/>
        <w:jc w:val="right"/>
        <w:rPr>
          <w:rFonts w:ascii="Times New Roman" w:eastAsia="SimSun" w:hAnsi="Times New Roman" w:cs="Times New Roman"/>
          <w:b/>
          <w:sz w:val="48"/>
          <w:szCs w:val="24"/>
          <w:lang w:eastAsia="zh-CN"/>
        </w:rPr>
      </w:pPr>
      <w:r w:rsidRPr="00473F7C">
        <w:rPr>
          <w:rFonts w:ascii="Times New Roman" w:eastAsia="SimSun" w:hAnsi="Times New Roman" w:cs="Times New Roman"/>
          <w:b/>
          <w:sz w:val="28"/>
          <w:szCs w:val="24"/>
          <w:lang w:eastAsia="zh-CN"/>
        </w:rPr>
        <w:t>ISO/IEC JTC 1/SC 29/</w:t>
      </w:r>
      <w:r w:rsidR="00540DEA" w:rsidRPr="00473F7C">
        <w:rPr>
          <w:rFonts w:ascii="Times New Roman" w:eastAsia="SimSun" w:hAnsi="Times New Roman" w:cs="Times New Roman"/>
          <w:b/>
          <w:sz w:val="28"/>
          <w:szCs w:val="24"/>
          <w:lang w:eastAsia="zh-CN"/>
        </w:rPr>
        <w:t>WG 03</w:t>
      </w:r>
      <w:r w:rsidRPr="00473F7C">
        <w:rPr>
          <w:rFonts w:ascii="Times New Roman" w:eastAsia="SimSun" w:hAnsi="Times New Roman" w:cs="Times New Roman"/>
          <w:b/>
          <w:sz w:val="28"/>
          <w:szCs w:val="24"/>
          <w:lang w:eastAsia="zh-CN"/>
        </w:rPr>
        <w:t xml:space="preserve"> </w:t>
      </w:r>
      <w:r w:rsidRPr="00473F7C">
        <w:rPr>
          <w:rFonts w:ascii="Times New Roman" w:eastAsia="SimSun" w:hAnsi="Times New Roman" w:cs="Times New Roman"/>
          <w:b/>
          <w:sz w:val="48"/>
          <w:szCs w:val="24"/>
          <w:lang w:eastAsia="zh-CN"/>
        </w:rPr>
        <w:t>N</w:t>
      </w:r>
      <w:r w:rsidR="004C352E" w:rsidRPr="00473F7C">
        <w:rPr>
          <w:rFonts w:ascii="Times New Roman" w:eastAsia="SimSun" w:hAnsi="Times New Roman" w:cs="Times New Roman"/>
          <w:b/>
          <w:sz w:val="48"/>
          <w:szCs w:val="24"/>
          <w:highlight w:val="yellow"/>
          <w:lang w:eastAsia="zh-CN"/>
        </w:rPr>
        <w:fldChar w:fldCharType="begin"/>
      </w:r>
      <w:r w:rsidR="004C352E" w:rsidRPr="00473F7C">
        <w:rPr>
          <w:rFonts w:ascii="Times New Roman" w:eastAsia="SimSun" w:hAnsi="Times New Roman" w:cs="Times New Roman"/>
          <w:b/>
          <w:sz w:val="48"/>
          <w:szCs w:val="24"/>
          <w:highlight w:val="yellow"/>
          <w:lang w:eastAsia="zh-CN"/>
        </w:rPr>
        <w:instrText xml:space="preserve"> DOCPROPERTY "WGNumber" \* MERGEFORMAT </w:instrText>
      </w:r>
      <w:r w:rsidR="004C352E" w:rsidRPr="00473F7C">
        <w:rPr>
          <w:rFonts w:ascii="Times New Roman" w:eastAsia="SimSun" w:hAnsi="Times New Roman" w:cs="Times New Roman"/>
          <w:b/>
          <w:sz w:val="48"/>
          <w:szCs w:val="24"/>
          <w:highlight w:val="yellow"/>
          <w:lang w:eastAsia="zh-CN"/>
        </w:rPr>
        <w:fldChar w:fldCharType="separate"/>
      </w:r>
      <w:r w:rsidR="00473F7C" w:rsidRPr="00473F7C">
        <w:rPr>
          <w:rFonts w:ascii="Times New Roman" w:eastAsia="SimSun" w:hAnsi="Times New Roman" w:cs="Times New Roman"/>
          <w:b/>
          <w:sz w:val="48"/>
          <w:szCs w:val="24"/>
          <w:highlight w:val="yellow"/>
          <w:lang w:eastAsia="zh-CN"/>
        </w:rPr>
        <w:t>0764</w:t>
      </w:r>
      <w:r w:rsidR="004C352E" w:rsidRPr="00473F7C">
        <w:rPr>
          <w:rFonts w:ascii="Times New Roman" w:eastAsia="SimSun" w:hAnsi="Times New Roman" w:cs="Times New Roman"/>
          <w:b/>
          <w:sz w:val="48"/>
          <w:szCs w:val="24"/>
          <w:highlight w:val="yellow"/>
          <w:lang w:eastAsia="zh-CN"/>
        </w:rPr>
        <w:fldChar w:fldCharType="end"/>
      </w:r>
    </w:p>
    <w:p w14:paraId="40403B12" w14:textId="604961E1" w:rsidR="00954B0D" w:rsidRPr="00473F7C" w:rsidRDefault="00BC1590" w:rsidP="004C352E">
      <w:pPr>
        <w:widowControl/>
        <w:spacing w:after="480"/>
        <w:jc w:val="right"/>
        <w:rPr>
          <w:rFonts w:ascii="Times New Roman" w:eastAsia="SimSun" w:hAnsi="Times New Roman" w:cs="Times New Roman"/>
          <w:b/>
          <w:sz w:val="28"/>
          <w:szCs w:val="24"/>
          <w:lang w:eastAsia="zh-CN"/>
        </w:rPr>
      </w:pPr>
      <w:r w:rsidRPr="00473F7C">
        <w:rPr>
          <w:rFonts w:ascii="Times New Roman" w:eastAsia="SimSun" w:hAnsi="Times New Roman" w:cs="Times New Roman"/>
          <w:b/>
          <w:sz w:val="28"/>
          <w:szCs w:val="24"/>
          <w:highlight w:val="yellow"/>
          <w:lang w:eastAsia="zh-CN"/>
        </w:rPr>
        <w:fldChar w:fldCharType="begin"/>
      </w:r>
      <w:r w:rsidRPr="00473F7C">
        <w:rPr>
          <w:rFonts w:ascii="Times New Roman" w:eastAsia="SimSun" w:hAnsi="Times New Roman" w:cs="Times New Roman"/>
          <w:b/>
          <w:sz w:val="28"/>
          <w:szCs w:val="24"/>
          <w:highlight w:val="yellow"/>
          <w:lang w:eastAsia="zh-CN"/>
        </w:rPr>
        <w:instrText xml:space="preserve"> SAVEDATE \@ "MMMM yyyy" \* MERGEFORMAT </w:instrText>
      </w:r>
      <w:r w:rsidRPr="00473F7C">
        <w:rPr>
          <w:rFonts w:ascii="Times New Roman" w:eastAsia="SimSun" w:hAnsi="Times New Roman" w:cs="Times New Roman"/>
          <w:b/>
          <w:sz w:val="28"/>
          <w:szCs w:val="24"/>
          <w:highlight w:val="yellow"/>
          <w:lang w:eastAsia="zh-CN"/>
        </w:rPr>
        <w:fldChar w:fldCharType="separate"/>
      </w:r>
      <w:ins w:id="10" w:author="BATTISTA STEFANO" w:date="2023-03-16T18:43:00Z">
        <w:r w:rsidR="004942AC">
          <w:rPr>
            <w:rFonts w:ascii="Times New Roman" w:eastAsia="SimSun" w:hAnsi="Times New Roman" w:cs="Times New Roman"/>
            <w:b/>
            <w:noProof/>
            <w:sz w:val="28"/>
            <w:szCs w:val="24"/>
            <w:highlight w:val="yellow"/>
            <w:lang w:eastAsia="zh-CN"/>
          </w:rPr>
          <w:t>March 2023</w:t>
        </w:r>
      </w:ins>
      <w:del w:id="11" w:author="BATTISTA STEFANO" w:date="2023-03-16T18:43:00Z">
        <w:r w:rsidR="00637E16" w:rsidDel="004942AC">
          <w:rPr>
            <w:rFonts w:ascii="Times New Roman" w:eastAsia="SimSun" w:hAnsi="Times New Roman" w:cs="Times New Roman"/>
            <w:b/>
            <w:noProof/>
            <w:sz w:val="28"/>
            <w:szCs w:val="24"/>
            <w:highlight w:val="yellow"/>
            <w:lang w:eastAsia="zh-CN"/>
          </w:rPr>
          <w:delText>February 2023</w:delText>
        </w:r>
      </w:del>
      <w:r w:rsidRPr="00473F7C">
        <w:rPr>
          <w:rFonts w:ascii="Times New Roman" w:eastAsia="SimSun" w:hAnsi="Times New Roman" w:cs="Times New Roman"/>
          <w:b/>
          <w:sz w:val="28"/>
          <w:szCs w:val="24"/>
          <w:highlight w:val="yellow"/>
          <w:lang w:eastAsia="zh-CN"/>
        </w:rPr>
        <w:fldChar w:fldCharType="end"/>
      </w:r>
      <w:r w:rsidR="00954B0D" w:rsidRPr="00473F7C">
        <w:rPr>
          <w:rFonts w:ascii="Times New Roman" w:eastAsia="SimSun" w:hAnsi="Times New Roman" w:cs="Times New Roman"/>
          <w:b/>
          <w:sz w:val="28"/>
          <w:szCs w:val="24"/>
          <w:lang w:eastAsia="zh-CN"/>
        </w:rPr>
        <w:t>, Virtual</w:t>
      </w:r>
    </w:p>
    <w:tbl>
      <w:tblPr>
        <w:tblW w:w="10169" w:type="dxa"/>
        <w:tblLook w:val="01E0" w:firstRow="1" w:lastRow="1" w:firstColumn="1" w:lastColumn="1" w:noHBand="0" w:noVBand="0"/>
      </w:tblPr>
      <w:tblGrid>
        <w:gridCol w:w="1890"/>
        <w:gridCol w:w="8279"/>
      </w:tblGrid>
      <w:tr w:rsidR="00954B0D" w:rsidRPr="00473F7C" w14:paraId="643E3AD1" w14:textId="77777777" w:rsidTr="00954B0D">
        <w:tc>
          <w:tcPr>
            <w:tcW w:w="1890" w:type="dxa"/>
            <w:hideMark/>
          </w:tcPr>
          <w:p w14:paraId="08C6B0FD" w14:textId="77777777" w:rsidR="00954B0D" w:rsidRPr="00473F7C" w:rsidRDefault="00954B0D">
            <w:pPr>
              <w:suppressAutoHyphens/>
              <w:rPr>
                <w:rFonts w:ascii="Times New Roman" w:hAnsi="Times New Roman" w:cs="Times New Roman"/>
                <w:b/>
                <w:sz w:val="24"/>
                <w:szCs w:val="24"/>
              </w:rPr>
            </w:pPr>
            <w:r w:rsidRPr="00473F7C">
              <w:rPr>
                <w:rFonts w:ascii="Times New Roman" w:hAnsi="Times New Roman" w:cs="Times New Roman"/>
                <w:b/>
                <w:sz w:val="24"/>
                <w:szCs w:val="24"/>
              </w:rPr>
              <w:t>Title</w:t>
            </w:r>
          </w:p>
        </w:tc>
        <w:tc>
          <w:tcPr>
            <w:tcW w:w="8279" w:type="dxa"/>
            <w:hideMark/>
          </w:tcPr>
          <w:p w14:paraId="498090C2" w14:textId="0EC9EF09" w:rsidR="00954B0D" w:rsidRPr="00473F7C" w:rsidRDefault="004942AC">
            <w:pPr>
              <w:suppressAutoHyphens/>
              <w:rPr>
                <w:rFonts w:ascii="Times New Roman" w:hAnsi="Times New Roman" w:cs="Times New Roman"/>
                <w:b/>
                <w:sz w:val="24"/>
                <w:szCs w:val="24"/>
                <w:highlight w:val="yellow"/>
              </w:rPr>
            </w:pPr>
            <w:r w:rsidRPr="004942AC">
              <w:rPr>
                <w:rFonts w:ascii="Times New Roman" w:hAnsi="Times New Roman" w:cs="Times New Roman"/>
                <w:b/>
                <w:sz w:val="24"/>
                <w:szCs w:val="24"/>
                <w:highlight w:val="cyan"/>
                <w:rPrChange w:id="12" w:author="BATTISTA STEFANO" w:date="2023-03-16T18:44:00Z">
                  <w:rPr>
                    <w:rFonts w:ascii="Times New Roman" w:hAnsi="Times New Roman" w:cs="Times New Roman"/>
                    <w:b/>
                    <w:sz w:val="24"/>
                    <w:szCs w:val="24"/>
                  </w:rPr>
                </w:rPrChange>
              </w:rPr>
              <w:t>Technologies under Consideration for ISO/IEC 14496-15</w:t>
            </w:r>
          </w:p>
        </w:tc>
      </w:tr>
      <w:tr w:rsidR="00954B0D" w:rsidRPr="00473F7C" w14:paraId="4B5EB911" w14:textId="77777777" w:rsidTr="00954B0D">
        <w:tc>
          <w:tcPr>
            <w:tcW w:w="1890" w:type="dxa"/>
            <w:hideMark/>
          </w:tcPr>
          <w:p w14:paraId="47775072" w14:textId="77777777" w:rsidR="00954B0D" w:rsidRPr="00473F7C" w:rsidRDefault="00954B0D">
            <w:pPr>
              <w:suppressAutoHyphens/>
              <w:rPr>
                <w:rFonts w:ascii="Times New Roman" w:hAnsi="Times New Roman" w:cs="Times New Roman"/>
                <w:b/>
                <w:sz w:val="24"/>
                <w:szCs w:val="24"/>
              </w:rPr>
            </w:pPr>
            <w:r w:rsidRPr="00473F7C">
              <w:rPr>
                <w:rFonts w:ascii="Times New Roman" w:hAnsi="Times New Roman" w:cs="Times New Roman"/>
                <w:b/>
                <w:sz w:val="24"/>
                <w:szCs w:val="24"/>
              </w:rPr>
              <w:t>Source</w:t>
            </w:r>
          </w:p>
        </w:tc>
        <w:tc>
          <w:tcPr>
            <w:tcW w:w="8279" w:type="dxa"/>
            <w:hideMark/>
          </w:tcPr>
          <w:p w14:paraId="47560DDD" w14:textId="01F3D45C" w:rsidR="00954B0D" w:rsidRPr="00473F7C" w:rsidRDefault="00540DEA">
            <w:pPr>
              <w:suppressAutoHyphens/>
              <w:rPr>
                <w:rFonts w:ascii="Times New Roman" w:hAnsi="Times New Roman" w:cs="Times New Roman"/>
                <w:b/>
                <w:sz w:val="24"/>
                <w:szCs w:val="24"/>
              </w:rPr>
            </w:pPr>
            <w:r w:rsidRPr="00473F7C">
              <w:rPr>
                <w:rFonts w:ascii="Times New Roman" w:hAnsi="Times New Roman" w:cs="Times New Roman"/>
                <w:b/>
                <w:sz w:val="24"/>
                <w:szCs w:val="24"/>
              </w:rPr>
              <w:t>WG 03</w:t>
            </w:r>
            <w:r w:rsidR="00954B0D" w:rsidRPr="00473F7C">
              <w:rPr>
                <w:rFonts w:ascii="Times New Roman" w:hAnsi="Times New Roman" w:cs="Times New Roman"/>
                <w:b/>
                <w:sz w:val="24"/>
                <w:szCs w:val="24"/>
              </w:rPr>
              <w:t xml:space="preserve">, MPEG </w:t>
            </w:r>
            <w:r w:rsidR="00F419DA" w:rsidRPr="00473F7C">
              <w:rPr>
                <w:rFonts w:ascii="Times New Roman" w:hAnsi="Times New Roman" w:cs="Times New Roman"/>
                <w:b/>
                <w:sz w:val="24"/>
                <w:szCs w:val="24"/>
              </w:rPr>
              <w:t>Systems</w:t>
            </w:r>
          </w:p>
        </w:tc>
      </w:tr>
      <w:tr w:rsidR="00954B0D" w:rsidRPr="00473F7C" w14:paraId="2460E6B8" w14:textId="77777777" w:rsidTr="00954B0D">
        <w:tc>
          <w:tcPr>
            <w:tcW w:w="1890" w:type="dxa"/>
            <w:hideMark/>
          </w:tcPr>
          <w:p w14:paraId="0BEE9C98" w14:textId="77777777" w:rsidR="00954B0D" w:rsidRPr="00473F7C" w:rsidRDefault="00954B0D">
            <w:pPr>
              <w:suppressAutoHyphens/>
              <w:rPr>
                <w:rFonts w:ascii="Times New Roman" w:hAnsi="Times New Roman" w:cs="Times New Roman"/>
                <w:b/>
                <w:sz w:val="24"/>
                <w:szCs w:val="24"/>
              </w:rPr>
            </w:pPr>
            <w:r w:rsidRPr="00473F7C">
              <w:rPr>
                <w:rFonts w:ascii="Times New Roman" w:hAnsi="Times New Roman" w:cs="Times New Roman"/>
                <w:b/>
                <w:sz w:val="24"/>
                <w:szCs w:val="24"/>
              </w:rPr>
              <w:t>Status</w:t>
            </w:r>
          </w:p>
        </w:tc>
        <w:tc>
          <w:tcPr>
            <w:tcW w:w="8279" w:type="dxa"/>
            <w:hideMark/>
          </w:tcPr>
          <w:p w14:paraId="5BFA1768" w14:textId="77777777" w:rsidR="00954B0D" w:rsidRPr="00473F7C" w:rsidRDefault="00954B0D">
            <w:pPr>
              <w:suppressAutoHyphens/>
              <w:rPr>
                <w:rFonts w:ascii="Times New Roman" w:hAnsi="Times New Roman" w:cs="Times New Roman"/>
                <w:b/>
                <w:sz w:val="24"/>
                <w:szCs w:val="24"/>
              </w:rPr>
            </w:pPr>
            <w:r w:rsidRPr="00473F7C">
              <w:rPr>
                <w:rFonts w:ascii="Times New Roman" w:hAnsi="Times New Roman" w:cs="Times New Roman"/>
                <w:b/>
                <w:sz w:val="24"/>
                <w:szCs w:val="24"/>
              </w:rPr>
              <w:t>Approved</w:t>
            </w:r>
          </w:p>
        </w:tc>
      </w:tr>
      <w:tr w:rsidR="00954B0D" w:rsidRPr="00473F7C" w14:paraId="21EE3B70" w14:textId="77777777" w:rsidTr="00954B0D">
        <w:tc>
          <w:tcPr>
            <w:tcW w:w="1890" w:type="dxa"/>
            <w:hideMark/>
          </w:tcPr>
          <w:p w14:paraId="05DB2EE2" w14:textId="77777777" w:rsidR="00954B0D" w:rsidRPr="00473F7C" w:rsidRDefault="00954B0D" w:rsidP="00A86680">
            <w:pPr>
              <w:suppressAutoHyphens/>
              <w:rPr>
                <w:rFonts w:ascii="Times New Roman" w:hAnsi="Times New Roman" w:cs="Times New Roman"/>
                <w:b/>
                <w:sz w:val="24"/>
                <w:szCs w:val="24"/>
              </w:rPr>
            </w:pPr>
            <w:r w:rsidRPr="00473F7C">
              <w:rPr>
                <w:rFonts w:ascii="Times New Roman" w:hAnsi="Times New Roman" w:cs="Times New Roman"/>
                <w:b/>
                <w:sz w:val="24"/>
                <w:szCs w:val="24"/>
              </w:rPr>
              <w:t>Serial Number</w:t>
            </w:r>
          </w:p>
        </w:tc>
        <w:tc>
          <w:tcPr>
            <w:tcW w:w="8279" w:type="dxa"/>
            <w:hideMark/>
          </w:tcPr>
          <w:p w14:paraId="44A25045" w14:textId="5103DB57" w:rsidR="00954B0D" w:rsidRPr="00473F7C" w:rsidRDefault="004C352E" w:rsidP="00A86680">
            <w:pPr>
              <w:suppressAutoHyphens/>
              <w:rPr>
                <w:rFonts w:ascii="Times New Roman" w:hAnsi="Times New Roman" w:cs="Times New Roman"/>
                <w:b/>
                <w:sz w:val="24"/>
                <w:szCs w:val="24"/>
              </w:rPr>
            </w:pPr>
            <w:r w:rsidRPr="00473F7C">
              <w:rPr>
                <w:rFonts w:ascii="Times New Roman" w:hAnsi="Times New Roman" w:cs="Times New Roman"/>
                <w:b/>
                <w:sz w:val="24"/>
                <w:szCs w:val="24"/>
                <w:highlight w:val="yellow"/>
              </w:rPr>
              <w:fldChar w:fldCharType="begin"/>
            </w:r>
            <w:r w:rsidRPr="00473F7C">
              <w:rPr>
                <w:rFonts w:ascii="Times New Roman" w:hAnsi="Times New Roman" w:cs="Times New Roman"/>
                <w:b/>
                <w:sz w:val="24"/>
                <w:szCs w:val="24"/>
                <w:highlight w:val="yellow"/>
              </w:rPr>
              <w:instrText xml:space="preserve"> DOCPROPERTY "MDMSNumber" \* MERGEFORMAT </w:instrText>
            </w:r>
            <w:r w:rsidRPr="00473F7C">
              <w:rPr>
                <w:rFonts w:ascii="Times New Roman" w:hAnsi="Times New Roman" w:cs="Times New Roman"/>
                <w:b/>
                <w:sz w:val="24"/>
                <w:szCs w:val="24"/>
                <w:highlight w:val="yellow"/>
              </w:rPr>
              <w:fldChar w:fldCharType="separate"/>
            </w:r>
            <w:r w:rsidR="00473F7C" w:rsidRPr="00473F7C">
              <w:rPr>
                <w:rFonts w:ascii="Times New Roman" w:hAnsi="Times New Roman" w:cs="Times New Roman"/>
                <w:b/>
                <w:sz w:val="24"/>
                <w:szCs w:val="24"/>
                <w:highlight w:val="yellow"/>
              </w:rPr>
              <w:t>22288</w:t>
            </w:r>
            <w:r w:rsidRPr="00473F7C">
              <w:rPr>
                <w:rFonts w:ascii="Times New Roman" w:hAnsi="Times New Roman" w:cs="Times New Roman"/>
                <w:b/>
                <w:sz w:val="24"/>
                <w:szCs w:val="24"/>
                <w:highlight w:val="yellow"/>
              </w:rPr>
              <w:fldChar w:fldCharType="end"/>
            </w:r>
          </w:p>
        </w:tc>
      </w:tr>
    </w:tbl>
    <w:p w14:paraId="0F0DC0D2" w14:textId="3F4AF3BE" w:rsidR="00FF2653" w:rsidRPr="00473F7C" w:rsidRDefault="00FF2653" w:rsidP="0018563E">
      <w:pPr>
        <w:rPr>
          <w:rFonts w:asciiTheme="majorHAnsi" w:hAnsiTheme="majorHAnsi" w:cs="Times New Roman"/>
          <w:sz w:val="24"/>
        </w:rPr>
      </w:pPr>
    </w:p>
    <w:p w14:paraId="39759106" w14:textId="6E495437" w:rsidR="00BA60FC" w:rsidRPr="00473F7C" w:rsidRDefault="00BA60FC" w:rsidP="0018563E">
      <w:pPr>
        <w:rPr>
          <w:rFonts w:asciiTheme="majorHAnsi" w:hAnsiTheme="majorHAnsi" w:cs="Times New Roman"/>
          <w:sz w:val="24"/>
        </w:rPr>
      </w:pPr>
    </w:p>
    <w:p w14:paraId="5905CA0C" w14:textId="77777777" w:rsidR="00473F7C" w:rsidRPr="00473F7C" w:rsidRDefault="00473F7C" w:rsidP="00473F7C">
      <w:pPr>
        <w:rPr>
          <w:rFonts w:asciiTheme="majorHAnsi" w:hAnsiTheme="majorHAnsi" w:cs="Calibri"/>
          <w:b/>
          <w:sz w:val="32"/>
          <w:szCs w:val="32"/>
        </w:rPr>
      </w:pPr>
      <w:r w:rsidRPr="00473F7C">
        <w:rPr>
          <w:rFonts w:asciiTheme="majorHAnsi" w:hAnsiTheme="majorHAnsi" w:cs="Calibri"/>
          <w:b/>
          <w:sz w:val="32"/>
          <w:szCs w:val="32"/>
        </w:rPr>
        <w:t>Abstract</w:t>
      </w:r>
    </w:p>
    <w:p w14:paraId="0E707ED3" w14:textId="77777777" w:rsidR="00473F7C" w:rsidRPr="00473F7C" w:rsidRDefault="00473F7C" w:rsidP="00554937">
      <w:pPr>
        <w:spacing w:after="80" w:line="276" w:lineRule="auto"/>
        <w:rPr>
          <w:rFonts w:asciiTheme="majorHAnsi" w:hAnsiTheme="majorHAnsi"/>
          <w:sz w:val="24"/>
          <w:szCs w:val="24"/>
        </w:rPr>
      </w:pPr>
    </w:p>
    <w:p w14:paraId="4E250846" w14:textId="31B44BC1"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This document proposes three approaches for carriage of a Base bitstream (e.g. AVC, HEVC, VVC) and an LCEVC enhancement bitstream in a “Single-Track”, that is without the need to use two separate PIDs or Tracks, but rather carrying the base NALUs and the LCEVC NALUs as if they were a single bitstream.</w:t>
      </w:r>
    </w:p>
    <w:p w14:paraId="7DBB3E11" w14:textId="41BB0B22" w:rsidR="00473F7C" w:rsidRPr="00473F7C" w:rsidRDefault="00473F7C" w:rsidP="00554937">
      <w:pPr>
        <w:spacing w:after="80" w:line="276" w:lineRule="auto"/>
        <w:rPr>
          <w:rFonts w:asciiTheme="majorHAnsi" w:hAnsiTheme="majorHAnsi"/>
          <w:sz w:val="24"/>
          <w:szCs w:val="24"/>
        </w:rPr>
      </w:pPr>
      <w:bookmarkStart w:id="13" w:name="_Toc6418931"/>
      <w:bookmarkStart w:id="14" w:name="_Toc6419125"/>
      <w:bookmarkStart w:id="15" w:name="_Toc6419313"/>
      <w:bookmarkStart w:id="16" w:name="_Toc6419501"/>
      <w:bookmarkStart w:id="17" w:name="_Toc6914802"/>
      <w:bookmarkStart w:id="18" w:name="_Toc6418932"/>
      <w:bookmarkStart w:id="19" w:name="_Toc6419126"/>
      <w:bookmarkStart w:id="20" w:name="_Toc6419314"/>
      <w:bookmarkStart w:id="21" w:name="_Toc6419502"/>
      <w:bookmarkStart w:id="22" w:name="_Toc6914803"/>
      <w:bookmarkStart w:id="23" w:name="_Toc6418933"/>
      <w:bookmarkStart w:id="24" w:name="_Toc6419127"/>
      <w:bookmarkStart w:id="25" w:name="_Toc6419315"/>
      <w:bookmarkStart w:id="26" w:name="_Toc6419503"/>
      <w:bookmarkStart w:id="27" w:name="_Toc6914804"/>
      <w:bookmarkStart w:id="28" w:name="_Toc6418934"/>
      <w:bookmarkStart w:id="29" w:name="_Toc6419128"/>
      <w:bookmarkStart w:id="30" w:name="_Toc6419316"/>
      <w:bookmarkStart w:id="31" w:name="_Toc6419504"/>
      <w:bookmarkStart w:id="32" w:name="_Toc6914805"/>
      <w:bookmarkStart w:id="33" w:name="_Toc6418935"/>
      <w:bookmarkStart w:id="34" w:name="_Toc6419129"/>
      <w:bookmarkStart w:id="35" w:name="_Toc6419317"/>
      <w:bookmarkStart w:id="36" w:name="_Toc6419505"/>
      <w:bookmarkStart w:id="37" w:name="_Toc6914806"/>
      <w:bookmarkStart w:id="38" w:name="_Toc6418936"/>
      <w:bookmarkStart w:id="39" w:name="_Toc6419130"/>
      <w:bookmarkStart w:id="40" w:name="_Toc6419318"/>
      <w:bookmarkStart w:id="41" w:name="_Toc6419506"/>
      <w:bookmarkStart w:id="42" w:name="_Toc6914807"/>
      <w:bookmarkStart w:id="43" w:name="_Toc6418937"/>
      <w:bookmarkStart w:id="44" w:name="_Toc6419131"/>
      <w:bookmarkStart w:id="45" w:name="_Toc6419319"/>
      <w:bookmarkStart w:id="46" w:name="_Toc6419507"/>
      <w:bookmarkStart w:id="47" w:name="_Toc6914808"/>
      <w:bookmarkStart w:id="48" w:name="_Toc6418938"/>
      <w:bookmarkStart w:id="49" w:name="_Toc6419132"/>
      <w:bookmarkStart w:id="50" w:name="_Toc6419320"/>
      <w:bookmarkStart w:id="51" w:name="_Toc6419508"/>
      <w:bookmarkStart w:id="52" w:name="_Toc6914809"/>
      <w:bookmarkStart w:id="53" w:name="_Toc6418939"/>
      <w:bookmarkStart w:id="54" w:name="_Toc6419133"/>
      <w:bookmarkStart w:id="55" w:name="_Toc6419321"/>
      <w:bookmarkStart w:id="56" w:name="_Toc6419509"/>
      <w:bookmarkStart w:id="57" w:name="_Toc6914810"/>
      <w:bookmarkStart w:id="58" w:name="_Toc6418940"/>
      <w:bookmarkStart w:id="59" w:name="_Toc6419134"/>
      <w:bookmarkStart w:id="60" w:name="_Toc6419322"/>
      <w:bookmarkStart w:id="61" w:name="_Toc6419510"/>
      <w:bookmarkStart w:id="62" w:name="_Toc6914811"/>
      <w:bookmarkStart w:id="63" w:name="_Toc6418941"/>
      <w:bookmarkStart w:id="64" w:name="_Toc6419135"/>
      <w:bookmarkStart w:id="65" w:name="_Toc6419323"/>
      <w:bookmarkStart w:id="66" w:name="_Toc6419511"/>
      <w:bookmarkStart w:id="67" w:name="_Toc6914812"/>
      <w:bookmarkStart w:id="68" w:name="_Toc6418942"/>
      <w:bookmarkStart w:id="69" w:name="_Toc6419136"/>
      <w:bookmarkStart w:id="70" w:name="_Toc6419324"/>
      <w:bookmarkStart w:id="71" w:name="_Toc6419512"/>
      <w:bookmarkStart w:id="72" w:name="_Toc6914813"/>
      <w:bookmarkStart w:id="73" w:name="_Toc6418943"/>
      <w:bookmarkStart w:id="74" w:name="_Toc6419137"/>
      <w:bookmarkStart w:id="75" w:name="_Toc6419325"/>
      <w:bookmarkStart w:id="76" w:name="_Toc6419513"/>
      <w:bookmarkStart w:id="77" w:name="_Toc6914814"/>
      <w:bookmarkStart w:id="78" w:name="_Toc6418944"/>
      <w:bookmarkStart w:id="79" w:name="_Toc6419138"/>
      <w:bookmarkStart w:id="80" w:name="_Toc6419326"/>
      <w:bookmarkStart w:id="81" w:name="_Toc6419514"/>
      <w:bookmarkStart w:id="82" w:name="_Toc6914815"/>
      <w:bookmarkStart w:id="83" w:name="_Toc6418945"/>
      <w:bookmarkStart w:id="84" w:name="_Toc6419139"/>
      <w:bookmarkStart w:id="85" w:name="_Toc6419327"/>
      <w:bookmarkStart w:id="86" w:name="_Toc6419515"/>
      <w:bookmarkStart w:id="87" w:name="_Toc6914816"/>
      <w:bookmarkStart w:id="88" w:name="_Toc6418946"/>
      <w:bookmarkStart w:id="89" w:name="_Toc6419140"/>
      <w:bookmarkStart w:id="90" w:name="_Toc6419328"/>
      <w:bookmarkStart w:id="91" w:name="_Toc6419516"/>
      <w:bookmarkStart w:id="92" w:name="_Toc6914817"/>
      <w:bookmarkStart w:id="93" w:name="_Toc6418947"/>
      <w:bookmarkStart w:id="94" w:name="_Toc6419141"/>
      <w:bookmarkStart w:id="95" w:name="_Toc6419329"/>
      <w:bookmarkStart w:id="96" w:name="_Toc6419517"/>
      <w:bookmarkStart w:id="97" w:name="_Toc6914818"/>
      <w:bookmarkStart w:id="98" w:name="_Toc6418948"/>
      <w:bookmarkStart w:id="99" w:name="_Toc6419142"/>
      <w:bookmarkStart w:id="100" w:name="_Toc6419330"/>
      <w:bookmarkStart w:id="101" w:name="_Toc6419518"/>
      <w:bookmarkStart w:id="102" w:name="_Toc6914819"/>
      <w:bookmarkStart w:id="103" w:name="_Toc6418949"/>
      <w:bookmarkStart w:id="104" w:name="_Toc6419143"/>
      <w:bookmarkStart w:id="105" w:name="_Toc6419331"/>
      <w:bookmarkStart w:id="106" w:name="_Toc6419519"/>
      <w:bookmarkStart w:id="107" w:name="_Toc6914820"/>
      <w:bookmarkStart w:id="108" w:name="_Toc6418950"/>
      <w:bookmarkStart w:id="109" w:name="_Toc6419144"/>
      <w:bookmarkStart w:id="110" w:name="_Toc6419332"/>
      <w:bookmarkStart w:id="111" w:name="_Toc6419520"/>
      <w:bookmarkStart w:id="112" w:name="_Toc6914821"/>
      <w:bookmarkStart w:id="113" w:name="_Toc6418951"/>
      <w:bookmarkStart w:id="114" w:name="_Toc6419145"/>
      <w:bookmarkStart w:id="115" w:name="_Toc6419333"/>
      <w:bookmarkStart w:id="116" w:name="_Toc6419521"/>
      <w:bookmarkStart w:id="117" w:name="_Toc6914822"/>
      <w:bookmarkStart w:id="118" w:name="_Toc6418952"/>
      <w:bookmarkStart w:id="119" w:name="_Toc6419146"/>
      <w:bookmarkStart w:id="120" w:name="_Toc6419334"/>
      <w:bookmarkStart w:id="121" w:name="_Toc6419522"/>
      <w:bookmarkStart w:id="122" w:name="_Toc6914823"/>
      <w:bookmarkStart w:id="123" w:name="_Toc6418953"/>
      <w:bookmarkStart w:id="124" w:name="_Toc6419147"/>
      <w:bookmarkStart w:id="125" w:name="_Toc6419335"/>
      <w:bookmarkStart w:id="126" w:name="_Toc6419523"/>
      <w:bookmarkStart w:id="127" w:name="_Toc6914824"/>
      <w:bookmarkStart w:id="128" w:name="_Toc6418954"/>
      <w:bookmarkStart w:id="129" w:name="_Toc6419148"/>
      <w:bookmarkStart w:id="130" w:name="_Toc6419336"/>
      <w:bookmarkStart w:id="131" w:name="_Toc6419524"/>
      <w:bookmarkStart w:id="132" w:name="_Toc6914825"/>
      <w:bookmarkStart w:id="133" w:name="_Toc6418955"/>
      <w:bookmarkStart w:id="134" w:name="_Toc6419149"/>
      <w:bookmarkStart w:id="135" w:name="_Toc6419337"/>
      <w:bookmarkStart w:id="136" w:name="_Toc6419525"/>
      <w:bookmarkStart w:id="137" w:name="_Toc6914826"/>
      <w:bookmarkStart w:id="138" w:name="_Toc6418956"/>
      <w:bookmarkStart w:id="139" w:name="_Toc6419150"/>
      <w:bookmarkStart w:id="140" w:name="_Toc6419338"/>
      <w:bookmarkStart w:id="141" w:name="_Toc6419526"/>
      <w:bookmarkStart w:id="142" w:name="_Toc6914827"/>
      <w:bookmarkStart w:id="143" w:name="_Toc6418957"/>
      <w:bookmarkStart w:id="144" w:name="_Toc6419151"/>
      <w:bookmarkStart w:id="145" w:name="_Toc6419339"/>
      <w:bookmarkStart w:id="146" w:name="_Toc6419527"/>
      <w:bookmarkStart w:id="147" w:name="_Toc6914828"/>
      <w:bookmarkStart w:id="148" w:name="_Toc6418958"/>
      <w:bookmarkStart w:id="149" w:name="_Toc6419152"/>
      <w:bookmarkStart w:id="150" w:name="_Toc6419340"/>
      <w:bookmarkStart w:id="151" w:name="_Toc6419528"/>
      <w:bookmarkStart w:id="152" w:name="_Toc6914829"/>
      <w:bookmarkStart w:id="153" w:name="_Toc6418959"/>
      <w:bookmarkStart w:id="154" w:name="_Toc6419153"/>
      <w:bookmarkStart w:id="155" w:name="_Toc6419341"/>
      <w:bookmarkStart w:id="156" w:name="_Toc6419529"/>
      <w:bookmarkStart w:id="157" w:name="_Toc6914830"/>
      <w:bookmarkStart w:id="158" w:name="_Toc6418960"/>
      <w:bookmarkStart w:id="159" w:name="_Toc6419154"/>
      <w:bookmarkStart w:id="160" w:name="_Toc6419342"/>
      <w:bookmarkStart w:id="161" w:name="_Toc6419530"/>
      <w:bookmarkStart w:id="162" w:name="_Toc6914831"/>
      <w:bookmarkStart w:id="163" w:name="_Toc6418961"/>
      <w:bookmarkStart w:id="164" w:name="_Toc6419155"/>
      <w:bookmarkStart w:id="165" w:name="_Toc6419343"/>
      <w:bookmarkStart w:id="166" w:name="_Toc6419531"/>
      <w:bookmarkStart w:id="167" w:name="_Toc6914832"/>
      <w:bookmarkStart w:id="168" w:name="_Toc6418962"/>
      <w:bookmarkStart w:id="169" w:name="_Toc6419156"/>
      <w:bookmarkStart w:id="170" w:name="_Toc6419344"/>
      <w:bookmarkStart w:id="171" w:name="_Toc6419532"/>
      <w:bookmarkStart w:id="172" w:name="_Toc6914833"/>
      <w:bookmarkStart w:id="173" w:name="_Toc6418963"/>
      <w:bookmarkStart w:id="174" w:name="_Toc6419157"/>
      <w:bookmarkStart w:id="175" w:name="_Toc6419345"/>
      <w:bookmarkStart w:id="176" w:name="_Toc6419533"/>
      <w:bookmarkStart w:id="177" w:name="_Toc6914834"/>
      <w:bookmarkStart w:id="178" w:name="_Toc6418964"/>
      <w:bookmarkStart w:id="179" w:name="_Toc6419158"/>
      <w:bookmarkStart w:id="180" w:name="_Toc6419346"/>
      <w:bookmarkStart w:id="181" w:name="_Toc6419534"/>
      <w:bookmarkStart w:id="182" w:name="_Toc6914835"/>
      <w:bookmarkStart w:id="183" w:name="_Toc6418965"/>
      <w:bookmarkStart w:id="184" w:name="_Toc6419159"/>
      <w:bookmarkStart w:id="185" w:name="_Toc6419347"/>
      <w:bookmarkStart w:id="186" w:name="_Toc6419535"/>
      <w:bookmarkStart w:id="187" w:name="_Toc6914836"/>
      <w:bookmarkStart w:id="188" w:name="_Toc6418966"/>
      <w:bookmarkStart w:id="189" w:name="_Toc6419160"/>
      <w:bookmarkStart w:id="190" w:name="_Toc6419348"/>
      <w:bookmarkStart w:id="191" w:name="_Toc6419536"/>
      <w:bookmarkStart w:id="192" w:name="_Toc6914837"/>
      <w:bookmarkStart w:id="193" w:name="_Toc6418967"/>
      <w:bookmarkStart w:id="194" w:name="_Toc6419161"/>
      <w:bookmarkStart w:id="195" w:name="_Toc6419349"/>
      <w:bookmarkStart w:id="196" w:name="_Toc6419537"/>
      <w:bookmarkStart w:id="197" w:name="_Toc6914838"/>
      <w:bookmarkStart w:id="198" w:name="_Toc6418968"/>
      <w:bookmarkStart w:id="199" w:name="_Toc6419162"/>
      <w:bookmarkStart w:id="200" w:name="_Toc6419350"/>
      <w:bookmarkStart w:id="201" w:name="_Toc6419538"/>
      <w:bookmarkStart w:id="202" w:name="_Toc6914839"/>
      <w:bookmarkStart w:id="203" w:name="_Toc6418970"/>
      <w:bookmarkStart w:id="204" w:name="_Toc6419164"/>
      <w:bookmarkStart w:id="205" w:name="_Toc6419352"/>
      <w:bookmarkStart w:id="206" w:name="_Toc6419540"/>
      <w:bookmarkStart w:id="207" w:name="_Toc6914841"/>
      <w:bookmarkStart w:id="208" w:name="_Toc6418971"/>
      <w:bookmarkStart w:id="209" w:name="_Toc6419165"/>
      <w:bookmarkStart w:id="210" w:name="_Toc6419353"/>
      <w:bookmarkStart w:id="211" w:name="_Toc6419541"/>
      <w:bookmarkStart w:id="212" w:name="_Toc6914842"/>
      <w:bookmarkStart w:id="213" w:name="_Toc6418972"/>
      <w:bookmarkStart w:id="214" w:name="_Toc6419166"/>
      <w:bookmarkStart w:id="215" w:name="_Toc6419354"/>
      <w:bookmarkStart w:id="216" w:name="_Toc6419542"/>
      <w:bookmarkStart w:id="217" w:name="_Toc6914843"/>
      <w:bookmarkStart w:id="218" w:name="_Toc6418973"/>
      <w:bookmarkStart w:id="219" w:name="_Toc6419167"/>
      <w:bookmarkStart w:id="220" w:name="_Toc6419355"/>
      <w:bookmarkStart w:id="221" w:name="_Toc6419543"/>
      <w:bookmarkStart w:id="222" w:name="_Toc6914844"/>
      <w:bookmarkStart w:id="223" w:name="_Toc6418974"/>
      <w:bookmarkStart w:id="224" w:name="_Toc6419168"/>
      <w:bookmarkStart w:id="225" w:name="_Toc6419356"/>
      <w:bookmarkStart w:id="226" w:name="_Toc6419544"/>
      <w:bookmarkStart w:id="227" w:name="_Toc6914845"/>
      <w:bookmarkStart w:id="228" w:name="_Toc6418975"/>
      <w:bookmarkStart w:id="229" w:name="_Toc6419169"/>
      <w:bookmarkStart w:id="230" w:name="_Toc6419357"/>
      <w:bookmarkStart w:id="231" w:name="_Toc6419545"/>
      <w:bookmarkStart w:id="232" w:name="_Toc6914846"/>
      <w:bookmarkStart w:id="233" w:name="_Toc6418976"/>
      <w:bookmarkStart w:id="234" w:name="_Toc6419170"/>
      <w:bookmarkStart w:id="235" w:name="_Toc6419358"/>
      <w:bookmarkStart w:id="236" w:name="_Toc6419546"/>
      <w:bookmarkStart w:id="237" w:name="_Toc6914847"/>
      <w:bookmarkStart w:id="238" w:name="_Toc6418977"/>
      <w:bookmarkStart w:id="239" w:name="_Toc6419171"/>
      <w:bookmarkStart w:id="240" w:name="_Toc6419359"/>
      <w:bookmarkStart w:id="241" w:name="_Toc6419547"/>
      <w:bookmarkStart w:id="242" w:name="_Toc6914848"/>
      <w:bookmarkStart w:id="243" w:name="_Toc6418980"/>
      <w:bookmarkStart w:id="244" w:name="_Toc6419174"/>
      <w:bookmarkStart w:id="245" w:name="_Toc6419362"/>
      <w:bookmarkStart w:id="246" w:name="_Toc6419550"/>
      <w:bookmarkStart w:id="247" w:name="_Toc6914851"/>
      <w:bookmarkStart w:id="248" w:name="_Toc6418981"/>
      <w:bookmarkStart w:id="249" w:name="_Toc6419175"/>
      <w:bookmarkStart w:id="250" w:name="_Toc6419363"/>
      <w:bookmarkStart w:id="251" w:name="_Toc6419551"/>
      <w:bookmarkStart w:id="252" w:name="_Toc6914852"/>
      <w:bookmarkStart w:id="253" w:name="_Toc6418982"/>
      <w:bookmarkStart w:id="254" w:name="_Toc6419176"/>
      <w:bookmarkStart w:id="255" w:name="_Toc6419364"/>
      <w:bookmarkStart w:id="256" w:name="_Toc6419552"/>
      <w:bookmarkStart w:id="257" w:name="_Toc6914853"/>
      <w:bookmarkStart w:id="258" w:name="_Toc6418983"/>
      <w:bookmarkStart w:id="259" w:name="_Toc6419177"/>
      <w:bookmarkStart w:id="260" w:name="_Toc6419365"/>
      <w:bookmarkStart w:id="261" w:name="_Toc6419553"/>
      <w:bookmarkStart w:id="262" w:name="_Toc6914854"/>
      <w:bookmarkStart w:id="263" w:name="_Toc6418984"/>
      <w:bookmarkStart w:id="264" w:name="_Toc6419178"/>
      <w:bookmarkStart w:id="265" w:name="_Toc6419366"/>
      <w:bookmarkStart w:id="266" w:name="_Toc6419554"/>
      <w:bookmarkStart w:id="267" w:name="_Toc6914855"/>
      <w:bookmarkStart w:id="268" w:name="_Toc6418985"/>
      <w:bookmarkStart w:id="269" w:name="_Toc6419179"/>
      <w:bookmarkStart w:id="270" w:name="_Toc6419367"/>
      <w:bookmarkStart w:id="271" w:name="_Toc6419555"/>
      <w:bookmarkStart w:id="272" w:name="_Toc6914856"/>
      <w:bookmarkStart w:id="273" w:name="_Toc6418986"/>
      <w:bookmarkStart w:id="274" w:name="_Toc6419180"/>
      <w:bookmarkStart w:id="275" w:name="_Toc6419368"/>
      <w:bookmarkStart w:id="276" w:name="_Toc6419556"/>
      <w:bookmarkStart w:id="277" w:name="_Toc6914857"/>
      <w:bookmarkStart w:id="278" w:name="_Toc6418987"/>
      <w:bookmarkStart w:id="279" w:name="_Toc6419181"/>
      <w:bookmarkStart w:id="280" w:name="_Toc6419369"/>
      <w:bookmarkStart w:id="281" w:name="_Toc6419557"/>
      <w:bookmarkStart w:id="282" w:name="_Toc6914858"/>
      <w:bookmarkStart w:id="283" w:name="_Toc6418988"/>
      <w:bookmarkStart w:id="284" w:name="_Toc6419182"/>
      <w:bookmarkStart w:id="285" w:name="_Toc6419370"/>
      <w:bookmarkStart w:id="286" w:name="_Toc6419558"/>
      <w:bookmarkStart w:id="287" w:name="_Toc6914859"/>
      <w:bookmarkStart w:id="288" w:name="_Toc6418989"/>
      <w:bookmarkStart w:id="289" w:name="_Toc6419183"/>
      <w:bookmarkStart w:id="290" w:name="_Toc6419371"/>
      <w:bookmarkStart w:id="291" w:name="_Toc6419559"/>
      <w:bookmarkStart w:id="292" w:name="_Toc6914860"/>
      <w:bookmarkStart w:id="293" w:name="_Toc6418990"/>
      <w:bookmarkStart w:id="294" w:name="_Toc6419184"/>
      <w:bookmarkStart w:id="295" w:name="_Toc6419372"/>
      <w:bookmarkStart w:id="296" w:name="_Toc6419560"/>
      <w:bookmarkStart w:id="297" w:name="_Toc6914861"/>
      <w:bookmarkStart w:id="298" w:name="_Toc6418991"/>
      <w:bookmarkStart w:id="299" w:name="_Toc6419185"/>
      <w:bookmarkStart w:id="300" w:name="_Toc6419373"/>
      <w:bookmarkStart w:id="301" w:name="_Toc6419561"/>
      <w:bookmarkStart w:id="302" w:name="_Toc6914862"/>
      <w:bookmarkStart w:id="303" w:name="_Toc6418992"/>
      <w:bookmarkStart w:id="304" w:name="_Toc6419186"/>
      <w:bookmarkStart w:id="305" w:name="_Toc6419374"/>
      <w:bookmarkStart w:id="306" w:name="_Toc6419562"/>
      <w:bookmarkStart w:id="307" w:name="_Toc6914863"/>
      <w:bookmarkStart w:id="308" w:name="_Toc6418993"/>
      <w:bookmarkStart w:id="309" w:name="_Toc6419187"/>
      <w:bookmarkStart w:id="310" w:name="_Toc6419375"/>
      <w:bookmarkStart w:id="311" w:name="_Toc6419563"/>
      <w:bookmarkStart w:id="312" w:name="_Toc6914864"/>
      <w:bookmarkStart w:id="313" w:name="_Toc6418994"/>
      <w:bookmarkStart w:id="314" w:name="_Toc6419188"/>
      <w:bookmarkStart w:id="315" w:name="_Toc6419376"/>
      <w:bookmarkStart w:id="316" w:name="_Toc6419564"/>
      <w:bookmarkStart w:id="317" w:name="_Toc6914865"/>
      <w:bookmarkStart w:id="318" w:name="_Toc6418995"/>
      <w:bookmarkStart w:id="319" w:name="_Toc6419189"/>
      <w:bookmarkStart w:id="320" w:name="_Toc6419377"/>
      <w:bookmarkStart w:id="321" w:name="_Toc6419565"/>
      <w:bookmarkStart w:id="322" w:name="_Toc6914866"/>
      <w:bookmarkStart w:id="323" w:name="_Toc6418996"/>
      <w:bookmarkStart w:id="324" w:name="_Toc6419190"/>
      <w:bookmarkStart w:id="325" w:name="_Toc6419378"/>
      <w:bookmarkStart w:id="326" w:name="_Toc6419566"/>
      <w:bookmarkStart w:id="327" w:name="_Toc6914867"/>
      <w:bookmarkStart w:id="328" w:name="_Toc6418997"/>
      <w:bookmarkStart w:id="329" w:name="_Toc6419191"/>
      <w:bookmarkStart w:id="330" w:name="_Toc6419379"/>
      <w:bookmarkStart w:id="331" w:name="_Toc6419567"/>
      <w:bookmarkStart w:id="332" w:name="_Toc6914868"/>
      <w:bookmarkStart w:id="333" w:name="_Toc6418998"/>
      <w:bookmarkStart w:id="334" w:name="_Toc6419192"/>
      <w:bookmarkStart w:id="335" w:name="_Toc6419380"/>
      <w:bookmarkStart w:id="336" w:name="_Toc6419568"/>
      <w:bookmarkStart w:id="337" w:name="_Toc6914869"/>
      <w:bookmarkStart w:id="338" w:name="_Toc6418999"/>
      <w:bookmarkStart w:id="339" w:name="_Toc6419193"/>
      <w:bookmarkStart w:id="340" w:name="_Toc6419381"/>
      <w:bookmarkStart w:id="341" w:name="_Toc6419569"/>
      <w:bookmarkStart w:id="342" w:name="_Toc6914870"/>
      <w:bookmarkStart w:id="343" w:name="_Toc6419000"/>
      <w:bookmarkStart w:id="344" w:name="_Toc6419194"/>
      <w:bookmarkStart w:id="345" w:name="_Toc6419382"/>
      <w:bookmarkStart w:id="346" w:name="_Toc6419570"/>
      <w:bookmarkStart w:id="347" w:name="_Toc6914871"/>
      <w:bookmarkStart w:id="348" w:name="_Toc6419001"/>
      <w:bookmarkStart w:id="349" w:name="_Toc6419195"/>
      <w:bookmarkStart w:id="350" w:name="_Toc6419383"/>
      <w:bookmarkStart w:id="351" w:name="_Toc6419571"/>
      <w:bookmarkStart w:id="352" w:name="_Toc6914872"/>
      <w:bookmarkStart w:id="353" w:name="_Toc6419002"/>
      <w:bookmarkStart w:id="354" w:name="_Toc6419196"/>
      <w:bookmarkStart w:id="355" w:name="_Toc6419384"/>
      <w:bookmarkStart w:id="356" w:name="_Toc6419572"/>
      <w:bookmarkStart w:id="357" w:name="_Toc6914873"/>
      <w:bookmarkStart w:id="358" w:name="_Toc6419003"/>
      <w:bookmarkStart w:id="359" w:name="_Toc6419197"/>
      <w:bookmarkStart w:id="360" w:name="_Toc6419385"/>
      <w:bookmarkStart w:id="361" w:name="_Toc6419573"/>
      <w:bookmarkStart w:id="362" w:name="_Toc6914874"/>
      <w:bookmarkStart w:id="363" w:name="_Toc6419004"/>
      <w:bookmarkStart w:id="364" w:name="_Toc6419198"/>
      <w:bookmarkStart w:id="365" w:name="_Toc6419386"/>
      <w:bookmarkStart w:id="366" w:name="_Toc6419574"/>
      <w:bookmarkStart w:id="367" w:name="_Toc6914875"/>
      <w:bookmarkStart w:id="368" w:name="_Toc6419005"/>
      <w:bookmarkStart w:id="369" w:name="_Toc6419199"/>
      <w:bookmarkStart w:id="370" w:name="_Toc6419387"/>
      <w:bookmarkStart w:id="371" w:name="_Toc6419575"/>
      <w:bookmarkStart w:id="372" w:name="_Toc6914876"/>
      <w:bookmarkStart w:id="373" w:name="_Toc6419006"/>
      <w:bookmarkStart w:id="374" w:name="_Toc6419200"/>
      <w:bookmarkStart w:id="375" w:name="_Toc6419388"/>
      <w:bookmarkStart w:id="376" w:name="_Toc6419576"/>
      <w:bookmarkStart w:id="377" w:name="_Toc6914877"/>
      <w:bookmarkStart w:id="378" w:name="_Toc6419007"/>
      <w:bookmarkStart w:id="379" w:name="_Toc6419201"/>
      <w:bookmarkStart w:id="380" w:name="_Toc6419389"/>
      <w:bookmarkStart w:id="381" w:name="_Toc6419577"/>
      <w:bookmarkStart w:id="382" w:name="_Toc6914878"/>
      <w:bookmarkStart w:id="383" w:name="_Toc6419008"/>
      <w:bookmarkStart w:id="384" w:name="_Toc6419202"/>
      <w:bookmarkStart w:id="385" w:name="_Toc6419390"/>
      <w:bookmarkStart w:id="386" w:name="_Toc6419578"/>
      <w:bookmarkStart w:id="387" w:name="_Toc6914879"/>
      <w:bookmarkStart w:id="388" w:name="_Toc6419009"/>
      <w:bookmarkStart w:id="389" w:name="_Toc6419203"/>
      <w:bookmarkStart w:id="390" w:name="_Toc6419391"/>
      <w:bookmarkStart w:id="391" w:name="_Toc6419579"/>
      <w:bookmarkStart w:id="392" w:name="_Toc6914880"/>
      <w:bookmarkStart w:id="393" w:name="_Toc6419010"/>
      <w:bookmarkStart w:id="394" w:name="_Toc6419204"/>
      <w:bookmarkStart w:id="395" w:name="_Toc6419392"/>
      <w:bookmarkStart w:id="396" w:name="_Toc6419580"/>
      <w:bookmarkStart w:id="397" w:name="_Toc6914881"/>
      <w:bookmarkStart w:id="398" w:name="_Toc6419011"/>
      <w:bookmarkStart w:id="399" w:name="_Toc6419205"/>
      <w:bookmarkStart w:id="400" w:name="_Toc6419393"/>
      <w:bookmarkStart w:id="401" w:name="_Toc6419581"/>
      <w:bookmarkStart w:id="402" w:name="_Toc6914882"/>
      <w:bookmarkStart w:id="403" w:name="_Toc6419012"/>
      <w:bookmarkStart w:id="404" w:name="_Toc6419206"/>
      <w:bookmarkStart w:id="405" w:name="_Toc6419394"/>
      <w:bookmarkStart w:id="406" w:name="_Toc6419582"/>
      <w:bookmarkStart w:id="407" w:name="_Toc6914883"/>
      <w:bookmarkStart w:id="408" w:name="_Toc6419013"/>
      <w:bookmarkStart w:id="409" w:name="_Toc6419207"/>
      <w:bookmarkStart w:id="410" w:name="_Toc6419395"/>
      <w:bookmarkStart w:id="411" w:name="_Toc6419583"/>
      <w:bookmarkStart w:id="412" w:name="_Toc6914884"/>
      <w:bookmarkStart w:id="413" w:name="_Toc6419014"/>
      <w:bookmarkStart w:id="414" w:name="_Toc6419208"/>
      <w:bookmarkStart w:id="415" w:name="_Toc6419396"/>
      <w:bookmarkStart w:id="416" w:name="_Toc6419584"/>
      <w:bookmarkStart w:id="417" w:name="_Toc6914885"/>
      <w:bookmarkStart w:id="418" w:name="_Toc6419015"/>
      <w:bookmarkStart w:id="419" w:name="_Toc6419209"/>
      <w:bookmarkStart w:id="420" w:name="_Toc6419397"/>
      <w:bookmarkStart w:id="421" w:name="_Toc6419585"/>
      <w:bookmarkStart w:id="422" w:name="_Toc6914886"/>
      <w:bookmarkStart w:id="423" w:name="_Toc6419016"/>
      <w:bookmarkStart w:id="424" w:name="_Toc6419210"/>
      <w:bookmarkStart w:id="425" w:name="_Toc6419398"/>
      <w:bookmarkStart w:id="426" w:name="_Toc6419586"/>
      <w:bookmarkStart w:id="427" w:name="_Toc6914887"/>
      <w:bookmarkStart w:id="428" w:name="_Toc6419017"/>
      <w:bookmarkStart w:id="429" w:name="_Toc6419211"/>
      <w:bookmarkStart w:id="430" w:name="_Toc6419399"/>
      <w:bookmarkStart w:id="431" w:name="_Toc6419587"/>
      <w:bookmarkStart w:id="432" w:name="_Toc6914888"/>
      <w:bookmarkStart w:id="433" w:name="_Toc6419018"/>
      <w:bookmarkStart w:id="434" w:name="_Toc6419212"/>
      <w:bookmarkStart w:id="435" w:name="_Toc6419400"/>
      <w:bookmarkStart w:id="436" w:name="_Toc6419588"/>
      <w:bookmarkStart w:id="437" w:name="_Toc6914889"/>
      <w:bookmarkStart w:id="438" w:name="_Toc6419019"/>
      <w:bookmarkStart w:id="439" w:name="_Toc6419213"/>
      <w:bookmarkStart w:id="440" w:name="_Toc6419401"/>
      <w:bookmarkStart w:id="441" w:name="_Toc6419589"/>
      <w:bookmarkStart w:id="442" w:name="_Toc6914890"/>
      <w:bookmarkStart w:id="443" w:name="_Toc6419020"/>
      <w:bookmarkStart w:id="444" w:name="_Toc6419214"/>
      <w:bookmarkStart w:id="445" w:name="_Toc6419402"/>
      <w:bookmarkStart w:id="446" w:name="_Toc6419590"/>
      <w:bookmarkStart w:id="447" w:name="_Toc6914891"/>
      <w:bookmarkStart w:id="448" w:name="_Toc6419021"/>
      <w:bookmarkStart w:id="449" w:name="_Toc6419215"/>
      <w:bookmarkStart w:id="450" w:name="_Toc6419403"/>
      <w:bookmarkStart w:id="451" w:name="_Toc6419591"/>
      <w:bookmarkStart w:id="452" w:name="_Toc6914892"/>
      <w:bookmarkStart w:id="453" w:name="_Toc6419022"/>
      <w:bookmarkStart w:id="454" w:name="_Toc6419216"/>
      <w:bookmarkStart w:id="455" w:name="_Toc6419404"/>
      <w:bookmarkStart w:id="456" w:name="_Toc6419592"/>
      <w:bookmarkStart w:id="457" w:name="_Toc6914893"/>
      <w:bookmarkStart w:id="458" w:name="_Toc6419023"/>
      <w:bookmarkStart w:id="459" w:name="_Toc6419217"/>
      <w:bookmarkStart w:id="460" w:name="_Toc6419405"/>
      <w:bookmarkStart w:id="461" w:name="_Toc6419593"/>
      <w:bookmarkStart w:id="462" w:name="_Toc6914894"/>
      <w:bookmarkStart w:id="463" w:name="_Toc6419024"/>
      <w:bookmarkStart w:id="464" w:name="_Toc6419218"/>
      <w:bookmarkStart w:id="465" w:name="_Toc6419406"/>
      <w:bookmarkStart w:id="466" w:name="_Toc6419594"/>
      <w:bookmarkStart w:id="467" w:name="_Toc6914895"/>
      <w:bookmarkStart w:id="468" w:name="_Toc6419025"/>
      <w:bookmarkStart w:id="469" w:name="_Toc6419219"/>
      <w:bookmarkStart w:id="470" w:name="_Toc6419407"/>
      <w:bookmarkStart w:id="471" w:name="_Toc6419595"/>
      <w:bookmarkStart w:id="472" w:name="_Toc6914896"/>
      <w:bookmarkStart w:id="473" w:name="_Toc6419026"/>
      <w:bookmarkStart w:id="474" w:name="_Toc6419220"/>
      <w:bookmarkStart w:id="475" w:name="_Toc6419408"/>
      <w:bookmarkStart w:id="476" w:name="_Toc6419596"/>
      <w:bookmarkStart w:id="477" w:name="_Toc6914897"/>
      <w:bookmarkStart w:id="478" w:name="_Toc6419027"/>
      <w:bookmarkStart w:id="479" w:name="_Toc6419221"/>
      <w:bookmarkStart w:id="480" w:name="_Toc6419409"/>
      <w:bookmarkStart w:id="481" w:name="_Toc6419597"/>
      <w:bookmarkStart w:id="482" w:name="_Toc6914898"/>
      <w:bookmarkStart w:id="483" w:name="_Toc6419028"/>
      <w:bookmarkStart w:id="484" w:name="_Toc6419222"/>
      <w:bookmarkStart w:id="485" w:name="_Toc6419410"/>
      <w:bookmarkStart w:id="486" w:name="_Toc6419598"/>
      <w:bookmarkStart w:id="487" w:name="_Toc6914899"/>
      <w:bookmarkStart w:id="488" w:name="_Toc6419029"/>
      <w:bookmarkStart w:id="489" w:name="_Toc6419223"/>
      <w:bookmarkStart w:id="490" w:name="_Toc6419411"/>
      <w:bookmarkStart w:id="491" w:name="_Toc6419599"/>
      <w:bookmarkStart w:id="492" w:name="_Toc6914900"/>
      <w:bookmarkStart w:id="493" w:name="_Toc6419030"/>
      <w:bookmarkStart w:id="494" w:name="_Toc6419224"/>
      <w:bookmarkStart w:id="495" w:name="_Toc6419412"/>
      <w:bookmarkStart w:id="496" w:name="_Toc6419600"/>
      <w:bookmarkStart w:id="497" w:name="_Toc6914901"/>
      <w:bookmarkStart w:id="498" w:name="_Toc6419031"/>
      <w:bookmarkStart w:id="499" w:name="_Toc6419225"/>
      <w:bookmarkStart w:id="500" w:name="_Toc6419413"/>
      <w:bookmarkStart w:id="501" w:name="_Toc6419601"/>
      <w:bookmarkStart w:id="502" w:name="_Toc6914902"/>
      <w:bookmarkStart w:id="503" w:name="_Toc6419032"/>
      <w:bookmarkStart w:id="504" w:name="_Toc6419226"/>
      <w:bookmarkStart w:id="505" w:name="_Toc6419414"/>
      <w:bookmarkStart w:id="506" w:name="_Toc6419602"/>
      <w:bookmarkStart w:id="507" w:name="_Toc6914903"/>
      <w:bookmarkStart w:id="508" w:name="_Toc6419033"/>
      <w:bookmarkStart w:id="509" w:name="_Toc6419227"/>
      <w:bookmarkStart w:id="510" w:name="_Toc6419415"/>
      <w:bookmarkStart w:id="511" w:name="_Toc6419603"/>
      <w:bookmarkStart w:id="512" w:name="_Toc6914904"/>
      <w:bookmarkStart w:id="513" w:name="_Toc6419034"/>
      <w:bookmarkStart w:id="514" w:name="_Toc6419228"/>
      <w:bookmarkStart w:id="515" w:name="_Toc6419416"/>
      <w:bookmarkStart w:id="516" w:name="_Toc6419604"/>
      <w:bookmarkStart w:id="517" w:name="_Toc6914905"/>
      <w:bookmarkStart w:id="518" w:name="_Toc6419035"/>
      <w:bookmarkStart w:id="519" w:name="_Toc6419229"/>
      <w:bookmarkStart w:id="520" w:name="_Toc6419417"/>
      <w:bookmarkStart w:id="521" w:name="_Toc6419605"/>
      <w:bookmarkStart w:id="522" w:name="_Toc6914906"/>
      <w:bookmarkStart w:id="523" w:name="_Toc6419036"/>
      <w:bookmarkStart w:id="524" w:name="_Toc6419230"/>
      <w:bookmarkStart w:id="525" w:name="_Toc6419418"/>
      <w:bookmarkStart w:id="526" w:name="_Toc6419606"/>
      <w:bookmarkStart w:id="527" w:name="_Toc6914907"/>
      <w:bookmarkStart w:id="528" w:name="_Toc6419037"/>
      <w:bookmarkStart w:id="529" w:name="_Toc6419231"/>
      <w:bookmarkStart w:id="530" w:name="_Toc6419419"/>
      <w:bookmarkStart w:id="531" w:name="_Toc6419607"/>
      <w:bookmarkStart w:id="532" w:name="_Toc6914908"/>
      <w:bookmarkStart w:id="533" w:name="_Toc6419038"/>
      <w:bookmarkStart w:id="534" w:name="_Toc6419232"/>
      <w:bookmarkStart w:id="535" w:name="_Toc6419420"/>
      <w:bookmarkStart w:id="536" w:name="_Toc6419608"/>
      <w:bookmarkStart w:id="537" w:name="_Toc6914909"/>
      <w:bookmarkStart w:id="538" w:name="_Toc6419041"/>
      <w:bookmarkStart w:id="539" w:name="_Toc6419235"/>
      <w:bookmarkStart w:id="540" w:name="_Toc6419423"/>
      <w:bookmarkStart w:id="541" w:name="_Toc6419611"/>
      <w:bookmarkStart w:id="542" w:name="_Toc6914912"/>
      <w:bookmarkStart w:id="543" w:name="_Toc6419042"/>
      <w:bookmarkStart w:id="544" w:name="_Toc6419236"/>
      <w:bookmarkStart w:id="545" w:name="_Toc6419424"/>
      <w:bookmarkStart w:id="546" w:name="_Toc6419612"/>
      <w:bookmarkStart w:id="547" w:name="_Toc6914913"/>
      <w:bookmarkStart w:id="548" w:name="_Toc6419043"/>
      <w:bookmarkStart w:id="549" w:name="_Toc6419237"/>
      <w:bookmarkStart w:id="550" w:name="_Toc6419425"/>
      <w:bookmarkStart w:id="551" w:name="_Toc6419613"/>
      <w:bookmarkStart w:id="552" w:name="_Toc6914914"/>
      <w:bookmarkStart w:id="553" w:name="_Toc6419044"/>
      <w:bookmarkStart w:id="554" w:name="_Toc6419238"/>
      <w:bookmarkStart w:id="555" w:name="_Toc6419426"/>
      <w:bookmarkStart w:id="556" w:name="_Toc6419614"/>
      <w:bookmarkStart w:id="557" w:name="_Toc6914915"/>
      <w:bookmarkStart w:id="558" w:name="_Toc6419045"/>
      <w:bookmarkStart w:id="559" w:name="_Toc6419239"/>
      <w:bookmarkStart w:id="560" w:name="_Toc6419427"/>
      <w:bookmarkStart w:id="561" w:name="_Toc6419615"/>
      <w:bookmarkStart w:id="562" w:name="_Toc6914916"/>
      <w:bookmarkStart w:id="563" w:name="_Toc6419046"/>
      <w:bookmarkStart w:id="564" w:name="_Toc6419240"/>
      <w:bookmarkStart w:id="565" w:name="_Toc6419428"/>
      <w:bookmarkStart w:id="566" w:name="_Toc6419616"/>
      <w:bookmarkStart w:id="567" w:name="_Toc6914917"/>
      <w:bookmarkStart w:id="568" w:name="_Toc6419047"/>
      <w:bookmarkStart w:id="569" w:name="_Toc6419241"/>
      <w:bookmarkStart w:id="570" w:name="_Toc6419429"/>
      <w:bookmarkStart w:id="571" w:name="_Toc6419617"/>
      <w:bookmarkStart w:id="572" w:name="_Toc6914918"/>
      <w:bookmarkStart w:id="573" w:name="_Toc6419048"/>
      <w:bookmarkStart w:id="574" w:name="_Toc6419242"/>
      <w:bookmarkStart w:id="575" w:name="_Toc6419430"/>
      <w:bookmarkStart w:id="576" w:name="_Toc6419618"/>
      <w:bookmarkStart w:id="577" w:name="_Toc6914919"/>
      <w:bookmarkStart w:id="578" w:name="_Toc6419049"/>
      <w:bookmarkStart w:id="579" w:name="_Toc6419243"/>
      <w:bookmarkStart w:id="580" w:name="_Toc6419431"/>
      <w:bookmarkStart w:id="581" w:name="_Toc6419619"/>
      <w:bookmarkStart w:id="582" w:name="_Toc6914920"/>
      <w:bookmarkStart w:id="583" w:name="_Toc6419050"/>
      <w:bookmarkStart w:id="584" w:name="_Toc6419244"/>
      <w:bookmarkStart w:id="585" w:name="_Toc6419432"/>
      <w:bookmarkStart w:id="586" w:name="_Toc6419620"/>
      <w:bookmarkStart w:id="587" w:name="_Toc6914921"/>
      <w:bookmarkStart w:id="588" w:name="_Toc6419051"/>
      <w:bookmarkStart w:id="589" w:name="_Toc6419245"/>
      <w:bookmarkStart w:id="590" w:name="_Toc6419433"/>
      <w:bookmarkStart w:id="591" w:name="_Toc6419621"/>
      <w:bookmarkStart w:id="592" w:name="_Toc6914922"/>
      <w:bookmarkStart w:id="593" w:name="_Toc6419052"/>
      <w:bookmarkStart w:id="594" w:name="_Toc6419246"/>
      <w:bookmarkStart w:id="595" w:name="_Toc6419434"/>
      <w:bookmarkStart w:id="596" w:name="_Toc6419622"/>
      <w:bookmarkStart w:id="597" w:name="_Toc6914923"/>
      <w:bookmarkStart w:id="598" w:name="_Toc6419053"/>
      <w:bookmarkStart w:id="599" w:name="_Toc6419247"/>
      <w:bookmarkStart w:id="600" w:name="_Toc6419435"/>
      <w:bookmarkStart w:id="601" w:name="_Toc6419623"/>
      <w:bookmarkStart w:id="602" w:name="_Toc6914924"/>
      <w:bookmarkStart w:id="603" w:name="_Toc6419054"/>
      <w:bookmarkStart w:id="604" w:name="_Toc6419248"/>
      <w:bookmarkStart w:id="605" w:name="_Toc6419436"/>
      <w:bookmarkStart w:id="606" w:name="_Toc6419624"/>
      <w:bookmarkStart w:id="607" w:name="_Toc6914925"/>
      <w:bookmarkStart w:id="608" w:name="_Toc6419055"/>
      <w:bookmarkStart w:id="609" w:name="_Toc6419249"/>
      <w:bookmarkStart w:id="610" w:name="_Toc6419437"/>
      <w:bookmarkStart w:id="611" w:name="_Toc6419625"/>
      <w:bookmarkStart w:id="612" w:name="_Toc6914926"/>
      <w:bookmarkStart w:id="613" w:name="_Toc6419056"/>
      <w:bookmarkStart w:id="614" w:name="_Toc6419250"/>
      <w:bookmarkStart w:id="615" w:name="_Toc6419438"/>
      <w:bookmarkStart w:id="616" w:name="_Toc6419626"/>
      <w:bookmarkStart w:id="617" w:name="_Toc6914927"/>
      <w:bookmarkStart w:id="618" w:name="_Toc6419057"/>
      <w:bookmarkStart w:id="619" w:name="_Toc6419251"/>
      <w:bookmarkStart w:id="620" w:name="_Toc6419439"/>
      <w:bookmarkStart w:id="621" w:name="_Toc6419627"/>
      <w:bookmarkStart w:id="622" w:name="_Toc6914928"/>
      <w:bookmarkStart w:id="623" w:name="_Toc6419058"/>
      <w:bookmarkStart w:id="624" w:name="_Toc6419252"/>
      <w:bookmarkStart w:id="625" w:name="_Toc6419440"/>
      <w:bookmarkStart w:id="626" w:name="_Toc6419628"/>
      <w:bookmarkStart w:id="627" w:name="_Toc6914929"/>
      <w:bookmarkStart w:id="628" w:name="_Toc6419059"/>
      <w:bookmarkStart w:id="629" w:name="_Toc6419253"/>
      <w:bookmarkStart w:id="630" w:name="_Toc6419441"/>
      <w:bookmarkStart w:id="631" w:name="_Toc6419629"/>
      <w:bookmarkStart w:id="632" w:name="_Toc6914930"/>
      <w:bookmarkStart w:id="633" w:name="_Toc6419060"/>
      <w:bookmarkStart w:id="634" w:name="_Toc6419254"/>
      <w:bookmarkStart w:id="635" w:name="_Toc6419442"/>
      <w:bookmarkStart w:id="636" w:name="_Toc6419630"/>
      <w:bookmarkStart w:id="637" w:name="_Toc6914931"/>
      <w:bookmarkStart w:id="638" w:name="_Toc6419061"/>
      <w:bookmarkStart w:id="639" w:name="_Toc6419255"/>
      <w:bookmarkStart w:id="640" w:name="_Toc6419443"/>
      <w:bookmarkStart w:id="641" w:name="_Toc6419631"/>
      <w:bookmarkStart w:id="642" w:name="_Toc6914932"/>
      <w:bookmarkStart w:id="643" w:name="_Toc6419062"/>
      <w:bookmarkStart w:id="644" w:name="_Toc6419256"/>
      <w:bookmarkStart w:id="645" w:name="_Toc6419444"/>
      <w:bookmarkStart w:id="646" w:name="_Toc6419632"/>
      <w:bookmarkStart w:id="647" w:name="_Toc6914933"/>
      <w:bookmarkStart w:id="648" w:name="_Toc6419063"/>
      <w:bookmarkStart w:id="649" w:name="_Toc6419257"/>
      <w:bookmarkStart w:id="650" w:name="_Toc6419445"/>
      <w:bookmarkStart w:id="651" w:name="_Toc6419633"/>
      <w:bookmarkStart w:id="652" w:name="_Toc6914934"/>
      <w:bookmarkStart w:id="653" w:name="_Toc6419064"/>
      <w:bookmarkStart w:id="654" w:name="_Toc6419258"/>
      <w:bookmarkStart w:id="655" w:name="_Toc6419446"/>
      <w:bookmarkStart w:id="656" w:name="_Toc6419634"/>
      <w:bookmarkStart w:id="657" w:name="_Toc6914935"/>
      <w:bookmarkStart w:id="658" w:name="_Toc6419065"/>
      <w:bookmarkStart w:id="659" w:name="_Toc6419259"/>
      <w:bookmarkStart w:id="660" w:name="_Toc6419447"/>
      <w:bookmarkStart w:id="661" w:name="_Toc6419635"/>
      <w:bookmarkStart w:id="662" w:name="_Toc6914936"/>
      <w:bookmarkStart w:id="663" w:name="_Toc6419066"/>
      <w:bookmarkStart w:id="664" w:name="_Toc6419260"/>
      <w:bookmarkStart w:id="665" w:name="_Toc6419448"/>
      <w:bookmarkStart w:id="666" w:name="_Toc6419636"/>
      <w:bookmarkStart w:id="667" w:name="_Toc6914937"/>
      <w:bookmarkStart w:id="668" w:name="_Toc6419067"/>
      <w:bookmarkStart w:id="669" w:name="_Toc6419261"/>
      <w:bookmarkStart w:id="670" w:name="_Toc6419449"/>
      <w:bookmarkStart w:id="671" w:name="_Toc6419637"/>
      <w:bookmarkStart w:id="672" w:name="_Toc6914938"/>
      <w:bookmarkStart w:id="673" w:name="_Toc6419068"/>
      <w:bookmarkStart w:id="674" w:name="_Toc6419262"/>
      <w:bookmarkStart w:id="675" w:name="_Toc6419450"/>
      <w:bookmarkStart w:id="676" w:name="_Toc6419638"/>
      <w:bookmarkStart w:id="677" w:name="_Toc6914939"/>
      <w:bookmarkStart w:id="678" w:name="_Toc6419069"/>
      <w:bookmarkStart w:id="679" w:name="_Toc6419263"/>
      <w:bookmarkStart w:id="680" w:name="_Toc6419451"/>
      <w:bookmarkStart w:id="681" w:name="_Toc6419639"/>
      <w:bookmarkStart w:id="682" w:name="_Toc6914940"/>
      <w:bookmarkStart w:id="683" w:name="_Toc6419070"/>
      <w:bookmarkStart w:id="684" w:name="_Toc6419264"/>
      <w:bookmarkStart w:id="685" w:name="_Toc6419452"/>
      <w:bookmarkStart w:id="686" w:name="_Toc6419640"/>
      <w:bookmarkStart w:id="687" w:name="_Toc6914941"/>
      <w:bookmarkStart w:id="688" w:name="_Toc6419071"/>
      <w:bookmarkStart w:id="689" w:name="_Toc6419265"/>
      <w:bookmarkStart w:id="690" w:name="_Toc6419453"/>
      <w:bookmarkStart w:id="691" w:name="_Toc6419641"/>
      <w:bookmarkStart w:id="692" w:name="_Toc6914942"/>
      <w:bookmarkStart w:id="693" w:name="_Toc6419072"/>
      <w:bookmarkStart w:id="694" w:name="_Toc6419266"/>
      <w:bookmarkStart w:id="695" w:name="_Toc6419454"/>
      <w:bookmarkStart w:id="696" w:name="_Toc6419642"/>
      <w:bookmarkStart w:id="697" w:name="_Toc6914943"/>
      <w:bookmarkStart w:id="698" w:name="_Toc6419073"/>
      <w:bookmarkStart w:id="699" w:name="_Toc6419267"/>
      <w:bookmarkStart w:id="700" w:name="_Toc6419455"/>
      <w:bookmarkStart w:id="701" w:name="_Toc6419643"/>
      <w:bookmarkStart w:id="702" w:name="_Toc6914944"/>
      <w:bookmarkStart w:id="703" w:name="_Toc6419074"/>
      <w:bookmarkStart w:id="704" w:name="_Toc6419268"/>
      <w:bookmarkStart w:id="705" w:name="_Toc6419456"/>
      <w:bookmarkStart w:id="706" w:name="_Toc6419644"/>
      <w:bookmarkStart w:id="707" w:name="_Toc6914945"/>
      <w:bookmarkStart w:id="708" w:name="_Toc6419075"/>
      <w:bookmarkStart w:id="709" w:name="_Toc6419269"/>
      <w:bookmarkStart w:id="710" w:name="_Toc6419457"/>
      <w:bookmarkStart w:id="711" w:name="_Toc6419645"/>
      <w:bookmarkStart w:id="712" w:name="_Toc6914946"/>
      <w:bookmarkStart w:id="713" w:name="_Toc6419076"/>
      <w:bookmarkStart w:id="714" w:name="_Toc6419270"/>
      <w:bookmarkStart w:id="715" w:name="_Toc6419458"/>
      <w:bookmarkStart w:id="716" w:name="_Toc6419646"/>
      <w:bookmarkStart w:id="717" w:name="_Toc6914947"/>
      <w:bookmarkStart w:id="718" w:name="_Toc6419077"/>
      <w:bookmarkStart w:id="719" w:name="_Toc6419271"/>
      <w:bookmarkStart w:id="720" w:name="_Toc6419459"/>
      <w:bookmarkStart w:id="721" w:name="_Toc6419647"/>
      <w:bookmarkStart w:id="722" w:name="_Toc6914948"/>
      <w:bookmarkStart w:id="723" w:name="_Toc6419078"/>
      <w:bookmarkStart w:id="724" w:name="_Toc6419272"/>
      <w:bookmarkStart w:id="725" w:name="_Toc6419460"/>
      <w:bookmarkStart w:id="726" w:name="_Toc6419648"/>
      <w:bookmarkStart w:id="727" w:name="_Toc6914949"/>
      <w:bookmarkStart w:id="728" w:name="_Toc6419079"/>
      <w:bookmarkStart w:id="729" w:name="_Toc6419273"/>
      <w:bookmarkStart w:id="730" w:name="_Toc6419461"/>
      <w:bookmarkStart w:id="731" w:name="_Toc6419649"/>
      <w:bookmarkStart w:id="732" w:name="_Toc6914950"/>
      <w:bookmarkStart w:id="733" w:name="_Toc6419080"/>
      <w:bookmarkStart w:id="734" w:name="_Toc6419274"/>
      <w:bookmarkStart w:id="735" w:name="_Toc6419462"/>
      <w:bookmarkStart w:id="736" w:name="_Toc6419650"/>
      <w:bookmarkStart w:id="737" w:name="_Toc6914951"/>
      <w:bookmarkStart w:id="738" w:name="_Toc6419081"/>
      <w:bookmarkStart w:id="739" w:name="_Toc6419275"/>
      <w:bookmarkStart w:id="740" w:name="_Toc6419463"/>
      <w:bookmarkStart w:id="741" w:name="_Toc6419651"/>
      <w:bookmarkStart w:id="742" w:name="_Toc6914952"/>
      <w:bookmarkStart w:id="743" w:name="_Toc6419082"/>
      <w:bookmarkStart w:id="744" w:name="_Toc6419276"/>
      <w:bookmarkStart w:id="745" w:name="_Toc6419464"/>
      <w:bookmarkStart w:id="746" w:name="_Toc6419652"/>
      <w:bookmarkStart w:id="747" w:name="_Toc6914953"/>
      <w:bookmarkStart w:id="748" w:name="_Toc6419083"/>
      <w:bookmarkStart w:id="749" w:name="_Toc6419277"/>
      <w:bookmarkStart w:id="750" w:name="_Toc6419465"/>
      <w:bookmarkStart w:id="751" w:name="_Toc6419653"/>
      <w:bookmarkStart w:id="752" w:name="_Toc6914954"/>
      <w:bookmarkStart w:id="753" w:name="_Toc6419084"/>
      <w:bookmarkStart w:id="754" w:name="_Toc6419278"/>
      <w:bookmarkStart w:id="755" w:name="_Toc6419466"/>
      <w:bookmarkStart w:id="756" w:name="_Toc6419654"/>
      <w:bookmarkStart w:id="757" w:name="_Toc6914955"/>
      <w:bookmarkStart w:id="758" w:name="_Toc6419085"/>
      <w:bookmarkStart w:id="759" w:name="_Toc6419279"/>
      <w:bookmarkStart w:id="760" w:name="_Toc6419467"/>
      <w:bookmarkStart w:id="761" w:name="_Toc6419655"/>
      <w:bookmarkStart w:id="762" w:name="_Toc6914956"/>
      <w:bookmarkStart w:id="763" w:name="_Toc6419086"/>
      <w:bookmarkStart w:id="764" w:name="_Toc6419280"/>
      <w:bookmarkStart w:id="765" w:name="_Toc6419468"/>
      <w:bookmarkStart w:id="766" w:name="_Toc6419656"/>
      <w:bookmarkStart w:id="767" w:name="_Toc6914957"/>
      <w:bookmarkStart w:id="768" w:name="_Toc6419087"/>
      <w:bookmarkStart w:id="769" w:name="_Toc6419281"/>
      <w:bookmarkStart w:id="770" w:name="_Toc6419469"/>
      <w:bookmarkStart w:id="771" w:name="_Toc6419657"/>
      <w:bookmarkStart w:id="772" w:name="_Toc6914958"/>
      <w:bookmarkStart w:id="773" w:name="_Toc6419088"/>
      <w:bookmarkStart w:id="774" w:name="_Toc6419282"/>
      <w:bookmarkStart w:id="775" w:name="_Toc6419470"/>
      <w:bookmarkStart w:id="776" w:name="_Toc6419658"/>
      <w:bookmarkStart w:id="777" w:name="_Toc691495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473F7C">
        <w:rPr>
          <w:rFonts w:asciiTheme="majorHAnsi" w:hAnsiTheme="majorHAnsi"/>
          <w:sz w:val="24"/>
          <w:szCs w:val="24"/>
        </w:rPr>
        <w:t>Three possible solutions to carry a complete set composed by Base and LCEVC bitstreams are:</w:t>
      </w:r>
    </w:p>
    <w:p w14:paraId="74A38CF2" w14:textId="3448CC84"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(1)</w:t>
      </w:r>
      <w:r w:rsidRPr="00473F7C">
        <w:rPr>
          <w:rFonts w:asciiTheme="majorHAnsi" w:hAnsiTheme="majorHAnsi"/>
          <w:sz w:val="24"/>
          <w:szCs w:val="24"/>
        </w:rPr>
        <w:tab/>
        <w:t>Interleaved NALUs approach: insert LCEVC NALUs as interleaved NALUs within the Base NALUs.</w:t>
      </w:r>
    </w:p>
    <w:p w14:paraId="610C4410" w14:textId="0BA38042"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(2)</w:t>
      </w:r>
      <w:r w:rsidRPr="00473F7C">
        <w:rPr>
          <w:rFonts w:asciiTheme="majorHAnsi" w:hAnsiTheme="majorHAnsi"/>
          <w:sz w:val="24"/>
          <w:szCs w:val="24"/>
        </w:rPr>
        <w:tab/>
        <w:t>SEI approach: insert LCEVC NALUs as SEI messages in the Base NALUs.</w:t>
      </w:r>
    </w:p>
    <w:p w14:paraId="1A7C29E3" w14:textId="70823B2E"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(3)</w:t>
      </w:r>
      <w:r w:rsidRPr="00473F7C">
        <w:rPr>
          <w:rFonts w:asciiTheme="majorHAnsi" w:hAnsiTheme="majorHAnsi"/>
          <w:sz w:val="24"/>
          <w:szCs w:val="24"/>
        </w:rPr>
        <w:tab/>
        <w:t>Aggregators to aggregate the Base bitstream with the LCEVC bitstream.</w:t>
      </w:r>
    </w:p>
    <w:p w14:paraId="41631C72" w14:textId="20E696C8"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The following sections describe the three possible Single-Track solutions making explicit reference to four existing MPEG Video Coding specification:</w:t>
      </w:r>
    </w:p>
    <w:p w14:paraId="1247170F" w14:textId="77777777"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w:t>
      </w:r>
      <w:r w:rsidRPr="00473F7C">
        <w:rPr>
          <w:rFonts w:asciiTheme="majorHAnsi" w:hAnsiTheme="majorHAnsi"/>
          <w:sz w:val="24"/>
          <w:szCs w:val="24"/>
        </w:rPr>
        <w:tab/>
        <w:t>ISO/IEC 14496-10 Advanced Video Coding (AVC/H264)</w:t>
      </w:r>
    </w:p>
    <w:p w14:paraId="4C4C6587" w14:textId="77777777"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w:t>
      </w:r>
      <w:r w:rsidRPr="00473F7C">
        <w:rPr>
          <w:rFonts w:asciiTheme="majorHAnsi" w:hAnsiTheme="majorHAnsi"/>
          <w:sz w:val="24"/>
          <w:szCs w:val="24"/>
        </w:rPr>
        <w:tab/>
        <w:t>ISO/IEC 23008-2 High Efficiency Video Coding (HEVC/H265)</w:t>
      </w:r>
    </w:p>
    <w:p w14:paraId="29DFC609" w14:textId="77777777" w:rsidR="00473F7C" w:rsidRPr="00C13EF7" w:rsidRDefault="00473F7C" w:rsidP="00554937">
      <w:pPr>
        <w:spacing w:after="80" w:line="276" w:lineRule="auto"/>
        <w:rPr>
          <w:rFonts w:asciiTheme="majorHAnsi" w:hAnsiTheme="majorHAnsi"/>
          <w:sz w:val="24"/>
          <w:szCs w:val="24"/>
          <w:lang w:val="it-IT"/>
        </w:rPr>
      </w:pPr>
      <w:r w:rsidRPr="00C13EF7">
        <w:rPr>
          <w:rFonts w:asciiTheme="majorHAnsi" w:hAnsiTheme="majorHAnsi"/>
          <w:sz w:val="24"/>
          <w:szCs w:val="24"/>
          <w:lang w:val="it-IT"/>
        </w:rPr>
        <w:t>•</w:t>
      </w:r>
      <w:r w:rsidRPr="00C13EF7">
        <w:rPr>
          <w:rFonts w:asciiTheme="majorHAnsi" w:hAnsiTheme="majorHAnsi"/>
          <w:sz w:val="24"/>
          <w:szCs w:val="24"/>
          <w:lang w:val="it-IT"/>
        </w:rPr>
        <w:tab/>
        <w:t>ISO/IEC 23090-3 Versatile Video Coding (VVC/H266)</w:t>
      </w:r>
    </w:p>
    <w:p w14:paraId="4FD21340" w14:textId="0695625E" w:rsidR="00473F7C" w:rsidRPr="00473F7C" w:rsidRDefault="00473F7C" w:rsidP="00554937">
      <w:pPr>
        <w:spacing w:after="80" w:line="276" w:lineRule="auto"/>
        <w:rPr>
          <w:rFonts w:asciiTheme="majorHAnsi" w:hAnsiTheme="majorHAnsi"/>
          <w:sz w:val="24"/>
          <w:szCs w:val="24"/>
        </w:rPr>
      </w:pPr>
      <w:r w:rsidRPr="00473F7C">
        <w:rPr>
          <w:rFonts w:asciiTheme="majorHAnsi" w:hAnsiTheme="majorHAnsi"/>
          <w:sz w:val="24"/>
          <w:szCs w:val="24"/>
        </w:rPr>
        <w:t>•</w:t>
      </w:r>
      <w:r w:rsidRPr="00473F7C">
        <w:rPr>
          <w:rFonts w:asciiTheme="majorHAnsi" w:hAnsiTheme="majorHAnsi"/>
          <w:sz w:val="24"/>
          <w:szCs w:val="24"/>
        </w:rPr>
        <w:tab/>
        <w:t>ISO/IEC 23094-1 Essential Video Coding (EVC)</w:t>
      </w:r>
    </w:p>
    <w:p w14:paraId="10FF98CD" w14:textId="77777777" w:rsidR="00BA60FC" w:rsidRPr="00473F7C" w:rsidRDefault="00BA60FC" w:rsidP="00554937">
      <w:pPr>
        <w:spacing w:after="80" w:line="276" w:lineRule="auto"/>
        <w:rPr>
          <w:rFonts w:asciiTheme="majorHAnsi" w:hAnsiTheme="majorHAnsi" w:cs="Times New Roman"/>
          <w:sz w:val="24"/>
          <w:szCs w:val="24"/>
        </w:rPr>
      </w:pPr>
    </w:p>
    <w:p w14:paraId="634BCA15" w14:textId="77777777" w:rsidR="00BC1590" w:rsidRPr="00473F7C" w:rsidRDefault="00BC1590" w:rsidP="00554937">
      <w:pPr>
        <w:spacing w:after="80" w:line="276" w:lineRule="auto"/>
        <w:rPr>
          <w:rFonts w:asciiTheme="majorHAnsi" w:hAnsiTheme="majorHAnsi" w:cs="Times New Roman"/>
          <w:sz w:val="24"/>
          <w:szCs w:val="24"/>
        </w:rPr>
      </w:pPr>
    </w:p>
    <w:p w14:paraId="2E3E7174" w14:textId="45EEBA5D" w:rsidR="00BC1590" w:rsidRPr="00473F7C" w:rsidRDefault="00BC1590">
      <w:pPr>
        <w:rPr>
          <w:rFonts w:asciiTheme="majorHAnsi" w:hAnsiTheme="majorHAnsi" w:cs="Times New Roman"/>
          <w:sz w:val="24"/>
          <w:szCs w:val="24"/>
        </w:rPr>
      </w:pPr>
      <w:r w:rsidRPr="00473F7C">
        <w:rPr>
          <w:rFonts w:asciiTheme="majorHAnsi" w:hAnsiTheme="majorHAnsi" w:cs="Times New Roman"/>
          <w:sz w:val="24"/>
          <w:szCs w:val="24"/>
        </w:rPr>
        <w:br w:type="page"/>
      </w:r>
    </w:p>
    <w:p w14:paraId="0A4C0520" w14:textId="19A3C978" w:rsidR="00473F7C" w:rsidRDefault="00473F7C" w:rsidP="00554937">
      <w:pPr>
        <w:spacing w:after="80" w:line="276" w:lineRule="auto"/>
        <w:rPr>
          <w:rFonts w:asciiTheme="majorHAnsi" w:hAnsiTheme="majorHAnsi" w:cs="Times New Roman"/>
          <w:sz w:val="24"/>
          <w:szCs w:val="24"/>
        </w:rPr>
      </w:pPr>
    </w:p>
    <w:sdt>
      <w:sdtPr>
        <w:rPr>
          <w:rFonts w:ascii="Arial" w:eastAsia="Arial" w:hAnsi="Arial" w:cs="Arial"/>
          <w:color w:val="auto"/>
          <w:sz w:val="22"/>
          <w:szCs w:val="22"/>
          <w:lang w:val="en-US" w:eastAsia="en-US"/>
        </w:rPr>
        <w:id w:val="-940917435"/>
        <w:docPartObj>
          <w:docPartGallery w:val="Table of Contents"/>
          <w:docPartUnique/>
        </w:docPartObj>
      </w:sdtPr>
      <w:sdtEndPr>
        <w:rPr>
          <w:b/>
          <w:bCs/>
        </w:rPr>
      </w:sdtEndPr>
      <w:sdtContent>
        <w:p w14:paraId="7471BA51" w14:textId="528894E3" w:rsidR="00F84317" w:rsidRPr="00F84317" w:rsidRDefault="00F84317">
          <w:pPr>
            <w:pStyle w:val="Titolosommario"/>
            <w:rPr>
              <w:color w:val="auto"/>
            </w:rPr>
          </w:pPr>
          <w:proofErr w:type="spellStart"/>
          <w:r w:rsidRPr="00F84317">
            <w:rPr>
              <w:color w:val="auto"/>
            </w:rPr>
            <w:t>Contents</w:t>
          </w:r>
          <w:proofErr w:type="spellEnd"/>
        </w:p>
        <w:p w14:paraId="5CC4AD77" w14:textId="77777777" w:rsidR="00F84317" w:rsidRPr="00F84317" w:rsidRDefault="00F84317" w:rsidP="00F84317">
          <w:pPr>
            <w:rPr>
              <w:lang w:val="it-IT" w:eastAsia="it-IT"/>
            </w:rPr>
          </w:pPr>
        </w:p>
        <w:p w14:paraId="19BF50B6" w14:textId="486DE56D" w:rsidR="00F41BA1" w:rsidRDefault="00F84317">
          <w:pPr>
            <w:pStyle w:val="Sommario1"/>
            <w:tabs>
              <w:tab w:val="left" w:pos="440"/>
              <w:tab w:val="right" w:leader="dot" w:pos="9622"/>
            </w:tabs>
            <w:rPr>
              <w:rFonts w:asciiTheme="minorHAnsi" w:eastAsiaTheme="minorEastAsia" w:hAnsiTheme="minorHAnsi" w:cstheme="minorBidi"/>
              <w:noProof/>
              <w:lang w:val="fi-FI" w:eastAsia="fi-FI"/>
            </w:rPr>
          </w:pPr>
          <w:r>
            <w:fldChar w:fldCharType="begin"/>
          </w:r>
          <w:r>
            <w:instrText xml:space="preserve"> TOC \o "1-3" \h \z \u </w:instrText>
          </w:r>
          <w:r>
            <w:fldChar w:fldCharType="separate"/>
          </w:r>
          <w:hyperlink w:anchor="_Toc126880204" w:history="1">
            <w:r w:rsidR="00F41BA1" w:rsidRPr="004E5B34">
              <w:rPr>
                <w:rStyle w:val="Collegamentoipertestuale"/>
                <w:rFonts w:ascii="Cambria" w:eastAsia="Calibri" w:hAnsi="Cambria"/>
                <w:b/>
                <w:noProof/>
                <w14:scene3d>
                  <w14:camera w14:prst="orthographicFront"/>
                  <w14:lightRig w14:rig="threePt" w14:dir="t">
                    <w14:rot w14:lat="0" w14:lon="0" w14:rev="0"/>
                  </w14:lightRig>
                </w14:scene3d>
              </w:rPr>
              <w:t>1.</w:t>
            </w:r>
            <w:r w:rsidR="00F41BA1">
              <w:rPr>
                <w:rFonts w:asciiTheme="minorHAnsi" w:eastAsiaTheme="minorEastAsia" w:hAnsiTheme="minorHAnsi" w:cstheme="minorBidi"/>
                <w:noProof/>
                <w:lang w:val="fi-FI" w:eastAsia="fi-FI"/>
              </w:rPr>
              <w:tab/>
            </w:r>
            <w:r w:rsidR="00F41BA1" w:rsidRPr="004E5B34">
              <w:rPr>
                <w:rStyle w:val="Collegamentoipertestuale"/>
                <w:rFonts w:ascii="Cambria" w:eastAsia="Calibri" w:hAnsi="Cambria"/>
                <w:b/>
                <w:bCs/>
                <w:noProof/>
                <w:kern w:val="32"/>
              </w:rPr>
              <w:t>NALU aproach</w:t>
            </w:r>
            <w:r w:rsidR="00F41BA1">
              <w:rPr>
                <w:noProof/>
                <w:webHidden/>
              </w:rPr>
              <w:tab/>
            </w:r>
            <w:r w:rsidR="00F41BA1">
              <w:rPr>
                <w:noProof/>
                <w:webHidden/>
              </w:rPr>
              <w:fldChar w:fldCharType="begin"/>
            </w:r>
            <w:r w:rsidR="00F41BA1">
              <w:rPr>
                <w:noProof/>
                <w:webHidden/>
              </w:rPr>
              <w:instrText xml:space="preserve"> PAGEREF _Toc126880204 \h </w:instrText>
            </w:r>
            <w:r w:rsidR="00F41BA1">
              <w:rPr>
                <w:noProof/>
                <w:webHidden/>
              </w:rPr>
            </w:r>
            <w:r w:rsidR="00F41BA1">
              <w:rPr>
                <w:noProof/>
                <w:webHidden/>
              </w:rPr>
              <w:fldChar w:fldCharType="separate"/>
            </w:r>
            <w:r w:rsidR="00F41BA1">
              <w:rPr>
                <w:noProof/>
                <w:webHidden/>
              </w:rPr>
              <w:t>4</w:t>
            </w:r>
            <w:r w:rsidR="00F41BA1">
              <w:rPr>
                <w:noProof/>
                <w:webHidden/>
              </w:rPr>
              <w:fldChar w:fldCharType="end"/>
            </w:r>
          </w:hyperlink>
        </w:p>
        <w:p w14:paraId="5B88064B" w14:textId="68B47020" w:rsidR="00F41BA1" w:rsidRDefault="00F41BA1" w:rsidP="004942AC">
          <w:pPr>
            <w:pStyle w:val="Sommario2"/>
            <w:rPr>
              <w:rFonts w:asciiTheme="minorHAnsi" w:eastAsiaTheme="minorEastAsia" w:hAnsiTheme="minorHAnsi" w:cstheme="minorBidi"/>
              <w:noProof/>
              <w:lang w:val="fi-FI" w:eastAsia="fi-FI"/>
            </w:rPr>
            <w:pPrChange w:id="778"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"_Toc126880205"</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rPr>
            <w:t>1.1</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AVC/H264 NALU header format</w:t>
          </w:r>
          <w:r>
            <w:rPr>
              <w:noProof/>
              <w:webHidden/>
            </w:rPr>
            <w:tab/>
          </w:r>
          <w:r>
            <w:rPr>
              <w:noProof/>
              <w:webHidden/>
            </w:rPr>
            <w:fldChar w:fldCharType="begin"/>
          </w:r>
          <w:r>
            <w:rPr>
              <w:noProof/>
              <w:webHidden/>
            </w:rPr>
            <w:instrText xml:space="preserve"> PAGEREF _Toc126880205 \h </w:instrText>
          </w:r>
          <w:r>
            <w:rPr>
              <w:noProof/>
              <w:webHidden/>
            </w:rPr>
          </w:r>
          <w:r>
            <w:rPr>
              <w:noProof/>
              <w:webHidden/>
            </w:rPr>
            <w:fldChar w:fldCharType="separate"/>
          </w:r>
          <w:r>
            <w:rPr>
              <w:noProof/>
              <w:webHidden/>
            </w:rPr>
            <w:t>4</w:t>
          </w:r>
          <w:r>
            <w:rPr>
              <w:noProof/>
              <w:webHidden/>
            </w:rPr>
            <w:fldChar w:fldCharType="end"/>
          </w:r>
          <w:r w:rsidRPr="004E5B34">
            <w:rPr>
              <w:rStyle w:val="Collegamentoipertestuale"/>
              <w:noProof/>
            </w:rPr>
            <w:fldChar w:fldCharType="end"/>
          </w:r>
        </w:p>
        <w:p w14:paraId="0C666396" w14:textId="414F8520" w:rsidR="00F41BA1" w:rsidRDefault="00F41BA1" w:rsidP="004942AC">
          <w:pPr>
            <w:pStyle w:val="Sommario2"/>
            <w:rPr>
              <w:rFonts w:asciiTheme="minorHAnsi" w:eastAsiaTheme="minorEastAsia" w:hAnsiTheme="minorHAnsi" w:cstheme="minorBidi"/>
              <w:noProof/>
              <w:lang w:val="fi-FI" w:eastAsia="fi-FI"/>
            </w:rPr>
            <w:pPrChange w:id="779"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"_Toc126880206"</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lang w:val="x-none"/>
            </w:rPr>
            <w:t>1.2</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HEVC/H265 NALU header format</w:t>
          </w:r>
          <w:r>
            <w:rPr>
              <w:noProof/>
              <w:webHidden/>
            </w:rPr>
            <w:tab/>
          </w:r>
          <w:r>
            <w:rPr>
              <w:noProof/>
              <w:webHidden/>
            </w:rPr>
            <w:fldChar w:fldCharType="begin"/>
          </w:r>
          <w:r>
            <w:rPr>
              <w:noProof/>
              <w:webHidden/>
            </w:rPr>
            <w:instrText xml:space="preserve"> PAGEREF _Toc126880206 \h </w:instrText>
          </w:r>
          <w:r>
            <w:rPr>
              <w:noProof/>
              <w:webHidden/>
            </w:rPr>
          </w:r>
          <w:r>
            <w:rPr>
              <w:noProof/>
              <w:webHidden/>
            </w:rPr>
            <w:fldChar w:fldCharType="separate"/>
          </w:r>
          <w:r>
            <w:rPr>
              <w:noProof/>
              <w:webHidden/>
            </w:rPr>
            <w:t>5</w:t>
          </w:r>
          <w:r>
            <w:rPr>
              <w:noProof/>
              <w:webHidden/>
            </w:rPr>
            <w:fldChar w:fldCharType="end"/>
          </w:r>
          <w:r w:rsidRPr="004E5B34">
            <w:rPr>
              <w:rStyle w:val="Collegamentoipertestuale"/>
              <w:noProof/>
            </w:rPr>
            <w:fldChar w:fldCharType="end"/>
          </w:r>
        </w:p>
        <w:p w14:paraId="4F071A07" w14:textId="1673BB1E" w:rsidR="00F41BA1" w:rsidRDefault="00F41BA1" w:rsidP="004942AC">
          <w:pPr>
            <w:pStyle w:val="Sommario2"/>
            <w:rPr>
              <w:rFonts w:asciiTheme="minorHAnsi" w:eastAsiaTheme="minorEastAsia" w:hAnsiTheme="minorHAnsi" w:cstheme="minorBidi"/>
              <w:noProof/>
              <w:lang w:val="fi-FI" w:eastAsia="fi-FI"/>
            </w:rPr>
            <w:pPrChange w:id="780"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"_Toc126880207"</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lang w:val="x-none"/>
            </w:rPr>
            <w:t>1.3</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VVC/H266 NALU header format</w:t>
          </w:r>
          <w:r>
            <w:rPr>
              <w:noProof/>
              <w:webHidden/>
            </w:rPr>
            <w:tab/>
          </w:r>
          <w:r>
            <w:rPr>
              <w:noProof/>
              <w:webHidden/>
            </w:rPr>
            <w:fldChar w:fldCharType="begin"/>
          </w:r>
          <w:r>
            <w:rPr>
              <w:noProof/>
              <w:webHidden/>
            </w:rPr>
            <w:instrText xml:space="preserve"> PAGEREF _Toc126880207 \h </w:instrText>
          </w:r>
          <w:r>
            <w:rPr>
              <w:noProof/>
              <w:webHidden/>
            </w:rPr>
          </w:r>
          <w:r>
            <w:rPr>
              <w:noProof/>
              <w:webHidden/>
            </w:rPr>
            <w:fldChar w:fldCharType="separate"/>
          </w:r>
          <w:r>
            <w:rPr>
              <w:noProof/>
              <w:webHidden/>
            </w:rPr>
            <w:t>5</w:t>
          </w:r>
          <w:r>
            <w:rPr>
              <w:noProof/>
              <w:webHidden/>
            </w:rPr>
            <w:fldChar w:fldCharType="end"/>
          </w:r>
          <w:r w:rsidRPr="004E5B34">
            <w:rPr>
              <w:rStyle w:val="Collegamentoipertestuale"/>
              <w:noProof/>
            </w:rPr>
            <w:fldChar w:fldCharType="end"/>
          </w:r>
        </w:p>
        <w:p w14:paraId="5E7E62A5" w14:textId="13CF46FF" w:rsidR="00F41BA1" w:rsidRDefault="00F41BA1" w:rsidP="004942AC">
          <w:pPr>
            <w:pStyle w:val="Sommario2"/>
            <w:rPr>
              <w:rFonts w:asciiTheme="minorHAnsi" w:eastAsiaTheme="minorEastAsia" w:hAnsiTheme="minorHAnsi" w:cstheme="minorBidi"/>
              <w:noProof/>
              <w:lang w:val="fi-FI" w:eastAsia="fi-FI"/>
            </w:rPr>
            <w:pPrChange w:id="781"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"_Toc126880208"</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lang w:val="x-none"/>
            </w:rPr>
            <w:t>1.4</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LCEVC NALU header format</w:t>
          </w:r>
          <w:r>
            <w:rPr>
              <w:noProof/>
              <w:webHidden/>
            </w:rPr>
            <w:tab/>
          </w:r>
          <w:r>
            <w:rPr>
              <w:noProof/>
              <w:webHidden/>
            </w:rPr>
            <w:fldChar w:fldCharType="begin"/>
          </w:r>
          <w:r>
            <w:rPr>
              <w:noProof/>
              <w:webHidden/>
            </w:rPr>
            <w:instrText xml:space="preserve"> PAGEREF _Toc126880208 \h </w:instrText>
          </w:r>
          <w:r>
            <w:rPr>
              <w:noProof/>
              <w:webHidden/>
            </w:rPr>
          </w:r>
          <w:r>
            <w:rPr>
              <w:noProof/>
              <w:webHidden/>
            </w:rPr>
            <w:fldChar w:fldCharType="separate"/>
          </w:r>
          <w:r>
            <w:rPr>
              <w:noProof/>
              <w:webHidden/>
            </w:rPr>
            <w:t>6</w:t>
          </w:r>
          <w:r>
            <w:rPr>
              <w:noProof/>
              <w:webHidden/>
            </w:rPr>
            <w:fldChar w:fldCharType="end"/>
          </w:r>
          <w:r w:rsidRPr="004E5B34">
            <w:rPr>
              <w:rStyle w:val="Collegamentoipertestuale"/>
              <w:noProof/>
            </w:rPr>
            <w:fldChar w:fldCharType="end"/>
          </w:r>
        </w:p>
        <w:p w14:paraId="319B478F" w14:textId="5A01DA28" w:rsidR="00F41BA1" w:rsidRDefault="00F41BA1" w:rsidP="004942AC">
          <w:pPr>
            <w:pStyle w:val="Sommario2"/>
            <w:rPr>
              <w:rFonts w:asciiTheme="minorHAnsi" w:eastAsiaTheme="minorEastAsia" w:hAnsiTheme="minorHAnsi" w:cstheme="minorBidi"/>
              <w:noProof/>
              <w:lang w:val="fi-FI" w:eastAsia="fi-FI"/>
            </w:rPr>
            <w:pPrChange w:id="782"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"_Toc126880209"</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lang w:val="x-none"/>
            </w:rPr>
            <w:t>1.5</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Compatibility of interleaving LCEVC NAL units with AVC/HEVC/VVC NAL units</w:t>
          </w:r>
          <w:r>
            <w:rPr>
              <w:noProof/>
              <w:webHidden/>
            </w:rPr>
            <w:tab/>
          </w:r>
          <w:r>
            <w:rPr>
              <w:noProof/>
              <w:webHidden/>
            </w:rPr>
            <w:fldChar w:fldCharType="begin"/>
          </w:r>
          <w:r>
            <w:rPr>
              <w:noProof/>
              <w:webHidden/>
            </w:rPr>
            <w:instrText xml:space="preserve"> PAGEREF _Toc126880209 \h </w:instrText>
          </w:r>
          <w:r>
            <w:rPr>
              <w:noProof/>
              <w:webHidden/>
            </w:rPr>
          </w:r>
          <w:r>
            <w:rPr>
              <w:noProof/>
              <w:webHidden/>
            </w:rPr>
            <w:fldChar w:fldCharType="separate"/>
          </w:r>
          <w:r>
            <w:rPr>
              <w:noProof/>
              <w:webHidden/>
            </w:rPr>
            <w:t>6</w:t>
          </w:r>
          <w:r>
            <w:rPr>
              <w:noProof/>
              <w:webHidden/>
            </w:rPr>
            <w:fldChar w:fldCharType="end"/>
          </w:r>
          <w:r w:rsidRPr="004E5B34">
            <w:rPr>
              <w:rStyle w:val="Collegamentoipertestuale"/>
              <w:noProof/>
            </w:rPr>
            <w:fldChar w:fldCharType="end"/>
          </w:r>
        </w:p>
        <w:p w14:paraId="2D14F6D7" w14:textId="58FA1CB0" w:rsidR="00F41BA1" w:rsidRDefault="00F41BA1">
          <w:pPr>
            <w:pStyle w:val="Sommario1"/>
            <w:tabs>
              <w:tab w:val="left" w:pos="440"/>
              <w:tab w:val="right" w:leader="dot" w:pos="9622"/>
            </w:tabs>
            <w:rPr>
              <w:rFonts w:asciiTheme="minorHAnsi" w:eastAsiaTheme="minorEastAsia" w:hAnsiTheme="minorHAnsi" w:cstheme="minorBidi"/>
              <w:noProof/>
              <w:lang w:val="fi-FI" w:eastAsia="fi-FI"/>
            </w:rPr>
          </w:pPr>
          <w:hyperlink w:anchor="_Toc126880210" w:history="1">
            <w:r w:rsidRPr="004E5B34">
              <w:rPr>
                <w:rStyle w:val="Collegamentoipertestuale"/>
                <w:rFonts w:ascii="Cambria" w:eastAsia="Calibri" w:hAnsi="Cambria"/>
                <w:b/>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i-FI" w:eastAsia="fi-FI"/>
              </w:rPr>
              <w:tab/>
            </w:r>
            <w:r w:rsidRPr="004E5B34">
              <w:rPr>
                <w:rStyle w:val="Collegamentoipertestuale"/>
                <w:rFonts w:ascii="Cambria" w:eastAsia="Calibri" w:hAnsi="Cambria"/>
                <w:b/>
                <w:bCs/>
                <w:noProof/>
                <w:kern w:val="32"/>
              </w:rPr>
              <w:t>SEI aproach</w:t>
            </w:r>
            <w:r>
              <w:rPr>
                <w:noProof/>
                <w:webHidden/>
              </w:rPr>
              <w:tab/>
            </w:r>
            <w:r>
              <w:rPr>
                <w:noProof/>
                <w:webHidden/>
              </w:rPr>
              <w:fldChar w:fldCharType="begin"/>
            </w:r>
            <w:r>
              <w:rPr>
                <w:noProof/>
                <w:webHidden/>
              </w:rPr>
              <w:instrText xml:space="preserve"> PAGEREF _Toc126880210 \h </w:instrText>
            </w:r>
            <w:r>
              <w:rPr>
                <w:noProof/>
                <w:webHidden/>
              </w:rPr>
            </w:r>
            <w:r>
              <w:rPr>
                <w:noProof/>
                <w:webHidden/>
              </w:rPr>
              <w:fldChar w:fldCharType="separate"/>
            </w:r>
            <w:r>
              <w:rPr>
                <w:noProof/>
                <w:webHidden/>
              </w:rPr>
              <w:t>8</w:t>
            </w:r>
            <w:r>
              <w:rPr>
                <w:noProof/>
                <w:webHidden/>
              </w:rPr>
              <w:fldChar w:fldCharType="end"/>
            </w:r>
          </w:hyperlink>
        </w:p>
        <w:p w14:paraId="184E714C" w14:textId="42D52762" w:rsidR="00F41BA1" w:rsidRDefault="00F41BA1" w:rsidP="004942AC">
          <w:pPr>
            <w:pStyle w:val="Sommario2"/>
            <w:rPr>
              <w:rFonts w:asciiTheme="minorHAnsi" w:eastAsiaTheme="minorEastAsia" w:hAnsiTheme="minorHAnsi" w:cstheme="minorBidi"/>
              <w:noProof/>
              <w:lang w:val="fi-FI" w:eastAsia="fi-FI"/>
            </w:rPr>
            <w:pPrChange w:id="783"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"_Toc126880211"</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rPr>
            <w:t>2.1</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Carriage of LCEVC NALUs in SEI messages</w:t>
          </w:r>
          <w:r>
            <w:rPr>
              <w:noProof/>
              <w:webHidden/>
            </w:rPr>
            <w:tab/>
          </w:r>
          <w:r>
            <w:rPr>
              <w:noProof/>
              <w:webHidden/>
            </w:rPr>
            <w:fldChar w:fldCharType="begin"/>
          </w:r>
          <w:r>
            <w:rPr>
              <w:noProof/>
              <w:webHidden/>
            </w:rPr>
            <w:instrText xml:space="preserve"> PAGEREF _Toc126880211 \h </w:instrText>
          </w:r>
          <w:r>
            <w:rPr>
              <w:noProof/>
              <w:webHidden/>
            </w:rPr>
          </w:r>
          <w:r>
            <w:rPr>
              <w:noProof/>
              <w:webHidden/>
            </w:rPr>
            <w:fldChar w:fldCharType="separate"/>
          </w:r>
          <w:r>
            <w:rPr>
              <w:noProof/>
              <w:webHidden/>
            </w:rPr>
            <w:t>8</w:t>
          </w:r>
          <w:r>
            <w:rPr>
              <w:noProof/>
              <w:webHidden/>
            </w:rPr>
            <w:fldChar w:fldCharType="end"/>
          </w:r>
          <w:r w:rsidRPr="004E5B34">
            <w:rPr>
              <w:rStyle w:val="Collegamentoipertestuale"/>
              <w:noProof/>
            </w:rPr>
            <w:fldChar w:fldCharType="end"/>
          </w:r>
        </w:p>
        <w:p w14:paraId="145D2643" w14:textId="0EB2D9A8" w:rsidR="00F41BA1" w:rsidRDefault="00F41BA1" w:rsidP="004942AC">
          <w:pPr>
            <w:pStyle w:val="Sommario2"/>
            <w:rPr>
              <w:rFonts w:asciiTheme="minorHAnsi" w:eastAsiaTheme="minorEastAsia" w:hAnsiTheme="minorHAnsi" w:cstheme="minorBidi"/>
              <w:noProof/>
              <w:lang w:val="fi-FI" w:eastAsia="fi-FI"/>
            </w:rPr>
            <w:pPrChange w:id="784"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"_Toc126880212"</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rPr>
            <w:t>2.2</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Suggested solution for SEI carriage</w:t>
          </w:r>
          <w:r>
            <w:rPr>
              <w:noProof/>
              <w:webHidden/>
            </w:rPr>
            <w:tab/>
          </w:r>
          <w:r>
            <w:rPr>
              <w:noProof/>
              <w:webHidden/>
            </w:rPr>
            <w:fldChar w:fldCharType="begin"/>
          </w:r>
          <w:r>
            <w:rPr>
              <w:noProof/>
              <w:webHidden/>
            </w:rPr>
            <w:instrText xml:space="preserve"> PAGEREF _Toc126880212 \h </w:instrText>
          </w:r>
          <w:r>
            <w:rPr>
              <w:noProof/>
              <w:webHidden/>
            </w:rPr>
          </w:r>
          <w:r>
            <w:rPr>
              <w:noProof/>
              <w:webHidden/>
            </w:rPr>
            <w:fldChar w:fldCharType="separate"/>
          </w:r>
          <w:r>
            <w:rPr>
              <w:noProof/>
              <w:webHidden/>
            </w:rPr>
            <w:t>8</w:t>
          </w:r>
          <w:r>
            <w:rPr>
              <w:noProof/>
              <w:webHidden/>
            </w:rPr>
            <w:fldChar w:fldCharType="end"/>
          </w:r>
          <w:r w:rsidRPr="004E5B34">
            <w:rPr>
              <w:rStyle w:val="Collegamentoipertestuale"/>
              <w:noProof/>
            </w:rPr>
            <w:fldChar w:fldCharType="end"/>
          </w:r>
        </w:p>
        <w:p w14:paraId="54918DEA" w14:textId="1867314A" w:rsidR="00F41BA1" w:rsidRDefault="00F41BA1">
          <w:pPr>
            <w:pStyle w:val="Sommario1"/>
            <w:tabs>
              <w:tab w:val="left" w:pos="440"/>
              <w:tab w:val="right" w:leader="dot" w:pos="9622"/>
            </w:tabs>
            <w:rPr>
              <w:rFonts w:asciiTheme="minorHAnsi" w:eastAsiaTheme="minorEastAsia" w:hAnsiTheme="minorHAnsi" w:cstheme="minorBidi"/>
              <w:noProof/>
              <w:lang w:val="fi-FI" w:eastAsia="fi-FI"/>
            </w:rPr>
          </w:pPr>
          <w:hyperlink w:anchor="_Toc126880213" w:history="1">
            <w:r w:rsidRPr="004E5B34">
              <w:rPr>
                <w:rStyle w:val="Collegamentoipertestuale"/>
                <w:rFonts w:ascii="Cambria" w:eastAsia="Calibri" w:hAnsi="Cambria"/>
                <w:b/>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i-FI" w:eastAsia="fi-FI"/>
              </w:rPr>
              <w:tab/>
            </w:r>
            <w:r w:rsidRPr="004E5B34">
              <w:rPr>
                <w:rStyle w:val="Collegamentoipertestuale"/>
                <w:rFonts w:ascii="Cambria" w:eastAsia="Calibri" w:hAnsi="Cambria"/>
                <w:b/>
                <w:bCs/>
                <w:noProof/>
                <w:kern w:val="32"/>
              </w:rPr>
              <w:t>Aggregators approach</w:t>
            </w:r>
            <w:r>
              <w:rPr>
                <w:noProof/>
                <w:webHidden/>
              </w:rPr>
              <w:tab/>
            </w:r>
            <w:r>
              <w:rPr>
                <w:noProof/>
                <w:webHidden/>
              </w:rPr>
              <w:fldChar w:fldCharType="begin"/>
            </w:r>
            <w:r>
              <w:rPr>
                <w:noProof/>
                <w:webHidden/>
              </w:rPr>
              <w:instrText xml:space="preserve"> PAGEREF _Toc126880213 \h </w:instrText>
            </w:r>
            <w:r>
              <w:rPr>
                <w:noProof/>
                <w:webHidden/>
              </w:rPr>
            </w:r>
            <w:r>
              <w:rPr>
                <w:noProof/>
                <w:webHidden/>
              </w:rPr>
              <w:fldChar w:fldCharType="separate"/>
            </w:r>
            <w:r>
              <w:rPr>
                <w:noProof/>
                <w:webHidden/>
              </w:rPr>
              <w:t>10</w:t>
            </w:r>
            <w:r>
              <w:rPr>
                <w:noProof/>
                <w:webHidden/>
              </w:rPr>
              <w:fldChar w:fldCharType="end"/>
            </w:r>
          </w:hyperlink>
        </w:p>
        <w:p w14:paraId="6EFE1EF9" w14:textId="4624FD10" w:rsidR="00F41BA1" w:rsidRDefault="00F41BA1">
          <w:pPr>
            <w:pStyle w:val="Sommario1"/>
            <w:tabs>
              <w:tab w:val="right" w:leader="dot" w:pos="9622"/>
            </w:tabs>
            <w:rPr>
              <w:rFonts w:asciiTheme="minorHAnsi" w:eastAsiaTheme="minorEastAsia" w:hAnsiTheme="minorHAnsi" w:cstheme="minorBidi"/>
              <w:noProof/>
              <w:lang w:val="fi-FI" w:eastAsia="fi-FI"/>
            </w:rPr>
          </w:pPr>
          <w:hyperlink w:anchor="_Toc126880214" w:history="1">
            <w:r w:rsidRPr="004E5B34">
              <w:rPr>
                <w:rStyle w:val="Collegamentoipertestuale"/>
                <w:rFonts w:asciiTheme="majorHAnsi" w:hAnsiTheme="majorHAnsi" w:cs="Times New Roman"/>
                <w:noProof/>
              </w:rPr>
              <w:t>This approache proposes the following ISOBMFF based codec-agnostic solution for the single-track carriage and storage of MPEG-5 LCEVC bitstream together with the base bitstream.</w:t>
            </w:r>
            <w:r>
              <w:rPr>
                <w:noProof/>
                <w:webHidden/>
              </w:rPr>
              <w:tab/>
            </w:r>
            <w:r>
              <w:rPr>
                <w:noProof/>
                <w:webHidden/>
              </w:rPr>
              <w:fldChar w:fldCharType="begin"/>
            </w:r>
            <w:r>
              <w:rPr>
                <w:noProof/>
                <w:webHidden/>
              </w:rPr>
              <w:instrText xml:space="preserve"> PAGEREF _Toc126880214 \h </w:instrText>
            </w:r>
            <w:r>
              <w:rPr>
                <w:noProof/>
                <w:webHidden/>
              </w:rPr>
            </w:r>
            <w:r>
              <w:rPr>
                <w:noProof/>
                <w:webHidden/>
              </w:rPr>
              <w:fldChar w:fldCharType="separate"/>
            </w:r>
            <w:r>
              <w:rPr>
                <w:noProof/>
                <w:webHidden/>
              </w:rPr>
              <w:t>10</w:t>
            </w:r>
            <w:r>
              <w:rPr>
                <w:noProof/>
                <w:webHidden/>
              </w:rPr>
              <w:fldChar w:fldCharType="end"/>
            </w:r>
          </w:hyperlink>
        </w:p>
        <w:p w14:paraId="25F735E9" w14:textId="33EA3AA1" w:rsidR="00F41BA1" w:rsidRDefault="00F41BA1">
          <w:pPr>
            <w:pStyle w:val="Sommario1"/>
            <w:tabs>
              <w:tab w:val="left" w:pos="660"/>
              <w:tab w:val="right" w:leader="dot" w:pos="9622"/>
            </w:tabs>
            <w:rPr>
              <w:rFonts w:asciiTheme="minorHAnsi" w:eastAsiaTheme="minorEastAsia" w:hAnsiTheme="minorHAnsi" w:cstheme="minorBidi"/>
              <w:noProof/>
              <w:lang w:val="fi-FI" w:eastAsia="fi-FI"/>
            </w:rPr>
          </w:pPr>
          <w:hyperlink w:anchor="_Toc126880215" w:history="1">
            <w:r w:rsidRPr="004E5B34">
              <w:rPr>
                <w:rStyle w:val="Collegamentoipertestuale"/>
                <w:rFonts w:ascii="Cambria" w:eastAsia="Calibri" w:hAnsi="Cambria"/>
                <w:b/>
                <w:bCs/>
                <w:noProof/>
                <w:kern w:val="32"/>
              </w:rPr>
              <w:t>13</w:t>
            </w:r>
            <w:r>
              <w:rPr>
                <w:rFonts w:asciiTheme="minorHAnsi" w:eastAsiaTheme="minorEastAsia" w:hAnsiTheme="minorHAnsi" w:cstheme="minorBidi"/>
                <w:noProof/>
                <w:lang w:val="fi-FI" w:eastAsia="fi-FI"/>
              </w:rPr>
              <w:tab/>
            </w:r>
            <w:r w:rsidRPr="004E5B34">
              <w:rPr>
                <w:rStyle w:val="Collegamentoipertestuale"/>
                <w:rFonts w:ascii="Cambria" w:eastAsia="Calibri" w:hAnsi="Cambria"/>
                <w:b/>
                <w:bCs/>
                <w:noProof/>
                <w:kern w:val="32"/>
              </w:rPr>
              <w:t>LCEVC elementary streams and sample definitions</w:t>
            </w:r>
            <w:r>
              <w:rPr>
                <w:noProof/>
                <w:webHidden/>
              </w:rPr>
              <w:tab/>
            </w:r>
            <w:r>
              <w:rPr>
                <w:noProof/>
                <w:webHidden/>
              </w:rPr>
              <w:fldChar w:fldCharType="begin"/>
            </w:r>
            <w:r>
              <w:rPr>
                <w:noProof/>
                <w:webHidden/>
              </w:rPr>
              <w:instrText xml:space="preserve"> PAGEREF _Toc126880215 \h </w:instrText>
            </w:r>
            <w:r>
              <w:rPr>
                <w:noProof/>
                <w:webHidden/>
              </w:rPr>
            </w:r>
            <w:r>
              <w:rPr>
                <w:noProof/>
                <w:webHidden/>
              </w:rPr>
              <w:fldChar w:fldCharType="separate"/>
            </w:r>
            <w:r>
              <w:rPr>
                <w:noProof/>
                <w:webHidden/>
              </w:rPr>
              <w:t>10</w:t>
            </w:r>
            <w:r>
              <w:rPr>
                <w:noProof/>
                <w:webHidden/>
              </w:rPr>
              <w:fldChar w:fldCharType="end"/>
            </w:r>
          </w:hyperlink>
        </w:p>
        <w:p w14:paraId="17DC0470" w14:textId="1C8D3284" w:rsidR="00F41BA1" w:rsidRDefault="00F41BA1" w:rsidP="004942AC">
          <w:pPr>
            <w:pStyle w:val="Sommario2"/>
            <w:rPr>
              <w:rFonts w:asciiTheme="minorHAnsi" w:eastAsiaTheme="minorEastAsia" w:hAnsiTheme="minorHAnsi" w:cstheme="minorBidi"/>
              <w:noProof/>
              <w:lang w:val="fi-FI" w:eastAsia="fi-FI"/>
            </w:rPr>
            <w:pPrChange w:id="785" w:author="BATTISTA STEFANO" w:date="2023-03-16T18:45:00Z">
              <w:pPr>
                <w:pStyle w:val="Sommario2"/>
                <w:tabs>
                  <w:tab w:val="left" w:pos="110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"_Toc126880216"</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lang w:val="x-none"/>
            </w:rPr>
            <w:t>13.1</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Overview</w:t>
          </w:r>
          <w:r>
            <w:rPr>
              <w:noProof/>
              <w:webHidden/>
            </w:rPr>
            <w:tab/>
          </w:r>
          <w:r>
            <w:rPr>
              <w:noProof/>
              <w:webHidden/>
            </w:rPr>
            <w:fldChar w:fldCharType="begin"/>
          </w:r>
          <w:r>
            <w:rPr>
              <w:noProof/>
              <w:webHidden/>
            </w:rPr>
            <w:instrText xml:space="preserve"> PAGEREF _Toc126880216 \h </w:instrText>
          </w:r>
          <w:r>
            <w:rPr>
              <w:noProof/>
              <w:webHidden/>
            </w:rPr>
          </w:r>
          <w:r>
            <w:rPr>
              <w:noProof/>
              <w:webHidden/>
            </w:rPr>
            <w:fldChar w:fldCharType="separate"/>
          </w:r>
          <w:r>
            <w:rPr>
              <w:noProof/>
              <w:webHidden/>
            </w:rPr>
            <w:t>10</w:t>
          </w:r>
          <w:r>
            <w:rPr>
              <w:noProof/>
              <w:webHidden/>
            </w:rPr>
            <w:fldChar w:fldCharType="end"/>
          </w:r>
          <w:r w:rsidRPr="004E5B34">
            <w:rPr>
              <w:rStyle w:val="Collegamentoipertestuale"/>
              <w:noProof/>
            </w:rPr>
            <w:fldChar w:fldCharType="end"/>
          </w:r>
        </w:p>
        <w:p w14:paraId="6EA2F987" w14:textId="3930BDB5" w:rsidR="00F41BA1" w:rsidRDefault="00F41BA1" w:rsidP="004942AC">
          <w:pPr>
            <w:pStyle w:val="Sommario2"/>
            <w:rPr>
              <w:rFonts w:asciiTheme="minorHAnsi" w:eastAsiaTheme="minorEastAsia" w:hAnsiTheme="minorHAnsi" w:cstheme="minorBidi"/>
              <w:noProof/>
              <w:lang w:val="fi-FI" w:eastAsia="fi-FI"/>
            </w:rPr>
            <w:pPrChange w:id="786" w:author="BATTISTA STEFANO" w:date="2023-03-16T18:45:00Z">
              <w:pPr>
                <w:pStyle w:val="Sommario2"/>
                <w:tabs>
                  <w:tab w:val="left" w:pos="110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"_Toc126880217"</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Calibri" w:hAnsi="Cambria" w:cs="Times New Roman"/>
              <w:b/>
              <w:bCs/>
              <w:iCs/>
              <w:noProof/>
              <w:lang w:val="x-none"/>
            </w:rPr>
            <w:t>13.4</w:t>
          </w:r>
          <w:r>
            <w:rPr>
              <w:rFonts w:asciiTheme="minorHAnsi" w:eastAsiaTheme="minorEastAsia" w:hAnsiTheme="minorHAnsi" w:cstheme="minorBidi"/>
              <w:noProof/>
              <w:lang w:val="fi-FI" w:eastAsia="fi-FI"/>
            </w:rPr>
            <w:tab/>
          </w:r>
          <w:r w:rsidRPr="004E5B34">
            <w:rPr>
              <w:rStyle w:val="Collegamentoipertestuale"/>
              <w:rFonts w:ascii="Cambria" w:eastAsia="Calibri" w:hAnsi="Cambria" w:cs="Times New Roman"/>
              <w:b/>
              <w:bCs/>
              <w:iCs/>
              <w:noProof/>
              <w:lang w:val="x-none"/>
            </w:rPr>
            <w:t>Derivation from ISO base media file format</w:t>
          </w:r>
          <w:r>
            <w:rPr>
              <w:noProof/>
              <w:webHidden/>
            </w:rPr>
            <w:tab/>
          </w:r>
          <w:r>
            <w:rPr>
              <w:noProof/>
              <w:webHidden/>
            </w:rPr>
            <w:fldChar w:fldCharType="begin"/>
          </w:r>
          <w:r>
            <w:rPr>
              <w:noProof/>
              <w:webHidden/>
            </w:rPr>
            <w:instrText xml:space="preserve"> PAGEREF _Toc126880217 \h </w:instrText>
          </w:r>
          <w:r>
            <w:rPr>
              <w:noProof/>
              <w:webHidden/>
            </w:rPr>
          </w:r>
          <w:r>
            <w:rPr>
              <w:noProof/>
              <w:webHidden/>
            </w:rPr>
            <w:fldChar w:fldCharType="separate"/>
          </w:r>
          <w:r>
            <w:rPr>
              <w:noProof/>
              <w:webHidden/>
            </w:rPr>
            <w:t>10</w:t>
          </w:r>
          <w:r>
            <w:rPr>
              <w:noProof/>
              <w:webHidden/>
            </w:rPr>
            <w:fldChar w:fldCharType="end"/>
          </w:r>
          <w:r w:rsidRPr="004E5B34">
            <w:rPr>
              <w:rStyle w:val="Collegamentoipertestuale"/>
              <w:noProof/>
            </w:rPr>
            <w:fldChar w:fldCharType="end"/>
          </w:r>
        </w:p>
        <w:p w14:paraId="7D4B9CC3" w14:textId="7F0F5409" w:rsidR="00F41BA1" w:rsidRDefault="00F41BA1">
          <w:pPr>
            <w:pStyle w:val="Sommario3"/>
            <w:tabs>
              <w:tab w:val="left" w:pos="1320"/>
              <w:tab w:val="right" w:leader="dot" w:pos="9622"/>
            </w:tabs>
            <w:rPr>
              <w:rFonts w:asciiTheme="minorHAnsi" w:eastAsiaTheme="minorEastAsia" w:hAnsiTheme="minorHAnsi" w:cstheme="minorBidi"/>
              <w:noProof/>
              <w:lang w:val="fi-FI" w:eastAsia="fi-FI"/>
            </w:rPr>
          </w:pPr>
          <w:hyperlink w:anchor="_Toc126880218" w:history="1">
            <w:r w:rsidRPr="004E5B34">
              <w:rPr>
                <w:rStyle w:val="Collegamentoipertestuale"/>
                <w:noProof/>
              </w:rPr>
              <w:t>13.4.1</w:t>
            </w:r>
            <w:r>
              <w:rPr>
                <w:rFonts w:asciiTheme="minorHAnsi" w:eastAsiaTheme="minorEastAsia" w:hAnsiTheme="minorHAnsi" w:cstheme="minorBidi"/>
                <w:noProof/>
                <w:lang w:val="fi-FI" w:eastAsia="fi-FI"/>
              </w:rPr>
              <w:tab/>
            </w:r>
            <w:r w:rsidRPr="004E5B34">
              <w:rPr>
                <w:rStyle w:val="Collegamentoipertestuale"/>
                <w:noProof/>
              </w:rPr>
              <w:t>LCEVC video stream definition: sample entry name and format</w:t>
            </w:r>
            <w:r>
              <w:rPr>
                <w:noProof/>
                <w:webHidden/>
              </w:rPr>
              <w:tab/>
            </w:r>
            <w:r>
              <w:rPr>
                <w:noProof/>
                <w:webHidden/>
              </w:rPr>
              <w:fldChar w:fldCharType="begin"/>
            </w:r>
            <w:r>
              <w:rPr>
                <w:noProof/>
                <w:webHidden/>
              </w:rPr>
              <w:instrText xml:space="preserve"> PAGEREF _Toc126880218 \h </w:instrText>
            </w:r>
            <w:r>
              <w:rPr>
                <w:noProof/>
                <w:webHidden/>
              </w:rPr>
            </w:r>
            <w:r>
              <w:rPr>
                <w:noProof/>
                <w:webHidden/>
              </w:rPr>
              <w:fldChar w:fldCharType="separate"/>
            </w:r>
            <w:r>
              <w:rPr>
                <w:noProof/>
                <w:webHidden/>
              </w:rPr>
              <w:t>10</w:t>
            </w:r>
            <w:r>
              <w:rPr>
                <w:noProof/>
                <w:webHidden/>
              </w:rPr>
              <w:fldChar w:fldCharType="end"/>
            </w:r>
          </w:hyperlink>
        </w:p>
        <w:p w14:paraId="58C9D442" w14:textId="6F4E0541" w:rsidR="00F41BA1" w:rsidRDefault="00F41BA1">
          <w:pPr>
            <w:pStyle w:val="Sommario3"/>
            <w:tabs>
              <w:tab w:val="left" w:pos="1320"/>
              <w:tab w:val="right" w:leader="dot" w:pos="9622"/>
            </w:tabs>
            <w:rPr>
              <w:rFonts w:asciiTheme="minorHAnsi" w:eastAsiaTheme="minorEastAsia" w:hAnsiTheme="minorHAnsi" w:cstheme="minorBidi"/>
              <w:noProof/>
              <w:lang w:val="fi-FI" w:eastAsia="fi-FI"/>
            </w:rPr>
          </w:pPr>
          <w:hyperlink w:anchor="_Toc126880219" w:history="1">
            <w:r w:rsidRPr="004E5B34">
              <w:rPr>
                <w:rStyle w:val="Collegamentoipertestuale"/>
                <w:noProof/>
              </w:rPr>
              <w:t>13.4.2</w:t>
            </w:r>
            <w:r>
              <w:rPr>
                <w:rFonts w:asciiTheme="minorHAnsi" w:eastAsiaTheme="minorEastAsia" w:hAnsiTheme="minorHAnsi" w:cstheme="minorBidi"/>
                <w:noProof/>
                <w:lang w:val="fi-FI" w:eastAsia="fi-FI"/>
              </w:rPr>
              <w:tab/>
            </w:r>
            <w:r w:rsidRPr="004E5B34">
              <w:rPr>
                <w:rStyle w:val="Collegamentoipertestuale"/>
                <w:noProof/>
              </w:rPr>
              <w:t>LCEVC mixed sample entry</w:t>
            </w:r>
            <w:r>
              <w:rPr>
                <w:noProof/>
                <w:webHidden/>
              </w:rPr>
              <w:tab/>
            </w:r>
            <w:r>
              <w:rPr>
                <w:noProof/>
                <w:webHidden/>
              </w:rPr>
              <w:fldChar w:fldCharType="begin"/>
            </w:r>
            <w:r>
              <w:rPr>
                <w:noProof/>
                <w:webHidden/>
              </w:rPr>
              <w:instrText xml:space="preserve"> PAGEREF _Toc126880219 \h </w:instrText>
            </w:r>
            <w:r>
              <w:rPr>
                <w:noProof/>
                <w:webHidden/>
              </w:rPr>
            </w:r>
            <w:r>
              <w:rPr>
                <w:noProof/>
                <w:webHidden/>
              </w:rPr>
              <w:fldChar w:fldCharType="separate"/>
            </w:r>
            <w:r>
              <w:rPr>
                <w:noProof/>
                <w:webHidden/>
              </w:rPr>
              <w:t>11</w:t>
            </w:r>
            <w:r>
              <w:rPr>
                <w:noProof/>
                <w:webHidden/>
              </w:rPr>
              <w:fldChar w:fldCharType="end"/>
            </w:r>
          </w:hyperlink>
        </w:p>
        <w:p w14:paraId="51E0C5B6" w14:textId="4493F10E" w:rsidR="00F41BA1" w:rsidRDefault="00F41BA1">
          <w:pPr>
            <w:pStyle w:val="Sommario3"/>
            <w:tabs>
              <w:tab w:val="right" w:leader="dot" w:pos="9622"/>
            </w:tabs>
            <w:rPr>
              <w:rFonts w:asciiTheme="minorHAnsi" w:eastAsiaTheme="minorEastAsia" w:hAnsiTheme="minorHAnsi" w:cstheme="minorBidi"/>
              <w:noProof/>
              <w:lang w:val="fi-FI" w:eastAsia="fi-FI"/>
            </w:rPr>
          </w:pPr>
          <w:hyperlink w:anchor="_Toc126880220" w:history="1">
            <w:r w:rsidRPr="004E5B34">
              <w:rPr>
                <w:rStyle w:val="Collegamentoipertestuale"/>
                <w:noProof/>
              </w:rPr>
              <w:t>13.4.3 LCEVC track structure</w:t>
            </w:r>
            <w:r>
              <w:rPr>
                <w:noProof/>
                <w:webHidden/>
              </w:rPr>
              <w:tab/>
            </w:r>
            <w:r>
              <w:rPr>
                <w:noProof/>
                <w:webHidden/>
              </w:rPr>
              <w:fldChar w:fldCharType="begin"/>
            </w:r>
            <w:r>
              <w:rPr>
                <w:noProof/>
                <w:webHidden/>
              </w:rPr>
              <w:instrText xml:space="preserve"> PAGEREF _Toc126880220 \h </w:instrText>
            </w:r>
            <w:r>
              <w:rPr>
                <w:noProof/>
                <w:webHidden/>
              </w:rPr>
            </w:r>
            <w:r>
              <w:rPr>
                <w:noProof/>
                <w:webHidden/>
              </w:rPr>
              <w:fldChar w:fldCharType="separate"/>
            </w:r>
            <w:r>
              <w:rPr>
                <w:noProof/>
                <w:webHidden/>
              </w:rPr>
              <w:t>12</w:t>
            </w:r>
            <w:r>
              <w:rPr>
                <w:noProof/>
                <w:webHidden/>
              </w:rPr>
              <w:fldChar w:fldCharType="end"/>
            </w:r>
          </w:hyperlink>
        </w:p>
        <w:p w14:paraId="370DB9E0" w14:textId="09E1B068" w:rsidR="00F41BA1" w:rsidRDefault="00F41BA1">
          <w:pPr>
            <w:pStyle w:val="Sommario3"/>
            <w:tabs>
              <w:tab w:val="right" w:leader="dot" w:pos="9622"/>
            </w:tabs>
            <w:rPr>
              <w:rFonts w:asciiTheme="minorHAnsi" w:eastAsiaTheme="minorEastAsia" w:hAnsiTheme="minorHAnsi" w:cstheme="minorBidi"/>
              <w:noProof/>
              <w:lang w:val="fi-FI" w:eastAsia="fi-FI"/>
            </w:rPr>
          </w:pPr>
          <w:hyperlink w:anchor="_Toc126880221" w:history="1">
            <w:r w:rsidRPr="004E5B34">
              <w:rPr>
                <w:rStyle w:val="Collegamentoipertestuale"/>
                <w:noProof/>
              </w:rPr>
              <w:t>13.4.4 Parameter sets</w:t>
            </w:r>
            <w:r>
              <w:rPr>
                <w:noProof/>
                <w:webHidden/>
              </w:rPr>
              <w:tab/>
            </w:r>
            <w:r>
              <w:rPr>
                <w:noProof/>
                <w:webHidden/>
              </w:rPr>
              <w:fldChar w:fldCharType="begin"/>
            </w:r>
            <w:r>
              <w:rPr>
                <w:noProof/>
                <w:webHidden/>
              </w:rPr>
              <w:instrText xml:space="preserve"> PAGEREF _Toc126880221 \h </w:instrText>
            </w:r>
            <w:r>
              <w:rPr>
                <w:noProof/>
                <w:webHidden/>
              </w:rPr>
            </w:r>
            <w:r>
              <w:rPr>
                <w:noProof/>
                <w:webHidden/>
              </w:rPr>
              <w:fldChar w:fldCharType="separate"/>
            </w:r>
            <w:r>
              <w:rPr>
                <w:noProof/>
                <w:webHidden/>
              </w:rPr>
              <w:t>12</w:t>
            </w:r>
            <w:r>
              <w:rPr>
                <w:noProof/>
                <w:webHidden/>
              </w:rPr>
              <w:fldChar w:fldCharType="end"/>
            </w:r>
          </w:hyperlink>
        </w:p>
        <w:p w14:paraId="24A0894A" w14:textId="4876EA45" w:rsidR="00F41BA1" w:rsidRDefault="00F41BA1">
          <w:pPr>
            <w:pStyle w:val="Sommario3"/>
            <w:tabs>
              <w:tab w:val="right" w:leader="dot" w:pos="9622"/>
            </w:tabs>
            <w:rPr>
              <w:rFonts w:asciiTheme="minorHAnsi" w:eastAsiaTheme="minorEastAsia" w:hAnsiTheme="minorHAnsi" w:cstheme="minorBidi"/>
              <w:noProof/>
              <w:lang w:val="fi-FI" w:eastAsia="fi-FI"/>
            </w:rPr>
          </w:pPr>
          <w:hyperlink w:anchor="_Toc126880222" w:history="1">
            <w:r w:rsidRPr="004E5B34">
              <w:rPr>
                <w:rStyle w:val="Collegamentoipertestuale"/>
                <w:noProof/>
              </w:rPr>
              <w:t>13.4.5 'sync' sample</w:t>
            </w:r>
            <w:r>
              <w:rPr>
                <w:noProof/>
                <w:webHidden/>
              </w:rPr>
              <w:tab/>
            </w:r>
            <w:r>
              <w:rPr>
                <w:noProof/>
                <w:webHidden/>
              </w:rPr>
              <w:fldChar w:fldCharType="begin"/>
            </w:r>
            <w:r>
              <w:rPr>
                <w:noProof/>
                <w:webHidden/>
              </w:rPr>
              <w:instrText xml:space="preserve"> PAGEREF _Toc126880222 \h </w:instrText>
            </w:r>
            <w:r>
              <w:rPr>
                <w:noProof/>
                <w:webHidden/>
              </w:rPr>
            </w:r>
            <w:r>
              <w:rPr>
                <w:noProof/>
                <w:webHidden/>
              </w:rPr>
              <w:fldChar w:fldCharType="separate"/>
            </w:r>
            <w:r>
              <w:rPr>
                <w:noProof/>
                <w:webHidden/>
              </w:rPr>
              <w:t>12</w:t>
            </w:r>
            <w:r>
              <w:rPr>
                <w:noProof/>
                <w:webHidden/>
              </w:rPr>
              <w:fldChar w:fldCharType="end"/>
            </w:r>
          </w:hyperlink>
        </w:p>
        <w:p w14:paraId="3DBF973A" w14:textId="392BCCA9" w:rsidR="00F41BA1" w:rsidRDefault="00F41BA1">
          <w:pPr>
            <w:pStyle w:val="Sommario1"/>
            <w:tabs>
              <w:tab w:val="right" w:leader="dot" w:pos="9622"/>
            </w:tabs>
            <w:rPr>
              <w:rFonts w:asciiTheme="minorHAnsi" w:eastAsiaTheme="minorEastAsia" w:hAnsiTheme="minorHAnsi" w:cstheme="minorBidi"/>
              <w:noProof/>
              <w:lang w:val="fi-FI" w:eastAsia="fi-FI"/>
            </w:rPr>
          </w:pPr>
          <w:hyperlink w:anchor="_Toc126880223" w:history="1">
            <w:r w:rsidRPr="004E5B34">
              <w:rPr>
                <w:rStyle w:val="Collegamentoipertestuale"/>
                <w:rFonts w:eastAsia="Calibri" w:cs="Times New Roman"/>
                <w:b/>
                <w:noProof/>
                <w:lang w:val="en-GB"/>
              </w:rPr>
              <w:t>Annex A</w:t>
            </w:r>
            <w:r w:rsidRPr="004E5B34">
              <w:rPr>
                <w:rStyle w:val="Collegamentoipertestuale"/>
                <w:rFonts w:ascii="Cambria" w:eastAsia="Calibri" w:hAnsi="Cambria" w:cs="Times New Roman"/>
                <w:noProof/>
                <w:lang w:val="en-GB"/>
              </w:rPr>
              <w:t xml:space="preserve"> (normative)</w:t>
            </w:r>
            <w:r w:rsidRPr="004E5B34">
              <w:rPr>
                <w:rStyle w:val="Collegamentoipertestuale"/>
                <w:rFonts w:ascii="Cambria" w:eastAsia="Calibri" w:hAnsi="Cambria" w:cs="Times New Roman"/>
                <w:b/>
                <w:noProof/>
                <w:lang w:val="en-GB"/>
              </w:rPr>
              <w:t xml:space="preserve">  In-stream structures</w:t>
            </w:r>
            <w:r>
              <w:rPr>
                <w:noProof/>
                <w:webHidden/>
              </w:rPr>
              <w:tab/>
            </w:r>
            <w:r>
              <w:rPr>
                <w:noProof/>
                <w:webHidden/>
              </w:rPr>
              <w:fldChar w:fldCharType="begin"/>
            </w:r>
            <w:r>
              <w:rPr>
                <w:noProof/>
                <w:webHidden/>
              </w:rPr>
              <w:instrText xml:space="preserve"> PAGEREF _Toc126880223 \h </w:instrText>
            </w:r>
            <w:r>
              <w:rPr>
                <w:noProof/>
                <w:webHidden/>
              </w:rPr>
            </w:r>
            <w:r>
              <w:rPr>
                <w:noProof/>
                <w:webHidden/>
              </w:rPr>
              <w:fldChar w:fldCharType="separate"/>
            </w:r>
            <w:r>
              <w:rPr>
                <w:noProof/>
                <w:webHidden/>
              </w:rPr>
              <w:t>13</w:t>
            </w:r>
            <w:r>
              <w:rPr>
                <w:noProof/>
                <w:webHidden/>
              </w:rPr>
              <w:fldChar w:fldCharType="end"/>
            </w:r>
          </w:hyperlink>
        </w:p>
        <w:p w14:paraId="7A196083" w14:textId="12D84528" w:rsidR="00F41BA1" w:rsidRDefault="00F41BA1" w:rsidP="004942AC">
          <w:pPr>
            <w:pStyle w:val="Sommario2"/>
            <w:rPr>
              <w:rFonts w:asciiTheme="minorHAnsi" w:eastAsiaTheme="minorEastAsia" w:hAnsiTheme="minorHAnsi" w:cstheme="minorBidi"/>
              <w:noProof/>
              <w:lang w:val="fi-FI" w:eastAsia="fi-FI"/>
            </w:rPr>
            <w:pPrChange w:id="787" w:author="BATTISTA STEFANO" w:date="2023-03-16T18:45:00Z">
              <w:pPr>
                <w:pStyle w:val="Sommario2"/>
                <w:tabs>
                  <w:tab w:val="left" w:pos="880"/>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"_Toc126880224"</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MS Mincho" w:hAnsi="Cambria" w:cs="Times New Roman"/>
              <w:b/>
              <w:bCs/>
              <w:noProof/>
              <w:lang w:val="en-GB"/>
            </w:rPr>
            <w:t>A.1</w:t>
          </w:r>
          <w:r>
            <w:rPr>
              <w:rFonts w:asciiTheme="minorHAnsi" w:eastAsiaTheme="minorEastAsia" w:hAnsiTheme="minorHAnsi" w:cstheme="minorBidi"/>
              <w:noProof/>
              <w:lang w:val="fi-FI" w:eastAsia="fi-FI"/>
            </w:rPr>
            <w:tab/>
          </w:r>
          <w:r w:rsidRPr="004E5B34">
            <w:rPr>
              <w:rStyle w:val="Collegamentoipertestuale"/>
              <w:rFonts w:ascii="Cambria" w:eastAsia="MS Mincho" w:hAnsi="Cambria" w:cs="Times New Roman"/>
              <w:b/>
              <w:bCs/>
              <w:noProof/>
              <w:lang w:val="en-GB"/>
            </w:rPr>
            <w:t>General</w:t>
          </w:r>
          <w:r>
            <w:rPr>
              <w:noProof/>
              <w:webHidden/>
            </w:rPr>
            <w:tab/>
          </w:r>
          <w:r>
            <w:rPr>
              <w:noProof/>
              <w:webHidden/>
            </w:rPr>
            <w:fldChar w:fldCharType="begin"/>
          </w:r>
          <w:r>
            <w:rPr>
              <w:noProof/>
              <w:webHidden/>
            </w:rPr>
            <w:instrText xml:space="preserve"> PAGEREF _Toc126880224 \h </w:instrText>
          </w:r>
          <w:r>
            <w:rPr>
              <w:noProof/>
              <w:webHidden/>
            </w:rPr>
          </w:r>
          <w:r>
            <w:rPr>
              <w:noProof/>
              <w:webHidden/>
            </w:rPr>
            <w:fldChar w:fldCharType="separate"/>
          </w:r>
          <w:r>
            <w:rPr>
              <w:noProof/>
              <w:webHidden/>
            </w:rPr>
            <w:t>13</w:t>
          </w:r>
          <w:r>
            <w:rPr>
              <w:noProof/>
              <w:webHidden/>
            </w:rPr>
            <w:fldChar w:fldCharType="end"/>
          </w:r>
          <w:r w:rsidRPr="004E5B34">
            <w:rPr>
              <w:rStyle w:val="Collegamentoipertestuale"/>
              <w:noProof/>
            </w:rPr>
            <w:fldChar w:fldCharType="end"/>
          </w:r>
        </w:p>
        <w:p w14:paraId="3A9876A1" w14:textId="4E5B00CF" w:rsidR="00F41BA1" w:rsidRDefault="00F41BA1" w:rsidP="004942AC">
          <w:pPr>
            <w:pStyle w:val="Sommario2"/>
            <w:rPr>
              <w:rFonts w:asciiTheme="minorHAnsi" w:eastAsiaTheme="minorEastAsia" w:hAnsiTheme="minorHAnsi" w:cstheme="minorBidi"/>
              <w:noProof/>
              <w:lang w:val="fi-FI" w:eastAsia="fi-FI"/>
            </w:rPr>
            <w:pPrChange w:id="788" w:author="BATTISTA STEFANO" w:date="2023-03-16T18:45:00Z">
              <w:pPr>
                <w:pStyle w:val="Sommario2"/>
                <w:tabs>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"_Toc126880225"</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MS Mincho" w:hAnsi="Cambria" w:cs="Times New Roman"/>
              <w:b/>
              <w:bCs/>
              <w:noProof/>
              <w:highlight w:val="yellow"/>
              <w:lang w:val="en-GB"/>
            </w:rPr>
            <w:t>A.10 Base aggregators for LCEVC</w:t>
          </w:r>
          <w:r>
            <w:rPr>
              <w:noProof/>
              <w:webHidden/>
            </w:rPr>
            <w:tab/>
          </w:r>
          <w:r>
            <w:rPr>
              <w:noProof/>
              <w:webHidden/>
            </w:rPr>
            <w:fldChar w:fldCharType="begin"/>
          </w:r>
          <w:r>
            <w:rPr>
              <w:noProof/>
              <w:webHidden/>
            </w:rPr>
            <w:instrText xml:space="preserve"> PAGEREF _Toc126880225 \h </w:instrText>
          </w:r>
          <w:r>
            <w:rPr>
              <w:noProof/>
              <w:webHidden/>
            </w:rPr>
          </w:r>
          <w:r>
            <w:rPr>
              <w:noProof/>
              <w:webHidden/>
            </w:rPr>
            <w:fldChar w:fldCharType="separate"/>
          </w:r>
          <w:r>
            <w:rPr>
              <w:noProof/>
              <w:webHidden/>
            </w:rPr>
            <w:t>13</w:t>
          </w:r>
          <w:r>
            <w:rPr>
              <w:noProof/>
              <w:webHidden/>
            </w:rPr>
            <w:fldChar w:fldCharType="end"/>
          </w:r>
          <w:r w:rsidRPr="004E5B34">
            <w:rPr>
              <w:rStyle w:val="Collegamentoipertestuale"/>
              <w:noProof/>
            </w:rPr>
            <w:fldChar w:fldCharType="end"/>
          </w:r>
        </w:p>
        <w:p w14:paraId="060BCDD7" w14:textId="56B74B9B" w:rsidR="00F41BA1" w:rsidRDefault="00F41BA1" w:rsidP="004942AC">
          <w:pPr>
            <w:pStyle w:val="Sommario2"/>
            <w:rPr>
              <w:rFonts w:asciiTheme="minorHAnsi" w:eastAsiaTheme="minorEastAsia" w:hAnsiTheme="minorHAnsi" w:cstheme="minorBidi"/>
              <w:noProof/>
              <w:lang w:val="fi-FI" w:eastAsia="fi-FI"/>
            </w:rPr>
            <w:pPrChange w:id="789" w:author="BATTISTA STEFANO" w:date="2023-03-16T18:45:00Z">
              <w:pPr>
                <w:pStyle w:val="Sommario2"/>
                <w:tabs>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"_Toc126880226"</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MS Mincho" w:hAnsi="Cambria" w:cs="Times New Roman"/>
              <w:b/>
              <w:bCs/>
              <w:noProof/>
              <w:highlight w:val="yellow"/>
              <w:lang w:val="en-GB"/>
            </w:rPr>
            <w:t>A.10.1 Definition</w:t>
          </w:r>
          <w:r>
            <w:rPr>
              <w:noProof/>
              <w:webHidden/>
            </w:rPr>
            <w:tab/>
          </w:r>
          <w:r>
            <w:rPr>
              <w:noProof/>
              <w:webHidden/>
            </w:rPr>
            <w:fldChar w:fldCharType="begin"/>
          </w:r>
          <w:r>
            <w:rPr>
              <w:noProof/>
              <w:webHidden/>
            </w:rPr>
            <w:instrText xml:space="preserve"> PAGEREF _Toc126880226 \h </w:instrText>
          </w:r>
          <w:r>
            <w:rPr>
              <w:noProof/>
              <w:webHidden/>
            </w:rPr>
          </w:r>
          <w:r>
            <w:rPr>
              <w:noProof/>
              <w:webHidden/>
            </w:rPr>
            <w:fldChar w:fldCharType="separate"/>
          </w:r>
          <w:r>
            <w:rPr>
              <w:noProof/>
              <w:webHidden/>
            </w:rPr>
            <w:t>13</w:t>
          </w:r>
          <w:r>
            <w:rPr>
              <w:noProof/>
              <w:webHidden/>
            </w:rPr>
            <w:fldChar w:fldCharType="end"/>
          </w:r>
          <w:r w:rsidRPr="004E5B34">
            <w:rPr>
              <w:rStyle w:val="Collegamentoipertestuale"/>
              <w:noProof/>
            </w:rPr>
            <w:fldChar w:fldCharType="end"/>
          </w:r>
        </w:p>
        <w:p w14:paraId="0DE4724C" w14:textId="4F5876CE" w:rsidR="00F41BA1" w:rsidRDefault="00F41BA1" w:rsidP="004942AC">
          <w:pPr>
            <w:pStyle w:val="Sommario2"/>
            <w:rPr>
              <w:rFonts w:asciiTheme="minorHAnsi" w:eastAsiaTheme="minorEastAsia" w:hAnsiTheme="minorHAnsi" w:cstheme="minorBidi"/>
              <w:noProof/>
              <w:lang w:val="fi-FI" w:eastAsia="fi-FI"/>
            </w:rPr>
            <w:pPrChange w:id="790" w:author="BATTISTA STEFANO" w:date="2023-03-16T18:45:00Z">
              <w:pPr>
                <w:pStyle w:val="Sommario2"/>
                <w:tabs>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"_Toc126880227"</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MS Mincho" w:hAnsi="Cambria" w:cs="Times New Roman"/>
              <w:b/>
              <w:bCs/>
              <w:noProof/>
              <w:highlight w:val="yellow"/>
              <w:lang w:val="en-GB"/>
            </w:rPr>
            <w:t>A.10.2 Syntax</w:t>
          </w:r>
          <w:r>
            <w:rPr>
              <w:noProof/>
              <w:webHidden/>
            </w:rPr>
            <w:tab/>
          </w:r>
          <w:r>
            <w:rPr>
              <w:noProof/>
              <w:webHidden/>
            </w:rPr>
            <w:fldChar w:fldCharType="begin"/>
          </w:r>
          <w:r>
            <w:rPr>
              <w:noProof/>
              <w:webHidden/>
            </w:rPr>
            <w:instrText xml:space="preserve"> PAGEREF _Toc126880227 \h </w:instrText>
          </w:r>
          <w:r>
            <w:rPr>
              <w:noProof/>
              <w:webHidden/>
            </w:rPr>
          </w:r>
          <w:r>
            <w:rPr>
              <w:noProof/>
              <w:webHidden/>
            </w:rPr>
            <w:fldChar w:fldCharType="separate"/>
          </w:r>
          <w:r>
            <w:rPr>
              <w:noProof/>
              <w:webHidden/>
            </w:rPr>
            <w:t>14</w:t>
          </w:r>
          <w:r>
            <w:rPr>
              <w:noProof/>
              <w:webHidden/>
            </w:rPr>
            <w:fldChar w:fldCharType="end"/>
          </w:r>
          <w:r w:rsidRPr="004E5B34">
            <w:rPr>
              <w:rStyle w:val="Collegamentoipertestuale"/>
              <w:noProof/>
            </w:rPr>
            <w:fldChar w:fldCharType="end"/>
          </w:r>
        </w:p>
        <w:p w14:paraId="10018223" w14:textId="51E9EE2B" w:rsidR="00F41BA1" w:rsidRDefault="00F41BA1" w:rsidP="004942AC">
          <w:pPr>
            <w:pStyle w:val="Sommario2"/>
            <w:rPr>
              <w:rFonts w:asciiTheme="minorHAnsi" w:eastAsiaTheme="minorEastAsia" w:hAnsiTheme="minorHAnsi" w:cstheme="minorBidi"/>
              <w:noProof/>
              <w:lang w:val="fi-FI" w:eastAsia="fi-FI"/>
            </w:rPr>
            <w:pPrChange w:id="791" w:author="BATTISTA STEFANO" w:date="2023-03-16T18:45:00Z">
              <w:pPr>
                <w:pStyle w:val="Sommario2"/>
                <w:tabs>
                  <w:tab w:val="right" w:leader="dot" w:pos="9622"/>
                </w:tabs>
              </w:pPr>
            </w:pPrChange>
          </w:pPr>
          <w:r w:rsidRPr="004E5B34">
            <w:rPr>
              <w:rStyle w:val="Collegamentoipertestuale"/>
              <w:noProof/>
            </w:rPr>
            <w:fldChar w:fldCharType="begin"/>
          </w:r>
          <w:r w:rsidRPr="004E5B34">
            <w:rPr>
              <w:rStyle w:val="Collegamentoipertestuale"/>
              <w:noProof/>
            </w:rPr>
            <w:instrText xml:space="preserve"> </w:instrText>
          </w:r>
          <w:r>
            <w:rPr>
              <w:noProof/>
            </w:rPr>
            <w:instrText>HYPERLINK \l "_Toc126880228"</w:instrText>
          </w:r>
          <w:r w:rsidRPr="004E5B34">
            <w:rPr>
              <w:rStyle w:val="Collegamentoipertestuale"/>
              <w:noProof/>
            </w:rPr>
            <w:instrText xml:space="preserve"> </w:instrText>
          </w:r>
          <w:r w:rsidRPr="004E5B34">
            <w:rPr>
              <w:rStyle w:val="Collegamentoipertestuale"/>
              <w:noProof/>
            </w:rPr>
          </w:r>
          <w:r w:rsidRPr="004E5B34">
            <w:rPr>
              <w:rStyle w:val="Collegamentoipertestuale"/>
              <w:noProof/>
            </w:rPr>
            <w:fldChar w:fldCharType="separate"/>
          </w:r>
          <w:r w:rsidRPr="004E5B34">
            <w:rPr>
              <w:rStyle w:val="Collegamentoipertestuale"/>
              <w:rFonts w:ascii="Cambria" w:eastAsia="MS Mincho" w:hAnsi="Cambria" w:cs="Times New Roman"/>
              <w:b/>
              <w:bCs/>
              <w:noProof/>
              <w:highlight w:val="yellow"/>
              <w:lang w:val="en-GB"/>
            </w:rPr>
            <w:t>A.10.3 Semantics</w:t>
          </w:r>
          <w:r>
            <w:rPr>
              <w:noProof/>
              <w:webHidden/>
            </w:rPr>
            <w:tab/>
          </w:r>
          <w:r>
            <w:rPr>
              <w:noProof/>
              <w:webHidden/>
            </w:rPr>
            <w:fldChar w:fldCharType="begin"/>
          </w:r>
          <w:r>
            <w:rPr>
              <w:noProof/>
              <w:webHidden/>
            </w:rPr>
            <w:instrText xml:space="preserve"> PAGEREF _Toc126880228 \h </w:instrText>
          </w:r>
          <w:r>
            <w:rPr>
              <w:noProof/>
              <w:webHidden/>
            </w:rPr>
          </w:r>
          <w:r>
            <w:rPr>
              <w:noProof/>
              <w:webHidden/>
            </w:rPr>
            <w:fldChar w:fldCharType="separate"/>
          </w:r>
          <w:r>
            <w:rPr>
              <w:noProof/>
              <w:webHidden/>
            </w:rPr>
            <w:t>14</w:t>
          </w:r>
          <w:r>
            <w:rPr>
              <w:noProof/>
              <w:webHidden/>
            </w:rPr>
            <w:fldChar w:fldCharType="end"/>
          </w:r>
          <w:r w:rsidRPr="004E5B34">
            <w:rPr>
              <w:rStyle w:val="Collegamentoipertestuale"/>
              <w:noProof/>
            </w:rPr>
            <w:fldChar w:fldCharType="end"/>
          </w:r>
        </w:p>
        <w:p w14:paraId="4A05B7E0" w14:textId="39BF6A24" w:rsidR="00F84317" w:rsidRDefault="00F84317">
          <w:r>
            <w:rPr>
              <w:b/>
              <w:bCs/>
            </w:rPr>
            <w:fldChar w:fldCharType="end"/>
          </w:r>
        </w:p>
      </w:sdtContent>
    </w:sdt>
    <w:p w14:paraId="3B74BDD0" w14:textId="77777777" w:rsidR="00F84317" w:rsidRDefault="00F84317" w:rsidP="00554937">
      <w:pPr>
        <w:spacing w:after="80" w:line="276" w:lineRule="auto"/>
        <w:rPr>
          <w:rFonts w:asciiTheme="majorHAnsi" w:hAnsiTheme="majorHAnsi" w:cs="Times New Roman"/>
          <w:sz w:val="24"/>
          <w:szCs w:val="24"/>
        </w:rPr>
      </w:pPr>
    </w:p>
    <w:p w14:paraId="7966857C" w14:textId="641B1F90" w:rsidR="00F84317" w:rsidRDefault="00F84317">
      <w:pPr>
        <w:rPr>
          <w:rFonts w:ascii="Cambria" w:eastAsia="Calibri" w:hAnsi="Cambria" w:cs="Times New Roman"/>
          <w:lang w:val="it-IT"/>
        </w:rPr>
      </w:pPr>
      <w:r>
        <w:rPr>
          <w:rFonts w:ascii="Cambria" w:eastAsia="Calibri" w:hAnsi="Cambria" w:cs="Times New Roman"/>
          <w:lang w:val="it-IT"/>
        </w:rPr>
        <w:br w:type="page"/>
      </w:r>
    </w:p>
    <w:p w14:paraId="7F96B232" w14:textId="77777777" w:rsidR="00473F7C" w:rsidRPr="00473F7C" w:rsidRDefault="00473F7C" w:rsidP="00554937">
      <w:pPr>
        <w:autoSpaceDE/>
        <w:autoSpaceDN/>
        <w:spacing w:after="80" w:line="276" w:lineRule="auto"/>
        <w:jc w:val="both"/>
        <w:rPr>
          <w:rFonts w:ascii="Cambria" w:eastAsia="Calibri" w:hAnsi="Cambria" w:cs="Times New Roman"/>
          <w:lang w:val="it-IT"/>
        </w:rPr>
      </w:pPr>
    </w:p>
    <w:p w14:paraId="6D1BCC79" w14:textId="77777777" w:rsidR="00473F7C" w:rsidRPr="00473F7C" w:rsidRDefault="00473F7C" w:rsidP="00473F7C">
      <w:pPr>
        <w:keepNext/>
        <w:numPr>
          <w:ilvl w:val="0"/>
          <w:numId w:val="6"/>
        </w:numPr>
        <w:autoSpaceDE/>
        <w:autoSpaceDN/>
        <w:spacing w:before="240" w:after="60" w:line="276" w:lineRule="auto"/>
        <w:ind w:left="567" w:hanging="567"/>
        <w:jc w:val="both"/>
        <w:outlineLvl w:val="0"/>
        <w:rPr>
          <w:rFonts w:ascii="Cambria" w:eastAsia="Calibri" w:hAnsi="Cambria"/>
          <w:b/>
          <w:bCs/>
          <w:kern w:val="32"/>
          <w:sz w:val="28"/>
          <w:szCs w:val="32"/>
        </w:rPr>
      </w:pPr>
      <w:bookmarkStart w:id="792" w:name="_Toc124444485"/>
      <w:bookmarkStart w:id="793" w:name="_Toc126880204"/>
      <w:r w:rsidRPr="00473F7C">
        <w:rPr>
          <w:rFonts w:ascii="Cambria" w:eastAsia="Calibri" w:hAnsi="Cambria"/>
          <w:b/>
          <w:bCs/>
          <w:kern w:val="32"/>
          <w:sz w:val="28"/>
          <w:szCs w:val="32"/>
        </w:rPr>
        <w:t xml:space="preserve">NALU </w:t>
      </w:r>
      <w:proofErr w:type="spellStart"/>
      <w:r w:rsidRPr="00473F7C">
        <w:rPr>
          <w:rFonts w:ascii="Cambria" w:eastAsia="Calibri" w:hAnsi="Cambria"/>
          <w:b/>
          <w:bCs/>
          <w:kern w:val="32"/>
          <w:sz w:val="28"/>
          <w:szCs w:val="32"/>
        </w:rPr>
        <w:t>aproach</w:t>
      </w:r>
      <w:bookmarkEnd w:id="792"/>
      <w:bookmarkEnd w:id="793"/>
      <w:proofErr w:type="spellEnd"/>
    </w:p>
    <w:p w14:paraId="5E80237C" w14:textId="77777777" w:rsidR="00473F7C" w:rsidRPr="00473F7C" w:rsidRDefault="00473F7C" w:rsidP="00554937">
      <w:pPr>
        <w:autoSpaceDE/>
        <w:autoSpaceDN/>
        <w:spacing w:after="80" w:line="276" w:lineRule="auto"/>
        <w:jc w:val="both"/>
        <w:rPr>
          <w:rFonts w:ascii="Cambria" w:eastAsia="Calibri" w:hAnsi="Cambria" w:cs="Times New Roman"/>
          <w:lang w:val="en-GB"/>
        </w:rPr>
      </w:pPr>
      <w:bookmarkStart w:id="794" w:name="_Toc117850084"/>
      <w:r w:rsidRPr="00473F7C">
        <w:rPr>
          <w:rFonts w:ascii="Cambria" w:eastAsia="Calibri" w:hAnsi="Cambria" w:cs="Times New Roman"/>
          <w:lang w:val="en-GB"/>
        </w:rPr>
        <w:t xml:space="preserve">LCEVC encoded data units are Network Abstraction Layer units (NALU) as defined in ISO/IEC 23094-2, Sec. 7.3.2. </w:t>
      </w:r>
    </w:p>
    <w:p w14:paraId="74DE2AAE" w14:textId="77777777" w:rsidR="00473F7C" w:rsidRPr="00473F7C" w:rsidRDefault="00473F7C" w:rsidP="00554937">
      <w:pPr>
        <w:autoSpaceDE/>
        <w:autoSpaceDN/>
        <w:spacing w:after="80" w:line="276" w:lineRule="auto"/>
        <w:jc w:val="both"/>
        <w:rPr>
          <w:rFonts w:ascii="Cambria" w:eastAsia="Calibri" w:hAnsi="Cambria" w:cs="Times New Roman"/>
          <w:lang w:val="en-GB"/>
        </w:rPr>
      </w:pPr>
      <w:r w:rsidRPr="00473F7C">
        <w:rPr>
          <w:rFonts w:ascii="Cambria" w:eastAsia="Calibri" w:hAnsi="Cambria" w:cs="Times New Roman"/>
          <w:lang w:val="en-GB"/>
        </w:rPr>
        <w:t xml:space="preserve">Each of the Base video coding standards under considerations here (AVC, HEVC, VVC) defines its own NALU syntax. </w:t>
      </w:r>
    </w:p>
    <w:p w14:paraId="0A183EDD" w14:textId="77777777" w:rsidR="00473F7C" w:rsidRPr="00473F7C" w:rsidRDefault="00473F7C" w:rsidP="00554937">
      <w:pPr>
        <w:autoSpaceDE/>
        <w:autoSpaceDN/>
        <w:spacing w:after="80" w:line="276" w:lineRule="auto"/>
        <w:jc w:val="both"/>
        <w:rPr>
          <w:rFonts w:ascii="Cambria" w:eastAsia="Calibri" w:hAnsi="Cambria" w:cs="Times New Roman"/>
          <w:lang w:val="en-GB"/>
        </w:rPr>
      </w:pPr>
      <w:r w:rsidRPr="00473F7C">
        <w:rPr>
          <w:rFonts w:ascii="Cambria" w:eastAsia="Calibri" w:hAnsi="Cambria" w:cs="Times New Roman"/>
          <w:lang w:val="en-GB"/>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5F305C41" w14:textId="6CFA0072" w:rsidR="00473F7C" w:rsidRDefault="00473F7C" w:rsidP="00554937">
      <w:pPr>
        <w:autoSpaceDE/>
        <w:autoSpaceDN/>
        <w:spacing w:after="80" w:line="276" w:lineRule="auto"/>
        <w:jc w:val="both"/>
        <w:rPr>
          <w:rFonts w:ascii="Cambria" w:eastAsia="Calibri" w:hAnsi="Cambria" w:cs="Times New Roman"/>
          <w:lang w:val="en-GB"/>
        </w:rPr>
      </w:pPr>
      <w:r w:rsidRPr="00473F7C">
        <w:rPr>
          <w:rFonts w:ascii="Cambria" w:eastAsia="Calibri" w:hAnsi="Cambria" w:cs="Times New Roman"/>
          <w:lang w:val="en-GB"/>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4DF011A5" w14:textId="77777777" w:rsidR="00C13EF7" w:rsidRPr="00C13EF7" w:rsidRDefault="00C13EF7" w:rsidP="00554937">
      <w:pPr>
        <w:autoSpaceDE/>
        <w:autoSpaceDN/>
        <w:spacing w:after="80" w:line="276" w:lineRule="auto"/>
        <w:jc w:val="both"/>
        <w:rPr>
          <w:rFonts w:asciiTheme="majorHAnsi" w:eastAsia="Calibri" w:hAnsiTheme="majorHAnsi" w:cs="Times New Roman"/>
          <w:lang w:val="en-GB"/>
        </w:rPr>
      </w:pPr>
    </w:p>
    <w:p w14:paraId="5A72C81C" w14:textId="77777777" w:rsidR="00C13EF7" w:rsidRPr="00C13EF7" w:rsidRDefault="00C13EF7" w:rsidP="00C13EF7">
      <w:pPr>
        <w:keepNext/>
        <w:keepLines/>
        <w:rPr>
          <w:rFonts w:asciiTheme="majorHAnsi" w:hAnsiTheme="majorHAnsi"/>
          <w:sz w:val="24"/>
          <w:szCs w:val="24"/>
        </w:rPr>
      </w:pPr>
      <w:r w:rsidRPr="00C13EF7">
        <w:rPr>
          <w:rFonts w:asciiTheme="majorHAnsi" w:hAnsiTheme="majorHAnsi"/>
          <w:sz w:val="24"/>
          <w:szCs w:val="24"/>
        </w:rPr>
        <w:object w:dxaOrig="14220" w:dyaOrig="900" w14:anchorId="5A21B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9.25pt" o:ole="">
            <v:imagedata r:id="rId11" o:title=""/>
          </v:shape>
          <o:OLEObject Type="Embed" ProgID="Visio.Drawing.15" ShapeID="_x0000_i1025" DrawAspect="Content" ObjectID="_1740497664" r:id="rId12"/>
        </w:object>
      </w:r>
    </w:p>
    <w:p w14:paraId="0073AE3F" w14:textId="77777777" w:rsidR="00C13EF7" w:rsidRPr="00C13EF7" w:rsidRDefault="00C13EF7" w:rsidP="00C13EF7">
      <w:pPr>
        <w:keepNext/>
        <w:keepLines/>
        <w:rPr>
          <w:rFonts w:asciiTheme="majorHAnsi" w:hAnsiTheme="majorHAnsi"/>
          <w:sz w:val="24"/>
          <w:szCs w:val="24"/>
        </w:rPr>
      </w:pPr>
    </w:p>
    <w:p w14:paraId="70F052B8" w14:textId="77777777" w:rsidR="00C13EF7" w:rsidRPr="00C13EF7" w:rsidRDefault="00C13EF7" w:rsidP="00C13EF7">
      <w:pPr>
        <w:keepNext/>
        <w:keepLines/>
        <w:rPr>
          <w:rFonts w:asciiTheme="majorHAnsi" w:hAnsiTheme="majorHAnsi"/>
          <w:b/>
          <w:bCs/>
          <w:i/>
          <w:iCs/>
          <w:sz w:val="24"/>
          <w:szCs w:val="24"/>
        </w:rPr>
      </w:pPr>
      <w:r w:rsidRPr="00C13EF7">
        <w:rPr>
          <w:rFonts w:asciiTheme="majorHAnsi" w:hAnsiTheme="majorHAnsi"/>
          <w:b/>
          <w:bCs/>
          <w:i/>
          <w:iCs/>
          <w:sz w:val="24"/>
          <w:szCs w:val="24"/>
        </w:rPr>
        <w:t>Figure 1 – Diagram of Interleaved NALU “single track” for LCEVC.</w:t>
      </w:r>
    </w:p>
    <w:p w14:paraId="7E7608B0" w14:textId="77777777" w:rsidR="00554937" w:rsidRPr="00C13EF7" w:rsidRDefault="00554937" w:rsidP="00554937">
      <w:pPr>
        <w:autoSpaceDE/>
        <w:autoSpaceDN/>
        <w:spacing w:after="80" w:line="276" w:lineRule="auto"/>
        <w:jc w:val="both"/>
        <w:rPr>
          <w:rFonts w:asciiTheme="majorHAnsi" w:eastAsia="Calibri" w:hAnsiTheme="majorHAnsi" w:cs="Times New Roman"/>
        </w:rPr>
      </w:pPr>
    </w:p>
    <w:p w14:paraId="65923D6B"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rPr>
      </w:pPr>
      <w:bookmarkStart w:id="795" w:name="_Toc124444486"/>
      <w:bookmarkStart w:id="796" w:name="_Toc126880205"/>
      <w:bookmarkEnd w:id="794"/>
      <w:r w:rsidRPr="00473F7C">
        <w:rPr>
          <w:rFonts w:ascii="Cambria" w:eastAsia="Calibri" w:hAnsi="Cambria" w:cs="Times New Roman"/>
          <w:b/>
          <w:bCs/>
          <w:iCs/>
          <w:sz w:val="26"/>
          <w:szCs w:val="28"/>
          <w:lang w:val="x-none"/>
        </w:rPr>
        <w:t xml:space="preserve">AVC/H264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795"/>
      <w:bookmarkEnd w:id="796"/>
    </w:p>
    <w:p w14:paraId="364B169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473F7C" w:rsidRPr="00473F7C" w14:paraId="140613B5" w14:textId="77777777" w:rsidTr="00F40757">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79ADE409" w14:textId="77777777" w:rsidR="00473F7C" w:rsidRPr="00473F7C" w:rsidRDefault="00473F7C" w:rsidP="00554937">
            <w:pPr>
              <w:keepLines/>
              <w:widowControl/>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2408" w:type="dxa"/>
            <w:tcBorders>
              <w:top w:val="single" w:sz="4" w:space="0" w:color="auto"/>
              <w:left w:val="single" w:sz="4" w:space="0" w:color="auto"/>
              <w:bottom w:val="single" w:sz="4" w:space="0" w:color="auto"/>
              <w:right w:val="single" w:sz="4" w:space="0" w:color="auto"/>
            </w:tcBorders>
            <w:hideMark/>
          </w:tcPr>
          <w:p w14:paraId="1F1216EC" w14:textId="77777777" w:rsidR="00473F7C" w:rsidRPr="00473F7C" w:rsidRDefault="00473F7C" w:rsidP="00554937">
            <w:pPr>
              <w:keepLines/>
              <w:widowControl/>
              <w:tabs>
                <w:tab w:val="right" w:leader="dot" w:pos="8669"/>
              </w:tab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4D9283D2" w14:textId="77777777" w:rsidTr="00F40757">
        <w:tc>
          <w:tcPr>
            <w:tcW w:w="7220" w:type="dxa"/>
            <w:tcBorders>
              <w:top w:val="single" w:sz="4" w:space="0" w:color="auto"/>
              <w:left w:val="single" w:sz="4" w:space="0" w:color="auto"/>
              <w:bottom w:val="single" w:sz="4" w:space="0" w:color="auto"/>
              <w:right w:val="single" w:sz="4" w:space="0" w:color="auto"/>
            </w:tcBorders>
            <w:hideMark/>
          </w:tcPr>
          <w:p w14:paraId="482ED488"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479C2DB6"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54B16DC9"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08D7EDED"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5ECF6062"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0B71BE92"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35CD9E39"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2C3BC142"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u(2)</w:t>
            </w:r>
          </w:p>
        </w:tc>
      </w:tr>
      <w:tr w:rsidR="00473F7C" w:rsidRPr="00473F7C" w14:paraId="4D3AAD3D"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25A8A65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5202B731"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u(5)</w:t>
            </w:r>
          </w:p>
        </w:tc>
      </w:tr>
      <w:tr w:rsidR="00473F7C" w:rsidRPr="00473F7C" w14:paraId="44C13C6D" w14:textId="77777777" w:rsidTr="00F40757">
        <w:trPr>
          <w:trHeight w:val="92"/>
        </w:trPr>
        <w:tc>
          <w:tcPr>
            <w:tcW w:w="7220" w:type="dxa"/>
            <w:tcBorders>
              <w:top w:val="single" w:sz="4" w:space="0" w:color="auto"/>
              <w:left w:val="single" w:sz="4" w:space="0" w:color="auto"/>
              <w:bottom w:val="single" w:sz="4" w:space="0" w:color="auto"/>
              <w:right w:val="single" w:sz="4" w:space="0" w:color="auto"/>
            </w:tcBorders>
            <w:hideMark/>
          </w:tcPr>
          <w:p w14:paraId="5F14E037"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2408" w:type="dxa"/>
            <w:tcBorders>
              <w:top w:val="single" w:sz="4" w:space="0" w:color="auto"/>
              <w:left w:val="single" w:sz="4" w:space="0" w:color="auto"/>
              <w:bottom w:val="single" w:sz="4" w:space="0" w:color="auto"/>
              <w:right w:val="single" w:sz="4" w:space="0" w:color="auto"/>
            </w:tcBorders>
          </w:tcPr>
          <w:p w14:paraId="3EEA7CC4"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4437F78A" w14:textId="77777777" w:rsidR="00473F7C" w:rsidRPr="00473F7C" w:rsidRDefault="00473F7C" w:rsidP="00554937">
      <w:pPr>
        <w:keepLines/>
        <w:widowControl/>
        <w:autoSpaceDE/>
        <w:autoSpaceDN/>
        <w:spacing w:after="80" w:line="276" w:lineRule="auto"/>
        <w:jc w:val="center"/>
        <w:rPr>
          <w:rFonts w:asciiTheme="majorHAnsi" w:eastAsia="MS Mincho" w:hAnsiTheme="majorHAnsi" w:cs="Times New Roman"/>
          <w:sz w:val="24"/>
          <w:szCs w:val="24"/>
        </w:rPr>
      </w:pPr>
      <w:bookmarkStart w:id="797" w:name="_Toc103950868"/>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6</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AVC NALU header</w:t>
      </w:r>
      <w:bookmarkEnd w:id="797"/>
      <w:r w:rsidRPr="00473F7C">
        <w:rPr>
          <w:rFonts w:asciiTheme="majorHAnsi" w:eastAsia="MS Mincho" w:hAnsiTheme="majorHAnsi" w:cs="Times New Roman"/>
          <w:noProof/>
          <w:sz w:val="24"/>
          <w:szCs w:val="24"/>
        </w:rPr>
        <w:t xml:space="preserve"> syntax</w:t>
      </w:r>
    </w:p>
    <w:p w14:paraId="322050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 xml:space="preserve">The NALU type values and semantics for AVC are specified in Table 7-1 of the specification (IS 14496-10).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_Ref116303275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7</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AVC NALU types. Since the AVC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328E8E27"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1CAD2580"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bookmarkStart w:id="798" w:name="_Hlk124184462"/>
            <w:proofErr w:type="spellStart"/>
            <w:r w:rsidRPr="00473F7C">
              <w:rPr>
                <w:rFonts w:asciiTheme="majorHAnsi" w:eastAsia="Calibri" w:hAnsiTheme="majorHAnsi" w:cs="Times New Roman"/>
                <w:sz w:val="24"/>
                <w:szCs w:val="24"/>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39845A3F"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2586E5F3"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4330648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1A62F60B"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21F03D98"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0 - 5</w:t>
            </w:r>
          </w:p>
        </w:tc>
        <w:tc>
          <w:tcPr>
            <w:tcW w:w="1701" w:type="dxa"/>
            <w:tcBorders>
              <w:top w:val="single" w:sz="4" w:space="0" w:color="auto"/>
              <w:left w:val="single" w:sz="4" w:space="0" w:color="auto"/>
              <w:bottom w:val="single" w:sz="4" w:space="0" w:color="auto"/>
              <w:right w:val="single" w:sz="4" w:space="0" w:color="auto"/>
            </w:tcBorders>
            <w:hideMark/>
          </w:tcPr>
          <w:p w14:paraId="1877B861"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hideMark/>
          </w:tcPr>
          <w:p w14:paraId="43E911A4"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5F56A774"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7E70A791" w14:textId="77777777" w:rsidTr="00F40757">
        <w:tc>
          <w:tcPr>
            <w:tcW w:w="1701" w:type="dxa"/>
            <w:hideMark/>
          </w:tcPr>
          <w:p w14:paraId="6185C2DC"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6 - 20</w:t>
            </w:r>
          </w:p>
        </w:tc>
        <w:tc>
          <w:tcPr>
            <w:tcW w:w="1701" w:type="dxa"/>
            <w:hideMark/>
          </w:tcPr>
          <w:p w14:paraId="63915AF8"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hideMark/>
          </w:tcPr>
          <w:p w14:paraId="5A5BCF42"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0F2AF7CA"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7065CB6C" w14:textId="77777777" w:rsidTr="00F40757">
        <w:tc>
          <w:tcPr>
            <w:tcW w:w="1701" w:type="dxa"/>
            <w:hideMark/>
          </w:tcPr>
          <w:p w14:paraId="42D965CE"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21 - 23</w:t>
            </w:r>
          </w:p>
        </w:tc>
        <w:tc>
          <w:tcPr>
            <w:tcW w:w="1701" w:type="dxa"/>
            <w:hideMark/>
          </w:tcPr>
          <w:p w14:paraId="29235AB1"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4C5AFD62"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59B78492"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5957FADC" w14:textId="77777777" w:rsidTr="00F40757">
        <w:tc>
          <w:tcPr>
            <w:tcW w:w="1701" w:type="dxa"/>
            <w:hideMark/>
          </w:tcPr>
          <w:p w14:paraId="0C39EE24"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24 - 31</w:t>
            </w:r>
          </w:p>
        </w:tc>
        <w:tc>
          <w:tcPr>
            <w:tcW w:w="1701" w:type="dxa"/>
            <w:hideMark/>
          </w:tcPr>
          <w:p w14:paraId="257190F4"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10D2AB1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7CFB8CDD"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1F3FBE70" w14:textId="219DB379" w:rsidR="00473F7C" w:rsidRDefault="00473F7C" w:rsidP="00554937">
      <w:pPr>
        <w:keepLines/>
        <w:widowControl/>
        <w:autoSpaceDE/>
        <w:autoSpaceDN/>
        <w:spacing w:after="80" w:line="276" w:lineRule="auto"/>
        <w:jc w:val="center"/>
        <w:rPr>
          <w:rFonts w:asciiTheme="majorHAnsi" w:eastAsia="MS Mincho" w:hAnsiTheme="majorHAnsi" w:cs="Times New Roman"/>
          <w:noProof/>
          <w:sz w:val="24"/>
          <w:szCs w:val="24"/>
        </w:rPr>
      </w:pPr>
      <w:bookmarkStart w:id="799" w:name="_Ref116303275"/>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7</w:t>
      </w:r>
      <w:r w:rsidRPr="00473F7C">
        <w:rPr>
          <w:rFonts w:asciiTheme="majorHAnsi" w:eastAsia="MS Mincho" w:hAnsiTheme="majorHAnsi" w:cs="Times New Roman"/>
          <w:sz w:val="24"/>
          <w:szCs w:val="24"/>
        </w:rPr>
        <w:fldChar w:fldCharType="end"/>
      </w:r>
      <w:bookmarkEnd w:id="799"/>
      <w:r w:rsidRPr="00473F7C">
        <w:rPr>
          <w:rFonts w:asciiTheme="majorHAnsi" w:eastAsia="MS Mincho" w:hAnsiTheme="majorHAnsi" w:cs="Times New Roman"/>
          <w:noProof/>
          <w:sz w:val="24"/>
          <w:szCs w:val="24"/>
        </w:rPr>
        <w:t xml:space="preserve"> – AVC NALU types</w:t>
      </w:r>
      <w:bookmarkEnd w:id="798"/>
    </w:p>
    <w:p w14:paraId="39FAFBFA" w14:textId="77777777" w:rsidR="00554937" w:rsidRPr="00473F7C" w:rsidRDefault="00554937" w:rsidP="00554937">
      <w:pPr>
        <w:widowControl/>
        <w:autoSpaceDE/>
        <w:autoSpaceDN/>
        <w:spacing w:after="80" w:line="276" w:lineRule="auto"/>
        <w:rPr>
          <w:rFonts w:asciiTheme="majorHAnsi" w:eastAsia="MS Mincho" w:hAnsiTheme="majorHAnsi" w:cs="Times New Roman"/>
          <w:sz w:val="24"/>
          <w:szCs w:val="24"/>
        </w:rPr>
      </w:pPr>
    </w:p>
    <w:p w14:paraId="6B799378"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00" w:name="_Toc124444487"/>
      <w:bookmarkStart w:id="801" w:name="_Toc126880206"/>
      <w:bookmarkStart w:id="802" w:name="_Ref488741357"/>
      <w:r w:rsidRPr="00473F7C">
        <w:rPr>
          <w:rFonts w:ascii="Cambria" w:eastAsia="Calibri" w:hAnsi="Cambria" w:cs="Times New Roman"/>
          <w:b/>
          <w:bCs/>
          <w:iCs/>
          <w:sz w:val="26"/>
          <w:szCs w:val="28"/>
          <w:lang w:val="x-none"/>
        </w:rPr>
        <w:lastRenderedPageBreak/>
        <w:t xml:space="preserve">HEVC/H265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800"/>
      <w:bookmarkEnd w:id="801"/>
    </w:p>
    <w:p w14:paraId="321B590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473F7C" w:rsidRPr="00473F7C" w14:paraId="758F391D" w14:textId="77777777" w:rsidTr="00F40757">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E344EAB" w14:textId="77777777" w:rsidR="00473F7C" w:rsidRPr="00473F7C" w:rsidRDefault="00473F7C" w:rsidP="00554937">
            <w:pPr>
              <w:suppressLineNumbers/>
              <w:suppressAutoHyphens/>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17BAD522" w14:textId="77777777" w:rsidR="00473F7C" w:rsidRPr="00473F7C" w:rsidRDefault="00473F7C" w:rsidP="00554937">
            <w:pPr>
              <w:keepNext/>
              <w:keepLines/>
              <w:widowControl/>
              <w:tabs>
                <w:tab w:val="right" w:leader="dot" w:pos="8669"/>
              </w:tabs>
              <w:suppressAutoHyphen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7CA3DCBC" w14:textId="77777777" w:rsidTr="00F40757">
        <w:tc>
          <w:tcPr>
            <w:tcW w:w="7221" w:type="dxa"/>
            <w:tcBorders>
              <w:top w:val="single" w:sz="4" w:space="0" w:color="auto"/>
              <w:left w:val="single" w:sz="4" w:space="0" w:color="auto"/>
              <w:bottom w:val="single" w:sz="4" w:space="0" w:color="auto"/>
              <w:right w:val="single" w:sz="4" w:space="0" w:color="auto"/>
            </w:tcBorders>
            <w:hideMark/>
          </w:tcPr>
          <w:p w14:paraId="128EFD7B"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129F198C"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1BEE50E4"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5580013"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0C07A269"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f(1)</w:t>
            </w:r>
          </w:p>
        </w:tc>
      </w:tr>
      <w:tr w:rsidR="00473F7C" w:rsidRPr="00473F7C" w14:paraId="6D50475F"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20A1FDE4"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t>nal</w:t>
            </w:r>
            <w:r w:rsidRPr="00473F7C">
              <w:rPr>
                <w:rFonts w:asciiTheme="majorHAnsi" w:eastAsia="SimSun" w:hAnsiTheme="majorHAnsi" w:cs="Times New Roman"/>
                <w:noProof/>
                <w:color w:val="000000"/>
                <w:sz w:val="24"/>
                <w:szCs w:val="24"/>
                <w:lang w:val="en-GB"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0195DD1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u(6)</w:t>
            </w:r>
          </w:p>
        </w:tc>
      </w:tr>
      <w:tr w:rsidR="00473F7C" w:rsidRPr="00473F7C" w14:paraId="1A1BE3D7"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BCEFD4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ED846AC"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u(6)</w:t>
            </w:r>
          </w:p>
        </w:tc>
      </w:tr>
      <w:tr w:rsidR="00473F7C" w:rsidRPr="00473F7C" w14:paraId="284DB841"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B008127"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1D678B0A"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u(3)</w:t>
            </w:r>
          </w:p>
        </w:tc>
      </w:tr>
      <w:tr w:rsidR="00473F7C" w:rsidRPr="00473F7C" w14:paraId="7E5D46C5"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48A2633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2407" w:type="dxa"/>
            <w:tcBorders>
              <w:top w:val="single" w:sz="4" w:space="0" w:color="auto"/>
              <w:left w:val="single" w:sz="4" w:space="0" w:color="auto"/>
              <w:bottom w:val="single" w:sz="4" w:space="0" w:color="auto"/>
              <w:right w:val="single" w:sz="4" w:space="0" w:color="auto"/>
            </w:tcBorders>
          </w:tcPr>
          <w:p w14:paraId="18C5FBE5"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5B70F7D0"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803" w:name="_Toc103950870"/>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8</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HEVC NALU header</w:t>
      </w:r>
      <w:bookmarkEnd w:id="803"/>
      <w:r w:rsidRPr="00473F7C">
        <w:rPr>
          <w:rFonts w:asciiTheme="majorHAnsi" w:eastAsia="MS Mincho" w:hAnsiTheme="majorHAnsi" w:cs="Times New Roman"/>
          <w:noProof/>
          <w:sz w:val="24"/>
          <w:szCs w:val="24"/>
        </w:rPr>
        <w:t xml:space="preserve"> syntax</w:t>
      </w:r>
    </w:p>
    <w:p w14:paraId="17DFD75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 xml:space="preserve">The NALU type values and semantics for HEVC are specified in Table 7-1 of the specification (IS 23008-2).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_Ref116303343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9</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HEVC NALU types. Since the HEVC NALU type is a field of 6 bits, the possible values are from 0 to 63.</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41C3EDFE"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1549985" w14:textId="77777777" w:rsidR="00473F7C" w:rsidRPr="00473F7C" w:rsidRDefault="00473F7C" w:rsidP="00554937">
            <w:pPr>
              <w:spacing w:after="80" w:line="276" w:lineRule="auto"/>
              <w:jc w:val="both"/>
              <w:rPr>
                <w:rFonts w:asciiTheme="majorHAnsi" w:eastAsia="Calibri" w:hAnsiTheme="majorHAnsi" w:cs="Times New Roman"/>
                <w:sz w:val="24"/>
                <w:szCs w:val="24"/>
              </w:rPr>
            </w:pPr>
            <w:bookmarkStart w:id="804" w:name="_Hlk124187168"/>
            <w:proofErr w:type="spellStart"/>
            <w:r w:rsidRPr="00473F7C">
              <w:rPr>
                <w:rFonts w:asciiTheme="majorHAnsi" w:eastAsia="Calibri" w:hAnsiTheme="majorHAnsi" w:cs="Times New Roman"/>
                <w:sz w:val="24"/>
                <w:szCs w:val="24"/>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25923B4A"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5F953A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790B4E3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04BED167"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148DFFAB"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0 - 21</w:t>
            </w:r>
          </w:p>
        </w:tc>
        <w:tc>
          <w:tcPr>
            <w:tcW w:w="1701" w:type="dxa"/>
            <w:tcBorders>
              <w:top w:val="single" w:sz="4" w:space="0" w:color="auto"/>
              <w:left w:val="single" w:sz="4" w:space="0" w:color="auto"/>
              <w:bottom w:val="single" w:sz="4" w:space="0" w:color="auto"/>
              <w:right w:val="single" w:sz="4" w:space="0" w:color="auto"/>
            </w:tcBorders>
            <w:hideMark/>
          </w:tcPr>
          <w:p w14:paraId="2696072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hideMark/>
          </w:tcPr>
          <w:p w14:paraId="649D60A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049289D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04CF53F9" w14:textId="77777777" w:rsidTr="00F40757">
        <w:tc>
          <w:tcPr>
            <w:tcW w:w="1701" w:type="dxa"/>
            <w:hideMark/>
          </w:tcPr>
          <w:p w14:paraId="27741D2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22 - 31</w:t>
            </w:r>
          </w:p>
        </w:tc>
        <w:tc>
          <w:tcPr>
            <w:tcW w:w="1701" w:type="dxa"/>
            <w:hideMark/>
          </w:tcPr>
          <w:p w14:paraId="2C8F5EF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133B4F5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655EE6F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3DC96FA4" w14:textId="77777777" w:rsidTr="00F40757">
        <w:tc>
          <w:tcPr>
            <w:tcW w:w="1701" w:type="dxa"/>
            <w:hideMark/>
          </w:tcPr>
          <w:p w14:paraId="20D51A7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32 - 40</w:t>
            </w:r>
          </w:p>
        </w:tc>
        <w:tc>
          <w:tcPr>
            <w:tcW w:w="1701" w:type="dxa"/>
            <w:hideMark/>
          </w:tcPr>
          <w:p w14:paraId="2A6480F3"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hideMark/>
          </w:tcPr>
          <w:p w14:paraId="6CB3B594"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4549DDA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2799E4AD" w14:textId="77777777" w:rsidTr="00F40757">
        <w:tc>
          <w:tcPr>
            <w:tcW w:w="1701" w:type="dxa"/>
            <w:hideMark/>
          </w:tcPr>
          <w:p w14:paraId="73CCB8D9"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41 - 47</w:t>
            </w:r>
          </w:p>
        </w:tc>
        <w:tc>
          <w:tcPr>
            <w:tcW w:w="1701" w:type="dxa"/>
            <w:hideMark/>
          </w:tcPr>
          <w:p w14:paraId="0FDC479C"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10B3D902"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5E98D114"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5888D1D4" w14:textId="77777777" w:rsidTr="00F40757">
        <w:tc>
          <w:tcPr>
            <w:tcW w:w="1701" w:type="dxa"/>
            <w:hideMark/>
          </w:tcPr>
          <w:p w14:paraId="55E696B7"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48 - 63</w:t>
            </w:r>
          </w:p>
        </w:tc>
        <w:tc>
          <w:tcPr>
            <w:tcW w:w="1701" w:type="dxa"/>
            <w:hideMark/>
          </w:tcPr>
          <w:p w14:paraId="0A30CA7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0CD404D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3CCB264B"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13E68FE7" w14:textId="26CA2037" w:rsidR="00473F7C" w:rsidRDefault="00473F7C" w:rsidP="00554937">
      <w:pPr>
        <w:widowControl/>
        <w:autoSpaceDE/>
        <w:autoSpaceDN/>
        <w:spacing w:after="80" w:line="276" w:lineRule="auto"/>
        <w:jc w:val="center"/>
        <w:rPr>
          <w:rFonts w:asciiTheme="majorHAnsi" w:eastAsia="MS Mincho" w:hAnsiTheme="majorHAnsi" w:cs="Times New Roman"/>
          <w:noProof/>
          <w:sz w:val="24"/>
          <w:szCs w:val="24"/>
        </w:rPr>
      </w:pPr>
      <w:bookmarkStart w:id="805" w:name="_Ref116303343"/>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9</w:t>
      </w:r>
      <w:r w:rsidRPr="00473F7C">
        <w:rPr>
          <w:rFonts w:asciiTheme="majorHAnsi" w:eastAsia="MS Mincho" w:hAnsiTheme="majorHAnsi" w:cs="Times New Roman"/>
          <w:sz w:val="24"/>
          <w:szCs w:val="24"/>
        </w:rPr>
        <w:fldChar w:fldCharType="end"/>
      </w:r>
      <w:bookmarkEnd w:id="805"/>
      <w:r w:rsidRPr="00473F7C">
        <w:rPr>
          <w:rFonts w:asciiTheme="majorHAnsi" w:eastAsia="MS Mincho" w:hAnsiTheme="majorHAnsi" w:cs="Times New Roman"/>
          <w:noProof/>
          <w:sz w:val="24"/>
          <w:szCs w:val="24"/>
        </w:rPr>
        <w:t xml:space="preserve"> – HEVC NALU types</w:t>
      </w:r>
    </w:p>
    <w:p w14:paraId="33429B33" w14:textId="77777777" w:rsidR="00554937" w:rsidRPr="00473F7C" w:rsidRDefault="00554937" w:rsidP="00554937">
      <w:pPr>
        <w:widowControl/>
        <w:autoSpaceDE/>
        <w:autoSpaceDN/>
        <w:spacing w:after="80" w:line="276" w:lineRule="auto"/>
        <w:rPr>
          <w:rFonts w:asciiTheme="majorHAnsi" w:eastAsia="MS Mincho" w:hAnsiTheme="majorHAnsi" w:cs="Times New Roman"/>
          <w:sz w:val="24"/>
          <w:szCs w:val="24"/>
        </w:rPr>
      </w:pPr>
    </w:p>
    <w:p w14:paraId="0F2B5B40"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06" w:name="_Toc46922562"/>
      <w:bookmarkStart w:id="807" w:name="_Toc46922650"/>
      <w:bookmarkStart w:id="808" w:name="_Toc46922568"/>
      <w:bookmarkStart w:id="809" w:name="_Toc46922656"/>
      <w:bookmarkStart w:id="810" w:name="_Toc46922572"/>
      <w:bookmarkStart w:id="811" w:name="_Toc46922660"/>
      <w:bookmarkStart w:id="812" w:name="_Toc46922575"/>
      <w:bookmarkStart w:id="813" w:name="_Toc46922663"/>
      <w:bookmarkStart w:id="814" w:name="_Toc46922578"/>
      <w:bookmarkStart w:id="815" w:name="_Toc46922666"/>
      <w:bookmarkStart w:id="816" w:name="_Toc124444488"/>
      <w:bookmarkStart w:id="817" w:name="_Toc126880207"/>
      <w:bookmarkEnd w:id="802"/>
      <w:bookmarkEnd w:id="804"/>
      <w:bookmarkEnd w:id="806"/>
      <w:bookmarkEnd w:id="807"/>
      <w:bookmarkEnd w:id="808"/>
      <w:bookmarkEnd w:id="809"/>
      <w:bookmarkEnd w:id="810"/>
      <w:bookmarkEnd w:id="811"/>
      <w:bookmarkEnd w:id="812"/>
      <w:bookmarkEnd w:id="813"/>
      <w:bookmarkEnd w:id="814"/>
      <w:bookmarkEnd w:id="815"/>
      <w:r w:rsidRPr="00473F7C">
        <w:rPr>
          <w:rFonts w:ascii="Cambria" w:eastAsia="Calibri" w:hAnsi="Cambria" w:cs="Times New Roman"/>
          <w:b/>
          <w:bCs/>
          <w:iCs/>
          <w:sz w:val="26"/>
          <w:szCs w:val="28"/>
          <w:lang w:val="x-none"/>
        </w:rPr>
        <w:t xml:space="preserve">VVC/H266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816"/>
      <w:bookmarkEnd w:id="817"/>
    </w:p>
    <w:p w14:paraId="128AF9D4" w14:textId="01008031" w:rsidR="00473F7C" w:rsidRPr="00473F7C" w:rsidRDefault="00473F7C" w:rsidP="00554937">
      <w:pPr>
        <w:keepLines/>
        <w:widowControl/>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VVC NALU header is defined in ISO/IEC 23090-3,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473F7C" w:rsidRPr="00473F7C" w14:paraId="122028FA" w14:textId="77777777" w:rsidTr="00F40757">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789F076A" w14:textId="77777777" w:rsidR="00473F7C" w:rsidRPr="00473F7C" w:rsidRDefault="00473F7C" w:rsidP="00554937">
            <w:pPr>
              <w:keepLines/>
              <w:widowControl/>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1250" w:type="pct"/>
            <w:tcBorders>
              <w:top w:val="single" w:sz="4" w:space="0" w:color="auto"/>
              <w:left w:val="single" w:sz="4" w:space="0" w:color="auto"/>
              <w:bottom w:val="single" w:sz="4" w:space="0" w:color="auto"/>
              <w:right w:val="single" w:sz="4" w:space="0" w:color="auto"/>
            </w:tcBorders>
            <w:hideMark/>
          </w:tcPr>
          <w:p w14:paraId="07EC5FB4" w14:textId="77777777" w:rsidR="00473F7C" w:rsidRPr="00473F7C" w:rsidRDefault="00473F7C" w:rsidP="00554937">
            <w:pPr>
              <w:keepLines/>
              <w:widowControl/>
              <w:tabs>
                <w:tab w:val="right" w:leader="dot" w:pos="8669"/>
              </w:tab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02C0C85C" w14:textId="77777777" w:rsidTr="00F40757">
        <w:tc>
          <w:tcPr>
            <w:tcW w:w="3750" w:type="pct"/>
            <w:tcBorders>
              <w:top w:val="single" w:sz="4" w:space="0" w:color="auto"/>
              <w:left w:val="single" w:sz="4" w:space="0" w:color="auto"/>
              <w:bottom w:val="single" w:sz="4" w:space="0" w:color="auto"/>
              <w:right w:val="single" w:sz="4" w:space="0" w:color="auto"/>
            </w:tcBorders>
            <w:hideMark/>
          </w:tcPr>
          <w:p w14:paraId="76D0B537"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3FC4FA3D"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26096DEC"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38D32EDD"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18B9AC08"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f(1)</w:t>
            </w:r>
          </w:p>
        </w:tc>
      </w:tr>
      <w:tr w:rsidR="00473F7C" w:rsidRPr="00473F7C" w14:paraId="13E6F6BE"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52CAC75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t>nuh</w:t>
            </w:r>
            <w:r w:rsidRPr="00473F7C">
              <w:rPr>
                <w:rFonts w:asciiTheme="majorHAnsi" w:eastAsia="SimSun" w:hAnsiTheme="majorHAnsi" w:cs="Times New Roman"/>
                <w:noProof/>
                <w:color w:val="000000"/>
                <w:sz w:val="24"/>
                <w:szCs w:val="24"/>
                <w:lang w:val="en-GB"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484ED8F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4212DB9A"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1E949D89"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466C4153"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u(6)</w:t>
            </w:r>
          </w:p>
        </w:tc>
      </w:tr>
      <w:tr w:rsidR="00473F7C" w:rsidRPr="00473F7C" w14:paraId="3B0C8FBE"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tcPr>
          <w:p w14:paraId="687F839A"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7EE890EB"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u(5)</w:t>
            </w:r>
          </w:p>
        </w:tc>
      </w:tr>
      <w:tr w:rsidR="00473F7C" w:rsidRPr="00473F7C" w14:paraId="50FDDFB9"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6BF335FA"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6C6A9C5F"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u(3)</w:t>
            </w:r>
          </w:p>
        </w:tc>
      </w:tr>
      <w:tr w:rsidR="00473F7C" w:rsidRPr="00473F7C" w14:paraId="0E4790BD" w14:textId="77777777" w:rsidTr="00F40757">
        <w:trPr>
          <w:trHeight w:val="92"/>
        </w:trPr>
        <w:tc>
          <w:tcPr>
            <w:tcW w:w="3750" w:type="pct"/>
            <w:tcBorders>
              <w:top w:val="single" w:sz="4" w:space="0" w:color="auto"/>
              <w:left w:val="single" w:sz="4" w:space="0" w:color="auto"/>
              <w:bottom w:val="single" w:sz="4" w:space="0" w:color="auto"/>
              <w:right w:val="single" w:sz="4" w:space="0" w:color="auto"/>
            </w:tcBorders>
            <w:hideMark/>
          </w:tcPr>
          <w:p w14:paraId="367C95BF"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1250" w:type="pct"/>
            <w:tcBorders>
              <w:top w:val="single" w:sz="4" w:space="0" w:color="auto"/>
              <w:left w:val="single" w:sz="4" w:space="0" w:color="auto"/>
              <w:bottom w:val="single" w:sz="4" w:space="0" w:color="auto"/>
              <w:right w:val="single" w:sz="4" w:space="0" w:color="auto"/>
            </w:tcBorders>
          </w:tcPr>
          <w:p w14:paraId="64899C8C" w14:textId="77777777" w:rsidR="00473F7C" w:rsidRPr="00473F7C" w:rsidRDefault="00473F7C" w:rsidP="00554937">
            <w:pPr>
              <w:keepLines/>
              <w:widowControl/>
              <w:tabs>
                <w:tab w:val="left" w:pos="284"/>
                <w:tab w:val="left" w:pos="576"/>
                <w:tab w:val="left" w:pos="864"/>
                <w:tab w:val="left" w:pos="1152"/>
                <w:tab w:val="left" w:pos="1440"/>
                <w:tab w:val="left" w:pos="1728"/>
                <w:tab w:val="left" w:pos="2016"/>
                <w:tab w:val="left" w:pos="2304"/>
              </w:tab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6A884905" w14:textId="77777777" w:rsidR="00473F7C" w:rsidRPr="00473F7C" w:rsidRDefault="00473F7C" w:rsidP="00554937">
      <w:pPr>
        <w:keepLines/>
        <w:widowControl/>
        <w:autoSpaceDE/>
        <w:autoSpaceDN/>
        <w:spacing w:after="80" w:line="276" w:lineRule="auto"/>
        <w:jc w:val="center"/>
        <w:rPr>
          <w:rFonts w:asciiTheme="majorHAnsi" w:eastAsia="MS Mincho" w:hAnsiTheme="majorHAnsi" w:cs="Times New Roman"/>
          <w:sz w:val="24"/>
          <w:szCs w:val="24"/>
        </w:rPr>
      </w:pPr>
      <w:bookmarkStart w:id="818" w:name="_Toc103950872"/>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10</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VVC NAL unit header</w:t>
      </w:r>
      <w:bookmarkEnd w:id="818"/>
      <w:r w:rsidRPr="00473F7C">
        <w:rPr>
          <w:rFonts w:asciiTheme="majorHAnsi" w:eastAsia="MS Mincho" w:hAnsiTheme="majorHAnsi" w:cs="Times New Roman"/>
          <w:noProof/>
          <w:sz w:val="24"/>
          <w:szCs w:val="24"/>
        </w:rPr>
        <w:t xml:space="preserve"> syntax</w:t>
      </w:r>
    </w:p>
    <w:p w14:paraId="09664506" w14:textId="77777777" w:rsidR="00473F7C" w:rsidRPr="00473F7C" w:rsidRDefault="00473F7C" w:rsidP="00554937">
      <w:pPr>
        <w:keepLines/>
        <w:widowControl/>
        <w:autoSpaceDE/>
        <w:autoSpaceDN/>
        <w:spacing w:after="80" w:line="276" w:lineRule="auto"/>
        <w:jc w:val="both"/>
        <w:rPr>
          <w:rFonts w:asciiTheme="majorHAnsi" w:eastAsia="Calibri" w:hAnsiTheme="majorHAnsi" w:cs="Times New Roman"/>
          <w:sz w:val="24"/>
          <w:szCs w:val="24"/>
          <w:lang w:val="en-GB"/>
        </w:rPr>
      </w:pPr>
      <w:bookmarkStart w:id="819" w:name="_Toc46922587"/>
      <w:bookmarkStart w:id="820" w:name="_Toc46922675"/>
      <w:bookmarkStart w:id="821" w:name="_Toc46922590"/>
      <w:bookmarkStart w:id="822" w:name="_Toc46922678"/>
      <w:bookmarkStart w:id="823" w:name="_Toc46922591"/>
      <w:bookmarkStart w:id="824" w:name="_Toc46922679"/>
      <w:bookmarkStart w:id="825" w:name="_Toc46922592"/>
      <w:bookmarkStart w:id="826" w:name="_Toc46922680"/>
      <w:bookmarkStart w:id="827" w:name="_Toc46922603"/>
      <w:bookmarkStart w:id="828" w:name="_Toc46922691"/>
      <w:bookmarkStart w:id="829" w:name="_Toc46922604"/>
      <w:bookmarkStart w:id="830" w:name="_Toc46922692"/>
      <w:bookmarkStart w:id="831" w:name="_Toc117850087"/>
      <w:bookmarkEnd w:id="819"/>
      <w:bookmarkEnd w:id="820"/>
      <w:bookmarkEnd w:id="821"/>
      <w:bookmarkEnd w:id="822"/>
      <w:bookmarkEnd w:id="823"/>
      <w:bookmarkEnd w:id="824"/>
      <w:bookmarkEnd w:id="825"/>
      <w:bookmarkEnd w:id="826"/>
      <w:bookmarkEnd w:id="827"/>
      <w:bookmarkEnd w:id="828"/>
      <w:bookmarkEnd w:id="829"/>
      <w:bookmarkEnd w:id="830"/>
      <w:r w:rsidRPr="00473F7C">
        <w:rPr>
          <w:rFonts w:asciiTheme="majorHAnsi" w:eastAsia="Calibri" w:hAnsiTheme="majorHAnsi" w:cs="Times New Roman"/>
          <w:sz w:val="24"/>
          <w:szCs w:val="24"/>
          <w:lang w:val="en-GB"/>
        </w:rPr>
        <w:t xml:space="preserve">The NALU type values and semantics for VVC are specified in Table 5 of the specification (IS 23090-3).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_Ref116303410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11</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VVC NALU types. Since the VVC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5A1F86A2"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3372A27D"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lastRenderedPageBreak/>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4FD06ECD"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A377CB4"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DB7AAC9"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591438C2"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067CD5BD"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0 - 11</w:t>
            </w:r>
          </w:p>
        </w:tc>
        <w:tc>
          <w:tcPr>
            <w:tcW w:w="1701" w:type="dxa"/>
            <w:tcBorders>
              <w:top w:val="single" w:sz="4" w:space="0" w:color="auto"/>
              <w:left w:val="single" w:sz="4" w:space="0" w:color="auto"/>
              <w:bottom w:val="single" w:sz="4" w:space="0" w:color="auto"/>
              <w:right w:val="single" w:sz="4" w:space="0" w:color="auto"/>
            </w:tcBorders>
            <w:hideMark/>
          </w:tcPr>
          <w:p w14:paraId="7E2061D0"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hideMark/>
          </w:tcPr>
          <w:p w14:paraId="3B556492"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14:paraId="56000031"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68ED2DF1" w14:textId="77777777" w:rsidTr="00F40757">
        <w:tc>
          <w:tcPr>
            <w:tcW w:w="1701" w:type="dxa"/>
            <w:hideMark/>
          </w:tcPr>
          <w:p w14:paraId="77D245F6"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12 - 25</w:t>
            </w:r>
          </w:p>
        </w:tc>
        <w:tc>
          <w:tcPr>
            <w:tcW w:w="1701" w:type="dxa"/>
            <w:hideMark/>
          </w:tcPr>
          <w:p w14:paraId="58D2E640"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4536" w:type="dxa"/>
            <w:hideMark/>
          </w:tcPr>
          <w:p w14:paraId="2DD81711"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55F9BDA4"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40BEC494" w14:textId="77777777" w:rsidTr="00F40757">
        <w:tc>
          <w:tcPr>
            <w:tcW w:w="1701" w:type="dxa"/>
            <w:hideMark/>
          </w:tcPr>
          <w:p w14:paraId="6E086FE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26 - 27</w:t>
            </w:r>
          </w:p>
        </w:tc>
        <w:tc>
          <w:tcPr>
            <w:tcW w:w="1701" w:type="dxa"/>
            <w:hideMark/>
          </w:tcPr>
          <w:p w14:paraId="54BB078E"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261DA36F"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5A13B2CA"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0D025078" w14:textId="77777777" w:rsidTr="00F40757">
        <w:tc>
          <w:tcPr>
            <w:tcW w:w="1701" w:type="dxa"/>
            <w:hideMark/>
          </w:tcPr>
          <w:p w14:paraId="71882965"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28 - 31</w:t>
            </w:r>
          </w:p>
        </w:tc>
        <w:tc>
          <w:tcPr>
            <w:tcW w:w="1701" w:type="dxa"/>
            <w:hideMark/>
          </w:tcPr>
          <w:p w14:paraId="0FA8FA69"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609B4537" w14:textId="77777777" w:rsidR="00473F7C" w:rsidRPr="00473F7C" w:rsidRDefault="00473F7C" w:rsidP="00554937">
            <w:pPr>
              <w:keepLines/>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3FBB3C3A" w14:textId="77777777" w:rsidR="00473F7C" w:rsidRPr="00473F7C" w:rsidRDefault="00473F7C" w:rsidP="00554937">
            <w:pPr>
              <w:keepLines/>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2CD5C571" w14:textId="77777777" w:rsidR="00473F7C" w:rsidRPr="00473F7C" w:rsidRDefault="00473F7C" w:rsidP="00554937">
      <w:pPr>
        <w:keepLines/>
        <w:widowControl/>
        <w:autoSpaceDE/>
        <w:autoSpaceDN/>
        <w:spacing w:after="80" w:line="276" w:lineRule="auto"/>
        <w:jc w:val="center"/>
        <w:rPr>
          <w:rFonts w:asciiTheme="majorHAnsi" w:eastAsia="MS Mincho" w:hAnsiTheme="majorHAnsi" w:cs="Times New Roman"/>
          <w:sz w:val="24"/>
          <w:szCs w:val="24"/>
        </w:rPr>
      </w:pPr>
      <w:bookmarkStart w:id="832" w:name="_Ref116303410"/>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11</w:t>
      </w:r>
      <w:r w:rsidRPr="00473F7C">
        <w:rPr>
          <w:rFonts w:asciiTheme="majorHAnsi" w:eastAsia="MS Mincho" w:hAnsiTheme="majorHAnsi" w:cs="Times New Roman"/>
          <w:sz w:val="24"/>
          <w:szCs w:val="24"/>
        </w:rPr>
        <w:fldChar w:fldCharType="end"/>
      </w:r>
      <w:bookmarkEnd w:id="832"/>
      <w:r w:rsidRPr="00473F7C">
        <w:rPr>
          <w:rFonts w:asciiTheme="majorHAnsi" w:eastAsia="MS Mincho" w:hAnsiTheme="majorHAnsi" w:cs="Times New Roman"/>
          <w:noProof/>
          <w:sz w:val="24"/>
          <w:szCs w:val="24"/>
        </w:rPr>
        <w:t xml:space="preserve"> – VVC NALU types</w:t>
      </w:r>
    </w:p>
    <w:p w14:paraId="20043C38" w14:textId="77777777" w:rsidR="00473F7C" w:rsidRPr="00473F7C" w:rsidRDefault="00473F7C" w:rsidP="00554937">
      <w:pPr>
        <w:keepLines/>
        <w:widowControl/>
        <w:autoSpaceDE/>
        <w:autoSpaceDN/>
        <w:spacing w:after="80" w:line="276" w:lineRule="auto"/>
        <w:jc w:val="both"/>
        <w:rPr>
          <w:rFonts w:asciiTheme="majorHAnsi" w:eastAsia="Calibri" w:hAnsiTheme="majorHAnsi" w:cs="Times New Roman"/>
          <w:sz w:val="24"/>
          <w:szCs w:val="24"/>
        </w:rPr>
      </w:pPr>
    </w:p>
    <w:p w14:paraId="5D8704B6"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33" w:name="_Toc124444489"/>
      <w:bookmarkStart w:id="834" w:name="_Toc126880208"/>
      <w:bookmarkEnd w:id="831"/>
      <w:r w:rsidRPr="00473F7C">
        <w:rPr>
          <w:rFonts w:ascii="Cambria" w:eastAsia="Calibri" w:hAnsi="Cambria" w:cs="Times New Roman"/>
          <w:b/>
          <w:bCs/>
          <w:iCs/>
          <w:sz w:val="26"/>
          <w:szCs w:val="28"/>
          <w:lang w:val="x-none"/>
        </w:rPr>
        <w:t xml:space="preserve">LCEVC NALU </w:t>
      </w:r>
      <w:proofErr w:type="spellStart"/>
      <w:r w:rsidRPr="00473F7C">
        <w:rPr>
          <w:rFonts w:ascii="Cambria" w:eastAsia="Calibri" w:hAnsi="Cambria" w:cs="Times New Roman"/>
          <w:b/>
          <w:bCs/>
          <w:iCs/>
          <w:sz w:val="26"/>
          <w:szCs w:val="28"/>
          <w:lang w:val="x-none"/>
        </w:rPr>
        <w:t>header</w:t>
      </w:r>
      <w:proofErr w:type="spellEnd"/>
      <w:r w:rsidRPr="00473F7C">
        <w:rPr>
          <w:rFonts w:ascii="Cambria" w:eastAsia="Calibri" w:hAnsi="Cambria" w:cs="Times New Roman"/>
          <w:b/>
          <w:bCs/>
          <w:iCs/>
          <w:sz w:val="26"/>
          <w:szCs w:val="28"/>
          <w:lang w:val="x-none"/>
        </w:rPr>
        <w:t xml:space="preserve"> format</w:t>
      </w:r>
      <w:bookmarkEnd w:id="833"/>
      <w:bookmarkEnd w:id="834"/>
    </w:p>
    <w:p w14:paraId="1FCCA83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6"/>
        <w:gridCol w:w="2406"/>
      </w:tblGrid>
      <w:tr w:rsidR="00473F7C" w:rsidRPr="00473F7C" w14:paraId="322F1E22" w14:textId="77777777" w:rsidTr="00F40757">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095D0CC3" w14:textId="77777777" w:rsidR="00473F7C" w:rsidRPr="00473F7C" w:rsidRDefault="00473F7C" w:rsidP="00554937">
            <w:pPr>
              <w:suppressLineNumbers/>
              <w:suppressAutoHyphens/>
              <w:autoSpaceDE/>
              <w:autoSpaceDN/>
              <w:spacing w:after="80" w:line="276" w:lineRule="auto"/>
              <w:jc w:val="center"/>
              <w:rPr>
                <w:rFonts w:asciiTheme="majorHAnsi" w:eastAsia="Nimbus Sans L" w:hAnsiTheme="majorHAnsi" w:cs="Tunga"/>
                <w:b/>
                <w:bCs/>
                <w:i/>
                <w:iCs/>
                <w:sz w:val="24"/>
                <w:szCs w:val="24"/>
                <w:lang w:eastAsia="de-DE" w:bidi="kn-IN"/>
              </w:rPr>
            </w:pPr>
            <w:r w:rsidRPr="00473F7C">
              <w:rPr>
                <w:rFonts w:asciiTheme="majorHAnsi" w:eastAsia="Nimbus Sans L" w:hAnsiTheme="majorHAnsi" w:cs="Tunga"/>
                <w:b/>
                <w:bCs/>
                <w:i/>
                <w:iCs/>
                <w:sz w:val="24"/>
                <w:szCs w:val="24"/>
                <w:lang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51BF47B7" w14:textId="77777777" w:rsidR="00473F7C" w:rsidRPr="00473F7C" w:rsidRDefault="00473F7C" w:rsidP="00554937">
            <w:pPr>
              <w:keepNext/>
              <w:keepLines/>
              <w:widowControl/>
              <w:tabs>
                <w:tab w:val="right" w:leader="dot" w:pos="8669"/>
              </w:tabs>
              <w:suppressAutoHyphens/>
              <w:overflowPunct w:val="0"/>
              <w:spacing w:after="80" w:line="276" w:lineRule="auto"/>
              <w:jc w:val="center"/>
              <w:rPr>
                <w:rFonts w:asciiTheme="majorHAnsi" w:eastAsia="Malgun Gothic" w:hAnsiTheme="majorHAnsi" w:cs="Times New Roman"/>
                <w:b/>
                <w:bCs/>
                <w:sz w:val="24"/>
                <w:szCs w:val="24"/>
                <w:lang w:val="en-GB" w:eastAsia="de-DE"/>
              </w:rPr>
            </w:pPr>
            <w:r w:rsidRPr="00473F7C">
              <w:rPr>
                <w:rFonts w:asciiTheme="majorHAnsi" w:eastAsia="Malgun Gothic" w:hAnsiTheme="majorHAnsi" w:cs="Times New Roman"/>
                <w:b/>
                <w:bCs/>
                <w:sz w:val="24"/>
                <w:szCs w:val="24"/>
                <w:lang w:val="en-GB" w:eastAsia="de-DE"/>
              </w:rPr>
              <w:t>Descriptor</w:t>
            </w:r>
          </w:p>
        </w:tc>
      </w:tr>
      <w:tr w:rsidR="00473F7C" w:rsidRPr="00473F7C" w14:paraId="693034DF" w14:textId="77777777" w:rsidTr="00F40757">
        <w:tc>
          <w:tcPr>
            <w:tcW w:w="7221" w:type="dxa"/>
            <w:tcBorders>
              <w:top w:val="single" w:sz="4" w:space="0" w:color="auto"/>
              <w:left w:val="single" w:sz="4" w:space="0" w:color="auto"/>
              <w:bottom w:val="single" w:sz="4" w:space="0" w:color="auto"/>
              <w:right w:val="single" w:sz="4" w:space="0" w:color="auto"/>
            </w:tcBorders>
            <w:hideMark/>
          </w:tcPr>
          <w:p w14:paraId="54A3D258"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2BC96B90"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r w:rsidR="00473F7C" w:rsidRPr="00473F7C" w14:paraId="5EF4B3BD"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79694CBD"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57B1E6EB"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16865F4A"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6CA048DA"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t>f</w:t>
            </w:r>
            <w:r w:rsidRPr="00473F7C">
              <w:rPr>
                <w:rFonts w:asciiTheme="majorHAnsi" w:eastAsia="SimSun" w:hAnsiTheme="majorHAnsi" w:cs="Times New Roman"/>
                <w:noProof/>
                <w:color w:val="000000"/>
                <w:sz w:val="24"/>
                <w:szCs w:val="24"/>
                <w:lang w:val="en-GB"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5C17C250"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u(1)</w:t>
            </w:r>
          </w:p>
        </w:tc>
      </w:tr>
      <w:tr w:rsidR="00473F7C" w:rsidRPr="00473F7C" w14:paraId="31A26F0B"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C0266C3"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DengXian" w:hAnsiTheme="majorHAnsi" w:cs="Times New Roman"/>
                <w:noProof/>
                <w:color w:val="000000"/>
                <w:sz w:val="24"/>
                <w:szCs w:val="24"/>
                <w:lang w:val="en-GB" w:eastAsia="en-GB"/>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432D0841"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u(5)</w:t>
            </w:r>
          </w:p>
        </w:tc>
      </w:tr>
      <w:tr w:rsidR="00473F7C" w:rsidRPr="00473F7C" w14:paraId="6C3FBC75"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3F8AD323"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DengXian" w:hAnsiTheme="majorHAnsi" w:cs="Times New Roman"/>
                <w:noProof/>
                <w:color w:val="000000"/>
                <w:sz w:val="24"/>
                <w:szCs w:val="24"/>
                <w:lang w:val="en-GB" w:eastAsia="en-GB"/>
              </w:rPr>
              <w:tab/>
            </w:r>
            <w:r w:rsidRPr="00473F7C">
              <w:rPr>
                <w:rFonts w:asciiTheme="majorHAnsi" w:eastAsia="SimSun" w:hAnsiTheme="majorHAnsi" w:cs="Times New Roman"/>
                <w:noProof/>
                <w:color w:val="000000"/>
                <w:sz w:val="24"/>
                <w:szCs w:val="24"/>
                <w:lang w:val="en-GB"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4BD2ACE5"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r w:rsidRPr="00473F7C">
              <w:rPr>
                <w:rFonts w:asciiTheme="majorHAnsi" w:eastAsia="SimSun" w:hAnsiTheme="majorHAnsi" w:cs="Times New Roman"/>
                <w:noProof/>
                <w:color w:val="000000"/>
                <w:sz w:val="24"/>
                <w:szCs w:val="24"/>
                <w:lang w:val="en-GB" w:eastAsia="en-GB"/>
              </w:rPr>
              <w:t>u(9)</w:t>
            </w:r>
          </w:p>
        </w:tc>
      </w:tr>
      <w:tr w:rsidR="00473F7C" w:rsidRPr="00473F7C" w14:paraId="68C358BF" w14:textId="77777777" w:rsidTr="00F40757">
        <w:trPr>
          <w:trHeight w:val="92"/>
        </w:trPr>
        <w:tc>
          <w:tcPr>
            <w:tcW w:w="7221" w:type="dxa"/>
            <w:tcBorders>
              <w:top w:val="single" w:sz="4" w:space="0" w:color="auto"/>
              <w:left w:val="single" w:sz="4" w:space="0" w:color="auto"/>
              <w:bottom w:val="single" w:sz="4" w:space="0" w:color="auto"/>
              <w:right w:val="single" w:sz="4" w:space="0" w:color="auto"/>
            </w:tcBorders>
            <w:hideMark/>
          </w:tcPr>
          <w:p w14:paraId="642DCA97"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rPr>
                <w:rFonts w:asciiTheme="majorHAnsi" w:eastAsia="SimSun" w:hAnsiTheme="majorHAnsi" w:cs="Times New Roman"/>
                <w:noProof/>
                <w:color w:val="000000"/>
                <w:sz w:val="24"/>
                <w:szCs w:val="24"/>
                <w:lang w:val="en-GB" w:eastAsia="de-DE"/>
              </w:rPr>
            </w:pPr>
            <w:r w:rsidRPr="00473F7C">
              <w:rPr>
                <w:rFonts w:asciiTheme="majorHAnsi" w:eastAsia="SimSun" w:hAnsiTheme="majorHAnsi" w:cs="Times New Roman"/>
                <w:noProof/>
                <w:color w:val="000000"/>
                <w:sz w:val="24"/>
                <w:szCs w:val="24"/>
                <w:lang w:val="en-GB" w:eastAsia="de-DE"/>
              </w:rPr>
              <w:t>}</w:t>
            </w:r>
          </w:p>
        </w:tc>
        <w:tc>
          <w:tcPr>
            <w:tcW w:w="2407" w:type="dxa"/>
            <w:tcBorders>
              <w:top w:val="single" w:sz="4" w:space="0" w:color="auto"/>
              <w:left w:val="single" w:sz="4" w:space="0" w:color="auto"/>
              <w:bottom w:val="single" w:sz="4" w:space="0" w:color="auto"/>
              <w:right w:val="single" w:sz="4" w:space="0" w:color="auto"/>
            </w:tcBorders>
          </w:tcPr>
          <w:p w14:paraId="4BC1E6E2" w14:textId="77777777" w:rsidR="00473F7C" w:rsidRPr="00473F7C" w:rsidRDefault="00473F7C" w:rsidP="00554937">
            <w:pPr>
              <w:keepLines/>
              <w:tabs>
                <w:tab w:val="left" w:pos="284"/>
                <w:tab w:val="left" w:pos="576"/>
                <w:tab w:val="left" w:pos="864"/>
                <w:tab w:val="left" w:pos="1152"/>
                <w:tab w:val="left" w:pos="1440"/>
                <w:tab w:val="left" w:pos="1728"/>
                <w:tab w:val="left" w:pos="2016"/>
                <w:tab w:val="left" w:pos="2304"/>
              </w:tabs>
              <w:suppressAutoHyphens/>
              <w:overflowPunct w:val="0"/>
              <w:spacing w:after="80" w:line="276" w:lineRule="auto"/>
              <w:jc w:val="center"/>
              <w:rPr>
                <w:rFonts w:asciiTheme="majorHAnsi" w:eastAsia="SimSun" w:hAnsiTheme="majorHAnsi" w:cs="Times New Roman"/>
                <w:noProof/>
                <w:color w:val="000000"/>
                <w:sz w:val="24"/>
                <w:szCs w:val="24"/>
                <w:lang w:val="en-GB" w:eastAsia="en-GB"/>
              </w:rPr>
            </w:pPr>
          </w:p>
        </w:tc>
      </w:tr>
    </w:tbl>
    <w:p w14:paraId="29307FC3"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835" w:name="_Toc103950874"/>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12</w:t>
      </w:r>
      <w:r w:rsidRPr="00473F7C">
        <w:rPr>
          <w:rFonts w:asciiTheme="majorHAnsi" w:eastAsia="MS Mincho" w:hAnsiTheme="majorHAnsi" w:cs="Times New Roman"/>
          <w:sz w:val="24"/>
          <w:szCs w:val="24"/>
        </w:rPr>
        <w:fldChar w:fldCharType="end"/>
      </w:r>
      <w:r w:rsidRPr="00473F7C">
        <w:rPr>
          <w:rFonts w:asciiTheme="majorHAnsi" w:eastAsia="MS Mincho" w:hAnsiTheme="majorHAnsi" w:cs="Times New Roman"/>
          <w:noProof/>
          <w:sz w:val="24"/>
          <w:szCs w:val="24"/>
        </w:rPr>
        <w:t xml:space="preserve"> - LCEVC NAL unit header</w:t>
      </w:r>
      <w:bookmarkEnd w:id="835"/>
    </w:p>
    <w:p w14:paraId="44A236A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 xml:space="preserve">The NALU type values and semantics for LCEVC are specified in Table 17 of the specification (IS 23094-2).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_Ref116303486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13</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summarizes the usage of the LCEVC NALU types. Since the LCEVC NALU type is a field of 5 bits, the possible values are from 0 to 31.</w:t>
      </w:r>
    </w:p>
    <w:tbl>
      <w:tblPr>
        <w:tblStyle w:val="Grigliatabella"/>
        <w:tblW w:w="9639" w:type="dxa"/>
        <w:tblLayout w:type="fixed"/>
        <w:tblLook w:val="04A0" w:firstRow="1" w:lastRow="0" w:firstColumn="1" w:lastColumn="0" w:noHBand="0" w:noVBand="1"/>
      </w:tblPr>
      <w:tblGrid>
        <w:gridCol w:w="1701"/>
        <w:gridCol w:w="1701"/>
        <w:gridCol w:w="4536"/>
        <w:gridCol w:w="1701"/>
      </w:tblGrid>
      <w:tr w:rsidR="00473F7C" w:rsidRPr="00473F7C" w14:paraId="5E68D4DF" w14:textId="77777777" w:rsidTr="00F40757">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1E178434"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07378913"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Name of</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8924AA2"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1F46138D"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NAL unit</w:t>
            </w:r>
            <w:r w:rsidRPr="00473F7C">
              <w:rPr>
                <w:rFonts w:asciiTheme="majorHAnsi" w:eastAsia="Calibri" w:hAnsiTheme="majorHAnsi" w:cs="Times New Roman"/>
                <w:sz w:val="24"/>
                <w:szCs w:val="24"/>
              </w:rPr>
              <w:br/>
              <w:t>type class</w:t>
            </w:r>
          </w:p>
        </w:tc>
      </w:tr>
      <w:tr w:rsidR="00473F7C" w:rsidRPr="00473F7C" w14:paraId="2951682D" w14:textId="77777777" w:rsidTr="00F40757">
        <w:tc>
          <w:tcPr>
            <w:tcW w:w="1701" w:type="dxa"/>
            <w:tcBorders>
              <w:top w:val="single" w:sz="4" w:space="0" w:color="auto"/>
              <w:left w:val="single" w:sz="4" w:space="0" w:color="auto"/>
              <w:bottom w:val="single" w:sz="4" w:space="0" w:color="auto"/>
              <w:right w:val="single" w:sz="4" w:space="0" w:color="auto"/>
            </w:tcBorders>
            <w:hideMark/>
          </w:tcPr>
          <w:p w14:paraId="76BB683E"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0 - 27</w:t>
            </w:r>
          </w:p>
        </w:tc>
        <w:tc>
          <w:tcPr>
            <w:tcW w:w="1701" w:type="dxa"/>
            <w:tcBorders>
              <w:top w:val="single" w:sz="4" w:space="0" w:color="auto"/>
              <w:left w:val="single" w:sz="4" w:space="0" w:color="auto"/>
              <w:bottom w:val="single" w:sz="4" w:space="0" w:color="auto"/>
              <w:right w:val="single" w:sz="4" w:space="0" w:color="auto"/>
            </w:tcBorders>
            <w:hideMark/>
          </w:tcPr>
          <w:p w14:paraId="0E9B0EAF"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tcBorders>
              <w:top w:val="single" w:sz="4" w:space="0" w:color="auto"/>
              <w:left w:val="single" w:sz="4" w:space="0" w:color="auto"/>
              <w:bottom w:val="single" w:sz="4" w:space="0" w:color="auto"/>
              <w:right w:val="single" w:sz="4" w:space="0" w:color="auto"/>
            </w:tcBorders>
            <w:hideMark/>
          </w:tcPr>
          <w:p w14:paraId="6D8F024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tcBorders>
              <w:top w:val="single" w:sz="4" w:space="0" w:color="auto"/>
              <w:left w:val="single" w:sz="4" w:space="0" w:color="auto"/>
              <w:bottom w:val="single" w:sz="4" w:space="0" w:color="auto"/>
              <w:right w:val="single" w:sz="4" w:space="0" w:color="auto"/>
            </w:tcBorders>
            <w:hideMark/>
          </w:tcPr>
          <w:p w14:paraId="22581CB1"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257FAF3E" w14:textId="77777777" w:rsidTr="00F40757">
        <w:tc>
          <w:tcPr>
            <w:tcW w:w="1701" w:type="dxa"/>
            <w:hideMark/>
          </w:tcPr>
          <w:p w14:paraId="331650D4"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28 - 29</w:t>
            </w:r>
          </w:p>
        </w:tc>
        <w:tc>
          <w:tcPr>
            <w:tcW w:w="1701" w:type="dxa"/>
            <w:hideMark/>
          </w:tcPr>
          <w:p w14:paraId="7A279D9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w:t>
            </w:r>
          </w:p>
        </w:tc>
        <w:tc>
          <w:tcPr>
            <w:tcW w:w="4536" w:type="dxa"/>
            <w:hideMark/>
          </w:tcPr>
          <w:p w14:paraId="5CD6B6F9"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w:t>
            </w:r>
          </w:p>
        </w:tc>
        <w:tc>
          <w:tcPr>
            <w:tcW w:w="1701" w:type="dxa"/>
            <w:hideMark/>
          </w:tcPr>
          <w:p w14:paraId="343662F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VCL</w:t>
            </w:r>
          </w:p>
        </w:tc>
      </w:tr>
      <w:tr w:rsidR="00473F7C" w:rsidRPr="00473F7C" w14:paraId="28351A28" w14:textId="77777777" w:rsidTr="00F40757">
        <w:tc>
          <w:tcPr>
            <w:tcW w:w="1701" w:type="dxa"/>
            <w:hideMark/>
          </w:tcPr>
          <w:p w14:paraId="2E72ADA0"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30</w:t>
            </w:r>
          </w:p>
        </w:tc>
        <w:tc>
          <w:tcPr>
            <w:tcW w:w="1701" w:type="dxa"/>
            <w:hideMark/>
          </w:tcPr>
          <w:p w14:paraId="007B8D4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RSV</w:t>
            </w:r>
          </w:p>
        </w:tc>
        <w:tc>
          <w:tcPr>
            <w:tcW w:w="4536" w:type="dxa"/>
            <w:hideMark/>
          </w:tcPr>
          <w:p w14:paraId="1EE7681C"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Reserved</w:t>
            </w:r>
          </w:p>
        </w:tc>
        <w:tc>
          <w:tcPr>
            <w:tcW w:w="1701" w:type="dxa"/>
            <w:hideMark/>
          </w:tcPr>
          <w:p w14:paraId="2E91BE0F"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r w:rsidR="00473F7C" w:rsidRPr="00473F7C" w14:paraId="4871ED7C" w14:textId="77777777" w:rsidTr="00F40757">
        <w:tc>
          <w:tcPr>
            <w:tcW w:w="1701" w:type="dxa"/>
            <w:hideMark/>
          </w:tcPr>
          <w:p w14:paraId="1839446B"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31</w:t>
            </w:r>
          </w:p>
        </w:tc>
        <w:tc>
          <w:tcPr>
            <w:tcW w:w="1701" w:type="dxa"/>
            <w:hideMark/>
          </w:tcPr>
          <w:p w14:paraId="68026A7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UNSPEC</w:t>
            </w:r>
          </w:p>
        </w:tc>
        <w:tc>
          <w:tcPr>
            <w:tcW w:w="4536" w:type="dxa"/>
            <w:hideMark/>
          </w:tcPr>
          <w:p w14:paraId="3FBB3228" w14:textId="77777777" w:rsidR="00473F7C" w:rsidRPr="00473F7C" w:rsidRDefault="00473F7C" w:rsidP="00554937">
            <w:pPr>
              <w:spacing w:after="80" w:line="276" w:lineRule="auto"/>
              <w:jc w:val="both"/>
              <w:rPr>
                <w:rFonts w:asciiTheme="majorHAnsi" w:eastAsia="Calibri" w:hAnsiTheme="majorHAnsi" w:cs="Times New Roman"/>
                <w:color w:val="010302"/>
                <w:sz w:val="24"/>
                <w:szCs w:val="24"/>
              </w:rPr>
            </w:pPr>
            <w:r w:rsidRPr="00473F7C">
              <w:rPr>
                <w:rFonts w:asciiTheme="majorHAnsi" w:eastAsia="Calibri" w:hAnsiTheme="majorHAnsi" w:cs="Times New Roman"/>
                <w:sz w:val="24"/>
                <w:szCs w:val="24"/>
              </w:rPr>
              <w:t>Unspecified</w:t>
            </w:r>
          </w:p>
        </w:tc>
        <w:tc>
          <w:tcPr>
            <w:tcW w:w="1701" w:type="dxa"/>
            <w:hideMark/>
          </w:tcPr>
          <w:p w14:paraId="0B7FFF4D"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Non VCL</w:t>
            </w:r>
          </w:p>
        </w:tc>
      </w:tr>
    </w:tbl>
    <w:p w14:paraId="55B096F2"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836" w:name="_Ref116303486"/>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13</w:t>
      </w:r>
      <w:r w:rsidRPr="00473F7C">
        <w:rPr>
          <w:rFonts w:asciiTheme="majorHAnsi" w:eastAsia="MS Mincho" w:hAnsiTheme="majorHAnsi" w:cs="Times New Roman"/>
          <w:sz w:val="24"/>
          <w:szCs w:val="24"/>
        </w:rPr>
        <w:fldChar w:fldCharType="end"/>
      </w:r>
      <w:bookmarkEnd w:id="836"/>
      <w:r w:rsidRPr="00473F7C">
        <w:rPr>
          <w:rFonts w:asciiTheme="majorHAnsi" w:eastAsia="MS Mincho" w:hAnsiTheme="majorHAnsi" w:cs="Times New Roman"/>
          <w:noProof/>
          <w:sz w:val="24"/>
          <w:szCs w:val="24"/>
        </w:rPr>
        <w:t xml:space="preserve"> – LCEVC NALU types</w:t>
      </w:r>
    </w:p>
    <w:p w14:paraId="729BA72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two NALU type values used to identify VCL NALUs are:</w:t>
      </w:r>
    </w:p>
    <w:p w14:paraId="5867F92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fr-FR"/>
        </w:rPr>
      </w:pPr>
      <w:r w:rsidRPr="00473F7C">
        <w:rPr>
          <w:rFonts w:asciiTheme="majorHAnsi" w:eastAsia="Calibri" w:hAnsiTheme="majorHAnsi" w:cs="Times New Roman"/>
          <w:sz w:val="24"/>
          <w:szCs w:val="24"/>
          <w:lang w:val="fr-FR"/>
        </w:rPr>
        <w:t>28 = 0x1C = 0b1.1100 (LCEVC NALU type 28Non IDR)</w:t>
      </w:r>
    </w:p>
    <w:p w14:paraId="27CD33F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29 = 0x1D = 0b1.1101 (LCEVC NALU type 29IDR)</w:t>
      </w:r>
    </w:p>
    <w:p w14:paraId="064E6CE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two NALU header bytes for the two VCL NALU types of LCEVC are as follows:</w:t>
      </w:r>
    </w:p>
    <w:p w14:paraId="09B5D22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fr-FR"/>
        </w:rPr>
      </w:pPr>
      <w:r w:rsidRPr="00473F7C">
        <w:rPr>
          <w:rFonts w:asciiTheme="majorHAnsi" w:eastAsia="Calibri" w:hAnsiTheme="majorHAnsi" w:cs="Times New Roman"/>
          <w:sz w:val="24"/>
          <w:szCs w:val="24"/>
          <w:lang w:val="fr-FR"/>
        </w:rPr>
        <w:t>01</w:t>
      </w:r>
      <w:r w:rsidRPr="00473F7C">
        <w:rPr>
          <w:rFonts w:asciiTheme="majorHAnsi" w:eastAsia="Calibri" w:hAnsiTheme="majorHAnsi" w:cs="Times New Roman"/>
          <w:sz w:val="24"/>
          <w:szCs w:val="24"/>
          <w:highlight w:val="yellow"/>
          <w:lang w:val="fr-FR"/>
        </w:rPr>
        <w:t>11.100</w:t>
      </w:r>
      <w:r w:rsidRPr="00473F7C">
        <w:rPr>
          <w:rFonts w:asciiTheme="majorHAnsi" w:eastAsia="Calibri" w:hAnsiTheme="majorHAnsi" w:cs="Times New Roman"/>
          <w:sz w:val="24"/>
          <w:szCs w:val="24"/>
          <w:lang w:val="fr-FR"/>
        </w:rPr>
        <w:t>1:1111.1111 (LCEVC NALU type 28 Non-IDR)</w:t>
      </w:r>
    </w:p>
    <w:p w14:paraId="1F4B3CDE" w14:textId="4E95EE17" w:rsidR="00473F7C" w:rsidRPr="00554937" w:rsidRDefault="00473F7C" w:rsidP="00554937">
      <w:pPr>
        <w:autoSpaceDE/>
        <w:autoSpaceDN/>
        <w:spacing w:after="80" w:line="276" w:lineRule="auto"/>
        <w:jc w:val="both"/>
        <w:rPr>
          <w:rFonts w:asciiTheme="majorHAnsi" w:eastAsia="Calibri" w:hAnsiTheme="majorHAnsi" w:cs="Times New Roman"/>
          <w:sz w:val="24"/>
          <w:szCs w:val="24"/>
          <w:lang w:val="fr-FR"/>
        </w:rPr>
      </w:pPr>
      <w:r w:rsidRPr="00473F7C">
        <w:rPr>
          <w:rFonts w:asciiTheme="majorHAnsi" w:eastAsia="Calibri" w:hAnsiTheme="majorHAnsi" w:cs="Times New Roman"/>
          <w:sz w:val="24"/>
          <w:szCs w:val="24"/>
          <w:lang w:val="fr-FR"/>
        </w:rPr>
        <w:t>01</w:t>
      </w:r>
      <w:r w:rsidRPr="00473F7C">
        <w:rPr>
          <w:rFonts w:asciiTheme="majorHAnsi" w:eastAsia="Calibri" w:hAnsiTheme="majorHAnsi" w:cs="Times New Roman"/>
          <w:sz w:val="24"/>
          <w:szCs w:val="24"/>
          <w:highlight w:val="yellow"/>
          <w:lang w:val="fr-FR"/>
        </w:rPr>
        <w:t>11.101</w:t>
      </w:r>
      <w:r w:rsidRPr="00473F7C">
        <w:rPr>
          <w:rFonts w:asciiTheme="majorHAnsi" w:eastAsia="Calibri" w:hAnsiTheme="majorHAnsi" w:cs="Times New Roman"/>
          <w:sz w:val="24"/>
          <w:szCs w:val="24"/>
          <w:lang w:val="fr-FR"/>
        </w:rPr>
        <w:t>1:1111.1111 (LCEVC NALU type 29 IDR)</w:t>
      </w:r>
    </w:p>
    <w:p w14:paraId="68DBCF8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fr-FR"/>
        </w:rPr>
      </w:pPr>
    </w:p>
    <w:p w14:paraId="246AD450" w14:textId="77777777" w:rsidR="00473F7C" w:rsidRPr="00473F7C" w:rsidRDefault="00473F7C" w:rsidP="00473F7C">
      <w:pPr>
        <w:keepNext/>
        <w:numPr>
          <w:ilvl w:val="1"/>
          <w:numId w:val="6"/>
        </w:numPr>
        <w:autoSpaceDE/>
        <w:autoSpaceDN/>
        <w:spacing w:before="240" w:after="60" w:line="276" w:lineRule="auto"/>
        <w:jc w:val="both"/>
        <w:outlineLvl w:val="1"/>
        <w:rPr>
          <w:rFonts w:ascii="Cambria" w:eastAsia="Calibri" w:hAnsi="Cambria" w:cs="Times New Roman"/>
          <w:b/>
          <w:bCs/>
          <w:iCs/>
          <w:sz w:val="26"/>
          <w:szCs w:val="28"/>
          <w:lang w:val="x-none"/>
        </w:rPr>
      </w:pPr>
      <w:bookmarkStart w:id="837" w:name="_Toc46922610"/>
      <w:bookmarkStart w:id="838" w:name="_Toc46922698"/>
      <w:bookmarkStart w:id="839" w:name="_Toc46922611"/>
      <w:bookmarkStart w:id="840" w:name="_Toc46922699"/>
      <w:bookmarkStart w:id="841" w:name="_Toc46922613"/>
      <w:bookmarkStart w:id="842" w:name="_Toc46922701"/>
      <w:bookmarkStart w:id="843" w:name="_Toc46922626"/>
      <w:bookmarkStart w:id="844" w:name="_Toc46922714"/>
      <w:bookmarkStart w:id="845" w:name="_Toc46922627"/>
      <w:bookmarkStart w:id="846" w:name="_Toc46922715"/>
      <w:bookmarkStart w:id="847" w:name="_Toc124444490"/>
      <w:bookmarkStart w:id="848" w:name="_Toc126880209"/>
      <w:bookmarkEnd w:id="837"/>
      <w:bookmarkEnd w:id="838"/>
      <w:bookmarkEnd w:id="839"/>
      <w:bookmarkEnd w:id="840"/>
      <w:bookmarkEnd w:id="841"/>
      <w:bookmarkEnd w:id="842"/>
      <w:bookmarkEnd w:id="843"/>
      <w:bookmarkEnd w:id="844"/>
      <w:bookmarkEnd w:id="845"/>
      <w:bookmarkEnd w:id="846"/>
      <w:r w:rsidRPr="00473F7C">
        <w:rPr>
          <w:rFonts w:ascii="Cambria" w:eastAsia="Calibri" w:hAnsi="Cambria" w:cs="Times New Roman"/>
          <w:b/>
          <w:bCs/>
          <w:iCs/>
          <w:sz w:val="26"/>
          <w:szCs w:val="28"/>
          <w:lang w:val="x-none"/>
        </w:rPr>
        <w:t xml:space="preserve">Compatibility of </w:t>
      </w:r>
      <w:proofErr w:type="spellStart"/>
      <w:r w:rsidRPr="00473F7C">
        <w:rPr>
          <w:rFonts w:ascii="Cambria" w:eastAsia="Calibri" w:hAnsi="Cambria" w:cs="Times New Roman"/>
          <w:b/>
          <w:bCs/>
          <w:iCs/>
          <w:sz w:val="26"/>
          <w:szCs w:val="28"/>
          <w:lang w:val="x-none"/>
        </w:rPr>
        <w:t>interleaving</w:t>
      </w:r>
      <w:proofErr w:type="spellEnd"/>
      <w:r w:rsidRPr="00473F7C">
        <w:rPr>
          <w:rFonts w:ascii="Cambria" w:eastAsia="Calibri" w:hAnsi="Cambria" w:cs="Times New Roman"/>
          <w:b/>
          <w:bCs/>
          <w:iCs/>
          <w:sz w:val="26"/>
          <w:szCs w:val="28"/>
          <w:lang w:val="x-none"/>
        </w:rPr>
        <w:t xml:space="preserve"> LCEVC NAL </w:t>
      </w:r>
      <w:proofErr w:type="spellStart"/>
      <w:r w:rsidRPr="00473F7C">
        <w:rPr>
          <w:rFonts w:ascii="Cambria" w:eastAsia="Calibri" w:hAnsi="Cambria" w:cs="Times New Roman"/>
          <w:b/>
          <w:bCs/>
          <w:iCs/>
          <w:sz w:val="26"/>
          <w:szCs w:val="28"/>
          <w:lang w:val="x-none"/>
        </w:rPr>
        <w:t>units</w:t>
      </w:r>
      <w:proofErr w:type="spellEnd"/>
      <w:r w:rsidRPr="00473F7C">
        <w:rPr>
          <w:rFonts w:ascii="Cambria" w:eastAsia="Calibri" w:hAnsi="Cambria" w:cs="Times New Roman"/>
          <w:b/>
          <w:bCs/>
          <w:iCs/>
          <w:sz w:val="26"/>
          <w:szCs w:val="28"/>
          <w:lang w:val="x-none"/>
        </w:rPr>
        <w:t xml:space="preserve"> with AVC/HEVC/VVC NAL </w:t>
      </w:r>
      <w:proofErr w:type="spellStart"/>
      <w:r w:rsidRPr="00473F7C">
        <w:rPr>
          <w:rFonts w:ascii="Cambria" w:eastAsia="Calibri" w:hAnsi="Cambria" w:cs="Times New Roman"/>
          <w:b/>
          <w:bCs/>
          <w:iCs/>
          <w:sz w:val="26"/>
          <w:szCs w:val="28"/>
          <w:lang w:val="x-none"/>
        </w:rPr>
        <w:lastRenderedPageBreak/>
        <w:t>units</w:t>
      </w:r>
      <w:bookmarkEnd w:id="847"/>
      <w:bookmarkEnd w:id="848"/>
      <w:proofErr w:type="spellEnd"/>
    </w:p>
    <w:p w14:paraId="315FB55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The following table summarizes the position and semantic of the main fields of the NALU headers of the four MPEG specifications: AVC, HEVC, VVC, LCEVC:</w:t>
      </w:r>
    </w:p>
    <w:p w14:paraId="3FBD8262" w14:textId="77777777" w:rsidR="00473F7C" w:rsidRPr="00473F7C" w:rsidRDefault="00473F7C" w:rsidP="00554937">
      <w:pPr>
        <w:numPr>
          <w:ilvl w:val="0"/>
          <w:numId w:val="7"/>
        </w:num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in yellow the NALU Type field</w:t>
      </w:r>
    </w:p>
    <w:p w14:paraId="643FBC05" w14:textId="77777777" w:rsidR="00473F7C" w:rsidRPr="00473F7C" w:rsidRDefault="00473F7C" w:rsidP="00554937">
      <w:pPr>
        <w:numPr>
          <w:ilvl w:val="0"/>
          <w:numId w:val="7"/>
        </w:num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in blue the Layer ID field</w:t>
      </w:r>
    </w:p>
    <w:p w14:paraId="7C1D0486" w14:textId="77777777" w:rsidR="00473F7C" w:rsidRPr="00473F7C" w:rsidRDefault="00473F7C" w:rsidP="00554937">
      <w:pPr>
        <w:numPr>
          <w:ilvl w:val="0"/>
          <w:numId w:val="7"/>
        </w:num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lang w:val="en-GB"/>
        </w:rPr>
        <w:t>in green the Temporal ID field</w:t>
      </w:r>
    </w:p>
    <w:p w14:paraId="00437A6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524"/>
        <w:gridCol w:w="524"/>
        <w:gridCol w:w="442"/>
        <w:gridCol w:w="442"/>
        <w:gridCol w:w="442"/>
        <w:gridCol w:w="442"/>
        <w:gridCol w:w="442"/>
        <w:gridCol w:w="442"/>
        <w:gridCol w:w="9"/>
        <w:gridCol w:w="433"/>
        <w:gridCol w:w="442"/>
        <w:gridCol w:w="442"/>
        <w:gridCol w:w="13"/>
      </w:tblGrid>
      <w:tr w:rsidR="00473F7C" w:rsidRPr="00473F7C" w14:paraId="405D5E81"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37BC50E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eastAsia="it-IT"/>
              </w:rPr>
            </w:pPr>
          </w:p>
        </w:tc>
        <w:tc>
          <w:tcPr>
            <w:tcW w:w="442" w:type="dxa"/>
            <w:tcBorders>
              <w:top w:val="nil"/>
              <w:left w:val="nil"/>
              <w:bottom w:val="nil"/>
              <w:right w:val="nil"/>
            </w:tcBorders>
            <w:shd w:val="clear" w:color="auto" w:fill="auto"/>
            <w:noWrap/>
            <w:vAlign w:val="bottom"/>
            <w:hideMark/>
          </w:tcPr>
          <w:p w14:paraId="4E77CB2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nil"/>
              <w:right w:val="nil"/>
            </w:tcBorders>
            <w:shd w:val="clear" w:color="auto" w:fill="auto"/>
            <w:noWrap/>
            <w:vAlign w:val="bottom"/>
            <w:hideMark/>
          </w:tcPr>
          <w:p w14:paraId="64B9E30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nil"/>
              <w:right w:val="nil"/>
            </w:tcBorders>
            <w:shd w:val="clear" w:color="auto" w:fill="auto"/>
            <w:noWrap/>
            <w:vAlign w:val="bottom"/>
            <w:hideMark/>
          </w:tcPr>
          <w:p w14:paraId="4A48269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2</w:t>
            </w:r>
          </w:p>
        </w:tc>
        <w:tc>
          <w:tcPr>
            <w:tcW w:w="442" w:type="dxa"/>
            <w:tcBorders>
              <w:top w:val="nil"/>
              <w:left w:val="nil"/>
              <w:bottom w:val="nil"/>
              <w:right w:val="nil"/>
            </w:tcBorders>
            <w:shd w:val="clear" w:color="auto" w:fill="auto"/>
            <w:noWrap/>
            <w:vAlign w:val="bottom"/>
            <w:hideMark/>
          </w:tcPr>
          <w:p w14:paraId="4CFC4F0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3</w:t>
            </w:r>
          </w:p>
        </w:tc>
        <w:tc>
          <w:tcPr>
            <w:tcW w:w="442" w:type="dxa"/>
            <w:tcBorders>
              <w:top w:val="nil"/>
              <w:left w:val="nil"/>
              <w:bottom w:val="nil"/>
              <w:right w:val="nil"/>
            </w:tcBorders>
            <w:shd w:val="clear" w:color="auto" w:fill="auto"/>
            <w:noWrap/>
            <w:vAlign w:val="bottom"/>
            <w:hideMark/>
          </w:tcPr>
          <w:p w14:paraId="0670D54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4</w:t>
            </w:r>
          </w:p>
        </w:tc>
        <w:tc>
          <w:tcPr>
            <w:tcW w:w="442" w:type="dxa"/>
            <w:tcBorders>
              <w:top w:val="nil"/>
              <w:left w:val="nil"/>
              <w:bottom w:val="nil"/>
              <w:right w:val="nil"/>
            </w:tcBorders>
            <w:shd w:val="clear" w:color="auto" w:fill="auto"/>
            <w:noWrap/>
            <w:vAlign w:val="bottom"/>
            <w:hideMark/>
          </w:tcPr>
          <w:p w14:paraId="31B1CEF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5</w:t>
            </w:r>
          </w:p>
        </w:tc>
        <w:tc>
          <w:tcPr>
            <w:tcW w:w="447" w:type="dxa"/>
            <w:tcBorders>
              <w:top w:val="nil"/>
              <w:left w:val="nil"/>
              <w:bottom w:val="nil"/>
              <w:right w:val="nil"/>
            </w:tcBorders>
            <w:shd w:val="clear" w:color="auto" w:fill="auto"/>
            <w:noWrap/>
            <w:vAlign w:val="bottom"/>
            <w:hideMark/>
          </w:tcPr>
          <w:p w14:paraId="0D5CD37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6</w:t>
            </w:r>
          </w:p>
        </w:tc>
        <w:tc>
          <w:tcPr>
            <w:tcW w:w="442" w:type="dxa"/>
            <w:tcBorders>
              <w:top w:val="nil"/>
              <w:left w:val="nil"/>
              <w:bottom w:val="nil"/>
              <w:right w:val="nil"/>
            </w:tcBorders>
            <w:shd w:val="clear" w:color="auto" w:fill="auto"/>
            <w:noWrap/>
            <w:vAlign w:val="bottom"/>
            <w:hideMark/>
          </w:tcPr>
          <w:p w14:paraId="3D291C8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7</w:t>
            </w:r>
          </w:p>
        </w:tc>
        <w:tc>
          <w:tcPr>
            <w:tcW w:w="442" w:type="dxa"/>
            <w:tcBorders>
              <w:top w:val="nil"/>
              <w:left w:val="nil"/>
              <w:bottom w:val="nil"/>
              <w:right w:val="nil"/>
            </w:tcBorders>
            <w:shd w:val="clear" w:color="auto" w:fill="auto"/>
            <w:noWrap/>
            <w:vAlign w:val="bottom"/>
            <w:hideMark/>
          </w:tcPr>
          <w:p w14:paraId="6D38258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8</w:t>
            </w:r>
          </w:p>
        </w:tc>
        <w:tc>
          <w:tcPr>
            <w:tcW w:w="442" w:type="dxa"/>
            <w:tcBorders>
              <w:top w:val="nil"/>
              <w:left w:val="nil"/>
              <w:bottom w:val="nil"/>
              <w:right w:val="nil"/>
            </w:tcBorders>
            <w:shd w:val="clear" w:color="auto" w:fill="auto"/>
            <w:noWrap/>
            <w:vAlign w:val="bottom"/>
            <w:hideMark/>
          </w:tcPr>
          <w:p w14:paraId="1E04BEF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9</w:t>
            </w:r>
          </w:p>
        </w:tc>
        <w:tc>
          <w:tcPr>
            <w:tcW w:w="442" w:type="dxa"/>
            <w:tcBorders>
              <w:top w:val="nil"/>
              <w:left w:val="nil"/>
              <w:bottom w:val="nil"/>
              <w:right w:val="nil"/>
            </w:tcBorders>
            <w:shd w:val="clear" w:color="auto" w:fill="auto"/>
            <w:noWrap/>
            <w:vAlign w:val="bottom"/>
            <w:hideMark/>
          </w:tcPr>
          <w:p w14:paraId="371F5E4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10</w:t>
            </w:r>
          </w:p>
        </w:tc>
        <w:tc>
          <w:tcPr>
            <w:tcW w:w="442" w:type="dxa"/>
            <w:tcBorders>
              <w:top w:val="nil"/>
              <w:left w:val="nil"/>
              <w:bottom w:val="nil"/>
              <w:right w:val="nil"/>
            </w:tcBorders>
            <w:shd w:val="clear" w:color="auto" w:fill="auto"/>
            <w:noWrap/>
            <w:vAlign w:val="bottom"/>
            <w:hideMark/>
          </w:tcPr>
          <w:p w14:paraId="497195E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11</w:t>
            </w:r>
          </w:p>
        </w:tc>
        <w:tc>
          <w:tcPr>
            <w:tcW w:w="442" w:type="dxa"/>
            <w:tcBorders>
              <w:top w:val="nil"/>
              <w:left w:val="nil"/>
              <w:bottom w:val="nil"/>
              <w:right w:val="nil"/>
            </w:tcBorders>
            <w:shd w:val="clear" w:color="auto" w:fill="auto"/>
            <w:noWrap/>
            <w:vAlign w:val="bottom"/>
            <w:hideMark/>
          </w:tcPr>
          <w:p w14:paraId="258F8D6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12</w:t>
            </w:r>
          </w:p>
        </w:tc>
        <w:tc>
          <w:tcPr>
            <w:tcW w:w="442" w:type="dxa"/>
            <w:gridSpan w:val="2"/>
            <w:tcBorders>
              <w:top w:val="nil"/>
              <w:left w:val="nil"/>
              <w:bottom w:val="nil"/>
              <w:right w:val="nil"/>
            </w:tcBorders>
            <w:shd w:val="clear" w:color="auto" w:fill="auto"/>
            <w:noWrap/>
            <w:vAlign w:val="bottom"/>
            <w:hideMark/>
          </w:tcPr>
          <w:p w14:paraId="0F30E99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13</w:t>
            </w:r>
          </w:p>
        </w:tc>
        <w:tc>
          <w:tcPr>
            <w:tcW w:w="442" w:type="dxa"/>
            <w:tcBorders>
              <w:top w:val="nil"/>
              <w:left w:val="nil"/>
              <w:bottom w:val="nil"/>
              <w:right w:val="nil"/>
            </w:tcBorders>
            <w:shd w:val="clear" w:color="auto" w:fill="auto"/>
            <w:noWrap/>
            <w:vAlign w:val="bottom"/>
            <w:hideMark/>
          </w:tcPr>
          <w:p w14:paraId="627DDD4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14</w:t>
            </w:r>
          </w:p>
        </w:tc>
        <w:tc>
          <w:tcPr>
            <w:tcW w:w="442" w:type="dxa"/>
            <w:tcBorders>
              <w:top w:val="nil"/>
              <w:left w:val="nil"/>
              <w:bottom w:val="nil"/>
              <w:right w:val="nil"/>
            </w:tcBorders>
            <w:shd w:val="clear" w:color="auto" w:fill="auto"/>
            <w:noWrap/>
            <w:vAlign w:val="bottom"/>
            <w:hideMark/>
          </w:tcPr>
          <w:p w14:paraId="119FF3E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15</w:t>
            </w:r>
          </w:p>
        </w:tc>
      </w:tr>
      <w:tr w:rsidR="00473F7C" w:rsidRPr="00473F7C" w14:paraId="32419023" w14:textId="77777777" w:rsidTr="00F40757">
        <w:trPr>
          <w:gridAfter w:val="1"/>
          <w:wAfter w:w="13" w:type="dxa"/>
          <w:trHeight w:val="254"/>
        </w:trPr>
        <w:tc>
          <w:tcPr>
            <w:tcW w:w="1561" w:type="dxa"/>
            <w:tcBorders>
              <w:top w:val="nil"/>
              <w:left w:val="nil"/>
              <w:bottom w:val="nil"/>
              <w:right w:val="nil"/>
            </w:tcBorders>
            <w:shd w:val="clear" w:color="auto" w:fill="auto"/>
            <w:noWrap/>
            <w:vAlign w:val="bottom"/>
            <w:hideMark/>
          </w:tcPr>
          <w:p w14:paraId="58FF566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56A36C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567675B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198DB7C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6CD03B2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xml:space="preserve">NALU </w:t>
            </w:r>
            <w:proofErr w:type="spellStart"/>
            <w:r w:rsidRPr="00473F7C">
              <w:rPr>
                <w:rFonts w:asciiTheme="majorHAnsi" w:eastAsia="Calibri" w:hAnsiTheme="majorHAnsi" w:cs="Times New Roman"/>
                <w:sz w:val="24"/>
                <w:szCs w:val="24"/>
                <w:lang w:val="it-IT" w:eastAsia="it-IT"/>
              </w:rPr>
              <w:t>Type</w:t>
            </w:r>
            <w:proofErr w:type="spellEnd"/>
          </w:p>
        </w:tc>
        <w:tc>
          <w:tcPr>
            <w:tcW w:w="442" w:type="dxa"/>
            <w:tcBorders>
              <w:top w:val="single" w:sz="8" w:space="0" w:color="auto"/>
              <w:left w:val="nil"/>
              <w:bottom w:val="single" w:sz="8" w:space="0" w:color="auto"/>
              <w:right w:val="nil"/>
            </w:tcBorders>
            <w:shd w:val="clear" w:color="000000" w:fill="BFBFBF"/>
            <w:noWrap/>
            <w:vAlign w:val="bottom"/>
            <w:hideMark/>
          </w:tcPr>
          <w:p w14:paraId="0B79927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51F5D17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5E71154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3349F8D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37DD3FB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3DE1BB2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17D67E9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1AC27CF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w:t>
            </w:r>
          </w:p>
        </w:tc>
      </w:tr>
      <w:tr w:rsidR="00473F7C" w:rsidRPr="00473F7C" w14:paraId="4BFB0EF0" w14:textId="77777777" w:rsidTr="00F40757">
        <w:trPr>
          <w:trHeight w:val="254"/>
        </w:trPr>
        <w:tc>
          <w:tcPr>
            <w:tcW w:w="1561" w:type="dxa"/>
            <w:tcBorders>
              <w:top w:val="nil"/>
              <w:left w:val="nil"/>
              <w:bottom w:val="nil"/>
              <w:right w:val="nil"/>
            </w:tcBorders>
            <w:shd w:val="clear" w:color="auto" w:fill="auto"/>
            <w:noWrap/>
            <w:vAlign w:val="bottom"/>
            <w:hideMark/>
          </w:tcPr>
          <w:p w14:paraId="1843583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6A9C3D7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06EE4E3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xml:space="preserve">NALU </w:t>
            </w:r>
            <w:proofErr w:type="spellStart"/>
            <w:r w:rsidRPr="00473F7C">
              <w:rPr>
                <w:rFonts w:asciiTheme="majorHAnsi" w:eastAsia="Calibri" w:hAnsiTheme="majorHAnsi" w:cs="Times New Roman"/>
                <w:sz w:val="24"/>
                <w:szCs w:val="24"/>
                <w:lang w:val="it-IT" w:eastAsia="it-IT"/>
              </w:rPr>
              <w:t>Type</w:t>
            </w:r>
            <w:proofErr w:type="spellEnd"/>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7F3AEA2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1236663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roofErr w:type="spellStart"/>
            <w:r w:rsidRPr="00473F7C">
              <w:rPr>
                <w:rFonts w:asciiTheme="majorHAnsi" w:eastAsia="Calibri" w:hAnsiTheme="majorHAnsi" w:cs="Times New Roman"/>
                <w:sz w:val="24"/>
                <w:szCs w:val="24"/>
                <w:lang w:val="it-IT" w:eastAsia="it-IT"/>
              </w:rPr>
              <w:t>Temp</w:t>
            </w:r>
            <w:proofErr w:type="spellEnd"/>
            <w:r w:rsidRPr="00473F7C">
              <w:rPr>
                <w:rFonts w:asciiTheme="majorHAnsi" w:eastAsia="Calibri" w:hAnsiTheme="majorHAnsi" w:cs="Times New Roman"/>
                <w:sz w:val="24"/>
                <w:szCs w:val="24"/>
                <w:lang w:val="it-IT" w:eastAsia="it-IT"/>
              </w:rPr>
              <w:t xml:space="preserve"> ID (3)</w:t>
            </w:r>
          </w:p>
        </w:tc>
      </w:tr>
      <w:tr w:rsidR="00473F7C" w:rsidRPr="00473F7C" w14:paraId="2503C936" w14:textId="77777777" w:rsidTr="00F40757">
        <w:trPr>
          <w:trHeight w:val="254"/>
        </w:trPr>
        <w:tc>
          <w:tcPr>
            <w:tcW w:w="1561" w:type="dxa"/>
            <w:tcBorders>
              <w:top w:val="nil"/>
              <w:left w:val="nil"/>
              <w:bottom w:val="nil"/>
              <w:right w:val="nil"/>
            </w:tcBorders>
            <w:shd w:val="clear" w:color="auto" w:fill="auto"/>
            <w:noWrap/>
            <w:vAlign w:val="bottom"/>
            <w:hideMark/>
          </w:tcPr>
          <w:p w14:paraId="7978DC4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2CA8BBB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nil"/>
            </w:tcBorders>
            <w:shd w:val="clear" w:color="auto" w:fill="auto"/>
            <w:noWrap/>
            <w:vAlign w:val="bottom"/>
            <w:hideMark/>
          </w:tcPr>
          <w:p w14:paraId="6035F61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112E499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37CAD88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 xml:space="preserve">NALU </w:t>
            </w:r>
            <w:proofErr w:type="spellStart"/>
            <w:r w:rsidRPr="00473F7C">
              <w:rPr>
                <w:rFonts w:asciiTheme="majorHAnsi" w:eastAsia="Calibri" w:hAnsiTheme="majorHAnsi" w:cs="Times New Roman"/>
                <w:sz w:val="24"/>
                <w:szCs w:val="24"/>
                <w:lang w:val="it-IT" w:eastAsia="it-IT"/>
              </w:rPr>
              <w:t>type</w:t>
            </w:r>
            <w:proofErr w:type="spellEnd"/>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7BE1EB10"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roofErr w:type="spellStart"/>
            <w:r w:rsidRPr="00473F7C">
              <w:rPr>
                <w:rFonts w:asciiTheme="majorHAnsi" w:eastAsia="Calibri" w:hAnsiTheme="majorHAnsi" w:cs="Times New Roman"/>
                <w:sz w:val="24"/>
                <w:szCs w:val="24"/>
                <w:lang w:val="it-IT" w:eastAsia="it-IT"/>
              </w:rPr>
              <w:t>Temp</w:t>
            </w:r>
            <w:proofErr w:type="spellEnd"/>
            <w:r w:rsidRPr="00473F7C">
              <w:rPr>
                <w:rFonts w:asciiTheme="majorHAnsi" w:eastAsia="Calibri" w:hAnsiTheme="majorHAnsi" w:cs="Times New Roman"/>
                <w:sz w:val="24"/>
                <w:szCs w:val="24"/>
                <w:lang w:val="it-IT" w:eastAsia="it-IT"/>
              </w:rPr>
              <w:t xml:space="preserve"> ID (3)</w:t>
            </w:r>
          </w:p>
        </w:tc>
      </w:tr>
      <w:tr w:rsidR="00473F7C" w:rsidRPr="00473F7C" w14:paraId="4430EB47" w14:textId="77777777" w:rsidTr="00F40757">
        <w:trPr>
          <w:gridAfter w:val="1"/>
          <w:wAfter w:w="17" w:type="dxa"/>
          <w:trHeight w:val="242"/>
        </w:trPr>
        <w:tc>
          <w:tcPr>
            <w:tcW w:w="1561" w:type="dxa"/>
            <w:tcBorders>
              <w:top w:val="nil"/>
              <w:left w:val="nil"/>
              <w:bottom w:val="nil"/>
              <w:right w:val="nil"/>
            </w:tcBorders>
            <w:shd w:val="clear" w:color="auto" w:fill="auto"/>
            <w:noWrap/>
            <w:vAlign w:val="bottom"/>
            <w:hideMark/>
          </w:tcPr>
          <w:p w14:paraId="1D4AF4F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5FA43AC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A6F29E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55A82FD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03FC3D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1948D13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198E269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7" w:type="dxa"/>
            <w:tcBorders>
              <w:top w:val="nil"/>
              <w:left w:val="nil"/>
              <w:bottom w:val="nil"/>
              <w:right w:val="nil"/>
            </w:tcBorders>
            <w:shd w:val="clear" w:color="auto" w:fill="auto"/>
            <w:noWrap/>
            <w:vAlign w:val="bottom"/>
            <w:hideMark/>
          </w:tcPr>
          <w:p w14:paraId="7D6AFD8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0C8D880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2CA92A5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70CB5B9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4484E0C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8B126E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7F2E9DF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gridSpan w:val="2"/>
            <w:tcBorders>
              <w:top w:val="nil"/>
              <w:left w:val="nil"/>
              <w:bottom w:val="nil"/>
              <w:right w:val="nil"/>
            </w:tcBorders>
            <w:shd w:val="clear" w:color="auto" w:fill="auto"/>
            <w:noWrap/>
            <w:vAlign w:val="bottom"/>
            <w:hideMark/>
          </w:tcPr>
          <w:p w14:paraId="3A6E3CE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224659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3959C6E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r>
      <w:tr w:rsidR="00473F7C" w:rsidRPr="00473F7C" w14:paraId="7FAEA118"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23BEEEB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p>
        </w:tc>
        <w:tc>
          <w:tcPr>
            <w:tcW w:w="442" w:type="dxa"/>
            <w:tcBorders>
              <w:top w:val="nil"/>
              <w:left w:val="nil"/>
              <w:bottom w:val="nil"/>
              <w:right w:val="nil"/>
            </w:tcBorders>
            <w:shd w:val="clear" w:color="auto" w:fill="auto"/>
            <w:noWrap/>
            <w:vAlign w:val="bottom"/>
            <w:hideMark/>
          </w:tcPr>
          <w:p w14:paraId="6ED7C55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nil"/>
              <w:right w:val="nil"/>
            </w:tcBorders>
            <w:shd w:val="clear" w:color="auto" w:fill="auto"/>
            <w:noWrap/>
            <w:vAlign w:val="bottom"/>
            <w:hideMark/>
          </w:tcPr>
          <w:p w14:paraId="66BB11B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nil"/>
              <w:right w:val="nil"/>
            </w:tcBorders>
            <w:shd w:val="clear" w:color="auto" w:fill="auto"/>
            <w:noWrap/>
            <w:vAlign w:val="bottom"/>
            <w:hideMark/>
          </w:tcPr>
          <w:p w14:paraId="31A39BC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2</w:t>
            </w:r>
          </w:p>
        </w:tc>
        <w:tc>
          <w:tcPr>
            <w:tcW w:w="442" w:type="dxa"/>
            <w:tcBorders>
              <w:top w:val="nil"/>
              <w:left w:val="nil"/>
              <w:bottom w:val="nil"/>
              <w:right w:val="nil"/>
            </w:tcBorders>
            <w:shd w:val="clear" w:color="auto" w:fill="auto"/>
            <w:noWrap/>
            <w:vAlign w:val="bottom"/>
            <w:hideMark/>
          </w:tcPr>
          <w:p w14:paraId="6C9C1C9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3</w:t>
            </w:r>
          </w:p>
        </w:tc>
        <w:tc>
          <w:tcPr>
            <w:tcW w:w="442" w:type="dxa"/>
            <w:tcBorders>
              <w:top w:val="nil"/>
              <w:left w:val="nil"/>
              <w:bottom w:val="nil"/>
              <w:right w:val="nil"/>
            </w:tcBorders>
            <w:shd w:val="clear" w:color="auto" w:fill="auto"/>
            <w:noWrap/>
            <w:vAlign w:val="bottom"/>
            <w:hideMark/>
          </w:tcPr>
          <w:p w14:paraId="3C02FF3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4</w:t>
            </w:r>
          </w:p>
        </w:tc>
        <w:tc>
          <w:tcPr>
            <w:tcW w:w="442" w:type="dxa"/>
            <w:tcBorders>
              <w:top w:val="nil"/>
              <w:left w:val="nil"/>
              <w:bottom w:val="nil"/>
              <w:right w:val="nil"/>
            </w:tcBorders>
            <w:shd w:val="clear" w:color="auto" w:fill="auto"/>
            <w:noWrap/>
            <w:vAlign w:val="bottom"/>
            <w:hideMark/>
          </w:tcPr>
          <w:p w14:paraId="5A05B9C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5</w:t>
            </w:r>
          </w:p>
        </w:tc>
        <w:tc>
          <w:tcPr>
            <w:tcW w:w="447" w:type="dxa"/>
            <w:tcBorders>
              <w:top w:val="nil"/>
              <w:left w:val="nil"/>
              <w:bottom w:val="nil"/>
              <w:right w:val="nil"/>
            </w:tcBorders>
            <w:shd w:val="clear" w:color="auto" w:fill="auto"/>
            <w:noWrap/>
            <w:vAlign w:val="bottom"/>
            <w:hideMark/>
          </w:tcPr>
          <w:p w14:paraId="28B49DC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6</w:t>
            </w:r>
          </w:p>
        </w:tc>
        <w:tc>
          <w:tcPr>
            <w:tcW w:w="442" w:type="dxa"/>
            <w:tcBorders>
              <w:top w:val="nil"/>
              <w:left w:val="nil"/>
              <w:bottom w:val="nil"/>
              <w:right w:val="nil"/>
            </w:tcBorders>
            <w:shd w:val="clear" w:color="auto" w:fill="auto"/>
            <w:noWrap/>
            <w:vAlign w:val="bottom"/>
            <w:hideMark/>
          </w:tcPr>
          <w:p w14:paraId="34157B4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7</w:t>
            </w:r>
          </w:p>
        </w:tc>
        <w:tc>
          <w:tcPr>
            <w:tcW w:w="442" w:type="dxa"/>
            <w:tcBorders>
              <w:top w:val="nil"/>
              <w:left w:val="nil"/>
              <w:bottom w:val="nil"/>
              <w:right w:val="nil"/>
            </w:tcBorders>
            <w:shd w:val="clear" w:color="auto" w:fill="auto"/>
            <w:noWrap/>
            <w:vAlign w:val="bottom"/>
            <w:hideMark/>
          </w:tcPr>
          <w:p w14:paraId="37278EDD"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8</w:t>
            </w:r>
          </w:p>
        </w:tc>
        <w:tc>
          <w:tcPr>
            <w:tcW w:w="442" w:type="dxa"/>
            <w:tcBorders>
              <w:top w:val="nil"/>
              <w:left w:val="nil"/>
              <w:bottom w:val="nil"/>
              <w:right w:val="nil"/>
            </w:tcBorders>
            <w:shd w:val="clear" w:color="auto" w:fill="auto"/>
            <w:noWrap/>
            <w:vAlign w:val="bottom"/>
            <w:hideMark/>
          </w:tcPr>
          <w:p w14:paraId="03A08AF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9</w:t>
            </w:r>
          </w:p>
        </w:tc>
        <w:tc>
          <w:tcPr>
            <w:tcW w:w="442" w:type="dxa"/>
            <w:tcBorders>
              <w:top w:val="nil"/>
              <w:left w:val="nil"/>
              <w:bottom w:val="nil"/>
              <w:right w:val="nil"/>
            </w:tcBorders>
            <w:shd w:val="clear" w:color="auto" w:fill="auto"/>
            <w:noWrap/>
            <w:vAlign w:val="bottom"/>
            <w:hideMark/>
          </w:tcPr>
          <w:p w14:paraId="410078B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10</w:t>
            </w:r>
          </w:p>
        </w:tc>
        <w:tc>
          <w:tcPr>
            <w:tcW w:w="442" w:type="dxa"/>
            <w:tcBorders>
              <w:top w:val="nil"/>
              <w:left w:val="nil"/>
              <w:bottom w:val="nil"/>
              <w:right w:val="nil"/>
            </w:tcBorders>
            <w:shd w:val="clear" w:color="auto" w:fill="auto"/>
            <w:noWrap/>
            <w:vAlign w:val="bottom"/>
            <w:hideMark/>
          </w:tcPr>
          <w:p w14:paraId="4A24649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11</w:t>
            </w:r>
          </w:p>
        </w:tc>
        <w:tc>
          <w:tcPr>
            <w:tcW w:w="442" w:type="dxa"/>
            <w:tcBorders>
              <w:top w:val="nil"/>
              <w:left w:val="nil"/>
              <w:bottom w:val="nil"/>
              <w:right w:val="nil"/>
            </w:tcBorders>
            <w:shd w:val="clear" w:color="auto" w:fill="auto"/>
            <w:noWrap/>
            <w:vAlign w:val="bottom"/>
            <w:hideMark/>
          </w:tcPr>
          <w:p w14:paraId="7133D9B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12</w:t>
            </w:r>
          </w:p>
        </w:tc>
        <w:tc>
          <w:tcPr>
            <w:tcW w:w="442" w:type="dxa"/>
            <w:gridSpan w:val="2"/>
            <w:tcBorders>
              <w:top w:val="nil"/>
              <w:left w:val="nil"/>
              <w:bottom w:val="nil"/>
              <w:right w:val="nil"/>
            </w:tcBorders>
            <w:shd w:val="clear" w:color="auto" w:fill="auto"/>
            <w:noWrap/>
            <w:vAlign w:val="bottom"/>
            <w:hideMark/>
          </w:tcPr>
          <w:p w14:paraId="6D33E15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13</w:t>
            </w:r>
          </w:p>
        </w:tc>
        <w:tc>
          <w:tcPr>
            <w:tcW w:w="442" w:type="dxa"/>
            <w:tcBorders>
              <w:top w:val="nil"/>
              <w:left w:val="nil"/>
              <w:bottom w:val="nil"/>
              <w:right w:val="nil"/>
            </w:tcBorders>
            <w:shd w:val="clear" w:color="auto" w:fill="auto"/>
            <w:noWrap/>
            <w:vAlign w:val="bottom"/>
            <w:hideMark/>
          </w:tcPr>
          <w:p w14:paraId="7A580EA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14</w:t>
            </w:r>
          </w:p>
        </w:tc>
        <w:tc>
          <w:tcPr>
            <w:tcW w:w="442" w:type="dxa"/>
            <w:tcBorders>
              <w:top w:val="nil"/>
              <w:left w:val="nil"/>
              <w:bottom w:val="nil"/>
              <w:right w:val="nil"/>
            </w:tcBorders>
            <w:shd w:val="clear" w:color="auto" w:fill="auto"/>
            <w:noWrap/>
            <w:vAlign w:val="bottom"/>
            <w:hideMark/>
          </w:tcPr>
          <w:p w14:paraId="1F3642D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15</w:t>
            </w:r>
          </w:p>
        </w:tc>
      </w:tr>
      <w:tr w:rsidR="00473F7C" w:rsidRPr="00473F7C" w14:paraId="5B0306C1"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69670D0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316ABFC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674CC62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075BC1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660B0B7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50C3769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75AA99E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2CDF6BE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123BDBF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1D72FC3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5F4256C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0F0885E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5505FF2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21A6E4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2B04B3D1"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E732A9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533608F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r>
      <w:tr w:rsidR="00473F7C" w:rsidRPr="00473F7C" w14:paraId="1AC1D64F"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1E27133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5C18536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nil"/>
            </w:tcBorders>
            <w:shd w:val="clear" w:color="auto" w:fill="auto"/>
            <w:noWrap/>
            <w:vAlign w:val="bottom"/>
            <w:hideMark/>
          </w:tcPr>
          <w:p w14:paraId="2C43B7D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3CF143E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0EC775C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14FDF9E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E681B7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7" w:type="dxa"/>
            <w:tcBorders>
              <w:top w:val="nil"/>
              <w:left w:val="nil"/>
              <w:bottom w:val="single" w:sz="8" w:space="0" w:color="auto"/>
              <w:right w:val="nil"/>
            </w:tcBorders>
            <w:shd w:val="clear" w:color="000000" w:fill="FFFF00"/>
            <w:noWrap/>
            <w:vAlign w:val="bottom"/>
            <w:hideMark/>
          </w:tcPr>
          <w:p w14:paraId="2AF3295B"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4D8662A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378344EF"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41F85B5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6FD5F71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7E762F2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16FC1C1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60CDD93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54123A44"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5A521A2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r>
      <w:tr w:rsidR="00473F7C" w:rsidRPr="00473F7C" w14:paraId="36B8CF9B" w14:textId="77777777" w:rsidTr="00F40757">
        <w:trPr>
          <w:gridAfter w:val="1"/>
          <w:wAfter w:w="17" w:type="dxa"/>
          <w:trHeight w:val="254"/>
        </w:trPr>
        <w:tc>
          <w:tcPr>
            <w:tcW w:w="1561" w:type="dxa"/>
            <w:tcBorders>
              <w:top w:val="nil"/>
              <w:left w:val="nil"/>
              <w:bottom w:val="nil"/>
              <w:right w:val="nil"/>
            </w:tcBorders>
            <w:shd w:val="clear" w:color="auto" w:fill="auto"/>
            <w:noWrap/>
            <w:vAlign w:val="bottom"/>
            <w:hideMark/>
          </w:tcPr>
          <w:p w14:paraId="1947588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611B5BD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2" w:type="dxa"/>
            <w:tcBorders>
              <w:top w:val="nil"/>
              <w:left w:val="nil"/>
              <w:bottom w:val="single" w:sz="8" w:space="0" w:color="auto"/>
              <w:right w:val="nil"/>
            </w:tcBorders>
            <w:shd w:val="clear" w:color="auto" w:fill="auto"/>
            <w:noWrap/>
            <w:vAlign w:val="bottom"/>
            <w:hideMark/>
          </w:tcPr>
          <w:p w14:paraId="719E9D5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D0818AE"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6AA7BD0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400B8C16"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000000" w:fill="FFFF00"/>
            <w:noWrap/>
            <w:vAlign w:val="bottom"/>
            <w:hideMark/>
          </w:tcPr>
          <w:p w14:paraId="1609F9F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0</w:t>
            </w:r>
          </w:p>
        </w:tc>
        <w:tc>
          <w:tcPr>
            <w:tcW w:w="447" w:type="dxa"/>
            <w:tcBorders>
              <w:top w:val="nil"/>
              <w:left w:val="nil"/>
              <w:bottom w:val="single" w:sz="8" w:space="0" w:color="auto"/>
              <w:right w:val="nil"/>
            </w:tcBorders>
            <w:shd w:val="clear" w:color="000000" w:fill="FFFF00"/>
            <w:noWrap/>
            <w:vAlign w:val="bottom"/>
            <w:hideMark/>
          </w:tcPr>
          <w:p w14:paraId="17C747A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5313CF97"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3A0FC778"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0A642AD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3FCCA20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287075D5"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7D6521F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2BD4629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nil"/>
            </w:tcBorders>
            <w:shd w:val="clear" w:color="auto" w:fill="auto"/>
            <w:noWrap/>
            <w:vAlign w:val="bottom"/>
            <w:hideMark/>
          </w:tcPr>
          <w:p w14:paraId="0DD7D3EA"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2BE9784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it-IT" w:eastAsia="it-IT"/>
              </w:rPr>
            </w:pPr>
            <w:r w:rsidRPr="00473F7C">
              <w:rPr>
                <w:rFonts w:asciiTheme="majorHAnsi" w:eastAsia="Calibri" w:hAnsiTheme="majorHAnsi" w:cs="Times New Roman"/>
                <w:sz w:val="24"/>
                <w:szCs w:val="24"/>
                <w:lang w:val="it-IT" w:eastAsia="it-IT"/>
              </w:rPr>
              <w:t>1</w:t>
            </w:r>
          </w:p>
        </w:tc>
      </w:tr>
    </w:tbl>
    <w:p w14:paraId="6B013889"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p>
    <w:p w14:paraId="28E2C7B2"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The following table reports how the base parsers for AVC, HEVC, VVC would interpret the two bytes of NALU headers for the significant LCEVC NALUs.</w:t>
      </w:r>
    </w:p>
    <w:p w14:paraId="1F13CF1C"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rPr>
      </w:pPr>
    </w:p>
    <w:tbl>
      <w:tblPr>
        <w:tblStyle w:val="Grigliatabella"/>
        <w:tblW w:w="0" w:type="auto"/>
        <w:tblLook w:val="04A0" w:firstRow="1" w:lastRow="0" w:firstColumn="1" w:lastColumn="0" w:noHBand="0" w:noVBand="1"/>
      </w:tblPr>
      <w:tblGrid>
        <w:gridCol w:w="2268"/>
        <w:gridCol w:w="2268"/>
        <w:gridCol w:w="2268"/>
        <w:gridCol w:w="2268"/>
      </w:tblGrid>
      <w:tr w:rsidR="00473F7C" w:rsidRPr="00473F7C" w14:paraId="4A75486D" w14:textId="77777777" w:rsidTr="00F40757">
        <w:tc>
          <w:tcPr>
            <w:tcW w:w="2268" w:type="dxa"/>
          </w:tcPr>
          <w:p w14:paraId="55FD17AC" w14:textId="77777777" w:rsidR="00473F7C" w:rsidRPr="00473F7C" w:rsidRDefault="00473F7C" w:rsidP="00554937">
            <w:pPr>
              <w:spacing w:after="80" w:line="276" w:lineRule="auto"/>
              <w:jc w:val="both"/>
              <w:rPr>
                <w:rFonts w:asciiTheme="majorHAnsi" w:eastAsia="Calibri" w:hAnsiTheme="majorHAnsi" w:cs="Times New Roman"/>
                <w:sz w:val="24"/>
                <w:szCs w:val="24"/>
              </w:rPr>
            </w:pPr>
          </w:p>
        </w:tc>
        <w:tc>
          <w:tcPr>
            <w:tcW w:w="2268" w:type="dxa"/>
          </w:tcPr>
          <w:p w14:paraId="69820BA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LCEVC 28|29</w:t>
            </w:r>
          </w:p>
        </w:tc>
        <w:tc>
          <w:tcPr>
            <w:tcW w:w="2268" w:type="dxa"/>
          </w:tcPr>
          <w:p w14:paraId="3D0614A2"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Layer ID</w:t>
            </w:r>
          </w:p>
        </w:tc>
        <w:tc>
          <w:tcPr>
            <w:tcW w:w="2268" w:type="dxa"/>
          </w:tcPr>
          <w:p w14:paraId="2D525435"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Temp ID</w:t>
            </w:r>
          </w:p>
        </w:tc>
      </w:tr>
      <w:tr w:rsidR="00473F7C" w:rsidRPr="00473F7C" w14:paraId="20CE8B8D" w14:textId="77777777" w:rsidTr="00F40757">
        <w:tc>
          <w:tcPr>
            <w:tcW w:w="2268" w:type="dxa"/>
          </w:tcPr>
          <w:p w14:paraId="106848E7"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AVC parser</w:t>
            </w:r>
          </w:p>
        </w:tc>
        <w:tc>
          <w:tcPr>
            <w:tcW w:w="2268" w:type="dxa"/>
          </w:tcPr>
          <w:p w14:paraId="0BC18E74"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AVC 25|27</w:t>
            </w:r>
          </w:p>
        </w:tc>
        <w:tc>
          <w:tcPr>
            <w:tcW w:w="2268" w:type="dxa"/>
          </w:tcPr>
          <w:p w14:paraId="1B82A506" w14:textId="77777777" w:rsidR="00473F7C" w:rsidRPr="00473F7C" w:rsidRDefault="00473F7C" w:rsidP="00554937">
            <w:pPr>
              <w:spacing w:after="80" w:line="276" w:lineRule="auto"/>
              <w:jc w:val="both"/>
              <w:rPr>
                <w:rFonts w:asciiTheme="majorHAnsi" w:eastAsia="Calibri" w:hAnsiTheme="majorHAnsi" w:cs="Times New Roman"/>
                <w:sz w:val="24"/>
                <w:szCs w:val="24"/>
              </w:rPr>
            </w:pPr>
          </w:p>
        </w:tc>
        <w:tc>
          <w:tcPr>
            <w:tcW w:w="2268" w:type="dxa"/>
          </w:tcPr>
          <w:p w14:paraId="7E01A973" w14:textId="77777777" w:rsidR="00473F7C" w:rsidRPr="00473F7C" w:rsidRDefault="00473F7C" w:rsidP="00554937">
            <w:pPr>
              <w:spacing w:after="80" w:line="276" w:lineRule="auto"/>
              <w:jc w:val="both"/>
              <w:rPr>
                <w:rFonts w:asciiTheme="majorHAnsi" w:eastAsia="Calibri" w:hAnsiTheme="majorHAnsi" w:cs="Times New Roman"/>
                <w:sz w:val="24"/>
                <w:szCs w:val="24"/>
              </w:rPr>
            </w:pPr>
          </w:p>
        </w:tc>
      </w:tr>
      <w:tr w:rsidR="00473F7C" w:rsidRPr="00473F7C" w14:paraId="44DE4960" w14:textId="77777777" w:rsidTr="00F40757">
        <w:tc>
          <w:tcPr>
            <w:tcW w:w="2268" w:type="dxa"/>
          </w:tcPr>
          <w:p w14:paraId="2ECC73EB"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HEVC parser</w:t>
            </w:r>
          </w:p>
        </w:tc>
        <w:tc>
          <w:tcPr>
            <w:tcW w:w="2268" w:type="dxa"/>
          </w:tcPr>
          <w:p w14:paraId="7487D41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HEVC 60|61</w:t>
            </w:r>
          </w:p>
        </w:tc>
        <w:tc>
          <w:tcPr>
            <w:tcW w:w="2268" w:type="dxa"/>
          </w:tcPr>
          <w:p w14:paraId="19E04868"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63</w:t>
            </w:r>
          </w:p>
        </w:tc>
        <w:tc>
          <w:tcPr>
            <w:tcW w:w="2268" w:type="dxa"/>
          </w:tcPr>
          <w:p w14:paraId="4C466D5C"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7</w:t>
            </w:r>
          </w:p>
        </w:tc>
      </w:tr>
      <w:tr w:rsidR="00473F7C" w:rsidRPr="00473F7C" w14:paraId="49CCAFA9" w14:textId="77777777" w:rsidTr="00F40757">
        <w:tc>
          <w:tcPr>
            <w:tcW w:w="2268" w:type="dxa"/>
          </w:tcPr>
          <w:p w14:paraId="1EB1B162"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VVC parser</w:t>
            </w:r>
          </w:p>
        </w:tc>
        <w:tc>
          <w:tcPr>
            <w:tcW w:w="2268" w:type="dxa"/>
          </w:tcPr>
          <w:p w14:paraId="21EEB75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VVC 31|31</w:t>
            </w:r>
          </w:p>
        </w:tc>
        <w:tc>
          <w:tcPr>
            <w:tcW w:w="2268" w:type="dxa"/>
          </w:tcPr>
          <w:p w14:paraId="5DFC9464"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57|59</w:t>
            </w:r>
          </w:p>
        </w:tc>
        <w:tc>
          <w:tcPr>
            <w:tcW w:w="2268" w:type="dxa"/>
          </w:tcPr>
          <w:p w14:paraId="3DD5AFF9"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7</w:t>
            </w:r>
          </w:p>
        </w:tc>
      </w:tr>
    </w:tbl>
    <w:p w14:paraId="4C7BB5D1" w14:textId="2895508D" w:rsidR="00473F7C" w:rsidRDefault="00473F7C" w:rsidP="00554937">
      <w:pPr>
        <w:autoSpaceDE/>
        <w:autoSpaceDN/>
        <w:spacing w:after="80" w:line="276" w:lineRule="auto"/>
        <w:jc w:val="both"/>
        <w:rPr>
          <w:ins w:id="849" w:author="BATTISTA STEFANO" w:date="2023-03-16T16:48:00Z"/>
          <w:rFonts w:asciiTheme="majorHAnsi" w:eastAsia="Calibri" w:hAnsiTheme="majorHAnsi" w:cs="Times New Roman"/>
          <w:sz w:val="24"/>
          <w:szCs w:val="24"/>
        </w:rPr>
      </w:pPr>
    </w:p>
    <w:p w14:paraId="033FE707" w14:textId="2F822DE4" w:rsidR="00637E16" w:rsidRPr="00473F7C" w:rsidRDefault="00637E16" w:rsidP="00554937">
      <w:pPr>
        <w:autoSpaceDE/>
        <w:autoSpaceDN/>
        <w:spacing w:after="80" w:line="276" w:lineRule="auto"/>
        <w:jc w:val="both"/>
        <w:rPr>
          <w:rFonts w:asciiTheme="majorHAnsi" w:eastAsia="Calibri" w:hAnsiTheme="majorHAnsi" w:cs="Times New Roman"/>
          <w:sz w:val="24"/>
          <w:szCs w:val="24"/>
        </w:rPr>
      </w:pPr>
      <w:ins w:id="850" w:author="BATTISTA STEFANO" w:date="2023-03-16T16:48:00Z">
        <w:r>
          <w:rPr>
            <w:rFonts w:asciiTheme="majorHAnsi" w:eastAsia="Calibri" w:hAnsiTheme="majorHAnsi" w:cs="Times New Roman"/>
            <w:sz w:val="24"/>
            <w:szCs w:val="24"/>
          </w:rPr>
          <w:t>Editor’s Note:</w:t>
        </w:r>
      </w:ins>
    </w:p>
    <w:p w14:paraId="40FB0172" w14:textId="77777777" w:rsidR="00473F7C" w:rsidRPr="00637E16" w:rsidRDefault="00473F7C" w:rsidP="00554937">
      <w:pPr>
        <w:autoSpaceDE/>
        <w:autoSpaceDN/>
        <w:spacing w:after="80" w:line="276" w:lineRule="auto"/>
        <w:jc w:val="both"/>
        <w:rPr>
          <w:rFonts w:asciiTheme="majorHAnsi" w:eastAsia="Calibri" w:hAnsiTheme="majorHAnsi" w:cs="Times New Roman"/>
          <w:i/>
          <w:iCs/>
          <w:sz w:val="24"/>
          <w:szCs w:val="24"/>
          <w:rPrChange w:id="851" w:author="BATTISTA STEFANO" w:date="2023-03-16T16:48:00Z">
            <w:rPr>
              <w:rFonts w:asciiTheme="majorHAnsi" w:eastAsia="Calibri" w:hAnsiTheme="majorHAnsi" w:cs="Times New Roman"/>
              <w:sz w:val="24"/>
              <w:szCs w:val="24"/>
            </w:rPr>
          </w:rPrChange>
        </w:rPr>
      </w:pPr>
      <w:commentRangeStart w:id="852"/>
      <w:commentRangeStart w:id="853"/>
      <w:r w:rsidRPr="00637E16">
        <w:rPr>
          <w:rFonts w:asciiTheme="majorHAnsi" w:eastAsia="Calibri" w:hAnsiTheme="majorHAnsi" w:cs="Times New Roman"/>
          <w:i/>
          <w:iCs/>
          <w:sz w:val="24"/>
          <w:szCs w:val="24"/>
          <w:rPrChange w:id="854" w:author="BATTISTA STEFANO" w:date="2023-03-16T16:48:00Z">
            <w:rPr>
              <w:rFonts w:asciiTheme="majorHAnsi" w:eastAsia="Calibri" w:hAnsiTheme="majorHAnsi" w:cs="Times New Roman"/>
              <w:sz w:val="24"/>
              <w:szCs w:val="24"/>
            </w:rPr>
          </w:rPrChange>
        </w:rPr>
        <w:t>For the AVC parser, the LCEVC NALU types (interpreted as 25 or 27) fall in the Unspecified range from 24 to 31.</w:t>
      </w:r>
    </w:p>
    <w:p w14:paraId="7873492E" w14:textId="77777777" w:rsidR="00473F7C" w:rsidRPr="00637E16" w:rsidRDefault="00473F7C" w:rsidP="00554937">
      <w:pPr>
        <w:autoSpaceDE/>
        <w:autoSpaceDN/>
        <w:spacing w:after="80" w:line="276" w:lineRule="auto"/>
        <w:jc w:val="both"/>
        <w:rPr>
          <w:rFonts w:asciiTheme="majorHAnsi" w:eastAsia="Calibri" w:hAnsiTheme="majorHAnsi" w:cs="Times New Roman"/>
          <w:i/>
          <w:iCs/>
          <w:sz w:val="24"/>
          <w:szCs w:val="24"/>
          <w:rPrChange w:id="855" w:author="BATTISTA STEFANO" w:date="2023-03-16T16:48:00Z">
            <w:rPr>
              <w:rFonts w:asciiTheme="majorHAnsi" w:eastAsia="Calibri" w:hAnsiTheme="majorHAnsi" w:cs="Times New Roman"/>
              <w:sz w:val="24"/>
              <w:szCs w:val="24"/>
            </w:rPr>
          </w:rPrChange>
        </w:rPr>
      </w:pPr>
      <w:r w:rsidRPr="00637E16">
        <w:rPr>
          <w:rFonts w:asciiTheme="majorHAnsi" w:eastAsia="Calibri" w:hAnsiTheme="majorHAnsi" w:cs="Times New Roman"/>
          <w:i/>
          <w:iCs/>
          <w:sz w:val="24"/>
          <w:szCs w:val="24"/>
          <w:rPrChange w:id="856" w:author="BATTISTA STEFANO" w:date="2023-03-16T16:48:00Z">
            <w:rPr>
              <w:rFonts w:asciiTheme="majorHAnsi" w:eastAsia="Calibri" w:hAnsiTheme="majorHAnsi" w:cs="Times New Roman"/>
              <w:sz w:val="24"/>
              <w:szCs w:val="24"/>
            </w:rPr>
          </w:rPrChange>
        </w:rPr>
        <w:t>For the HEVC parser, the LCEVC NALU types (interpreted as 60 or 61) fall in the Unspecified range from 48 to 63.</w:t>
      </w:r>
    </w:p>
    <w:p w14:paraId="79CB5096" w14:textId="77777777" w:rsidR="00473F7C" w:rsidRPr="00637E16" w:rsidRDefault="00473F7C" w:rsidP="00554937">
      <w:pPr>
        <w:autoSpaceDE/>
        <w:autoSpaceDN/>
        <w:spacing w:after="80" w:line="276" w:lineRule="auto"/>
        <w:jc w:val="both"/>
        <w:rPr>
          <w:rFonts w:asciiTheme="majorHAnsi" w:eastAsia="Calibri" w:hAnsiTheme="majorHAnsi" w:cs="Times New Roman"/>
          <w:i/>
          <w:iCs/>
          <w:sz w:val="24"/>
          <w:szCs w:val="24"/>
          <w:rPrChange w:id="857" w:author="BATTISTA STEFANO" w:date="2023-03-16T16:48:00Z">
            <w:rPr>
              <w:rFonts w:asciiTheme="majorHAnsi" w:eastAsia="Calibri" w:hAnsiTheme="majorHAnsi" w:cs="Times New Roman"/>
              <w:sz w:val="24"/>
              <w:szCs w:val="24"/>
            </w:rPr>
          </w:rPrChange>
        </w:rPr>
      </w:pPr>
      <w:r w:rsidRPr="00637E16">
        <w:rPr>
          <w:rFonts w:asciiTheme="majorHAnsi" w:eastAsia="Calibri" w:hAnsiTheme="majorHAnsi" w:cs="Times New Roman"/>
          <w:i/>
          <w:iCs/>
          <w:sz w:val="24"/>
          <w:szCs w:val="24"/>
          <w:rPrChange w:id="858" w:author="BATTISTA STEFANO" w:date="2023-03-16T16:48:00Z">
            <w:rPr>
              <w:rFonts w:asciiTheme="majorHAnsi" w:eastAsia="Calibri" w:hAnsiTheme="majorHAnsi" w:cs="Times New Roman"/>
              <w:sz w:val="24"/>
              <w:szCs w:val="24"/>
            </w:rPr>
          </w:rPrChange>
        </w:rPr>
        <w:t>For the VVC parser, the LCEVC NALU types (interpreted as 31) fall in the Unspecified range from 28 to 31.</w:t>
      </w:r>
      <w:commentRangeEnd w:id="852"/>
      <w:r w:rsidR="00F04F53" w:rsidRPr="00637E16">
        <w:rPr>
          <w:rStyle w:val="Rimandocommento"/>
          <w:i/>
          <w:iCs/>
          <w:rPrChange w:id="859" w:author="BATTISTA STEFANO" w:date="2023-03-16T16:48:00Z">
            <w:rPr>
              <w:rStyle w:val="Rimandocommento"/>
            </w:rPr>
          </w:rPrChange>
        </w:rPr>
        <w:commentReference w:id="852"/>
      </w:r>
      <w:commentRangeEnd w:id="853"/>
      <w:r w:rsidR="008C18FB" w:rsidRPr="00637E16">
        <w:rPr>
          <w:rStyle w:val="Rimandocommento"/>
          <w:i/>
          <w:iCs/>
          <w:rPrChange w:id="860" w:author="BATTISTA STEFANO" w:date="2023-03-16T16:48:00Z">
            <w:rPr>
              <w:rStyle w:val="Rimandocommento"/>
            </w:rPr>
          </w:rPrChange>
        </w:rPr>
        <w:commentReference w:id="853"/>
      </w:r>
    </w:p>
    <w:p w14:paraId="07DF7378" w14:textId="12D69096" w:rsidR="00473F7C" w:rsidRDefault="00473F7C" w:rsidP="00554937">
      <w:pPr>
        <w:widowControl/>
        <w:autoSpaceDE/>
        <w:autoSpaceDN/>
        <w:spacing w:after="80" w:line="276" w:lineRule="auto"/>
        <w:jc w:val="both"/>
        <w:rPr>
          <w:rFonts w:asciiTheme="majorHAnsi" w:eastAsia="SimSun" w:hAnsiTheme="majorHAnsi" w:cs="Times New Roman"/>
          <w:sz w:val="24"/>
          <w:szCs w:val="24"/>
          <w:lang w:eastAsia="zh-CN"/>
        </w:rPr>
      </w:pPr>
    </w:p>
    <w:p w14:paraId="4C758DDA" w14:textId="54CFC959" w:rsidR="00FB69DF" w:rsidRDefault="00FB69DF">
      <w:pPr>
        <w:rPr>
          <w:rFonts w:asciiTheme="majorHAnsi" w:eastAsia="SimSun" w:hAnsiTheme="majorHAnsi" w:cs="Times New Roman"/>
          <w:sz w:val="24"/>
          <w:szCs w:val="24"/>
          <w:lang w:eastAsia="zh-CN"/>
        </w:rPr>
      </w:pPr>
      <w:r>
        <w:rPr>
          <w:rFonts w:asciiTheme="majorHAnsi" w:eastAsia="SimSun" w:hAnsiTheme="majorHAnsi" w:cs="Times New Roman"/>
          <w:sz w:val="24"/>
          <w:szCs w:val="24"/>
          <w:lang w:eastAsia="zh-CN"/>
        </w:rPr>
        <w:br w:type="page"/>
      </w:r>
    </w:p>
    <w:p w14:paraId="426C3D6A" w14:textId="77777777" w:rsidR="00FB69DF" w:rsidRPr="00473F7C" w:rsidRDefault="00FB69DF" w:rsidP="00554937">
      <w:pPr>
        <w:widowControl/>
        <w:autoSpaceDE/>
        <w:autoSpaceDN/>
        <w:spacing w:after="80" w:line="276" w:lineRule="auto"/>
        <w:jc w:val="both"/>
        <w:rPr>
          <w:rFonts w:asciiTheme="majorHAnsi" w:eastAsia="SimSun" w:hAnsiTheme="majorHAnsi" w:cs="Times New Roman"/>
          <w:sz w:val="24"/>
          <w:szCs w:val="24"/>
          <w:lang w:eastAsia="zh-CN"/>
        </w:rPr>
      </w:pPr>
    </w:p>
    <w:p w14:paraId="225D8881" w14:textId="51F5B759" w:rsidR="00473F7C" w:rsidRPr="00473F7C" w:rsidRDefault="00473F7C" w:rsidP="00473F7C">
      <w:pPr>
        <w:pStyle w:val="Paragrafoelenco"/>
        <w:keepNext/>
        <w:numPr>
          <w:ilvl w:val="0"/>
          <w:numId w:val="6"/>
        </w:numPr>
        <w:autoSpaceDE/>
        <w:autoSpaceDN/>
        <w:spacing w:before="240" w:after="60" w:line="276" w:lineRule="auto"/>
        <w:ind w:left="567" w:hanging="567"/>
        <w:jc w:val="both"/>
        <w:outlineLvl w:val="0"/>
        <w:rPr>
          <w:rFonts w:ascii="Cambria" w:eastAsia="Calibri" w:hAnsi="Cambria"/>
          <w:b/>
          <w:bCs/>
          <w:kern w:val="32"/>
          <w:sz w:val="28"/>
          <w:szCs w:val="32"/>
        </w:rPr>
      </w:pPr>
      <w:bookmarkStart w:id="861" w:name="_Toc55925586"/>
      <w:bookmarkStart w:id="862" w:name="_Toc55925587"/>
      <w:bookmarkStart w:id="863" w:name="_Toc55925588"/>
      <w:bookmarkStart w:id="864" w:name="_Toc55925589"/>
      <w:bookmarkStart w:id="865" w:name="_Toc55925590"/>
      <w:bookmarkStart w:id="866" w:name="_Toc55925591"/>
      <w:bookmarkStart w:id="867" w:name="_Toc55925592"/>
      <w:bookmarkStart w:id="868" w:name="_Toc55925593"/>
      <w:bookmarkStart w:id="869" w:name="_Toc55925594"/>
      <w:bookmarkStart w:id="870" w:name="_Toc55925595"/>
      <w:bookmarkStart w:id="871" w:name="_Toc55925596"/>
      <w:bookmarkStart w:id="872" w:name="_Toc55925597"/>
      <w:bookmarkStart w:id="873" w:name="_Toc124444491"/>
      <w:bookmarkStart w:id="874" w:name="_Toc126880210"/>
      <w:bookmarkEnd w:id="861"/>
      <w:bookmarkEnd w:id="862"/>
      <w:bookmarkEnd w:id="863"/>
      <w:bookmarkEnd w:id="864"/>
      <w:bookmarkEnd w:id="865"/>
      <w:bookmarkEnd w:id="866"/>
      <w:bookmarkEnd w:id="867"/>
      <w:bookmarkEnd w:id="868"/>
      <w:bookmarkEnd w:id="869"/>
      <w:bookmarkEnd w:id="870"/>
      <w:bookmarkEnd w:id="871"/>
      <w:bookmarkEnd w:id="872"/>
      <w:r w:rsidRPr="00473F7C">
        <w:rPr>
          <w:rFonts w:ascii="Cambria" w:eastAsia="Calibri" w:hAnsi="Cambria"/>
          <w:b/>
          <w:bCs/>
          <w:kern w:val="32"/>
          <w:sz w:val="28"/>
          <w:szCs w:val="32"/>
        </w:rPr>
        <w:t xml:space="preserve">SEI </w:t>
      </w:r>
      <w:proofErr w:type="spellStart"/>
      <w:r w:rsidRPr="00473F7C">
        <w:rPr>
          <w:rFonts w:ascii="Cambria" w:eastAsia="Calibri" w:hAnsi="Cambria"/>
          <w:b/>
          <w:bCs/>
          <w:kern w:val="32"/>
          <w:sz w:val="28"/>
          <w:szCs w:val="32"/>
        </w:rPr>
        <w:t>aproach</w:t>
      </w:r>
      <w:bookmarkEnd w:id="873"/>
      <w:bookmarkEnd w:id="874"/>
      <w:proofErr w:type="spellEnd"/>
    </w:p>
    <w:p w14:paraId="15E3D539" w14:textId="77777777" w:rsidR="00C13EF7" w:rsidRPr="00C13EF7" w:rsidRDefault="00C13EF7" w:rsidP="00C13EF7">
      <w:pPr>
        <w:autoSpaceDE/>
        <w:autoSpaceDN/>
        <w:spacing w:after="80" w:line="276" w:lineRule="auto"/>
        <w:jc w:val="both"/>
        <w:rPr>
          <w:rFonts w:ascii="Cambria" w:eastAsia="Calibri" w:hAnsi="Cambria" w:cs="Times New Roman"/>
          <w:sz w:val="24"/>
          <w:szCs w:val="24"/>
        </w:rPr>
      </w:pPr>
      <w:bookmarkStart w:id="875" w:name="_Toc62206527"/>
      <w:bookmarkStart w:id="876" w:name="_Toc62206975"/>
      <w:bookmarkStart w:id="877" w:name="_Toc117850090"/>
      <w:bookmarkEnd w:id="875"/>
      <w:bookmarkEnd w:id="876"/>
      <w:r w:rsidRPr="00C13EF7">
        <w:rPr>
          <w:rFonts w:ascii="Cambria" w:eastAsia="Calibri" w:hAnsi="Cambria" w:cs="Times New Roman"/>
          <w:sz w:val="24"/>
          <w:szCs w:val="24"/>
        </w:rPr>
        <w:t xml:space="preserve">LCEVC encoded data units are Network Abstraction Layer (NAL) units as defined in ISO/IEC 23094-2, Sec. 7.3.2. </w:t>
      </w:r>
    </w:p>
    <w:p w14:paraId="6077A0AE" w14:textId="77777777" w:rsidR="00C13EF7" w:rsidRPr="00C13EF7" w:rsidRDefault="00C13EF7" w:rsidP="00C13EF7">
      <w:pPr>
        <w:autoSpaceDE/>
        <w:autoSpaceDN/>
        <w:spacing w:after="80" w:line="276" w:lineRule="auto"/>
        <w:jc w:val="both"/>
        <w:rPr>
          <w:rFonts w:ascii="Cambria" w:eastAsia="Calibri" w:hAnsi="Cambria" w:cs="Times New Roman"/>
          <w:sz w:val="24"/>
          <w:szCs w:val="24"/>
        </w:rPr>
      </w:pPr>
    </w:p>
    <w:p w14:paraId="56935393" w14:textId="0DE1C714" w:rsidR="00C13EF7" w:rsidRDefault="00C13EF7" w:rsidP="00C13EF7">
      <w:pPr>
        <w:autoSpaceDE/>
        <w:autoSpaceDN/>
        <w:spacing w:after="80" w:line="276" w:lineRule="auto"/>
        <w:jc w:val="both"/>
        <w:rPr>
          <w:rFonts w:ascii="Cambria" w:eastAsia="Calibri" w:hAnsi="Cambria" w:cs="Times New Roman"/>
          <w:sz w:val="24"/>
          <w:szCs w:val="24"/>
        </w:rPr>
      </w:pPr>
      <w:r w:rsidRPr="00C13EF7">
        <w:rPr>
          <w:rFonts w:ascii="Cambria" w:eastAsia="Calibri" w:hAnsi="Cambria" w:cs="Times New Roman"/>
          <w:sz w:val="24"/>
          <w:szCs w:val="24"/>
        </w:rPr>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299EFF77" w14:textId="77777777" w:rsidR="00C13EF7" w:rsidRPr="00C13EF7" w:rsidRDefault="00C13EF7" w:rsidP="00C13EF7">
      <w:pPr>
        <w:autoSpaceDE/>
        <w:autoSpaceDN/>
        <w:spacing w:after="80" w:line="276" w:lineRule="auto"/>
        <w:jc w:val="both"/>
        <w:rPr>
          <w:rFonts w:asciiTheme="majorHAnsi" w:eastAsia="Calibri" w:hAnsiTheme="majorHAnsi" w:cs="Times New Roman"/>
          <w:sz w:val="24"/>
          <w:szCs w:val="24"/>
        </w:rPr>
      </w:pPr>
    </w:p>
    <w:p w14:paraId="7AE10921" w14:textId="77777777" w:rsidR="00C13EF7" w:rsidRPr="00C13EF7" w:rsidRDefault="00C13EF7" w:rsidP="00C13EF7">
      <w:pPr>
        <w:keepNext/>
        <w:keepLines/>
        <w:rPr>
          <w:rFonts w:asciiTheme="majorHAnsi" w:hAnsiTheme="majorHAnsi"/>
          <w:sz w:val="24"/>
          <w:szCs w:val="24"/>
        </w:rPr>
      </w:pPr>
      <w:r w:rsidRPr="00C13EF7">
        <w:rPr>
          <w:rFonts w:asciiTheme="majorHAnsi" w:hAnsiTheme="majorHAnsi"/>
          <w:sz w:val="24"/>
          <w:szCs w:val="24"/>
        </w:rPr>
        <w:object w:dxaOrig="14220" w:dyaOrig="900" w14:anchorId="64FDE257">
          <v:shape id="_x0000_i1026" type="#_x0000_t75" style="width:453.75pt;height:32.25pt" o:ole="">
            <v:imagedata r:id="rId17" o:title=""/>
          </v:shape>
          <o:OLEObject Type="Embed" ProgID="Visio.Drawing.15" ShapeID="_x0000_i1026" DrawAspect="Content" ObjectID="_1740497665" r:id="rId18"/>
        </w:object>
      </w:r>
    </w:p>
    <w:p w14:paraId="26283BEA" w14:textId="77777777" w:rsidR="00C13EF7" w:rsidRPr="00C13EF7" w:rsidRDefault="00C13EF7" w:rsidP="00C13EF7">
      <w:pPr>
        <w:keepNext/>
        <w:keepLines/>
        <w:rPr>
          <w:rFonts w:asciiTheme="majorHAnsi" w:hAnsiTheme="majorHAnsi"/>
          <w:sz w:val="24"/>
          <w:szCs w:val="24"/>
        </w:rPr>
      </w:pPr>
    </w:p>
    <w:p w14:paraId="708F3C79" w14:textId="77777777" w:rsidR="00C13EF7" w:rsidRPr="00C13EF7" w:rsidRDefault="00C13EF7" w:rsidP="00C13EF7">
      <w:pPr>
        <w:keepNext/>
        <w:keepLines/>
        <w:rPr>
          <w:rFonts w:asciiTheme="majorHAnsi" w:hAnsiTheme="majorHAnsi"/>
          <w:b/>
          <w:bCs/>
          <w:i/>
          <w:iCs/>
          <w:sz w:val="24"/>
          <w:szCs w:val="24"/>
        </w:rPr>
      </w:pPr>
      <w:r w:rsidRPr="00C13EF7">
        <w:rPr>
          <w:rFonts w:asciiTheme="majorHAnsi" w:hAnsiTheme="majorHAnsi"/>
          <w:b/>
          <w:bCs/>
          <w:i/>
          <w:iCs/>
          <w:sz w:val="24"/>
          <w:szCs w:val="24"/>
        </w:rPr>
        <w:t>Figure 2 – Diagram of Embedded SEI “single track” for LCEVC.</w:t>
      </w:r>
    </w:p>
    <w:p w14:paraId="5414908A" w14:textId="77777777" w:rsidR="00C13EF7" w:rsidRPr="00C13EF7" w:rsidRDefault="00C13EF7" w:rsidP="00554937">
      <w:pPr>
        <w:autoSpaceDE/>
        <w:autoSpaceDN/>
        <w:spacing w:after="80" w:line="276" w:lineRule="auto"/>
        <w:jc w:val="both"/>
        <w:rPr>
          <w:rFonts w:asciiTheme="majorHAnsi" w:eastAsia="Calibri" w:hAnsiTheme="majorHAnsi" w:cs="Times New Roman"/>
          <w:sz w:val="24"/>
          <w:szCs w:val="24"/>
        </w:rPr>
      </w:pPr>
    </w:p>
    <w:p w14:paraId="235E308C" w14:textId="682F1FD6" w:rsidR="00473F7C" w:rsidRPr="00473F7C" w:rsidRDefault="00473F7C" w:rsidP="00473F7C">
      <w:pPr>
        <w:keepNext/>
        <w:numPr>
          <w:ilvl w:val="1"/>
          <w:numId w:val="0"/>
        </w:numPr>
        <w:tabs>
          <w:tab w:val="num" w:pos="576"/>
        </w:tabs>
        <w:autoSpaceDE/>
        <w:autoSpaceDN/>
        <w:spacing w:before="240" w:after="60" w:line="276" w:lineRule="auto"/>
        <w:ind w:left="576" w:hanging="576"/>
        <w:jc w:val="both"/>
        <w:outlineLvl w:val="1"/>
        <w:rPr>
          <w:rFonts w:ascii="Cambria" w:eastAsia="Calibri" w:hAnsi="Cambria" w:cs="Times New Roman"/>
          <w:b/>
          <w:bCs/>
          <w:iCs/>
          <w:sz w:val="26"/>
          <w:szCs w:val="28"/>
          <w:lang w:val="x-none"/>
        </w:rPr>
      </w:pPr>
      <w:bookmarkStart w:id="878" w:name="_Toc124444492"/>
      <w:bookmarkStart w:id="879" w:name="_Toc126880211"/>
      <w:bookmarkEnd w:id="877"/>
      <w:r w:rsidRPr="00473F7C">
        <w:rPr>
          <w:rFonts w:ascii="Cambria" w:eastAsia="Calibri" w:hAnsi="Cambria" w:cs="Times New Roman"/>
          <w:b/>
          <w:bCs/>
          <w:iCs/>
          <w:sz w:val="26"/>
          <w:szCs w:val="28"/>
        </w:rPr>
        <w:t>2.1</w:t>
      </w:r>
      <w:r w:rsidRPr="00473F7C">
        <w:rPr>
          <w:rFonts w:ascii="Cambria" w:eastAsia="Calibri" w:hAnsi="Cambria" w:cs="Times New Roman"/>
          <w:b/>
          <w:bCs/>
          <w:iCs/>
          <w:sz w:val="26"/>
          <w:szCs w:val="28"/>
        </w:rPr>
        <w:tab/>
      </w:r>
      <w:proofErr w:type="spellStart"/>
      <w:r w:rsidRPr="00473F7C">
        <w:rPr>
          <w:rFonts w:ascii="Cambria" w:eastAsia="Calibri" w:hAnsi="Cambria" w:cs="Times New Roman"/>
          <w:b/>
          <w:bCs/>
          <w:iCs/>
          <w:sz w:val="26"/>
          <w:szCs w:val="28"/>
          <w:lang w:val="x-none"/>
        </w:rPr>
        <w:t>Carriage</w:t>
      </w:r>
      <w:proofErr w:type="spellEnd"/>
      <w:r w:rsidRPr="00473F7C">
        <w:rPr>
          <w:rFonts w:ascii="Cambria" w:eastAsia="Calibri" w:hAnsi="Cambria" w:cs="Times New Roman"/>
          <w:b/>
          <w:bCs/>
          <w:iCs/>
          <w:sz w:val="26"/>
          <w:szCs w:val="28"/>
          <w:lang w:val="x-none"/>
        </w:rPr>
        <w:t xml:space="preserve"> of LCEVC </w:t>
      </w:r>
      <w:proofErr w:type="spellStart"/>
      <w:r w:rsidRPr="00473F7C">
        <w:rPr>
          <w:rFonts w:ascii="Cambria" w:eastAsia="Calibri" w:hAnsi="Cambria" w:cs="Times New Roman"/>
          <w:b/>
          <w:bCs/>
          <w:iCs/>
          <w:sz w:val="26"/>
          <w:szCs w:val="28"/>
          <w:lang w:val="x-none"/>
        </w:rPr>
        <w:t>NALUs</w:t>
      </w:r>
      <w:proofErr w:type="spellEnd"/>
      <w:r w:rsidRPr="00473F7C">
        <w:rPr>
          <w:rFonts w:ascii="Cambria" w:eastAsia="Calibri" w:hAnsi="Cambria" w:cs="Times New Roman"/>
          <w:b/>
          <w:bCs/>
          <w:iCs/>
          <w:sz w:val="26"/>
          <w:szCs w:val="28"/>
          <w:lang w:val="x-none"/>
        </w:rPr>
        <w:t xml:space="preserve"> in SEI </w:t>
      </w:r>
      <w:proofErr w:type="spellStart"/>
      <w:r w:rsidRPr="00473F7C">
        <w:rPr>
          <w:rFonts w:ascii="Cambria" w:eastAsia="Calibri" w:hAnsi="Cambria" w:cs="Times New Roman"/>
          <w:b/>
          <w:bCs/>
          <w:iCs/>
          <w:sz w:val="26"/>
          <w:szCs w:val="28"/>
          <w:lang w:val="x-none"/>
        </w:rPr>
        <w:t>messages</w:t>
      </w:r>
      <w:bookmarkEnd w:id="878"/>
      <w:bookmarkEnd w:id="879"/>
      <w:proofErr w:type="spellEnd"/>
    </w:p>
    <w:p w14:paraId="6F792633" w14:textId="77777777" w:rsidR="00473F7C" w:rsidRPr="00473F7C" w:rsidRDefault="00473F7C" w:rsidP="00554937">
      <w:pPr>
        <w:autoSpaceDE/>
        <w:autoSpaceDN/>
        <w:spacing w:after="80" w:line="276" w:lineRule="auto"/>
        <w:jc w:val="both"/>
        <w:rPr>
          <w:rFonts w:asciiTheme="majorHAnsi" w:eastAsia="Calibri" w:hAnsiTheme="majorHAnsi" w:cs="Times New Roman"/>
          <w:sz w:val="24"/>
          <w:szCs w:val="24"/>
          <w:lang w:val="en-GB"/>
        </w:rPr>
      </w:pPr>
      <w:r w:rsidRPr="00473F7C">
        <w:rPr>
          <w:rFonts w:asciiTheme="majorHAnsi" w:eastAsia="Calibri" w:hAnsiTheme="majorHAnsi" w:cs="Times New Roman"/>
          <w:sz w:val="24"/>
          <w:szCs w:val="24"/>
        </w:rPr>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w:t>
      </w:r>
      <w:proofErr w:type="spellStart"/>
      <w:r w:rsidRPr="00473F7C">
        <w:rPr>
          <w:rFonts w:asciiTheme="majorHAnsi" w:eastAsia="Calibri" w:hAnsiTheme="majorHAnsi" w:cs="Times New Roman"/>
          <w:sz w:val="24"/>
          <w:szCs w:val="24"/>
        </w:rPr>
        <w:t>nal_unit_type</w:t>
      </w:r>
      <w:proofErr w:type="spellEnd"/>
      <w:r w:rsidRPr="00473F7C">
        <w:rPr>
          <w:rFonts w:asciiTheme="majorHAnsi" w:eastAsia="Calibri" w:hAnsiTheme="majorHAnsi" w:cs="Times New Roman"/>
          <w:sz w:val="24"/>
          <w:szCs w:val="24"/>
        </w:rPr>
        <w:t xml:space="preserve"> field as in the following table, where RBSP stands for </w:t>
      </w:r>
      <w:r w:rsidRPr="00473F7C">
        <w:rPr>
          <w:rFonts w:asciiTheme="majorHAnsi" w:eastAsia="Calibri" w:hAnsiTheme="majorHAnsi" w:cs="Times New Roman"/>
          <w:sz w:val="24"/>
          <w:szCs w:val="24"/>
          <w:lang w:val="en-GB"/>
        </w:rPr>
        <w:t xml:space="preserve">raw byte sequence payload (see </w:t>
      </w:r>
      <w:r w:rsidRPr="00473F7C">
        <w:rPr>
          <w:rFonts w:asciiTheme="majorHAnsi" w:eastAsia="Calibri" w:hAnsiTheme="majorHAnsi" w:cs="Times New Roman"/>
          <w:sz w:val="24"/>
          <w:szCs w:val="24"/>
          <w:lang w:val="en-GB"/>
        </w:rPr>
        <w:fldChar w:fldCharType="begin"/>
      </w:r>
      <w:r w:rsidRPr="00473F7C">
        <w:rPr>
          <w:rFonts w:asciiTheme="majorHAnsi" w:eastAsia="Calibri" w:hAnsiTheme="majorHAnsi" w:cs="Times New Roman"/>
          <w:sz w:val="24"/>
          <w:szCs w:val="24"/>
          <w:lang w:val="en-GB"/>
        </w:rPr>
        <w:instrText xml:space="preserve"> REF _Ref116298660 \h  \* MERGEFORMAT </w:instrText>
      </w:r>
      <w:r w:rsidRPr="00473F7C">
        <w:rPr>
          <w:rFonts w:asciiTheme="majorHAnsi" w:eastAsia="Calibri" w:hAnsiTheme="majorHAnsi" w:cs="Times New Roman"/>
          <w:sz w:val="24"/>
          <w:szCs w:val="24"/>
          <w:lang w:val="en-GB"/>
        </w:rPr>
      </w:r>
      <w:r w:rsidRPr="00473F7C">
        <w:rPr>
          <w:rFonts w:asciiTheme="majorHAnsi" w:eastAsia="Calibri" w:hAnsiTheme="majorHAnsi" w:cs="Times New Roman"/>
          <w:sz w:val="24"/>
          <w:szCs w:val="24"/>
          <w:lang w:val="en-GB"/>
        </w:rPr>
        <w:fldChar w:fldCharType="separate"/>
      </w:r>
      <w:r w:rsidRPr="00473F7C">
        <w:rPr>
          <w:rFonts w:asciiTheme="majorHAnsi" w:eastAsia="Calibri" w:hAnsiTheme="majorHAnsi" w:cs="Times New Roman"/>
          <w:sz w:val="24"/>
          <w:szCs w:val="24"/>
        </w:rPr>
        <w:t xml:space="preserve">Table </w:t>
      </w:r>
      <w:r w:rsidRPr="00473F7C">
        <w:rPr>
          <w:rFonts w:asciiTheme="majorHAnsi" w:eastAsia="Calibri" w:hAnsiTheme="majorHAnsi" w:cs="Times New Roman"/>
          <w:noProof/>
          <w:sz w:val="24"/>
          <w:szCs w:val="24"/>
        </w:rPr>
        <w:t>1</w:t>
      </w:r>
      <w:r w:rsidRPr="00473F7C">
        <w:rPr>
          <w:rFonts w:asciiTheme="majorHAnsi" w:eastAsia="Calibri" w:hAnsiTheme="majorHAnsi" w:cs="Times New Roman"/>
          <w:sz w:val="24"/>
          <w:szCs w:val="24"/>
          <w:lang w:val="en-GB"/>
        </w:rPr>
        <w:fldChar w:fldCharType="end"/>
      </w:r>
      <w:r w:rsidRPr="00473F7C">
        <w:rPr>
          <w:rFonts w:asciiTheme="majorHAnsi" w:eastAsia="Calibri" w:hAnsiTheme="majorHAnsi" w:cs="Times New Roman"/>
          <w:sz w:val="24"/>
          <w:szCs w:val="24"/>
          <w:lang w:val="en-GB"/>
        </w:rPr>
        <w:t xml:space="preserve"> below).</w:t>
      </w:r>
    </w:p>
    <w:tbl>
      <w:tblPr>
        <w:tblStyle w:val="Grigliatabella"/>
        <w:tblW w:w="7088" w:type="dxa"/>
        <w:jc w:val="center"/>
        <w:tblLook w:val="04A0" w:firstRow="1" w:lastRow="0" w:firstColumn="1" w:lastColumn="0" w:noHBand="0" w:noVBand="1"/>
      </w:tblPr>
      <w:tblGrid>
        <w:gridCol w:w="1414"/>
        <w:gridCol w:w="2049"/>
        <w:gridCol w:w="3625"/>
      </w:tblGrid>
      <w:tr w:rsidR="00473F7C" w:rsidRPr="00473F7C" w14:paraId="09696C8C"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15BB6D56"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MPEG</w:t>
            </w:r>
            <w:r w:rsidRPr="00473F7C">
              <w:rPr>
                <w:rFonts w:asciiTheme="majorHAnsi" w:eastAsia="Calibri" w:hAnsiTheme="majorHAnsi" w:cs="Times New Roman"/>
                <w:sz w:val="24"/>
                <w:szCs w:val="24"/>
              </w:rPr>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525E4AF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SEI</w:t>
            </w:r>
            <w:r w:rsidRPr="00473F7C">
              <w:rPr>
                <w:rFonts w:asciiTheme="majorHAnsi" w:eastAsia="Calibri" w:hAnsiTheme="majorHAnsi" w:cs="Times New Roman"/>
                <w:sz w:val="24"/>
                <w:szCs w:val="24"/>
              </w:rPr>
              <w:br/>
            </w:r>
            <w:proofErr w:type="spellStart"/>
            <w:r w:rsidRPr="00473F7C">
              <w:rPr>
                <w:rFonts w:asciiTheme="majorHAnsi" w:eastAsia="Calibri" w:hAnsiTheme="majorHAnsi" w:cs="Times New Roman"/>
                <w:sz w:val="24"/>
                <w:szCs w:val="24"/>
              </w:rPr>
              <w:t>nal_unit_type</w:t>
            </w:r>
            <w:proofErr w:type="spellEnd"/>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066FC872"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Corresponding</w:t>
            </w:r>
            <w:r w:rsidRPr="00473F7C">
              <w:rPr>
                <w:rFonts w:asciiTheme="majorHAnsi" w:eastAsia="Calibri" w:hAnsiTheme="majorHAnsi" w:cs="Times New Roman"/>
                <w:sz w:val="24"/>
                <w:szCs w:val="24"/>
              </w:rPr>
              <w:br/>
              <w:t>NAL unit payload</w:t>
            </w:r>
          </w:p>
        </w:tc>
      </w:tr>
      <w:tr w:rsidR="00473F7C" w:rsidRPr="00473F7C" w14:paraId="29E46970"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hideMark/>
          </w:tcPr>
          <w:p w14:paraId="2C75F401"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AVC</w:t>
            </w:r>
          </w:p>
        </w:tc>
        <w:tc>
          <w:tcPr>
            <w:tcW w:w="2049" w:type="dxa"/>
            <w:tcBorders>
              <w:top w:val="single" w:sz="4" w:space="0" w:color="auto"/>
              <w:left w:val="single" w:sz="4" w:space="0" w:color="auto"/>
              <w:bottom w:val="single" w:sz="4" w:space="0" w:color="auto"/>
              <w:right w:val="single" w:sz="4" w:space="0" w:color="auto"/>
            </w:tcBorders>
            <w:hideMark/>
          </w:tcPr>
          <w:p w14:paraId="441E863B"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6</w:t>
            </w:r>
          </w:p>
        </w:tc>
        <w:tc>
          <w:tcPr>
            <w:tcW w:w="3625" w:type="dxa"/>
            <w:tcBorders>
              <w:top w:val="single" w:sz="4" w:space="0" w:color="auto"/>
              <w:left w:val="single" w:sz="4" w:space="0" w:color="auto"/>
              <w:bottom w:val="single" w:sz="4" w:space="0" w:color="auto"/>
              <w:right w:val="single" w:sz="4" w:space="0" w:color="auto"/>
            </w:tcBorders>
            <w:hideMark/>
          </w:tcPr>
          <w:p w14:paraId="6210644B"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sei_rbsp</w:t>
            </w:r>
            <w:proofErr w:type="spellEnd"/>
            <w:r w:rsidRPr="00473F7C">
              <w:rPr>
                <w:rFonts w:asciiTheme="majorHAnsi" w:eastAsia="Calibri" w:hAnsiTheme="majorHAnsi" w:cs="Times New Roman"/>
                <w:sz w:val="24"/>
                <w:szCs w:val="24"/>
              </w:rPr>
              <w:t>()</w:t>
            </w:r>
          </w:p>
        </w:tc>
      </w:tr>
      <w:tr w:rsidR="00473F7C" w:rsidRPr="00473F7C" w14:paraId="26D3138B"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hideMark/>
          </w:tcPr>
          <w:p w14:paraId="3AADBF83"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HEVC</w:t>
            </w:r>
          </w:p>
        </w:tc>
        <w:tc>
          <w:tcPr>
            <w:tcW w:w="2049" w:type="dxa"/>
            <w:tcBorders>
              <w:top w:val="single" w:sz="4" w:space="0" w:color="auto"/>
              <w:left w:val="single" w:sz="4" w:space="0" w:color="auto"/>
              <w:bottom w:val="single" w:sz="4" w:space="0" w:color="auto"/>
              <w:right w:val="single" w:sz="4" w:space="0" w:color="auto"/>
            </w:tcBorders>
            <w:hideMark/>
          </w:tcPr>
          <w:p w14:paraId="3698C58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39</w:t>
            </w:r>
            <w:r w:rsidRPr="00473F7C">
              <w:rPr>
                <w:rFonts w:asciiTheme="majorHAnsi" w:eastAsia="Calibri" w:hAnsiTheme="majorHAnsi" w:cs="Times New Roman"/>
                <w:sz w:val="24"/>
                <w:szCs w:val="24"/>
                <w:vertAlign w:val="superscript"/>
              </w:rPr>
              <w:t>*</w:t>
            </w:r>
          </w:p>
        </w:tc>
        <w:tc>
          <w:tcPr>
            <w:tcW w:w="3625" w:type="dxa"/>
            <w:tcBorders>
              <w:top w:val="single" w:sz="4" w:space="0" w:color="auto"/>
              <w:left w:val="single" w:sz="4" w:space="0" w:color="auto"/>
              <w:bottom w:val="single" w:sz="4" w:space="0" w:color="auto"/>
              <w:right w:val="single" w:sz="4" w:space="0" w:color="auto"/>
            </w:tcBorders>
            <w:hideMark/>
          </w:tcPr>
          <w:p w14:paraId="1DDF9E92"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sei_rbsp</w:t>
            </w:r>
            <w:proofErr w:type="spellEnd"/>
            <w:r w:rsidRPr="00473F7C">
              <w:rPr>
                <w:rFonts w:asciiTheme="majorHAnsi" w:eastAsia="Calibri" w:hAnsiTheme="majorHAnsi" w:cs="Times New Roman"/>
                <w:sz w:val="24"/>
                <w:szCs w:val="24"/>
              </w:rPr>
              <w:t>()</w:t>
            </w:r>
          </w:p>
        </w:tc>
      </w:tr>
      <w:tr w:rsidR="00473F7C" w:rsidRPr="00473F7C" w14:paraId="4DB6EDDB" w14:textId="77777777" w:rsidTr="00F40757">
        <w:trPr>
          <w:jc w:val="center"/>
        </w:trPr>
        <w:tc>
          <w:tcPr>
            <w:tcW w:w="1414" w:type="dxa"/>
            <w:tcBorders>
              <w:top w:val="single" w:sz="4" w:space="0" w:color="auto"/>
              <w:left w:val="single" w:sz="4" w:space="0" w:color="auto"/>
              <w:bottom w:val="single" w:sz="4" w:space="0" w:color="auto"/>
              <w:right w:val="single" w:sz="4" w:space="0" w:color="auto"/>
            </w:tcBorders>
            <w:hideMark/>
          </w:tcPr>
          <w:p w14:paraId="0AA1806F"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VVC</w:t>
            </w:r>
          </w:p>
        </w:tc>
        <w:tc>
          <w:tcPr>
            <w:tcW w:w="2049" w:type="dxa"/>
            <w:tcBorders>
              <w:top w:val="single" w:sz="4" w:space="0" w:color="auto"/>
              <w:left w:val="single" w:sz="4" w:space="0" w:color="auto"/>
              <w:bottom w:val="single" w:sz="4" w:space="0" w:color="auto"/>
              <w:right w:val="single" w:sz="4" w:space="0" w:color="auto"/>
            </w:tcBorders>
            <w:hideMark/>
          </w:tcPr>
          <w:p w14:paraId="70C8D9FE" w14:textId="77777777" w:rsidR="00473F7C" w:rsidRPr="00473F7C" w:rsidRDefault="00473F7C" w:rsidP="00554937">
            <w:pPr>
              <w:spacing w:after="80" w:line="276" w:lineRule="auto"/>
              <w:jc w:val="both"/>
              <w:rPr>
                <w:rFonts w:asciiTheme="majorHAnsi" w:eastAsia="Calibri" w:hAnsiTheme="majorHAnsi" w:cs="Times New Roman"/>
                <w:sz w:val="24"/>
                <w:szCs w:val="24"/>
              </w:rPr>
            </w:pPr>
            <w:r w:rsidRPr="00473F7C">
              <w:rPr>
                <w:rFonts w:asciiTheme="majorHAnsi" w:eastAsia="Calibri" w:hAnsiTheme="majorHAnsi" w:cs="Times New Roman"/>
                <w:sz w:val="24"/>
                <w:szCs w:val="24"/>
              </w:rPr>
              <w:t>23</w:t>
            </w:r>
            <w:r w:rsidRPr="00473F7C">
              <w:rPr>
                <w:rFonts w:asciiTheme="majorHAnsi" w:eastAsia="Calibri" w:hAnsiTheme="majorHAnsi" w:cs="Times New Roman"/>
                <w:sz w:val="24"/>
                <w:szCs w:val="24"/>
                <w:vertAlign w:val="superscript"/>
              </w:rPr>
              <w:t>*</w:t>
            </w:r>
          </w:p>
        </w:tc>
        <w:tc>
          <w:tcPr>
            <w:tcW w:w="3625" w:type="dxa"/>
            <w:tcBorders>
              <w:top w:val="single" w:sz="4" w:space="0" w:color="auto"/>
              <w:left w:val="single" w:sz="4" w:space="0" w:color="auto"/>
              <w:bottom w:val="single" w:sz="4" w:space="0" w:color="auto"/>
              <w:right w:val="single" w:sz="4" w:space="0" w:color="auto"/>
            </w:tcBorders>
            <w:hideMark/>
          </w:tcPr>
          <w:p w14:paraId="645FE3E6" w14:textId="77777777" w:rsidR="00473F7C" w:rsidRPr="00473F7C" w:rsidRDefault="00473F7C" w:rsidP="00554937">
            <w:pPr>
              <w:spacing w:after="80" w:line="276" w:lineRule="auto"/>
              <w:jc w:val="both"/>
              <w:rPr>
                <w:rFonts w:asciiTheme="majorHAnsi" w:eastAsia="Calibri" w:hAnsiTheme="majorHAnsi" w:cs="Times New Roman"/>
                <w:sz w:val="24"/>
                <w:szCs w:val="24"/>
              </w:rPr>
            </w:pPr>
            <w:proofErr w:type="spellStart"/>
            <w:r w:rsidRPr="00473F7C">
              <w:rPr>
                <w:rFonts w:asciiTheme="majorHAnsi" w:eastAsia="Calibri" w:hAnsiTheme="majorHAnsi" w:cs="Times New Roman"/>
                <w:sz w:val="24"/>
                <w:szCs w:val="24"/>
              </w:rPr>
              <w:t>sei_rbsp</w:t>
            </w:r>
            <w:proofErr w:type="spellEnd"/>
            <w:r w:rsidRPr="00473F7C">
              <w:rPr>
                <w:rFonts w:asciiTheme="majorHAnsi" w:eastAsia="Calibri" w:hAnsiTheme="majorHAnsi" w:cs="Times New Roman"/>
                <w:sz w:val="24"/>
                <w:szCs w:val="24"/>
              </w:rPr>
              <w:t>()</w:t>
            </w:r>
          </w:p>
        </w:tc>
      </w:tr>
      <w:tr w:rsidR="00473F7C" w:rsidRPr="00473F7C" w14:paraId="2A2C4682" w14:textId="77777777" w:rsidTr="00F40757">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7DCFDBB2" w14:textId="77777777" w:rsidR="00473F7C" w:rsidRPr="00473F7C" w:rsidRDefault="00473F7C" w:rsidP="00554937">
            <w:pPr>
              <w:spacing w:after="80" w:line="276" w:lineRule="auto"/>
              <w:jc w:val="both"/>
              <w:rPr>
                <w:rFonts w:asciiTheme="majorHAnsi" w:eastAsia="Calibri" w:hAnsiTheme="majorHAnsi" w:cs="Times New Roman"/>
                <w:sz w:val="24"/>
                <w:szCs w:val="24"/>
                <w:vertAlign w:val="superscript"/>
              </w:rPr>
            </w:pPr>
            <w:r w:rsidRPr="00473F7C">
              <w:rPr>
                <w:rFonts w:asciiTheme="majorHAnsi" w:eastAsia="Calibri" w:hAnsiTheme="majorHAnsi" w:cs="Times New Roman"/>
                <w:sz w:val="24"/>
                <w:szCs w:val="24"/>
                <w:vertAlign w:val="superscript"/>
              </w:rPr>
              <w:t>*</w:t>
            </w:r>
            <w:r w:rsidRPr="00473F7C">
              <w:rPr>
                <w:rFonts w:asciiTheme="majorHAnsi" w:eastAsia="Calibri" w:hAnsiTheme="majorHAnsi" w:cs="Times New Roman"/>
                <w:sz w:val="24"/>
                <w:szCs w:val="24"/>
              </w:rPr>
              <w:t xml:space="preserve"> prefix SEI</w:t>
            </w:r>
          </w:p>
        </w:tc>
      </w:tr>
    </w:tbl>
    <w:p w14:paraId="7F99B307" w14:textId="77777777" w:rsidR="00473F7C" w:rsidRPr="00473F7C" w:rsidRDefault="00473F7C" w:rsidP="00554937">
      <w:pPr>
        <w:widowControl/>
        <w:autoSpaceDE/>
        <w:autoSpaceDN/>
        <w:spacing w:after="80" w:line="276" w:lineRule="auto"/>
        <w:jc w:val="center"/>
        <w:rPr>
          <w:rFonts w:asciiTheme="majorHAnsi" w:eastAsia="MS Mincho" w:hAnsiTheme="majorHAnsi" w:cs="Times New Roman"/>
          <w:sz w:val="24"/>
          <w:szCs w:val="24"/>
        </w:rPr>
      </w:pPr>
      <w:bookmarkStart w:id="880" w:name="_Ref116298660"/>
      <w:bookmarkStart w:id="881" w:name="_Toc104302760"/>
      <w:r w:rsidRPr="00473F7C">
        <w:rPr>
          <w:rFonts w:asciiTheme="majorHAnsi" w:eastAsia="MS Mincho" w:hAnsiTheme="majorHAnsi" w:cs="Times New Roman"/>
          <w:sz w:val="24"/>
          <w:szCs w:val="24"/>
        </w:rPr>
        <w:t xml:space="preserve">Table </w:t>
      </w:r>
      <w:r w:rsidRPr="00473F7C">
        <w:rPr>
          <w:rFonts w:asciiTheme="majorHAnsi" w:eastAsia="MS Mincho" w:hAnsiTheme="majorHAnsi" w:cs="Times New Roman"/>
          <w:sz w:val="24"/>
          <w:szCs w:val="24"/>
        </w:rPr>
        <w:fldChar w:fldCharType="begin"/>
      </w:r>
      <w:r w:rsidRPr="00473F7C">
        <w:rPr>
          <w:rFonts w:asciiTheme="majorHAnsi" w:eastAsia="MS Mincho" w:hAnsiTheme="majorHAnsi" w:cs="Times New Roman"/>
          <w:sz w:val="24"/>
          <w:szCs w:val="24"/>
        </w:rPr>
        <w:instrText>SEQ Table \* ARABIC</w:instrText>
      </w:r>
      <w:r w:rsidRPr="00473F7C">
        <w:rPr>
          <w:rFonts w:asciiTheme="majorHAnsi" w:eastAsia="MS Mincho" w:hAnsiTheme="majorHAnsi" w:cs="Times New Roman"/>
          <w:sz w:val="24"/>
          <w:szCs w:val="24"/>
        </w:rPr>
        <w:fldChar w:fldCharType="separate"/>
      </w:r>
      <w:r w:rsidRPr="00473F7C">
        <w:rPr>
          <w:rFonts w:asciiTheme="majorHAnsi" w:eastAsia="MS Mincho" w:hAnsiTheme="majorHAnsi" w:cs="Times New Roman"/>
          <w:noProof/>
          <w:sz w:val="24"/>
          <w:szCs w:val="24"/>
        </w:rPr>
        <w:t>1</w:t>
      </w:r>
      <w:r w:rsidRPr="00473F7C">
        <w:rPr>
          <w:rFonts w:asciiTheme="majorHAnsi" w:eastAsia="MS Mincho" w:hAnsiTheme="majorHAnsi" w:cs="Times New Roman"/>
          <w:sz w:val="24"/>
          <w:szCs w:val="24"/>
        </w:rPr>
        <w:fldChar w:fldCharType="end"/>
      </w:r>
      <w:bookmarkEnd w:id="880"/>
      <w:r w:rsidRPr="00473F7C">
        <w:rPr>
          <w:rFonts w:asciiTheme="majorHAnsi" w:eastAsia="MS Mincho" w:hAnsiTheme="majorHAnsi" w:cs="Times New Roman"/>
          <w:sz w:val="24"/>
          <w:szCs w:val="24"/>
        </w:rPr>
        <w:t xml:space="preserve"> - SEI NALU type</w:t>
      </w:r>
      <w:bookmarkEnd w:id="881"/>
    </w:p>
    <w:p w14:paraId="46761086" w14:textId="4992CBD5" w:rsidR="00473F7C" w:rsidRPr="00473F7C" w:rsidRDefault="00554937" w:rsidP="00473F7C">
      <w:pPr>
        <w:keepNext/>
        <w:numPr>
          <w:ilvl w:val="1"/>
          <w:numId w:val="0"/>
        </w:numPr>
        <w:tabs>
          <w:tab w:val="num" w:pos="576"/>
        </w:tabs>
        <w:autoSpaceDE/>
        <w:autoSpaceDN/>
        <w:spacing w:before="240" w:after="60" w:line="276" w:lineRule="auto"/>
        <w:ind w:left="576" w:hanging="576"/>
        <w:jc w:val="both"/>
        <w:outlineLvl w:val="1"/>
        <w:rPr>
          <w:rFonts w:ascii="Cambria" w:eastAsia="Calibri" w:hAnsi="Cambria" w:cs="Times New Roman"/>
          <w:b/>
          <w:bCs/>
          <w:iCs/>
          <w:sz w:val="26"/>
          <w:szCs w:val="28"/>
          <w:lang w:val="x-none"/>
        </w:rPr>
      </w:pPr>
      <w:bookmarkStart w:id="882" w:name="_Toc124444493"/>
      <w:bookmarkStart w:id="883" w:name="_Toc126880212"/>
      <w:r w:rsidRPr="00554937">
        <w:rPr>
          <w:rFonts w:ascii="Cambria" w:eastAsia="Calibri" w:hAnsi="Cambria" w:cs="Times New Roman"/>
          <w:b/>
          <w:bCs/>
          <w:iCs/>
          <w:sz w:val="26"/>
          <w:szCs w:val="28"/>
        </w:rPr>
        <w:t>2.2</w:t>
      </w:r>
      <w:r w:rsidRPr="00554937">
        <w:rPr>
          <w:rFonts w:ascii="Cambria" w:eastAsia="Calibri" w:hAnsi="Cambria" w:cs="Times New Roman"/>
          <w:b/>
          <w:bCs/>
          <w:iCs/>
          <w:sz w:val="26"/>
          <w:szCs w:val="28"/>
        </w:rPr>
        <w:tab/>
      </w:r>
      <w:proofErr w:type="spellStart"/>
      <w:r w:rsidR="00473F7C" w:rsidRPr="00473F7C">
        <w:rPr>
          <w:rFonts w:ascii="Cambria" w:eastAsia="Calibri" w:hAnsi="Cambria" w:cs="Times New Roman"/>
          <w:b/>
          <w:bCs/>
          <w:iCs/>
          <w:sz w:val="26"/>
          <w:szCs w:val="28"/>
          <w:lang w:val="x-none"/>
        </w:rPr>
        <w:t>Suggested</w:t>
      </w:r>
      <w:proofErr w:type="spellEnd"/>
      <w:r w:rsidR="00473F7C" w:rsidRPr="00473F7C">
        <w:rPr>
          <w:rFonts w:ascii="Cambria" w:eastAsia="Calibri" w:hAnsi="Cambria" w:cs="Times New Roman"/>
          <w:b/>
          <w:bCs/>
          <w:iCs/>
          <w:sz w:val="26"/>
          <w:szCs w:val="28"/>
          <w:lang w:val="x-none"/>
        </w:rPr>
        <w:t xml:space="preserve"> </w:t>
      </w:r>
      <w:proofErr w:type="spellStart"/>
      <w:r w:rsidR="00473F7C" w:rsidRPr="00473F7C">
        <w:rPr>
          <w:rFonts w:ascii="Cambria" w:eastAsia="Calibri" w:hAnsi="Cambria" w:cs="Times New Roman"/>
          <w:b/>
          <w:bCs/>
          <w:iCs/>
          <w:sz w:val="26"/>
          <w:szCs w:val="28"/>
          <w:lang w:val="x-none"/>
        </w:rPr>
        <w:t>solution</w:t>
      </w:r>
      <w:proofErr w:type="spellEnd"/>
      <w:r w:rsidR="00473F7C" w:rsidRPr="00473F7C">
        <w:rPr>
          <w:rFonts w:ascii="Cambria" w:eastAsia="Calibri" w:hAnsi="Cambria" w:cs="Times New Roman"/>
          <w:b/>
          <w:bCs/>
          <w:iCs/>
          <w:sz w:val="26"/>
          <w:szCs w:val="28"/>
          <w:lang w:val="x-none"/>
        </w:rPr>
        <w:t xml:space="preserve"> for SEI </w:t>
      </w:r>
      <w:proofErr w:type="spellStart"/>
      <w:r w:rsidR="00473F7C" w:rsidRPr="00473F7C">
        <w:rPr>
          <w:rFonts w:ascii="Cambria" w:eastAsia="Calibri" w:hAnsi="Cambria" w:cs="Times New Roman"/>
          <w:b/>
          <w:bCs/>
          <w:iCs/>
          <w:sz w:val="26"/>
          <w:szCs w:val="28"/>
          <w:lang w:val="x-none"/>
        </w:rPr>
        <w:t>carriage</w:t>
      </w:r>
      <w:bookmarkEnd w:id="882"/>
      <w:bookmarkEnd w:id="883"/>
      <w:proofErr w:type="spellEnd"/>
    </w:p>
    <w:p w14:paraId="3AB36BB2"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The proposed solution for using SEI encapsulation of an LCEVC bitstream consists in defining a new SEI message for LCEVC and referencing it as a new Payload Type in each of the base layer video coding specifications.</w:t>
      </w:r>
    </w:p>
    <w:p w14:paraId="10375FD0" w14:textId="77777777" w:rsidR="00657A99" w:rsidRPr="00657A99" w:rsidRDefault="00657A99" w:rsidP="00657A99">
      <w:pPr>
        <w:spacing w:after="80" w:line="276" w:lineRule="auto"/>
        <w:rPr>
          <w:rFonts w:ascii="Cambria" w:eastAsia="Calibri" w:hAnsi="Cambria" w:cs="Times New Roman"/>
          <w:sz w:val="24"/>
          <w:szCs w:val="24"/>
        </w:rPr>
      </w:pPr>
    </w:p>
    <w:p w14:paraId="3763615D"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 xml:space="preserve">In AVC (IS 14496-10), the SEI message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is a field of 8 bits (with an escape mechanism). The Payload Types are specified in Section D.1.1, with values ranging from 0 to 56, and from 137 to 201, with the other values up to 255 allocated as </w:t>
      </w:r>
      <w:proofErr w:type="spellStart"/>
      <w:r w:rsidRPr="00657A99">
        <w:rPr>
          <w:rFonts w:ascii="Cambria" w:eastAsia="Calibri" w:hAnsi="Cambria" w:cs="Times New Roman"/>
          <w:sz w:val="24"/>
          <w:szCs w:val="24"/>
        </w:rPr>
        <w:t>reserved_sei_message</w:t>
      </w:r>
      <w:proofErr w:type="spellEnd"/>
      <w:r w:rsidRPr="00657A99">
        <w:rPr>
          <w:rFonts w:ascii="Cambria" w:eastAsia="Calibri" w:hAnsi="Cambria" w:cs="Times New Roman"/>
          <w:sz w:val="24"/>
          <w:szCs w:val="24"/>
        </w:rPr>
        <w:t>.</w:t>
      </w:r>
    </w:p>
    <w:p w14:paraId="7A9B0C77" w14:textId="77777777" w:rsidR="00657A99" w:rsidRPr="00657A99" w:rsidRDefault="00657A99" w:rsidP="00657A99">
      <w:pPr>
        <w:spacing w:after="80" w:line="276" w:lineRule="auto"/>
        <w:rPr>
          <w:rFonts w:ascii="Cambria" w:eastAsia="Calibri" w:hAnsi="Cambria" w:cs="Times New Roman"/>
          <w:sz w:val="24"/>
          <w:szCs w:val="24"/>
        </w:rPr>
      </w:pPr>
    </w:p>
    <w:p w14:paraId="293A2FB6"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lastRenderedPageBreak/>
        <w:t xml:space="preserve">In HEVC (IS 23008-2), as well, the SEI message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is a field of 8 bits (with an escape mechanism). The Payload Types are specified in Section D.2.1, with values ranging from 0 to 56, and from 128 to 201, with other values up to 255 allocated as </w:t>
      </w:r>
      <w:proofErr w:type="spellStart"/>
      <w:r w:rsidRPr="00657A99">
        <w:rPr>
          <w:rFonts w:ascii="Cambria" w:eastAsia="Calibri" w:hAnsi="Cambria" w:cs="Times New Roman"/>
          <w:sz w:val="24"/>
          <w:szCs w:val="24"/>
        </w:rPr>
        <w:t>reserved_sei_message</w:t>
      </w:r>
      <w:proofErr w:type="spellEnd"/>
      <w:r w:rsidRPr="00657A99">
        <w:rPr>
          <w:rFonts w:ascii="Cambria" w:eastAsia="Calibri" w:hAnsi="Cambria" w:cs="Times New Roman"/>
          <w:sz w:val="24"/>
          <w:szCs w:val="24"/>
        </w:rPr>
        <w:t>.</w:t>
      </w:r>
    </w:p>
    <w:p w14:paraId="384523F9" w14:textId="77777777" w:rsidR="00657A99" w:rsidRPr="00657A99" w:rsidRDefault="00657A99" w:rsidP="00657A99">
      <w:pPr>
        <w:spacing w:after="80" w:line="276" w:lineRule="auto"/>
        <w:rPr>
          <w:rFonts w:ascii="Cambria" w:eastAsia="Calibri" w:hAnsi="Cambria" w:cs="Times New Roman"/>
          <w:sz w:val="24"/>
          <w:szCs w:val="24"/>
        </w:rPr>
      </w:pPr>
    </w:p>
    <w:p w14:paraId="4F81CC8A" w14:textId="77777777" w:rsidR="00657A99" w:rsidRPr="00657A99"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 xml:space="preserve">In VVC (IS 23090-3), as well, the SEI message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is a field of 8 bits (with an escape mechanism). The Payload Types are specified in Section D.2.1, with values ranging from 0 to 45, and from 129 to 204, with other values up to 255 allocated as </w:t>
      </w:r>
      <w:proofErr w:type="spellStart"/>
      <w:r w:rsidRPr="00657A99">
        <w:rPr>
          <w:rFonts w:ascii="Cambria" w:eastAsia="Calibri" w:hAnsi="Cambria" w:cs="Times New Roman"/>
          <w:sz w:val="24"/>
          <w:szCs w:val="24"/>
        </w:rPr>
        <w:t>reserved_sei_message</w:t>
      </w:r>
      <w:proofErr w:type="spellEnd"/>
      <w:r w:rsidRPr="00657A99">
        <w:rPr>
          <w:rFonts w:ascii="Cambria" w:eastAsia="Calibri" w:hAnsi="Cambria" w:cs="Times New Roman"/>
          <w:sz w:val="24"/>
          <w:szCs w:val="24"/>
        </w:rPr>
        <w:t>.</w:t>
      </w:r>
    </w:p>
    <w:p w14:paraId="4190B61B" w14:textId="77777777" w:rsidR="00657A99" w:rsidRPr="00657A99" w:rsidRDefault="00657A99" w:rsidP="00657A99">
      <w:pPr>
        <w:spacing w:after="80" w:line="276" w:lineRule="auto"/>
        <w:rPr>
          <w:rFonts w:ascii="Cambria" w:eastAsia="Calibri" w:hAnsi="Cambria" w:cs="Times New Roman"/>
          <w:sz w:val="24"/>
          <w:szCs w:val="24"/>
        </w:rPr>
      </w:pPr>
    </w:p>
    <w:p w14:paraId="6AB5D1BF" w14:textId="1D429FFC" w:rsidR="00473F7C" w:rsidRDefault="00657A99" w:rsidP="00657A99">
      <w:pPr>
        <w:spacing w:after="80" w:line="276" w:lineRule="auto"/>
        <w:rPr>
          <w:rFonts w:ascii="Cambria" w:eastAsia="Calibri" w:hAnsi="Cambria" w:cs="Times New Roman"/>
          <w:sz w:val="24"/>
          <w:szCs w:val="24"/>
        </w:rPr>
      </w:pPr>
      <w:r w:rsidRPr="00657A99">
        <w:rPr>
          <w:rFonts w:ascii="Cambria" w:eastAsia="Calibri" w:hAnsi="Cambria" w:cs="Times New Roman"/>
          <w:sz w:val="24"/>
          <w:szCs w:val="24"/>
        </w:rPr>
        <w:t xml:space="preserve">The suggested value of </w:t>
      </w:r>
      <w:proofErr w:type="spellStart"/>
      <w:r w:rsidRPr="00657A99">
        <w:rPr>
          <w:rFonts w:ascii="Cambria" w:eastAsia="Calibri" w:hAnsi="Cambria" w:cs="Times New Roman"/>
          <w:sz w:val="24"/>
          <w:szCs w:val="24"/>
        </w:rPr>
        <w:t>payloadType</w:t>
      </w:r>
      <w:proofErr w:type="spellEnd"/>
      <w:r w:rsidRPr="00657A99">
        <w:rPr>
          <w:rFonts w:ascii="Cambria" w:eastAsia="Calibri" w:hAnsi="Cambria" w:cs="Times New Roman"/>
          <w:sz w:val="24"/>
          <w:szCs w:val="24"/>
        </w:rPr>
        <w:t xml:space="preserve"> to be allocated to LCEVC in the three specifications (AVC, HEVC, VVC) is </w:t>
      </w:r>
      <w:proofErr w:type="spellStart"/>
      <w:r w:rsidRPr="00657A99">
        <w:rPr>
          <w:rFonts w:ascii="Cambria" w:eastAsia="Calibri" w:hAnsi="Cambria" w:cs="Times New Roman"/>
          <w:sz w:val="24"/>
          <w:szCs w:val="24"/>
          <w:highlight w:val="yellow"/>
        </w:rPr>
        <w:t>payloadType</w:t>
      </w:r>
      <w:proofErr w:type="spellEnd"/>
      <w:r w:rsidRPr="00657A99">
        <w:rPr>
          <w:rFonts w:ascii="Cambria" w:eastAsia="Calibri" w:hAnsi="Cambria" w:cs="Times New Roman"/>
          <w:sz w:val="24"/>
          <w:szCs w:val="24"/>
          <w:highlight w:val="yellow"/>
        </w:rPr>
        <w:t xml:space="preserve"> value 57</w:t>
      </w:r>
      <w:r w:rsidRPr="00657A99">
        <w:rPr>
          <w:rFonts w:ascii="Cambria" w:eastAsia="Calibri" w:hAnsi="Cambria" w:cs="Times New Roman"/>
          <w:sz w:val="24"/>
          <w:szCs w:val="24"/>
        </w:rPr>
        <w:t>, that falls in the “reserved range” of all the three spec.</w:t>
      </w:r>
    </w:p>
    <w:p w14:paraId="2000433E" w14:textId="77777777" w:rsidR="00657A99" w:rsidRDefault="00657A99" w:rsidP="00657A99">
      <w:pPr>
        <w:spacing w:after="80" w:line="276" w:lineRule="auto"/>
        <w:rPr>
          <w:rFonts w:asciiTheme="majorHAnsi" w:hAnsiTheme="majorHAnsi" w:cs="Times New Roman"/>
          <w:sz w:val="24"/>
          <w:szCs w:val="24"/>
        </w:rPr>
      </w:pPr>
    </w:p>
    <w:p w14:paraId="18ACF636" w14:textId="023BD574" w:rsidR="00FB69DF" w:rsidRDefault="00FB69DF">
      <w:pPr>
        <w:rPr>
          <w:rFonts w:asciiTheme="majorHAnsi" w:hAnsiTheme="majorHAnsi" w:cs="Times New Roman"/>
          <w:sz w:val="24"/>
          <w:szCs w:val="24"/>
        </w:rPr>
      </w:pPr>
      <w:r>
        <w:rPr>
          <w:rFonts w:asciiTheme="majorHAnsi" w:hAnsiTheme="majorHAnsi" w:cs="Times New Roman"/>
          <w:sz w:val="24"/>
          <w:szCs w:val="24"/>
        </w:rPr>
        <w:br w:type="page"/>
      </w:r>
    </w:p>
    <w:p w14:paraId="4C78630F" w14:textId="77777777" w:rsidR="00FB69DF" w:rsidRPr="00554937" w:rsidRDefault="00FB69DF" w:rsidP="00554937">
      <w:pPr>
        <w:spacing w:after="80" w:line="276" w:lineRule="auto"/>
        <w:rPr>
          <w:rFonts w:asciiTheme="majorHAnsi" w:hAnsiTheme="majorHAnsi" w:cs="Times New Roman"/>
          <w:sz w:val="24"/>
          <w:szCs w:val="24"/>
        </w:rPr>
      </w:pPr>
    </w:p>
    <w:p w14:paraId="4C98E412" w14:textId="14D1D222" w:rsidR="00473F7C" w:rsidRPr="00C63637" w:rsidRDefault="00C63637" w:rsidP="00C63637">
      <w:pPr>
        <w:keepNext/>
        <w:numPr>
          <w:ilvl w:val="0"/>
          <w:numId w:val="6"/>
        </w:numPr>
        <w:autoSpaceDE/>
        <w:autoSpaceDN/>
        <w:spacing w:before="240" w:after="60" w:line="276" w:lineRule="auto"/>
        <w:ind w:left="567" w:hanging="567"/>
        <w:jc w:val="both"/>
        <w:outlineLvl w:val="0"/>
        <w:rPr>
          <w:rFonts w:ascii="Cambria" w:eastAsia="Calibri" w:hAnsi="Cambria"/>
          <w:b/>
          <w:bCs/>
          <w:kern w:val="32"/>
          <w:sz w:val="28"/>
          <w:szCs w:val="32"/>
        </w:rPr>
      </w:pPr>
      <w:bookmarkStart w:id="884" w:name="_Toc126880213"/>
      <w:r w:rsidRPr="00C63637">
        <w:rPr>
          <w:rFonts w:ascii="Cambria" w:eastAsia="Calibri" w:hAnsi="Cambria"/>
          <w:b/>
          <w:bCs/>
          <w:kern w:val="32"/>
          <w:sz w:val="28"/>
          <w:szCs w:val="32"/>
        </w:rPr>
        <w:t>Aggregators</w:t>
      </w:r>
      <w:r w:rsidR="005275EE">
        <w:rPr>
          <w:rFonts w:ascii="Cambria" w:eastAsia="Calibri" w:hAnsi="Cambria"/>
          <w:b/>
          <w:bCs/>
          <w:kern w:val="32"/>
          <w:sz w:val="28"/>
          <w:szCs w:val="32"/>
        </w:rPr>
        <w:t xml:space="preserve"> approach</w:t>
      </w:r>
      <w:bookmarkEnd w:id="884"/>
    </w:p>
    <w:p w14:paraId="7C343F57" w14:textId="18D0169D" w:rsidR="00C7714D" w:rsidRPr="00C7714D" w:rsidRDefault="00C7714D">
      <w:pPr>
        <w:keepNext/>
        <w:autoSpaceDE/>
        <w:autoSpaceDN/>
        <w:spacing w:before="240" w:after="60" w:line="276" w:lineRule="auto"/>
        <w:jc w:val="both"/>
        <w:outlineLvl w:val="0"/>
        <w:rPr>
          <w:rFonts w:asciiTheme="majorHAnsi" w:hAnsiTheme="majorHAnsi" w:cs="Times New Roman"/>
          <w:sz w:val="24"/>
          <w:szCs w:val="24"/>
        </w:rPr>
        <w:pPrChange w:id="885" w:author="Kammachi Sreedhar, Kashyap (Nokia - FI/Tampere)" w:date="2023-02-09T17:38:00Z">
          <w:pPr>
            <w:keepNext/>
            <w:numPr>
              <w:numId w:val="6"/>
            </w:numPr>
            <w:autoSpaceDE/>
            <w:autoSpaceDN/>
            <w:spacing w:before="240" w:after="60" w:line="276" w:lineRule="auto"/>
            <w:ind w:left="360" w:hanging="360"/>
            <w:jc w:val="both"/>
            <w:outlineLvl w:val="0"/>
          </w:pPr>
        </w:pPrChange>
      </w:pPr>
      <w:bookmarkStart w:id="886" w:name="_Toc126880214"/>
      <w:r w:rsidRPr="00C7714D">
        <w:rPr>
          <w:rFonts w:asciiTheme="majorHAnsi" w:hAnsiTheme="majorHAnsi" w:cs="Times New Roman"/>
          <w:sz w:val="24"/>
          <w:szCs w:val="24"/>
        </w:rPr>
        <w:t xml:space="preserve">This </w:t>
      </w:r>
      <w:del w:id="887" w:author="BATTISTA STEFANO" w:date="2023-03-16T18:47:00Z">
        <w:r w:rsidDel="004942AC">
          <w:rPr>
            <w:rFonts w:asciiTheme="majorHAnsi" w:hAnsiTheme="majorHAnsi" w:cs="Times New Roman"/>
            <w:sz w:val="24"/>
            <w:szCs w:val="24"/>
          </w:rPr>
          <w:delText>approache</w:delText>
        </w:r>
      </w:del>
      <w:ins w:id="888" w:author="BATTISTA STEFANO" w:date="2023-03-16T18:47:00Z">
        <w:r w:rsidR="004942AC">
          <w:rPr>
            <w:rFonts w:asciiTheme="majorHAnsi" w:hAnsiTheme="majorHAnsi" w:cs="Times New Roman"/>
            <w:sz w:val="24"/>
            <w:szCs w:val="24"/>
          </w:rPr>
          <w:t>approach</w:t>
        </w:r>
      </w:ins>
      <w:r w:rsidRPr="00C7714D">
        <w:rPr>
          <w:rFonts w:asciiTheme="majorHAnsi" w:hAnsiTheme="majorHAnsi" w:cs="Times New Roman"/>
          <w:sz w:val="24"/>
          <w:szCs w:val="24"/>
        </w:rPr>
        <w:t xml:space="preserve"> proposes the following ISOBMFF based codec-agnostic solution for the single-track carriage and storage of MPEG-5 LCEVC bitstream together with the base bitstream.</w:t>
      </w:r>
      <w:bookmarkEnd w:id="886"/>
      <w:r w:rsidRPr="00C7714D">
        <w:rPr>
          <w:rFonts w:asciiTheme="majorHAnsi" w:hAnsiTheme="majorHAnsi" w:cs="Times New Roman"/>
          <w:sz w:val="24"/>
          <w:szCs w:val="24"/>
        </w:rPr>
        <w:t xml:space="preserve"> </w:t>
      </w:r>
    </w:p>
    <w:p w14:paraId="7207D152" w14:textId="77777777" w:rsidR="00C7714D" w:rsidRDefault="00C7714D" w:rsidP="004942AC">
      <w:pPr>
        <w:pStyle w:val="Paragrafoelenco"/>
        <w:numPr>
          <w:ilvl w:val="0"/>
          <w:numId w:val="10"/>
        </w:numPr>
        <w:rPr>
          <w:rFonts w:asciiTheme="majorHAnsi" w:hAnsiTheme="majorHAnsi" w:cs="Times New Roman"/>
          <w:sz w:val="24"/>
          <w:szCs w:val="24"/>
        </w:rPr>
      </w:pPr>
      <w:r w:rsidRPr="004942AC">
        <w:rPr>
          <w:rFonts w:asciiTheme="majorHAnsi" w:hAnsiTheme="majorHAnsi" w:cs="Times New Roman"/>
          <w:sz w:val="24"/>
          <w:szCs w:val="24"/>
        </w:rPr>
        <w:t>A LCEVC mixed track is defined for carriage of LCEVC and the base streams</w:t>
      </w:r>
    </w:p>
    <w:p w14:paraId="05CB387A" w14:textId="780093EF" w:rsidR="00C63637" w:rsidRDefault="00C7714D" w:rsidP="004942AC">
      <w:pPr>
        <w:pStyle w:val="Paragrafoelenco"/>
        <w:numPr>
          <w:ilvl w:val="0"/>
          <w:numId w:val="10"/>
        </w:numPr>
      </w:pPr>
      <w:r w:rsidRPr="004942AC">
        <w:rPr>
          <w:rFonts w:asciiTheme="majorHAnsi" w:hAnsiTheme="majorHAnsi" w:cs="Times New Roman"/>
          <w:sz w:val="24"/>
          <w:szCs w:val="24"/>
        </w:rPr>
        <w:t>An aggregator is defined for carrying base stream NAL units in LCEVC mixed track.</w:t>
      </w:r>
    </w:p>
    <w:p w14:paraId="43A2D554" w14:textId="77777777" w:rsidR="00C7714D" w:rsidRDefault="00C7714D" w:rsidP="00C63637">
      <w:pPr>
        <w:spacing w:after="80" w:line="276" w:lineRule="auto"/>
        <w:rPr>
          <w:ins w:id="889" w:author="Kammachi Sreedhar, Kashyap (Nokia - FI/Tampere)" w:date="2023-02-09T17:40:00Z"/>
          <w:rFonts w:asciiTheme="majorHAnsi" w:hAnsiTheme="majorHAnsi" w:cs="Times New Roman"/>
          <w:sz w:val="24"/>
          <w:szCs w:val="24"/>
        </w:rPr>
      </w:pPr>
    </w:p>
    <w:p w14:paraId="218A0D97" w14:textId="2B938BCC" w:rsid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The proposed changes</w:t>
      </w:r>
      <w:r>
        <w:rPr>
          <w:rFonts w:asciiTheme="majorHAnsi" w:hAnsiTheme="majorHAnsi" w:cs="Times New Roman"/>
          <w:sz w:val="24"/>
          <w:szCs w:val="24"/>
        </w:rPr>
        <w:t>, with respect to the current “Dual Track” carriage of LCEVC,</w:t>
      </w:r>
      <w:r w:rsidRPr="00C63637">
        <w:rPr>
          <w:rFonts w:asciiTheme="majorHAnsi" w:hAnsiTheme="majorHAnsi" w:cs="Times New Roman"/>
          <w:sz w:val="24"/>
          <w:szCs w:val="24"/>
        </w:rPr>
        <w:t xml:space="preserve"> are highlighted with </w:t>
      </w:r>
      <w:del w:id="890" w:author="Kammachi Sreedhar, Kashyap (Nokia - FI/Tampere)" w:date="2023-02-09T17:40:00Z">
        <w:r w:rsidRPr="00C63637" w:rsidDel="0015510A">
          <w:rPr>
            <w:rFonts w:asciiTheme="majorHAnsi" w:hAnsiTheme="majorHAnsi" w:cs="Times New Roman"/>
            <w:sz w:val="24"/>
            <w:szCs w:val="24"/>
          </w:rPr>
          <w:delText xml:space="preserve">track changes or </w:delText>
        </w:r>
      </w:del>
      <w:r w:rsidRPr="00C63637">
        <w:rPr>
          <w:rFonts w:asciiTheme="majorHAnsi" w:hAnsiTheme="majorHAnsi" w:cs="Times New Roman"/>
          <w:sz w:val="24"/>
          <w:szCs w:val="24"/>
          <w:highlight w:val="yellow"/>
        </w:rPr>
        <w:t>yellow</w:t>
      </w:r>
      <w:r w:rsidRPr="00C63637">
        <w:rPr>
          <w:rFonts w:asciiTheme="majorHAnsi" w:hAnsiTheme="majorHAnsi" w:cs="Times New Roman"/>
          <w:sz w:val="24"/>
          <w:szCs w:val="24"/>
        </w:rPr>
        <w:t xml:space="preserve"> text.</w:t>
      </w:r>
    </w:p>
    <w:p w14:paraId="0F594BFF" w14:textId="61550EAC" w:rsidR="00C63637" w:rsidRDefault="00C63637" w:rsidP="00C63637">
      <w:pPr>
        <w:spacing w:after="80" w:line="276" w:lineRule="auto"/>
        <w:rPr>
          <w:rFonts w:asciiTheme="majorHAnsi" w:hAnsiTheme="majorHAnsi" w:cs="Times New Roman"/>
          <w:sz w:val="24"/>
          <w:szCs w:val="24"/>
        </w:rPr>
      </w:pPr>
      <w:r>
        <w:rPr>
          <w:rFonts w:asciiTheme="majorHAnsi" w:hAnsiTheme="majorHAnsi" w:cs="Times New Roman"/>
          <w:sz w:val="24"/>
          <w:szCs w:val="24"/>
        </w:rPr>
        <w:t xml:space="preserve">The clause numbering </w:t>
      </w:r>
      <w:r w:rsidR="005275EE">
        <w:rPr>
          <w:rFonts w:asciiTheme="majorHAnsi" w:hAnsiTheme="majorHAnsi" w:cs="Times New Roman"/>
          <w:sz w:val="24"/>
          <w:szCs w:val="24"/>
        </w:rPr>
        <w:t xml:space="preserve">refers to </w:t>
      </w:r>
      <w:r>
        <w:rPr>
          <w:rFonts w:asciiTheme="majorHAnsi" w:hAnsiTheme="majorHAnsi" w:cs="Times New Roman"/>
          <w:sz w:val="24"/>
          <w:szCs w:val="24"/>
        </w:rPr>
        <w:t>the numbering currently used in IS 14496-15, Clause 13.</w:t>
      </w:r>
    </w:p>
    <w:p w14:paraId="2827EC9E" w14:textId="1EAD3A53" w:rsidR="00C63637" w:rsidRDefault="00C63637" w:rsidP="00C63637">
      <w:pPr>
        <w:spacing w:after="80" w:line="276" w:lineRule="auto"/>
        <w:rPr>
          <w:rFonts w:asciiTheme="majorHAnsi" w:hAnsiTheme="majorHAnsi" w:cs="Times New Roman"/>
          <w:sz w:val="24"/>
          <w:szCs w:val="24"/>
        </w:rPr>
      </w:pPr>
    </w:p>
    <w:p w14:paraId="1792CFF8" w14:textId="77777777" w:rsidR="00C63637" w:rsidRPr="00C63637" w:rsidRDefault="00C63637" w:rsidP="00C63637">
      <w:pPr>
        <w:keepNext/>
        <w:autoSpaceDE/>
        <w:autoSpaceDN/>
        <w:spacing w:before="240" w:after="60" w:line="276" w:lineRule="auto"/>
        <w:jc w:val="both"/>
        <w:outlineLvl w:val="0"/>
        <w:rPr>
          <w:rFonts w:ascii="Cambria" w:eastAsia="Calibri" w:hAnsi="Cambria"/>
          <w:b/>
          <w:bCs/>
          <w:kern w:val="32"/>
          <w:sz w:val="28"/>
          <w:szCs w:val="32"/>
        </w:rPr>
      </w:pPr>
      <w:bookmarkStart w:id="891" w:name="_Toc126880215"/>
      <w:r w:rsidRPr="00C63637">
        <w:rPr>
          <w:rFonts w:ascii="Cambria" w:eastAsia="Calibri" w:hAnsi="Cambria"/>
          <w:b/>
          <w:bCs/>
          <w:kern w:val="32"/>
          <w:sz w:val="28"/>
          <w:szCs w:val="32"/>
        </w:rPr>
        <w:t>13</w:t>
      </w:r>
      <w:r w:rsidRPr="00C63637">
        <w:rPr>
          <w:rFonts w:ascii="Cambria" w:eastAsia="Calibri" w:hAnsi="Cambria"/>
          <w:b/>
          <w:bCs/>
          <w:kern w:val="32"/>
          <w:sz w:val="28"/>
          <w:szCs w:val="32"/>
        </w:rPr>
        <w:tab/>
        <w:t>LCEVC elementary streams and sample definitions</w:t>
      </w:r>
      <w:bookmarkEnd w:id="891"/>
    </w:p>
    <w:p w14:paraId="76410C12" w14:textId="77777777" w:rsidR="00C63637" w:rsidRPr="00C63637" w:rsidRDefault="00C63637" w:rsidP="00C63637">
      <w:pPr>
        <w:keepNext/>
        <w:autoSpaceDE/>
        <w:autoSpaceDN/>
        <w:spacing w:before="240" w:after="60" w:line="276" w:lineRule="auto"/>
        <w:jc w:val="both"/>
        <w:outlineLvl w:val="1"/>
        <w:rPr>
          <w:rFonts w:ascii="Cambria" w:eastAsia="Calibri" w:hAnsi="Cambria" w:cs="Times New Roman"/>
          <w:b/>
          <w:bCs/>
          <w:iCs/>
          <w:sz w:val="26"/>
          <w:szCs w:val="28"/>
          <w:lang w:val="x-none"/>
        </w:rPr>
      </w:pPr>
      <w:bookmarkStart w:id="892" w:name="_Toc126880216"/>
      <w:r w:rsidRPr="00C63637">
        <w:rPr>
          <w:rFonts w:ascii="Cambria" w:eastAsia="Calibri" w:hAnsi="Cambria" w:cs="Times New Roman"/>
          <w:b/>
          <w:bCs/>
          <w:iCs/>
          <w:sz w:val="26"/>
          <w:szCs w:val="28"/>
          <w:lang w:val="x-none"/>
        </w:rPr>
        <w:t>13.1</w:t>
      </w:r>
      <w:r w:rsidRPr="00C63637">
        <w:rPr>
          <w:rFonts w:ascii="Cambria" w:eastAsia="Calibri" w:hAnsi="Cambria" w:cs="Times New Roman"/>
          <w:b/>
          <w:bCs/>
          <w:iCs/>
          <w:sz w:val="26"/>
          <w:szCs w:val="28"/>
          <w:lang w:val="x-none"/>
        </w:rPr>
        <w:tab/>
      </w:r>
      <w:proofErr w:type="spellStart"/>
      <w:r w:rsidRPr="00C63637">
        <w:rPr>
          <w:rFonts w:ascii="Cambria" w:eastAsia="Calibri" w:hAnsi="Cambria" w:cs="Times New Roman"/>
          <w:b/>
          <w:bCs/>
          <w:iCs/>
          <w:sz w:val="26"/>
          <w:szCs w:val="28"/>
          <w:lang w:val="x-none"/>
        </w:rPr>
        <w:t>Overview</w:t>
      </w:r>
      <w:bookmarkEnd w:id="892"/>
      <w:proofErr w:type="spellEnd"/>
    </w:p>
    <w:p w14:paraId="38790A79"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16938838" w14:textId="05805D9C" w:rsidR="00C63637" w:rsidRPr="00C63637" w:rsidRDefault="0015510A">
      <w:pPr>
        <w:spacing w:after="80" w:line="276" w:lineRule="auto"/>
        <w:jc w:val="both"/>
        <w:rPr>
          <w:rFonts w:asciiTheme="majorHAnsi" w:hAnsiTheme="majorHAnsi" w:cs="Times New Roman"/>
          <w:sz w:val="24"/>
          <w:szCs w:val="24"/>
        </w:rPr>
        <w:pPrChange w:id="893" w:author="Kammachi Sreedhar, Kashyap (Nokia - FI/Tampere)" w:date="2023-02-09T17:51:00Z">
          <w:pPr>
            <w:spacing w:after="80" w:line="276" w:lineRule="auto"/>
          </w:pPr>
        </w:pPrChange>
      </w:pPr>
      <w:ins w:id="894" w:author="Kammachi Sreedhar, Kashyap (Nokia - FI/Tampere)" w:date="2023-02-09T17:41:00Z">
        <w:r w:rsidRPr="0015510A">
          <w:rPr>
            <w:rFonts w:asciiTheme="majorHAnsi" w:hAnsiTheme="majorHAnsi" w:cs="Times New Roman"/>
            <w:strike/>
            <w:sz w:val="24"/>
            <w:szCs w:val="24"/>
            <w:highlight w:val="yellow"/>
            <w:rPrChange w:id="895" w:author="Kammachi Sreedhar, Kashyap (Nokia - FI/Tampere)" w:date="2023-02-09T17:41:00Z">
              <w:rPr>
                <w:rFonts w:asciiTheme="majorHAnsi" w:hAnsiTheme="majorHAnsi" w:cs="Times New Roman"/>
                <w:sz w:val="24"/>
                <w:szCs w:val="24"/>
              </w:rPr>
            </w:rPrChange>
          </w:rPr>
          <w:t>Since the</w:t>
        </w:r>
        <w:r>
          <w:rPr>
            <w:rFonts w:asciiTheme="majorHAnsi" w:hAnsiTheme="majorHAnsi" w:cs="Times New Roman"/>
            <w:sz w:val="24"/>
            <w:szCs w:val="24"/>
          </w:rPr>
          <w:t xml:space="preserve"> </w:t>
        </w:r>
      </w:ins>
      <w:r w:rsidR="00C63637" w:rsidRPr="00C63637">
        <w:rPr>
          <w:rFonts w:asciiTheme="majorHAnsi" w:hAnsiTheme="majorHAnsi" w:cs="Times New Roman"/>
          <w:sz w:val="24"/>
          <w:szCs w:val="24"/>
        </w:rPr>
        <w:t xml:space="preserve">LCEVC elementary streams carry enhancement to a "base" codec such as the ones listed above. </w:t>
      </w:r>
      <w:r w:rsidR="00C63637" w:rsidRPr="00C63637">
        <w:rPr>
          <w:rFonts w:asciiTheme="majorHAnsi" w:hAnsiTheme="majorHAnsi" w:cs="Times New Roman"/>
          <w:sz w:val="24"/>
          <w:szCs w:val="24"/>
          <w:highlight w:val="yellow"/>
        </w:rPr>
        <w:t>A LCEVC elementary stream and a “base” codec elementary stream may be present in the same track.</w:t>
      </w:r>
      <w:r w:rsidR="00C63637" w:rsidRPr="00C63637">
        <w:rPr>
          <w:rFonts w:asciiTheme="majorHAnsi" w:hAnsiTheme="majorHAnsi" w:cs="Times New Roman"/>
          <w:sz w:val="24"/>
          <w:szCs w:val="24"/>
        </w:rPr>
        <w:t xml:space="preserve"> </w:t>
      </w:r>
      <w:r w:rsidR="00C63637" w:rsidRPr="0015510A">
        <w:rPr>
          <w:rFonts w:asciiTheme="majorHAnsi" w:hAnsiTheme="majorHAnsi" w:cs="Times New Roman"/>
          <w:sz w:val="24"/>
          <w:szCs w:val="24"/>
          <w:highlight w:val="yellow"/>
          <w:rPrChange w:id="896" w:author="Kammachi Sreedhar, Kashyap (Nokia - FI/Tampere)" w:date="2023-02-09T17:42:00Z">
            <w:rPr>
              <w:rFonts w:asciiTheme="majorHAnsi" w:hAnsiTheme="majorHAnsi" w:cs="Times New Roman"/>
              <w:sz w:val="24"/>
              <w:szCs w:val="24"/>
            </w:rPr>
          </w:rPrChange>
        </w:rPr>
        <w:t>When,</w:t>
      </w:r>
      <w:ins w:id="897" w:author="Kammachi Sreedhar, Kashyap (Nokia - FI/Tampere)" w:date="2023-02-09T17:42:00Z">
        <w:r w:rsidRPr="0015510A">
          <w:rPr>
            <w:rFonts w:asciiTheme="majorHAnsi" w:hAnsiTheme="majorHAnsi" w:cs="Times New Roman"/>
            <w:sz w:val="24"/>
            <w:szCs w:val="24"/>
            <w:highlight w:val="yellow"/>
            <w:rPrChange w:id="898" w:author="Kammachi Sreedhar, Kashyap (Nokia - FI/Tampere)" w:date="2023-02-09T17:42:00Z">
              <w:rPr>
                <w:rFonts w:asciiTheme="majorHAnsi" w:hAnsiTheme="majorHAnsi" w:cs="Times New Roman"/>
                <w:sz w:val="24"/>
                <w:szCs w:val="24"/>
              </w:rPr>
            </w:rPrChange>
          </w:rPr>
          <w:t xml:space="preserve"> </w:t>
        </w:r>
        <w:r w:rsidRPr="0015510A">
          <w:rPr>
            <w:rFonts w:asciiTheme="majorHAnsi" w:hAnsiTheme="majorHAnsi" w:cs="Times New Roman"/>
            <w:strike/>
            <w:sz w:val="24"/>
            <w:szCs w:val="24"/>
            <w:highlight w:val="yellow"/>
            <w:rPrChange w:id="899" w:author="Kammachi Sreedhar, Kashyap (Nokia - FI/Tampere)" w:date="2023-02-09T17:42:00Z">
              <w:rPr>
                <w:rFonts w:asciiTheme="majorHAnsi" w:hAnsiTheme="majorHAnsi" w:cs="Times New Roman"/>
                <w:sz w:val="24"/>
                <w:szCs w:val="24"/>
              </w:rPr>
            </w:rPrChange>
          </w:rPr>
          <w:t>the</w:t>
        </w:r>
      </w:ins>
      <w:r w:rsidR="00C63637" w:rsidRPr="00C63637">
        <w:rPr>
          <w:rFonts w:asciiTheme="majorHAnsi" w:hAnsiTheme="majorHAnsi" w:cs="Times New Roman"/>
          <w:sz w:val="24"/>
          <w:szCs w:val="24"/>
        </w:rPr>
        <w:t xml:space="preserve"> </w:t>
      </w:r>
      <w:r w:rsidR="00C63637" w:rsidRPr="0015510A">
        <w:rPr>
          <w:rFonts w:asciiTheme="majorHAnsi" w:hAnsiTheme="majorHAnsi" w:cs="Times New Roman"/>
          <w:sz w:val="24"/>
          <w:szCs w:val="24"/>
          <w:highlight w:val="yellow"/>
          <w:rPrChange w:id="900" w:author="Kammachi Sreedhar, Kashyap (Nokia - FI/Tampere)" w:date="2023-02-09T17:42:00Z">
            <w:rPr>
              <w:rFonts w:asciiTheme="majorHAnsi" w:hAnsiTheme="majorHAnsi" w:cs="Times New Roman"/>
              <w:sz w:val="24"/>
              <w:szCs w:val="24"/>
            </w:rPr>
          </w:rPrChange>
        </w:rPr>
        <w:t>a</w:t>
      </w:r>
      <w:r w:rsidR="00C63637" w:rsidRPr="00C63637">
        <w:rPr>
          <w:rFonts w:asciiTheme="majorHAnsi" w:hAnsiTheme="majorHAnsi" w:cs="Times New Roman"/>
          <w:sz w:val="24"/>
          <w:szCs w:val="24"/>
        </w:rPr>
        <w:t xml:space="preserve"> LCEVC elementary stream </w:t>
      </w:r>
      <w:r w:rsidR="00C63637" w:rsidRPr="0015510A">
        <w:rPr>
          <w:rFonts w:asciiTheme="majorHAnsi" w:hAnsiTheme="majorHAnsi" w:cs="Times New Roman"/>
          <w:sz w:val="24"/>
          <w:szCs w:val="24"/>
          <w:highlight w:val="yellow"/>
          <w:rPrChange w:id="901" w:author="Kammachi Sreedhar, Kashyap (Nokia - FI/Tampere)" w:date="2023-02-09T17:42:00Z">
            <w:rPr>
              <w:rFonts w:asciiTheme="majorHAnsi" w:hAnsiTheme="majorHAnsi" w:cs="Times New Roman"/>
              <w:sz w:val="24"/>
              <w:szCs w:val="24"/>
            </w:rPr>
          </w:rPrChange>
        </w:rPr>
        <w:t>is</w:t>
      </w:r>
      <w:r w:rsidR="00C63637" w:rsidRPr="00C63637">
        <w:rPr>
          <w:rFonts w:asciiTheme="majorHAnsi" w:hAnsiTheme="majorHAnsi" w:cs="Times New Roman"/>
          <w:sz w:val="24"/>
          <w:szCs w:val="24"/>
        </w:rPr>
        <w:t xml:space="preserve"> in its own track</w:t>
      </w:r>
      <w:r w:rsidR="00C63637" w:rsidRPr="0015510A">
        <w:rPr>
          <w:rFonts w:asciiTheme="majorHAnsi" w:hAnsiTheme="majorHAnsi" w:cs="Times New Roman"/>
          <w:sz w:val="24"/>
          <w:szCs w:val="24"/>
          <w:highlight w:val="yellow"/>
          <w:rPrChange w:id="902" w:author="Kammachi Sreedhar, Kashyap (Nokia - FI/Tampere)" w:date="2023-02-09T17:42:00Z">
            <w:rPr>
              <w:rFonts w:asciiTheme="majorHAnsi" w:hAnsiTheme="majorHAnsi" w:cs="Times New Roman"/>
              <w:sz w:val="24"/>
              <w:szCs w:val="24"/>
            </w:rPr>
          </w:rPrChange>
        </w:rPr>
        <w:t>, it</w:t>
      </w:r>
      <w:r w:rsidR="00C63637" w:rsidRPr="00C63637">
        <w:rPr>
          <w:rFonts w:asciiTheme="majorHAnsi" w:hAnsiTheme="majorHAnsi" w:cs="Times New Roman"/>
          <w:sz w:val="24"/>
          <w:szCs w:val="24"/>
        </w:rPr>
        <w:t xml:space="preserve"> makes </w:t>
      </w:r>
      <w:r w:rsidR="00C63637" w:rsidRPr="0015510A">
        <w:rPr>
          <w:rFonts w:asciiTheme="majorHAnsi" w:hAnsiTheme="majorHAnsi" w:cs="Times New Roman"/>
          <w:sz w:val="24"/>
          <w:szCs w:val="24"/>
          <w:highlight w:val="yellow"/>
          <w:rPrChange w:id="903" w:author="Kammachi Sreedhar, Kashyap (Nokia - FI/Tampere)" w:date="2023-02-09T17:43:00Z">
            <w:rPr>
              <w:rFonts w:asciiTheme="majorHAnsi" w:hAnsiTheme="majorHAnsi" w:cs="Times New Roman"/>
              <w:sz w:val="24"/>
              <w:szCs w:val="24"/>
            </w:rPr>
          </w:rPrChange>
        </w:rPr>
        <w:t>a</w:t>
      </w:r>
      <w:r w:rsidR="00C63637" w:rsidRPr="00C63637">
        <w:rPr>
          <w:rFonts w:asciiTheme="majorHAnsi" w:hAnsiTheme="majorHAnsi" w:cs="Times New Roman"/>
          <w:sz w:val="24"/>
          <w:szCs w:val="24"/>
        </w:rPr>
        <w:t xml:space="preserve"> reference to a "base" codec elementary stream in a separate track, so that the LCEVC stream can be decoded in conjunction with the "base" stream, while the "base" stream can be decoded independently of the LCEVC stream. </w:t>
      </w:r>
    </w:p>
    <w:p w14:paraId="34DD9207" w14:textId="77777777" w:rsidR="00C63637" w:rsidRPr="00C63637" w:rsidRDefault="00C63637">
      <w:pPr>
        <w:spacing w:after="80" w:line="276" w:lineRule="auto"/>
        <w:jc w:val="both"/>
        <w:rPr>
          <w:rFonts w:asciiTheme="majorHAnsi" w:hAnsiTheme="majorHAnsi" w:cs="Times New Roman"/>
          <w:sz w:val="24"/>
          <w:szCs w:val="24"/>
        </w:rPr>
        <w:pPrChange w:id="904" w:author="Kammachi Sreedhar, Kashyap (Nokia - FI/Tampere)" w:date="2023-02-09T17:51:00Z">
          <w:pPr>
            <w:spacing w:after="80" w:line="276" w:lineRule="auto"/>
          </w:pPr>
        </w:pPrChange>
      </w:pPr>
      <w:r w:rsidRPr="00C63637">
        <w:rPr>
          <w:rFonts w:asciiTheme="majorHAnsi" w:hAnsiTheme="majorHAnsi" w:cs="Times New Roman"/>
          <w:sz w:val="24"/>
          <w:szCs w:val="24"/>
          <w:highlight w:val="yellow"/>
        </w:rPr>
        <w:t>An aggregator structure is specified to allow LCEVC elementary stream and a “base” codec elementary stream to be present in the same track. The aggregator structure enables grouping of NAL units from the base codec elementary stream into aggregated data units.</w:t>
      </w:r>
    </w:p>
    <w:p w14:paraId="3337ED89" w14:textId="77777777" w:rsidR="00C63637" w:rsidRPr="00C63637" w:rsidRDefault="00C63637">
      <w:pPr>
        <w:spacing w:after="80" w:line="276" w:lineRule="auto"/>
        <w:jc w:val="both"/>
        <w:rPr>
          <w:rFonts w:asciiTheme="majorHAnsi" w:hAnsiTheme="majorHAnsi" w:cs="Times New Roman"/>
          <w:sz w:val="24"/>
          <w:szCs w:val="24"/>
        </w:rPr>
        <w:pPrChange w:id="905" w:author="Kammachi Sreedhar, Kashyap (Nokia - FI/Tampere)" w:date="2023-02-09T17:51:00Z">
          <w:pPr>
            <w:spacing w:after="80" w:line="276" w:lineRule="auto"/>
          </w:pPr>
        </w:pPrChange>
      </w:pPr>
      <w:r w:rsidRPr="00C63637">
        <w:rPr>
          <w:rFonts w:asciiTheme="majorHAnsi" w:hAnsiTheme="majorHAnsi" w:cs="Times New Roman"/>
          <w:sz w:val="24"/>
          <w:szCs w:val="24"/>
        </w:rPr>
        <w:t>This clause defines the carriage of LCEVC elementary streams in the ISO base media file format as defined in this specification.</w:t>
      </w:r>
    </w:p>
    <w:p w14:paraId="76A33C38" w14:textId="7C3865AC" w:rsid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1AA16C73" w14:textId="3DCA4015" w:rsidR="00C63637" w:rsidRDefault="00C63637" w:rsidP="00C63637">
      <w:pPr>
        <w:spacing w:after="80" w:line="276" w:lineRule="auto"/>
        <w:rPr>
          <w:rFonts w:asciiTheme="majorHAnsi" w:hAnsiTheme="majorHAnsi" w:cs="Times New Roman"/>
          <w:sz w:val="24"/>
          <w:szCs w:val="24"/>
        </w:rPr>
      </w:pPr>
    </w:p>
    <w:p w14:paraId="31F9E03D" w14:textId="77777777" w:rsidR="00C63637" w:rsidRPr="00C63637" w:rsidRDefault="00C63637" w:rsidP="00C63637">
      <w:pPr>
        <w:keepNext/>
        <w:autoSpaceDE/>
        <w:autoSpaceDN/>
        <w:spacing w:before="240" w:after="60" w:line="276" w:lineRule="auto"/>
        <w:jc w:val="both"/>
        <w:outlineLvl w:val="1"/>
        <w:rPr>
          <w:rFonts w:ascii="Cambria" w:eastAsia="Calibri" w:hAnsi="Cambria" w:cs="Times New Roman"/>
          <w:b/>
          <w:bCs/>
          <w:iCs/>
          <w:sz w:val="26"/>
          <w:szCs w:val="28"/>
          <w:lang w:val="x-none"/>
        </w:rPr>
      </w:pPr>
      <w:bookmarkStart w:id="906" w:name="_Toc126880217"/>
      <w:r w:rsidRPr="00C63637">
        <w:rPr>
          <w:rFonts w:ascii="Cambria" w:eastAsia="Calibri" w:hAnsi="Cambria" w:cs="Times New Roman"/>
          <w:b/>
          <w:bCs/>
          <w:iCs/>
          <w:sz w:val="26"/>
          <w:szCs w:val="28"/>
          <w:lang w:val="x-none"/>
        </w:rPr>
        <w:t>13.4</w:t>
      </w:r>
      <w:r w:rsidRPr="00C63637">
        <w:rPr>
          <w:rFonts w:ascii="Cambria" w:eastAsia="Calibri" w:hAnsi="Cambria" w:cs="Times New Roman"/>
          <w:b/>
          <w:bCs/>
          <w:iCs/>
          <w:sz w:val="26"/>
          <w:szCs w:val="28"/>
          <w:lang w:val="x-none"/>
        </w:rPr>
        <w:tab/>
      </w:r>
      <w:proofErr w:type="spellStart"/>
      <w:r w:rsidRPr="00C63637">
        <w:rPr>
          <w:rFonts w:ascii="Cambria" w:eastAsia="Calibri" w:hAnsi="Cambria" w:cs="Times New Roman"/>
          <w:b/>
          <w:bCs/>
          <w:iCs/>
          <w:sz w:val="26"/>
          <w:szCs w:val="28"/>
          <w:lang w:val="x-none"/>
        </w:rPr>
        <w:t>Derivation</w:t>
      </w:r>
      <w:proofErr w:type="spellEnd"/>
      <w:r w:rsidRPr="00C63637">
        <w:rPr>
          <w:rFonts w:ascii="Cambria" w:eastAsia="Calibri" w:hAnsi="Cambria" w:cs="Times New Roman"/>
          <w:b/>
          <w:bCs/>
          <w:iCs/>
          <w:sz w:val="26"/>
          <w:szCs w:val="28"/>
          <w:lang w:val="x-none"/>
        </w:rPr>
        <w:t xml:space="preserve"> from ISO base media file format</w:t>
      </w:r>
      <w:bookmarkEnd w:id="906"/>
    </w:p>
    <w:p w14:paraId="5A1C4905" w14:textId="77777777" w:rsidR="00C63637" w:rsidRPr="00C63637" w:rsidRDefault="00C63637" w:rsidP="00C63637">
      <w:pPr>
        <w:pStyle w:val="Titolo3"/>
      </w:pPr>
      <w:bookmarkStart w:id="907" w:name="_Toc126880218"/>
      <w:r w:rsidRPr="00C63637">
        <w:t>13.4.1</w:t>
      </w:r>
      <w:r w:rsidRPr="00C63637">
        <w:tab/>
        <w:t xml:space="preserve">LCEVC video stream </w:t>
      </w:r>
      <w:proofErr w:type="spellStart"/>
      <w:r w:rsidRPr="00C63637">
        <w:t>definition</w:t>
      </w:r>
      <w:proofErr w:type="spellEnd"/>
      <w:r w:rsidRPr="00C63637">
        <w:t>: sample entry name and format</w:t>
      </w:r>
      <w:bookmarkEnd w:id="907"/>
    </w:p>
    <w:p w14:paraId="0A2A1BE3" w14:textId="77777777" w:rsidR="00C63637" w:rsidRPr="00C63637" w:rsidRDefault="00C63637" w:rsidP="00C63637">
      <w:pPr>
        <w:pStyle w:val="Titolo4"/>
      </w:pPr>
      <w:r w:rsidRPr="00C63637">
        <w:t>13.4.1.1</w:t>
      </w:r>
      <w:r w:rsidRPr="00C63637">
        <w:tab/>
        <w:t>Definition</w:t>
      </w:r>
    </w:p>
    <w:p w14:paraId="0C7C897E"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20B358D4" w14:textId="77777777" w:rsidR="00C63637" w:rsidRPr="00C63637" w:rsidRDefault="00C63637" w:rsidP="00C63637">
      <w:pPr>
        <w:pStyle w:val="Titolo4"/>
      </w:pPr>
      <w:r w:rsidRPr="00C63637">
        <w:t>13.4.1.2</w:t>
      </w:r>
      <w:r w:rsidRPr="00C63637">
        <w:tab/>
        <w:t>Syntax</w:t>
      </w:r>
    </w:p>
    <w:p w14:paraId="1B637D62"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52CDCD33" w14:textId="77777777" w:rsidR="00C63637" w:rsidRPr="00C63637" w:rsidRDefault="00C63637" w:rsidP="00C63637">
      <w:pPr>
        <w:pStyle w:val="Titolo4"/>
      </w:pPr>
      <w:r w:rsidRPr="00C63637">
        <w:lastRenderedPageBreak/>
        <w:t>13.4.1.3</w:t>
      </w:r>
      <w:r w:rsidRPr="00C63637">
        <w:tab/>
        <w:t>Semantics</w:t>
      </w:r>
    </w:p>
    <w:p w14:paraId="3C460B00"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 xml:space="preserve">… </w:t>
      </w:r>
    </w:p>
    <w:p w14:paraId="6620C0EF" w14:textId="77777777" w:rsidR="00C63637" w:rsidRPr="00C63637" w:rsidRDefault="00C63637" w:rsidP="00C63637">
      <w:pPr>
        <w:pStyle w:val="Titolo3"/>
      </w:pPr>
      <w:bookmarkStart w:id="908" w:name="_Toc126880219"/>
      <w:r w:rsidRPr="00C63637">
        <w:t>13.4.2</w:t>
      </w:r>
      <w:r w:rsidRPr="00C63637">
        <w:tab/>
        <w:t>LCEVC mixed sample entry</w:t>
      </w:r>
      <w:bookmarkEnd w:id="908"/>
    </w:p>
    <w:p w14:paraId="11968B09" w14:textId="77777777" w:rsidR="00C63637" w:rsidRPr="00C63637" w:rsidRDefault="00C63637" w:rsidP="00C63637">
      <w:pPr>
        <w:pStyle w:val="Titolo4"/>
      </w:pPr>
      <w:r w:rsidRPr="00C63637">
        <w:t>13.4.2.1</w:t>
      </w:r>
      <w:r w:rsidRPr="00C63637">
        <w:tab/>
        <w:t>Definition</w:t>
      </w:r>
    </w:p>
    <w:p w14:paraId="5760958F"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Sample Entry and Box Types: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w:t>
      </w:r>
    </w:p>
    <w:p w14:paraId="2F567F1E" w14:textId="77777777" w:rsidR="00C63637" w:rsidRPr="00C63637" w:rsidRDefault="00C63637" w:rsidP="00C63637">
      <w:pPr>
        <w:spacing w:after="80" w:line="276" w:lineRule="auto"/>
        <w:rPr>
          <w:rFonts w:asciiTheme="majorHAnsi" w:hAnsiTheme="majorHAnsi" w:cs="Times New Roman"/>
          <w:sz w:val="24"/>
          <w:szCs w:val="24"/>
          <w:highlight w:val="yellow"/>
          <w:lang w:val="fr-FR"/>
        </w:rPr>
      </w:pPr>
      <w:r w:rsidRPr="00C63637">
        <w:rPr>
          <w:rFonts w:asciiTheme="majorHAnsi" w:hAnsiTheme="majorHAnsi" w:cs="Times New Roman"/>
          <w:sz w:val="24"/>
          <w:szCs w:val="24"/>
          <w:highlight w:val="yellow"/>
          <w:lang w:val="fr-FR"/>
        </w:rPr>
        <w:t xml:space="preserve">Container:    </w:t>
      </w:r>
      <w:proofErr w:type="spellStart"/>
      <w:r w:rsidRPr="00C63637">
        <w:rPr>
          <w:rFonts w:asciiTheme="majorHAnsi" w:hAnsiTheme="majorHAnsi" w:cs="Times New Roman"/>
          <w:sz w:val="24"/>
          <w:szCs w:val="24"/>
          <w:highlight w:val="yellow"/>
          <w:lang w:val="fr-FR"/>
        </w:rPr>
        <w:t>Sample</w:t>
      </w:r>
      <w:proofErr w:type="spellEnd"/>
      <w:r w:rsidRPr="00C63637">
        <w:rPr>
          <w:rFonts w:asciiTheme="majorHAnsi" w:hAnsiTheme="majorHAnsi" w:cs="Times New Roman"/>
          <w:sz w:val="24"/>
          <w:szCs w:val="24"/>
          <w:highlight w:val="yellow"/>
          <w:lang w:val="fr-FR"/>
        </w:rPr>
        <w:t xml:space="preserve"> Description Box ('</w:t>
      </w:r>
      <w:proofErr w:type="spellStart"/>
      <w:r w:rsidRPr="00C63637">
        <w:rPr>
          <w:rFonts w:asciiTheme="majorHAnsi" w:hAnsiTheme="majorHAnsi" w:cs="Times New Roman"/>
          <w:sz w:val="24"/>
          <w:szCs w:val="24"/>
          <w:highlight w:val="yellow"/>
          <w:lang w:val="fr-FR"/>
        </w:rPr>
        <w:t>stsd</w:t>
      </w:r>
      <w:proofErr w:type="spellEnd"/>
      <w:r w:rsidRPr="00C63637">
        <w:rPr>
          <w:rFonts w:asciiTheme="majorHAnsi" w:hAnsiTheme="majorHAnsi" w:cs="Times New Roman"/>
          <w:sz w:val="24"/>
          <w:szCs w:val="24"/>
          <w:highlight w:val="yellow"/>
          <w:lang w:val="fr-FR"/>
        </w:rPr>
        <w:t>')</w:t>
      </w:r>
    </w:p>
    <w:p w14:paraId="24577884"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Mandatory:    The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sample entry is mandatory</w:t>
      </w:r>
    </w:p>
    <w:p w14:paraId="4AB738E5" w14:textId="77777777" w:rsidR="00C63637" w:rsidRPr="00C63637" w:rsidRDefault="00C63637" w:rsidP="00C63637">
      <w:pPr>
        <w:spacing w:after="80" w:line="276" w:lineRule="auto"/>
        <w:rPr>
          <w:rFonts w:asciiTheme="majorHAnsi" w:hAnsiTheme="majorHAnsi" w:cs="Times New Roman"/>
          <w:sz w:val="24"/>
          <w:szCs w:val="24"/>
          <w:highlight w:val="yellow"/>
        </w:rPr>
      </w:pPr>
      <w:r w:rsidRPr="00C63637">
        <w:rPr>
          <w:rFonts w:asciiTheme="majorHAnsi" w:hAnsiTheme="majorHAnsi" w:cs="Times New Roman"/>
          <w:sz w:val="24"/>
          <w:szCs w:val="24"/>
          <w:highlight w:val="yellow"/>
        </w:rPr>
        <w:t>Quantity:    One or more sample entries may be present</w:t>
      </w:r>
    </w:p>
    <w:p w14:paraId="720E73F8" w14:textId="77777777" w:rsidR="00C63637" w:rsidRPr="00C63637" w:rsidRDefault="00C63637">
      <w:pPr>
        <w:spacing w:after="80" w:line="276" w:lineRule="auto"/>
        <w:jc w:val="both"/>
        <w:rPr>
          <w:rFonts w:asciiTheme="majorHAnsi" w:hAnsiTheme="majorHAnsi" w:cs="Times New Roman"/>
          <w:sz w:val="24"/>
          <w:szCs w:val="24"/>
          <w:highlight w:val="yellow"/>
        </w:rPr>
        <w:pPrChange w:id="909" w:author="Kammachi Sreedhar, Kashyap (Nokia - FI/Tampere)" w:date="2023-02-09T17:51:00Z">
          <w:pPr>
            <w:spacing w:after="80" w:line="276" w:lineRule="auto"/>
          </w:pPr>
        </w:pPrChange>
      </w:pPr>
      <w:r w:rsidRPr="00C63637">
        <w:rPr>
          <w:rFonts w:asciiTheme="majorHAnsi" w:hAnsiTheme="majorHAnsi" w:cs="Times New Roman"/>
          <w:sz w:val="24"/>
          <w:szCs w:val="24"/>
          <w:highlight w:val="yellow"/>
        </w:rPr>
        <w:t xml:space="preserve">An LCEVC mixed sample entry shall contain a </w:t>
      </w:r>
      <w:proofErr w:type="spellStart"/>
      <w:r w:rsidRPr="00C63637">
        <w:rPr>
          <w:rFonts w:asciiTheme="majorHAnsi" w:hAnsiTheme="majorHAnsi" w:cs="Times New Roman"/>
          <w:sz w:val="24"/>
          <w:szCs w:val="24"/>
          <w:highlight w:val="yellow"/>
        </w:rPr>
        <w:t>LCEVCConfigurationBox</w:t>
      </w:r>
      <w:proofErr w:type="spellEnd"/>
      <w:r w:rsidRPr="00C63637">
        <w:rPr>
          <w:rFonts w:asciiTheme="majorHAnsi" w:hAnsiTheme="majorHAnsi" w:cs="Times New Roman"/>
          <w:sz w:val="24"/>
          <w:szCs w:val="24"/>
          <w:highlight w:val="yellow"/>
        </w:rPr>
        <w:t xml:space="preserve"> and a </w:t>
      </w:r>
      <w:proofErr w:type="spellStart"/>
      <w:r w:rsidRPr="00C63637">
        <w:rPr>
          <w:rFonts w:asciiTheme="majorHAnsi" w:hAnsiTheme="majorHAnsi" w:cs="Times New Roman"/>
          <w:sz w:val="24"/>
          <w:szCs w:val="24"/>
          <w:highlight w:val="yellow"/>
        </w:rPr>
        <w:t>BaseConfigurationBox</w:t>
      </w:r>
      <w:proofErr w:type="spellEnd"/>
      <w:r w:rsidRPr="00C63637">
        <w:rPr>
          <w:rFonts w:asciiTheme="majorHAnsi" w:hAnsiTheme="majorHAnsi" w:cs="Times New Roman"/>
          <w:sz w:val="24"/>
          <w:szCs w:val="24"/>
          <w:highlight w:val="yellow"/>
        </w:rPr>
        <w:t xml:space="preserve">, as defined below. The </w:t>
      </w:r>
      <w:proofErr w:type="spellStart"/>
      <w:r w:rsidRPr="00C63637">
        <w:rPr>
          <w:rFonts w:asciiTheme="majorHAnsi" w:hAnsiTheme="majorHAnsi" w:cs="Times New Roman"/>
          <w:sz w:val="24"/>
          <w:szCs w:val="24"/>
          <w:highlight w:val="yellow"/>
        </w:rPr>
        <w:t>BaseConfigurationBox</w:t>
      </w:r>
      <w:proofErr w:type="spellEnd"/>
      <w:r w:rsidRPr="00C63637">
        <w:rPr>
          <w:rFonts w:asciiTheme="majorHAnsi" w:hAnsiTheme="majorHAnsi" w:cs="Times New Roman"/>
          <w:sz w:val="24"/>
          <w:szCs w:val="24"/>
          <w:highlight w:val="yellow"/>
        </w:rPr>
        <w:t xml:space="preserve"> contains the sample entry type and the decoder configuration box of the base stream (e.g. </w:t>
      </w:r>
      <w:proofErr w:type="spellStart"/>
      <w:r w:rsidRPr="00C63637">
        <w:rPr>
          <w:rFonts w:asciiTheme="majorHAnsi" w:hAnsiTheme="majorHAnsi" w:cs="Times New Roman"/>
          <w:sz w:val="24"/>
          <w:szCs w:val="24"/>
          <w:highlight w:val="yellow"/>
        </w:rPr>
        <w:t>AVCConfigurationBox</w:t>
      </w:r>
      <w:proofErr w:type="spellEnd"/>
      <w:r w:rsidRPr="00C63637">
        <w:rPr>
          <w:rFonts w:asciiTheme="majorHAnsi" w:hAnsiTheme="majorHAnsi" w:cs="Times New Roman"/>
          <w:sz w:val="24"/>
          <w:szCs w:val="24"/>
          <w:highlight w:val="yellow"/>
        </w:rPr>
        <w:t xml:space="preserve">, </w:t>
      </w:r>
      <w:proofErr w:type="spellStart"/>
      <w:r w:rsidRPr="00C63637">
        <w:rPr>
          <w:rFonts w:asciiTheme="majorHAnsi" w:hAnsiTheme="majorHAnsi" w:cs="Times New Roman"/>
          <w:sz w:val="24"/>
          <w:szCs w:val="24"/>
          <w:highlight w:val="yellow"/>
        </w:rPr>
        <w:t>HEVCConfigurationBox</w:t>
      </w:r>
      <w:proofErr w:type="spellEnd"/>
      <w:r w:rsidRPr="00C63637">
        <w:rPr>
          <w:rFonts w:asciiTheme="majorHAnsi" w:hAnsiTheme="majorHAnsi" w:cs="Times New Roman"/>
          <w:sz w:val="24"/>
          <w:szCs w:val="24"/>
          <w:highlight w:val="yellow"/>
        </w:rPr>
        <w:t>).</w:t>
      </w:r>
    </w:p>
    <w:p w14:paraId="2F83D593" w14:textId="77777777" w:rsidR="00C63637" w:rsidRPr="00C63637" w:rsidRDefault="00C63637">
      <w:pPr>
        <w:spacing w:after="80" w:line="276" w:lineRule="auto"/>
        <w:jc w:val="both"/>
        <w:rPr>
          <w:rFonts w:asciiTheme="majorHAnsi" w:hAnsiTheme="majorHAnsi" w:cs="Times New Roman"/>
          <w:sz w:val="24"/>
          <w:szCs w:val="24"/>
          <w:highlight w:val="yellow"/>
        </w:rPr>
        <w:pPrChange w:id="910" w:author="Kammachi Sreedhar, Kashyap (Nokia - FI/Tampere)" w:date="2023-02-09T17:51:00Z">
          <w:pPr>
            <w:spacing w:after="80" w:line="276" w:lineRule="auto"/>
          </w:pPr>
        </w:pPrChange>
      </w:pPr>
      <w:r w:rsidRPr="00C63637">
        <w:rPr>
          <w:rFonts w:asciiTheme="majorHAnsi" w:hAnsiTheme="majorHAnsi" w:cs="Times New Roman"/>
          <w:sz w:val="24"/>
          <w:szCs w:val="24"/>
          <w:highlight w:val="yellow"/>
        </w:rPr>
        <w:t xml:space="preserve">An optional </w:t>
      </w:r>
      <w:proofErr w:type="spellStart"/>
      <w:r w:rsidRPr="00C63637">
        <w:rPr>
          <w:rFonts w:asciiTheme="majorHAnsi" w:hAnsiTheme="majorHAnsi" w:cs="Times New Roman"/>
          <w:sz w:val="24"/>
          <w:szCs w:val="24"/>
          <w:highlight w:val="yellow"/>
        </w:rPr>
        <w:t>BitRateBox</w:t>
      </w:r>
      <w:proofErr w:type="spellEnd"/>
      <w:r w:rsidRPr="00C63637">
        <w:rPr>
          <w:rFonts w:asciiTheme="majorHAnsi" w:hAnsiTheme="majorHAnsi" w:cs="Times New Roman"/>
          <w:sz w:val="24"/>
          <w:szCs w:val="24"/>
          <w:highlight w:val="yellow"/>
        </w:rPr>
        <w:t xml:space="preserve"> may be present in the LCEVC mixed sample entry to signal the bit rate information of the LCEVC and the </w:t>
      </w:r>
      <w:proofErr w:type="spellStart"/>
      <w:r w:rsidRPr="00C63637">
        <w:rPr>
          <w:rFonts w:asciiTheme="majorHAnsi" w:hAnsiTheme="majorHAnsi" w:cs="Times New Roman"/>
          <w:sz w:val="24"/>
          <w:szCs w:val="24"/>
          <w:highlight w:val="yellow"/>
        </w:rPr>
        <w:t>the</w:t>
      </w:r>
      <w:proofErr w:type="spellEnd"/>
      <w:r w:rsidRPr="00C63637">
        <w:rPr>
          <w:rFonts w:asciiTheme="majorHAnsi" w:hAnsiTheme="majorHAnsi" w:cs="Times New Roman"/>
          <w:sz w:val="24"/>
          <w:szCs w:val="24"/>
          <w:highlight w:val="yellow"/>
        </w:rPr>
        <w:t xml:space="preserve"> base stream. Extension descriptors that should be inserted into the Elementary Stream Descriptor, when used in MPEG-4, may also be present.</w:t>
      </w:r>
    </w:p>
    <w:p w14:paraId="6FA53234" w14:textId="77777777" w:rsidR="00C63637" w:rsidRPr="00C63637" w:rsidRDefault="00C63637">
      <w:pPr>
        <w:spacing w:after="80" w:line="276" w:lineRule="auto"/>
        <w:jc w:val="both"/>
        <w:rPr>
          <w:rFonts w:asciiTheme="majorHAnsi" w:hAnsiTheme="majorHAnsi" w:cs="Times New Roman"/>
          <w:sz w:val="24"/>
          <w:szCs w:val="24"/>
          <w:highlight w:val="yellow"/>
        </w:rPr>
        <w:pPrChange w:id="911" w:author="Kammachi Sreedhar, Kashyap (Nokia - FI/Tampere)" w:date="2023-02-09T17:51:00Z">
          <w:pPr>
            <w:spacing w:after="80" w:line="276" w:lineRule="auto"/>
          </w:pPr>
        </w:pPrChange>
      </w:pPr>
      <w:r w:rsidRPr="00C63637">
        <w:rPr>
          <w:rFonts w:asciiTheme="majorHAnsi" w:hAnsiTheme="majorHAnsi" w:cs="Times New Roman"/>
          <w:sz w:val="24"/>
          <w:szCs w:val="24"/>
          <w:highlight w:val="yellow"/>
        </w:rPr>
        <w:t>The sample entry name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specifies that the track to which this sample entry applies contains both a LCEVC stream and the base stream.</w:t>
      </w:r>
    </w:p>
    <w:p w14:paraId="2F83F1DF" w14:textId="77777777" w:rsidR="00C63637" w:rsidRPr="00C63637" w:rsidRDefault="00C63637">
      <w:pPr>
        <w:spacing w:after="80" w:line="276" w:lineRule="auto"/>
        <w:jc w:val="both"/>
        <w:rPr>
          <w:rFonts w:asciiTheme="majorHAnsi" w:hAnsiTheme="majorHAnsi" w:cs="Times New Roman"/>
          <w:sz w:val="24"/>
          <w:szCs w:val="24"/>
          <w:highlight w:val="yellow"/>
        </w:rPr>
        <w:pPrChange w:id="912" w:author="Kammachi Sreedhar, Kashyap (Nokia - FI/Tampere)" w:date="2023-02-09T17:51:00Z">
          <w:pPr>
            <w:spacing w:after="80" w:line="276" w:lineRule="auto"/>
          </w:pPr>
        </w:pPrChange>
      </w:pPr>
      <w:r w:rsidRPr="00C63637">
        <w:rPr>
          <w:rFonts w:asciiTheme="majorHAnsi" w:hAnsiTheme="majorHAnsi" w:cs="Times New Roman"/>
          <w:sz w:val="24"/>
          <w:szCs w:val="24"/>
          <w:highlight w:val="yellow"/>
        </w:rPr>
        <w:t>Base aggregators, as specified in subclause A.10, shall be used for aggregating the base stream in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xml:space="preserve">' tracks. The order of all coded data included in a base aggregator is exactly the decoding order as if the coded data were present in a sample not containing aggregators or LCEVC NAL units. </w:t>
      </w:r>
    </w:p>
    <w:p w14:paraId="73E2D0F3" w14:textId="77777777" w:rsidR="00C63637" w:rsidRPr="00C63637" w:rsidRDefault="00C63637">
      <w:pPr>
        <w:spacing w:after="80" w:line="276" w:lineRule="auto"/>
        <w:jc w:val="both"/>
        <w:rPr>
          <w:rFonts w:asciiTheme="majorHAnsi" w:hAnsiTheme="majorHAnsi" w:cs="Times New Roman"/>
          <w:sz w:val="24"/>
          <w:szCs w:val="24"/>
        </w:rPr>
        <w:pPrChange w:id="913" w:author="Kammachi Sreedhar, Kashyap (Nokia - FI/Tampere)" w:date="2023-02-09T17:51:00Z">
          <w:pPr>
            <w:spacing w:after="80" w:line="276" w:lineRule="auto"/>
          </w:pPr>
        </w:pPrChange>
      </w:pPr>
      <w:r w:rsidRPr="00C63637">
        <w:rPr>
          <w:rFonts w:asciiTheme="majorHAnsi" w:hAnsiTheme="majorHAnsi" w:cs="Times New Roman"/>
          <w:sz w:val="24"/>
          <w:szCs w:val="24"/>
          <w:highlight w:val="yellow"/>
        </w:rPr>
        <w:t>If the sample of an '</w:t>
      </w:r>
      <w:proofErr w:type="spellStart"/>
      <w:r w:rsidRPr="00C63637">
        <w:rPr>
          <w:rFonts w:asciiTheme="majorHAnsi" w:hAnsiTheme="majorHAnsi" w:cs="Times New Roman"/>
          <w:sz w:val="24"/>
          <w:szCs w:val="24"/>
          <w:highlight w:val="yellow"/>
        </w:rPr>
        <w:t>lvms</w:t>
      </w:r>
      <w:proofErr w:type="spellEnd"/>
      <w:r w:rsidRPr="00C63637">
        <w:rPr>
          <w:rFonts w:asciiTheme="majorHAnsi" w:hAnsiTheme="majorHAnsi" w:cs="Times New Roman"/>
          <w:sz w:val="24"/>
          <w:szCs w:val="24"/>
          <w:highlight w:val="yellow"/>
        </w:rPr>
        <w:t>' track contains unspecified NAL unit types as defined in ISO/IEC 23094-2, the NAL units or NAL-unit-like structures having unspecified NAL unit types shall be discarded from the sample before providing the sample to the LCEVC decoder.</w:t>
      </w:r>
    </w:p>
    <w:p w14:paraId="5F76EB6B" w14:textId="77777777" w:rsidR="00C63637" w:rsidRPr="00C63637" w:rsidRDefault="00C63637" w:rsidP="00C63637">
      <w:pPr>
        <w:pStyle w:val="Titolo4"/>
      </w:pPr>
      <w:r w:rsidRPr="00C63637">
        <w:t>13.4.2.2</w:t>
      </w:r>
      <w:r w:rsidRPr="00C63637">
        <w:tab/>
        <w:t>Syntax</w:t>
      </w:r>
    </w:p>
    <w:p w14:paraId="70324C7F"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 xml:space="preserve">class </w:t>
      </w:r>
      <w:proofErr w:type="spellStart"/>
      <w:r w:rsidRPr="00C63637">
        <w:rPr>
          <w:rFonts w:ascii="Courier New" w:hAnsi="Courier New" w:cs="Courier New"/>
          <w:sz w:val="20"/>
          <w:szCs w:val="20"/>
          <w:highlight w:val="yellow"/>
        </w:rPr>
        <w:t>LCEVCMixedSampleEntry</w:t>
      </w:r>
      <w:proofErr w:type="spellEnd"/>
      <w:r w:rsidRPr="00C63637">
        <w:rPr>
          <w:rFonts w:ascii="Courier New" w:hAnsi="Courier New" w:cs="Courier New"/>
          <w:sz w:val="20"/>
          <w:szCs w:val="20"/>
          <w:highlight w:val="yellow"/>
        </w:rPr>
        <w:t xml:space="preserve">() extends </w:t>
      </w:r>
      <w:proofErr w:type="spellStart"/>
      <w:r w:rsidRPr="00C63637">
        <w:rPr>
          <w:rFonts w:ascii="Courier New" w:hAnsi="Courier New" w:cs="Courier New"/>
          <w:sz w:val="20"/>
          <w:szCs w:val="20"/>
          <w:highlight w:val="yellow"/>
        </w:rPr>
        <w:t>VisualSampleEntry</w:t>
      </w:r>
      <w:proofErr w:type="spellEnd"/>
      <w:r w:rsidRPr="00C63637">
        <w:rPr>
          <w:rFonts w:ascii="Courier New" w:hAnsi="Courier New" w:cs="Courier New"/>
          <w:sz w:val="20"/>
          <w:szCs w:val="20"/>
          <w:highlight w:val="yellow"/>
        </w:rPr>
        <w:t>('</w:t>
      </w:r>
      <w:proofErr w:type="spellStart"/>
      <w:r w:rsidRPr="00C63637">
        <w:rPr>
          <w:rFonts w:ascii="Courier New" w:hAnsi="Courier New" w:cs="Courier New"/>
          <w:sz w:val="20"/>
          <w:szCs w:val="20"/>
          <w:highlight w:val="yellow"/>
        </w:rPr>
        <w:t>lvms</w:t>
      </w:r>
      <w:proofErr w:type="spellEnd"/>
      <w:r w:rsidRPr="00C63637">
        <w:rPr>
          <w:rFonts w:ascii="Courier New" w:hAnsi="Courier New" w:cs="Courier New"/>
          <w:sz w:val="20"/>
          <w:szCs w:val="20"/>
          <w:highlight w:val="yellow"/>
        </w:rPr>
        <w:t>'){</w:t>
      </w:r>
    </w:p>
    <w:p w14:paraId="54ADA22A"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r>
      <w:proofErr w:type="spellStart"/>
      <w:r w:rsidRPr="00C63637">
        <w:rPr>
          <w:rFonts w:ascii="Courier New" w:hAnsi="Courier New" w:cs="Courier New"/>
          <w:sz w:val="20"/>
          <w:szCs w:val="20"/>
          <w:highlight w:val="yellow"/>
        </w:rPr>
        <w:t>LCEVCConfigurationBox</w:t>
      </w:r>
      <w:proofErr w:type="spellEnd"/>
      <w:r w:rsidRPr="00C63637">
        <w:rPr>
          <w:rFonts w:ascii="Courier New" w:hAnsi="Courier New" w:cs="Courier New"/>
          <w:sz w:val="20"/>
          <w:szCs w:val="20"/>
          <w:highlight w:val="yellow"/>
        </w:rPr>
        <w:t xml:space="preserve">  config1;</w:t>
      </w:r>
    </w:p>
    <w:p w14:paraId="2433132E"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r>
      <w:proofErr w:type="spellStart"/>
      <w:r w:rsidRPr="00C63637">
        <w:rPr>
          <w:rFonts w:ascii="Courier New" w:hAnsi="Courier New" w:cs="Courier New"/>
          <w:sz w:val="20"/>
          <w:szCs w:val="20"/>
          <w:highlight w:val="yellow"/>
        </w:rPr>
        <w:t>BaseConfigurationBox</w:t>
      </w:r>
      <w:proofErr w:type="spellEnd"/>
      <w:r w:rsidRPr="00C63637">
        <w:rPr>
          <w:rFonts w:ascii="Courier New" w:hAnsi="Courier New" w:cs="Courier New"/>
          <w:sz w:val="20"/>
          <w:szCs w:val="20"/>
          <w:highlight w:val="yellow"/>
        </w:rPr>
        <w:t xml:space="preserve">  config2;</w:t>
      </w:r>
    </w:p>
    <w:p w14:paraId="56739118"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MPEG4ExtensionDescriptorsBox();  // optional</w:t>
      </w:r>
    </w:p>
    <w:p w14:paraId="2A922734"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w:t>
      </w:r>
    </w:p>
    <w:p w14:paraId="43F6B56E" w14:textId="77777777" w:rsidR="00C63637" w:rsidRPr="00C63637" w:rsidRDefault="00C63637" w:rsidP="00C63637">
      <w:pPr>
        <w:spacing w:after="80" w:line="276" w:lineRule="auto"/>
        <w:rPr>
          <w:rFonts w:asciiTheme="majorHAnsi" w:hAnsiTheme="majorHAnsi" w:cs="Times New Roman"/>
          <w:sz w:val="24"/>
          <w:szCs w:val="24"/>
          <w:highlight w:val="yellow"/>
        </w:rPr>
      </w:pPr>
    </w:p>
    <w:p w14:paraId="6A9B17FF"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 xml:space="preserve">class </w:t>
      </w:r>
      <w:proofErr w:type="spellStart"/>
      <w:r w:rsidRPr="00C63637">
        <w:rPr>
          <w:rFonts w:ascii="Courier New" w:hAnsi="Courier New" w:cs="Courier New"/>
          <w:sz w:val="20"/>
          <w:szCs w:val="20"/>
          <w:highlight w:val="yellow"/>
        </w:rPr>
        <w:t>BaseConfigurationBox</w:t>
      </w:r>
      <w:proofErr w:type="spellEnd"/>
      <w:r w:rsidRPr="00C63637">
        <w:rPr>
          <w:rFonts w:ascii="Courier New" w:hAnsi="Courier New" w:cs="Courier New"/>
          <w:sz w:val="20"/>
          <w:szCs w:val="20"/>
          <w:highlight w:val="yellow"/>
        </w:rPr>
        <w:t>() extends Box('</w:t>
      </w:r>
      <w:proofErr w:type="spellStart"/>
      <w:r w:rsidRPr="00C63637">
        <w:rPr>
          <w:rFonts w:ascii="Courier New" w:hAnsi="Courier New" w:cs="Courier New"/>
          <w:sz w:val="20"/>
          <w:szCs w:val="20"/>
          <w:highlight w:val="yellow"/>
        </w:rPr>
        <w:t>blcf</w:t>
      </w:r>
      <w:proofErr w:type="spellEnd"/>
      <w:r w:rsidRPr="00C63637">
        <w:rPr>
          <w:rFonts w:ascii="Courier New" w:hAnsi="Courier New" w:cs="Courier New"/>
          <w:sz w:val="20"/>
          <w:szCs w:val="20"/>
          <w:highlight w:val="yellow"/>
        </w:rPr>
        <w:t>'){</w:t>
      </w:r>
    </w:p>
    <w:p w14:paraId="5AF48613"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unsigned int(32) base_4cc;</w:t>
      </w:r>
    </w:p>
    <w:p w14:paraId="71C86B14"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Box</w:t>
      </w:r>
      <w:r w:rsidRPr="00C63637">
        <w:rPr>
          <w:rFonts w:ascii="Courier New" w:hAnsi="Courier New" w:cs="Courier New"/>
          <w:sz w:val="20"/>
          <w:szCs w:val="20"/>
          <w:highlight w:val="yellow"/>
        </w:rPr>
        <w:tab/>
        <w:t xml:space="preserve">config; // E.g., </w:t>
      </w:r>
      <w:proofErr w:type="spellStart"/>
      <w:r w:rsidRPr="00C63637">
        <w:rPr>
          <w:rFonts w:ascii="Courier New" w:hAnsi="Courier New" w:cs="Courier New"/>
          <w:sz w:val="20"/>
          <w:szCs w:val="20"/>
          <w:highlight w:val="yellow"/>
        </w:rPr>
        <w:t>AVCConfigurationBox</w:t>
      </w:r>
      <w:proofErr w:type="spellEnd"/>
    </w:p>
    <w:p w14:paraId="30C0D8D9" w14:textId="77777777" w:rsidR="00C63637" w:rsidRPr="00C63637" w:rsidRDefault="00C63637" w:rsidP="00C63637">
      <w:pPr>
        <w:spacing w:line="276" w:lineRule="auto"/>
        <w:rPr>
          <w:rFonts w:ascii="Courier New" w:hAnsi="Courier New" w:cs="Courier New"/>
          <w:sz w:val="20"/>
          <w:szCs w:val="20"/>
          <w:highlight w:val="yellow"/>
        </w:rPr>
      </w:pPr>
      <w:r w:rsidRPr="00C63637">
        <w:rPr>
          <w:rFonts w:ascii="Courier New" w:hAnsi="Courier New" w:cs="Courier New"/>
          <w:sz w:val="20"/>
          <w:szCs w:val="20"/>
          <w:highlight w:val="yellow"/>
        </w:rPr>
        <w:tab/>
        <w:t>Box</w:t>
      </w:r>
      <w:r w:rsidRPr="00C63637">
        <w:rPr>
          <w:rFonts w:ascii="Courier New" w:hAnsi="Courier New" w:cs="Courier New"/>
          <w:sz w:val="20"/>
          <w:szCs w:val="20"/>
          <w:highlight w:val="yellow"/>
        </w:rPr>
        <w:tab/>
      </w:r>
      <w:proofErr w:type="spellStart"/>
      <w:r w:rsidRPr="00C63637">
        <w:rPr>
          <w:rFonts w:ascii="Courier New" w:hAnsi="Courier New" w:cs="Courier New"/>
          <w:sz w:val="20"/>
          <w:szCs w:val="20"/>
          <w:highlight w:val="yellow"/>
        </w:rPr>
        <w:t>other_boxes</w:t>
      </w:r>
      <w:proofErr w:type="spellEnd"/>
      <w:r w:rsidRPr="00C63637">
        <w:rPr>
          <w:rFonts w:ascii="Courier New" w:hAnsi="Courier New" w:cs="Courier New"/>
          <w:sz w:val="20"/>
          <w:szCs w:val="20"/>
          <w:highlight w:val="yellow"/>
        </w:rPr>
        <w:t>[]; // optional boxes that are allowed for base_4cc</w:t>
      </w:r>
    </w:p>
    <w:p w14:paraId="714BDCF6" w14:textId="77777777" w:rsidR="00C63637" w:rsidRPr="00C63637" w:rsidRDefault="00C63637" w:rsidP="00C63637">
      <w:pPr>
        <w:spacing w:line="276" w:lineRule="auto"/>
        <w:rPr>
          <w:rFonts w:ascii="Courier New" w:hAnsi="Courier New" w:cs="Courier New"/>
          <w:sz w:val="20"/>
          <w:szCs w:val="20"/>
        </w:rPr>
      </w:pPr>
      <w:r w:rsidRPr="00C63637">
        <w:rPr>
          <w:rFonts w:ascii="Courier New" w:hAnsi="Courier New" w:cs="Courier New"/>
          <w:sz w:val="20"/>
          <w:szCs w:val="20"/>
          <w:highlight w:val="yellow"/>
        </w:rPr>
        <w:t>}</w:t>
      </w:r>
    </w:p>
    <w:p w14:paraId="1E1A80A3" w14:textId="77777777" w:rsidR="00C63637" w:rsidRPr="00C63637" w:rsidRDefault="00C63637" w:rsidP="00C63637">
      <w:pPr>
        <w:pStyle w:val="Titolo4"/>
      </w:pPr>
      <w:r w:rsidRPr="00C63637">
        <w:t>13.4.2.3</w:t>
      </w:r>
      <w:r w:rsidRPr="00C63637">
        <w:tab/>
        <w:t>Semantics</w:t>
      </w:r>
    </w:p>
    <w:p w14:paraId="79C5AD93" w14:textId="77777777" w:rsidR="00C63637" w:rsidRPr="00C63637" w:rsidRDefault="00C63637" w:rsidP="00C63637">
      <w:pPr>
        <w:spacing w:after="80" w:line="276" w:lineRule="auto"/>
        <w:ind w:left="567" w:hanging="567"/>
        <w:rPr>
          <w:rFonts w:asciiTheme="majorHAnsi" w:hAnsiTheme="majorHAnsi" w:cs="Times New Roman"/>
          <w:sz w:val="24"/>
          <w:szCs w:val="24"/>
          <w:highlight w:val="yellow"/>
        </w:rPr>
      </w:pPr>
      <w:commentRangeStart w:id="914"/>
      <w:commentRangeStart w:id="915"/>
      <w:proofErr w:type="spellStart"/>
      <w:r w:rsidRPr="00C63637">
        <w:rPr>
          <w:rFonts w:ascii="Courier New" w:hAnsi="Courier New" w:cs="Courier New"/>
          <w:sz w:val="24"/>
          <w:szCs w:val="24"/>
          <w:highlight w:val="yellow"/>
        </w:rPr>
        <w:t>Compressorname</w:t>
      </w:r>
      <w:proofErr w:type="spellEnd"/>
      <w:r w:rsidRPr="00C63637">
        <w:rPr>
          <w:rFonts w:asciiTheme="majorHAnsi" w:hAnsiTheme="majorHAnsi" w:cs="Times New Roman"/>
          <w:sz w:val="24"/>
          <w:szCs w:val="24"/>
          <w:highlight w:val="yellow"/>
        </w:rPr>
        <w:t xml:space="preserve"> </w:t>
      </w:r>
      <w:commentRangeEnd w:id="914"/>
      <w:r w:rsidR="00F04F53">
        <w:rPr>
          <w:rStyle w:val="Rimandocommento"/>
        </w:rPr>
        <w:commentReference w:id="914"/>
      </w:r>
      <w:commentRangeEnd w:id="915"/>
      <w:r w:rsidR="0015510A">
        <w:rPr>
          <w:rStyle w:val="Rimandocommento"/>
        </w:rPr>
        <w:commentReference w:id="915"/>
      </w:r>
      <w:r w:rsidRPr="00C63637">
        <w:rPr>
          <w:rFonts w:asciiTheme="majorHAnsi" w:hAnsiTheme="majorHAnsi" w:cs="Times New Roman"/>
          <w:sz w:val="24"/>
          <w:szCs w:val="24"/>
          <w:highlight w:val="yellow"/>
        </w:rPr>
        <w:t xml:space="preserve">in the base class </w:t>
      </w:r>
      <w:proofErr w:type="spellStart"/>
      <w:r w:rsidRPr="00C63637">
        <w:rPr>
          <w:rFonts w:asciiTheme="majorHAnsi" w:hAnsiTheme="majorHAnsi" w:cs="Times New Roman"/>
          <w:sz w:val="24"/>
          <w:szCs w:val="24"/>
          <w:highlight w:val="yellow"/>
        </w:rPr>
        <w:t>VisualSampleEntry</w:t>
      </w:r>
      <w:proofErr w:type="spellEnd"/>
      <w:r w:rsidRPr="00C63637">
        <w:rPr>
          <w:rFonts w:asciiTheme="majorHAnsi" w:hAnsiTheme="majorHAnsi" w:cs="Times New Roman"/>
          <w:sz w:val="24"/>
          <w:szCs w:val="24"/>
          <w:highlight w:val="yellow"/>
        </w:rPr>
        <w:t xml:space="preserve"> indicates the name of the compressor used with the value "\014LCEVC Coding" being recommended (\014 is </w:t>
      </w:r>
      <w:commentRangeStart w:id="916"/>
      <w:commentRangeStart w:id="917"/>
      <w:r w:rsidRPr="00C63637">
        <w:rPr>
          <w:rFonts w:asciiTheme="majorHAnsi" w:hAnsiTheme="majorHAnsi" w:cs="Times New Roman"/>
          <w:sz w:val="24"/>
          <w:szCs w:val="24"/>
          <w:highlight w:val="yellow"/>
        </w:rPr>
        <w:t>10</w:t>
      </w:r>
      <w:commentRangeEnd w:id="916"/>
      <w:r w:rsidR="00F04F53">
        <w:rPr>
          <w:rStyle w:val="Rimandocommento"/>
        </w:rPr>
        <w:commentReference w:id="916"/>
      </w:r>
      <w:commentRangeEnd w:id="917"/>
      <w:r w:rsidR="0015510A">
        <w:rPr>
          <w:rStyle w:val="Rimandocommento"/>
        </w:rPr>
        <w:commentReference w:id="917"/>
      </w:r>
      <w:r w:rsidRPr="00C63637">
        <w:rPr>
          <w:rFonts w:asciiTheme="majorHAnsi" w:hAnsiTheme="majorHAnsi" w:cs="Times New Roman"/>
          <w:sz w:val="24"/>
          <w:szCs w:val="24"/>
          <w:highlight w:val="yellow"/>
        </w:rPr>
        <w:t>, the length of the string in bytes).</w:t>
      </w:r>
    </w:p>
    <w:p w14:paraId="2FA0E1BB" w14:textId="77777777" w:rsidR="00C63637" w:rsidRPr="00C63637" w:rsidRDefault="00C63637" w:rsidP="00C63637">
      <w:pPr>
        <w:spacing w:after="80" w:line="276" w:lineRule="auto"/>
        <w:ind w:left="567" w:hanging="567"/>
        <w:rPr>
          <w:rFonts w:asciiTheme="majorHAnsi" w:hAnsiTheme="majorHAnsi" w:cs="Times New Roman"/>
          <w:sz w:val="24"/>
          <w:szCs w:val="24"/>
          <w:highlight w:val="yellow"/>
        </w:rPr>
      </w:pPr>
      <w:proofErr w:type="spellStart"/>
      <w:r w:rsidRPr="00C63637">
        <w:rPr>
          <w:rFonts w:ascii="Courier New" w:hAnsi="Courier New" w:cs="Courier New"/>
          <w:sz w:val="24"/>
          <w:szCs w:val="24"/>
          <w:highlight w:val="yellow"/>
        </w:rPr>
        <w:t>BaseConfigurationBox</w:t>
      </w:r>
      <w:proofErr w:type="spellEnd"/>
      <w:r w:rsidRPr="00C63637">
        <w:rPr>
          <w:rFonts w:asciiTheme="majorHAnsi" w:hAnsiTheme="majorHAnsi" w:cs="Times New Roman"/>
          <w:sz w:val="24"/>
          <w:szCs w:val="24"/>
          <w:highlight w:val="yellow"/>
        </w:rPr>
        <w:t xml:space="preserve">  contains the decoder configuration box of the base stream (e.g. </w:t>
      </w:r>
      <w:proofErr w:type="spellStart"/>
      <w:r w:rsidRPr="00C63637">
        <w:rPr>
          <w:rFonts w:ascii="Courier New" w:hAnsi="Courier New" w:cs="Courier New"/>
          <w:sz w:val="24"/>
          <w:szCs w:val="24"/>
          <w:highlight w:val="yellow"/>
        </w:rPr>
        <w:lastRenderedPageBreak/>
        <w:t>AVCConfigurationBox</w:t>
      </w:r>
      <w:proofErr w:type="spellEnd"/>
      <w:r w:rsidRPr="00C63637">
        <w:rPr>
          <w:rFonts w:asciiTheme="majorHAnsi" w:hAnsiTheme="majorHAnsi" w:cs="Times New Roman"/>
          <w:sz w:val="24"/>
          <w:szCs w:val="24"/>
          <w:highlight w:val="yellow"/>
        </w:rPr>
        <w:t xml:space="preserve">, </w:t>
      </w:r>
      <w:proofErr w:type="spellStart"/>
      <w:r w:rsidRPr="00C63637">
        <w:rPr>
          <w:rFonts w:ascii="Courier New" w:hAnsi="Courier New" w:cs="Courier New"/>
          <w:sz w:val="24"/>
          <w:szCs w:val="24"/>
          <w:highlight w:val="yellow"/>
        </w:rPr>
        <w:t>HEVCConfigurationBox</w:t>
      </w:r>
      <w:proofErr w:type="spellEnd"/>
      <w:r w:rsidRPr="00C63637">
        <w:rPr>
          <w:rFonts w:asciiTheme="majorHAnsi" w:hAnsiTheme="majorHAnsi" w:cs="Times New Roman"/>
          <w:sz w:val="24"/>
          <w:szCs w:val="24"/>
          <w:highlight w:val="yellow"/>
        </w:rPr>
        <w:t>).</w:t>
      </w:r>
    </w:p>
    <w:p w14:paraId="4A008A31" w14:textId="77777777" w:rsidR="00C63637" w:rsidRPr="00C63637" w:rsidRDefault="00C63637" w:rsidP="00C63637">
      <w:pPr>
        <w:spacing w:after="80" w:line="276" w:lineRule="auto"/>
        <w:ind w:left="567" w:hanging="567"/>
        <w:rPr>
          <w:rFonts w:asciiTheme="majorHAnsi" w:hAnsiTheme="majorHAnsi" w:cs="Times New Roman"/>
          <w:sz w:val="24"/>
          <w:szCs w:val="24"/>
          <w:highlight w:val="yellow"/>
        </w:rPr>
      </w:pPr>
      <w:r w:rsidRPr="00C63637">
        <w:rPr>
          <w:rFonts w:ascii="Courier New" w:hAnsi="Courier New" w:cs="Courier New"/>
          <w:sz w:val="24"/>
          <w:szCs w:val="24"/>
          <w:highlight w:val="yellow"/>
        </w:rPr>
        <w:t xml:space="preserve">base_4cc </w:t>
      </w:r>
      <w:r w:rsidRPr="00C63637">
        <w:rPr>
          <w:rFonts w:asciiTheme="majorHAnsi" w:hAnsiTheme="majorHAnsi" w:cs="Times New Roman"/>
          <w:sz w:val="24"/>
          <w:szCs w:val="24"/>
          <w:highlight w:val="yellow"/>
        </w:rPr>
        <w:t>is the sample entry type that the base stream conforms to.</w:t>
      </w:r>
    </w:p>
    <w:p w14:paraId="11C249AD" w14:textId="2A8A4290" w:rsidR="00C63637" w:rsidRDefault="00C63637" w:rsidP="00C63637">
      <w:pPr>
        <w:spacing w:after="80" w:line="276" w:lineRule="auto"/>
        <w:ind w:left="567" w:hanging="567"/>
        <w:rPr>
          <w:ins w:id="918" w:author="BATTISTA STEFANO" w:date="2023-03-16T16:54:00Z"/>
          <w:rFonts w:asciiTheme="majorHAnsi" w:hAnsiTheme="majorHAnsi" w:cs="Times New Roman"/>
          <w:sz w:val="24"/>
          <w:szCs w:val="24"/>
        </w:rPr>
      </w:pPr>
      <w:r w:rsidRPr="00C63637">
        <w:rPr>
          <w:rFonts w:ascii="Courier New" w:hAnsi="Courier New" w:cs="Courier New"/>
          <w:sz w:val="24"/>
          <w:szCs w:val="24"/>
          <w:highlight w:val="yellow"/>
        </w:rPr>
        <w:t>config</w:t>
      </w:r>
      <w:r w:rsidRPr="00C63637">
        <w:rPr>
          <w:rFonts w:asciiTheme="majorHAnsi" w:hAnsiTheme="majorHAnsi" w:cs="Times New Roman"/>
          <w:sz w:val="24"/>
          <w:szCs w:val="24"/>
          <w:highlight w:val="yellow"/>
        </w:rPr>
        <w:t xml:space="preserve"> is the decoder configuration box of the base stream (e.g. </w:t>
      </w:r>
      <w:proofErr w:type="spellStart"/>
      <w:r w:rsidRPr="00C63637">
        <w:rPr>
          <w:rFonts w:ascii="Courier New" w:hAnsi="Courier New" w:cs="Courier New"/>
          <w:sz w:val="24"/>
          <w:szCs w:val="24"/>
          <w:highlight w:val="yellow"/>
        </w:rPr>
        <w:t>AVCConfigurationBox</w:t>
      </w:r>
      <w:proofErr w:type="spellEnd"/>
      <w:r w:rsidRPr="00C63637">
        <w:rPr>
          <w:rFonts w:asciiTheme="majorHAnsi" w:hAnsiTheme="majorHAnsi" w:cs="Times New Roman"/>
          <w:sz w:val="24"/>
          <w:szCs w:val="24"/>
          <w:highlight w:val="yellow"/>
        </w:rPr>
        <w:t xml:space="preserve">, </w:t>
      </w:r>
      <w:proofErr w:type="spellStart"/>
      <w:r w:rsidRPr="00C63637">
        <w:rPr>
          <w:rFonts w:ascii="Courier New" w:hAnsi="Courier New" w:cs="Courier New"/>
          <w:sz w:val="24"/>
          <w:szCs w:val="24"/>
          <w:highlight w:val="yellow"/>
        </w:rPr>
        <w:t>HEVCConfigurationBox</w:t>
      </w:r>
      <w:proofErr w:type="spellEnd"/>
      <w:r w:rsidRPr="00C63637">
        <w:rPr>
          <w:rFonts w:asciiTheme="majorHAnsi" w:hAnsiTheme="majorHAnsi" w:cs="Times New Roman"/>
          <w:sz w:val="24"/>
          <w:szCs w:val="24"/>
          <w:highlight w:val="yellow"/>
        </w:rPr>
        <w:t>).</w:t>
      </w:r>
      <w:r w:rsidRPr="00C63637">
        <w:rPr>
          <w:rFonts w:asciiTheme="majorHAnsi" w:hAnsiTheme="majorHAnsi" w:cs="Times New Roman"/>
          <w:sz w:val="24"/>
          <w:szCs w:val="24"/>
        </w:rPr>
        <w:t xml:space="preserve"> </w:t>
      </w:r>
    </w:p>
    <w:p w14:paraId="15284F5A" w14:textId="63C9B865" w:rsidR="00637E16" w:rsidRDefault="00637E16" w:rsidP="00C63637">
      <w:pPr>
        <w:spacing w:after="80" w:line="276" w:lineRule="auto"/>
        <w:ind w:left="567" w:hanging="567"/>
        <w:rPr>
          <w:ins w:id="919" w:author="BATTISTA STEFANO" w:date="2023-03-16T16:54:00Z"/>
          <w:rFonts w:asciiTheme="majorHAnsi" w:hAnsiTheme="majorHAnsi" w:cs="Times New Roman"/>
          <w:sz w:val="24"/>
          <w:szCs w:val="24"/>
        </w:rPr>
      </w:pPr>
      <w:ins w:id="920" w:author="BATTISTA STEFANO" w:date="2023-03-16T16:54:00Z">
        <w:r>
          <w:rPr>
            <w:rFonts w:asciiTheme="majorHAnsi" w:hAnsiTheme="majorHAnsi" w:cs="Times New Roman"/>
            <w:sz w:val="24"/>
            <w:szCs w:val="24"/>
          </w:rPr>
          <w:t>Editor’s Note:</w:t>
        </w:r>
      </w:ins>
    </w:p>
    <w:p w14:paraId="4CB3DC79" w14:textId="0F1C529B" w:rsidR="00637E16" w:rsidRPr="00637E16" w:rsidRDefault="00637E16" w:rsidP="00C63637">
      <w:pPr>
        <w:spacing w:after="80" w:line="276" w:lineRule="auto"/>
        <w:ind w:left="567" w:hanging="567"/>
        <w:rPr>
          <w:ins w:id="921" w:author="BATTISTA STEFANO" w:date="2023-03-16T16:56:00Z"/>
          <w:rFonts w:asciiTheme="majorHAnsi" w:hAnsiTheme="majorHAnsi" w:cs="Times New Roman"/>
          <w:i/>
          <w:iCs/>
          <w:sz w:val="24"/>
          <w:szCs w:val="24"/>
          <w:rPrChange w:id="922" w:author="BATTISTA STEFANO" w:date="2023-03-16T16:56:00Z">
            <w:rPr>
              <w:ins w:id="923" w:author="BATTISTA STEFANO" w:date="2023-03-16T16:56:00Z"/>
              <w:rFonts w:asciiTheme="majorHAnsi" w:hAnsiTheme="majorHAnsi" w:cs="Times New Roman"/>
              <w:sz w:val="24"/>
              <w:szCs w:val="24"/>
            </w:rPr>
          </w:rPrChange>
        </w:rPr>
      </w:pPr>
      <w:ins w:id="924" w:author="BATTISTA STEFANO" w:date="2023-03-16T16:54:00Z">
        <w:r w:rsidRPr="00637E16">
          <w:rPr>
            <w:rFonts w:asciiTheme="majorHAnsi" w:hAnsiTheme="majorHAnsi" w:cs="Times New Roman"/>
            <w:i/>
            <w:iCs/>
            <w:sz w:val="24"/>
            <w:szCs w:val="24"/>
            <w:rPrChange w:id="925" w:author="BATTISTA STEFANO" w:date="2023-03-16T16:56:00Z">
              <w:rPr>
                <w:rFonts w:asciiTheme="majorHAnsi" w:hAnsiTheme="majorHAnsi" w:cs="Times New Roman"/>
                <w:sz w:val="24"/>
                <w:szCs w:val="24"/>
              </w:rPr>
            </w:rPrChange>
          </w:rPr>
          <w:t xml:space="preserve">The </w:t>
        </w:r>
        <w:proofErr w:type="spellStart"/>
        <w:r w:rsidRPr="00637E16">
          <w:rPr>
            <w:rFonts w:ascii="Courier New" w:hAnsi="Courier New" w:cs="Courier New"/>
            <w:i/>
            <w:iCs/>
            <w:sz w:val="24"/>
            <w:szCs w:val="24"/>
            <w:rPrChange w:id="926" w:author="BATTISTA STEFANO" w:date="2023-03-16T16:56:00Z">
              <w:rPr>
                <w:rFonts w:asciiTheme="majorHAnsi" w:hAnsiTheme="majorHAnsi" w:cs="Times New Roman"/>
                <w:sz w:val="24"/>
                <w:szCs w:val="24"/>
              </w:rPr>
            </w:rPrChange>
          </w:rPr>
          <w:t>Compre</w:t>
        </w:r>
      </w:ins>
      <w:ins w:id="927" w:author="BATTISTA STEFANO" w:date="2023-03-16T16:55:00Z">
        <w:r w:rsidRPr="00637E16">
          <w:rPr>
            <w:rFonts w:ascii="Courier New" w:hAnsi="Courier New" w:cs="Courier New"/>
            <w:i/>
            <w:iCs/>
            <w:sz w:val="24"/>
            <w:szCs w:val="24"/>
            <w:rPrChange w:id="928" w:author="BATTISTA STEFANO" w:date="2023-03-16T16:56:00Z">
              <w:rPr>
                <w:rFonts w:asciiTheme="majorHAnsi" w:hAnsiTheme="majorHAnsi" w:cs="Times New Roman"/>
                <w:sz w:val="24"/>
                <w:szCs w:val="24"/>
              </w:rPr>
            </w:rPrChange>
          </w:rPr>
          <w:t>ssorname</w:t>
        </w:r>
        <w:proofErr w:type="spellEnd"/>
        <w:r w:rsidRPr="00637E16">
          <w:rPr>
            <w:rFonts w:asciiTheme="majorHAnsi" w:hAnsiTheme="majorHAnsi" w:cs="Times New Roman"/>
            <w:i/>
            <w:iCs/>
            <w:sz w:val="24"/>
            <w:szCs w:val="24"/>
            <w:rPrChange w:id="929" w:author="BATTISTA STEFANO" w:date="2023-03-16T16:56:00Z">
              <w:rPr>
                <w:rFonts w:asciiTheme="majorHAnsi" w:hAnsiTheme="majorHAnsi" w:cs="Times New Roman"/>
                <w:sz w:val="24"/>
                <w:szCs w:val="24"/>
              </w:rPr>
            </w:rPrChange>
          </w:rPr>
          <w:t xml:space="preserve"> field “LCEV</w:t>
        </w:r>
      </w:ins>
      <w:ins w:id="930" w:author="BATTISTA STEFANO" w:date="2023-03-16T16:56:00Z">
        <w:r w:rsidRPr="00637E16">
          <w:rPr>
            <w:rFonts w:asciiTheme="majorHAnsi" w:hAnsiTheme="majorHAnsi" w:cs="Times New Roman"/>
            <w:i/>
            <w:iCs/>
            <w:sz w:val="24"/>
            <w:szCs w:val="24"/>
            <w:rPrChange w:id="931" w:author="BATTISTA STEFANO" w:date="2023-03-16T16:56:00Z">
              <w:rPr>
                <w:rFonts w:asciiTheme="majorHAnsi" w:hAnsiTheme="majorHAnsi" w:cs="Times New Roman"/>
                <w:sz w:val="24"/>
                <w:szCs w:val="24"/>
              </w:rPr>
            </w:rPrChange>
          </w:rPr>
          <w:t xml:space="preserve">C Coding” </w:t>
        </w:r>
      </w:ins>
      <w:ins w:id="932" w:author="BATTISTA STEFANO" w:date="2023-03-16T16:55:00Z">
        <w:r w:rsidRPr="00637E16">
          <w:rPr>
            <w:rFonts w:asciiTheme="majorHAnsi" w:hAnsiTheme="majorHAnsi" w:cs="Times New Roman"/>
            <w:i/>
            <w:iCs/>
            <w:sz w:val="24"/>
            <w:szCs w:val="24"/>
            <w:rPrChange w:id="933" w:author="BATTISTA STEFANO" w:date="2023-03-16T16:56:00Z">
              <w:rPr>
                <w:rFonts w:asciiTheme="majorHAnsi" w:hAnsiTheme="majorHAnsi" w:cs="Times New Roman"/>
                <w:sz w:val="24"/>
                <w:szCs w:val="24"/>
              </w:rPr>
            </w:rPrChange>
          </w:rPr>
          <w:t>is actually 12 bytes</w:t>
        </w:r>
      </w:ins>
      <w:ins w:id="934" w:author="BATTISTA STEFANO" w:date="2023-03-16T16:56:00Z">
        <w:r>
          <w:rPr>
            <w:rFonts w:asciiTheme="majorHAnsi" w:hAnsiTheme="majorHAnsi" w:cs="Times New Roman"/>
            <w:i/>
            <w:iCs/>
            <w:sz w:val="24"/>
            <w:szCs w:val="24"/>
          </w:rPr>
          <w:t>,</w:t>
        </w:r>
      </w:ins>
      <w:ins w:id="935" w:author="BATTISTA STEFANO" w:date="2023-03-16T16:55:00Z">
        <w:r w:rsidRPr="00637E16">
          <w:rPr>
            <w:rFonts w:asciiTheme="majorHAnsi" w:hAnsiTheme="majorHAnsi" w:cs="Times New Roman"/>
            <w:i/>
            <w:iCs/>
            <w:sz w:val="24"/>
            <w:szCs w:val="24"/>
            <w:rPrChange w:id="936" w:author="BATTISTA STEFANO" w:date="2023-03-16T16:56:00Z">
              <w:rPr>
                <w:rFonts w:asciiTheme="majorHAnsi" w:hAnsiTheme="majorHAnsi" w:cs="Times New Roman"/>
                <w:sz w:val="24"/>
                <w:szCs w:val="24"/>
              </w:rPr>
            </w:rPrChange>
          </w:rPr>
          <w:t xml:space="preserve"> so the text should read</w:t>
        </w:r>
      </w:ins>
      <w:ins w:id="937" w:author="BATTISTA STEFANO" w:date="2023-03-16T16:56:00Z">
        <w:r w:rsidRPr="00637E16">
          <w:rPr>
            <w:rFonts w:asciiTheme="majorHAnsi" w:hAnsiTheme="majorHAnsi" w:cs="Times New Roman"/>
            <w:i/>
            <w:iCs/>
            <w:sz w:val="24"/>
            <w:szCs w:val="24"/>
            <w:rPrChange w:id="938" w:author="BATTISTA STEFANO" w:date="2023-03-16T16:56:00Z">
              <w:rPr>
                <w:rFonts w:asciiTheme="majorHAnsi" w:hAnsiTheme="majorHAnsi" w:cs="Times New Roman"/>
                <w:sz w:val="24"/>
                <w:szCs w:val="24"/>
              </w:rPr>
            </w:rPrChange>
          </w:rPr>
          <w:t>:</w:t>
        </w:r>
      </w:ins>
    </w:p>
    <w:p w14:paraId="72D776E9" w14:textId="19B9C3FA" w:rsidR="00637E16" w:rsidRPr="00637E16" w:rsidRDefault="00637E16" w:rsidP="00C63637">
      <w:pPr>
        <w:spacing w:after="80" w:line="276" w:lineRule="auto"/>
        <w:ind w:left="567" w:hanging="567"/>
        <w:rPr>
          <w:rFonts w:asciiTheme="majorHAnsi" w:hAnsiTheme="majorHAnsi" w:cs="Times New Roman"/>
          <w:i/>
          <w:iCs/>
          <w:sz w:val="24"/>
          <w:szCs w:val="24"/>
          <w:rPrChange w:id="939" w:author="BATTISTA STEFANO" w:date="2023-03-16T16:56:00Z">
            <w:rPr>
              <w:rFonts w:asciiTheme="majorHAnsi" w:hAnsiTheme="majorHAnsi" w:cs="Times New Roman"/>
              <w:sz w:val="24"/>
              <w:szCs w:val="24"/>
            </w:rPr>
          </w:rPrChange>
        </w:rPr>
      </w:pPr>
      <w:ins w:id="940" w:author="BATTISTA STEFANO" w:date="2023-03-16T16:56:00Z">
        <w:r w:rsidRPr="00637E16">
          <w:rPr>
            <w:rFonts w:asciiTheme="majorHAnsi" w:hAnsiTheme="majorHAnsi" w:cs="Times New Roman"/>
            <w:i/>
            <w:iCs/>
            <w:sz w:val="24"/>
            <w:szCs w:val="24"/>
            <w:rPrChange w:id="941" w:author="BATTISTA STEFANO" w:date="2023-03-16T16:56:00Z">
              <w:rPr>
                <w:rFonts w:asciiTheme="majorHAnsi" w:hAnsiTheme="majorHAnsi" w:cs="Times New Roman"/>
                <w:sz w:val="24"/>
                <w:szCs w:val="24"/>
                <w:highlight w:val="yellow"/>
              </w:rPr>
            </w:rPrChange>
          </w:rPr>
          <w:t xml:space="preserve">\014 is </w:t>
        </w:r>
        <w:r w:rsidRPr="00637E16">
          <w:rPr>
            <w:rFonts w:asciiTheme="majorHAnsi" w:hAnsiTheme="majorHAnsi" w:cs="Times New Roman"/>
            <w:i/>
            <w:iCs/>
            <w:sz w:val="24"/>
            <w:szCs w:val="24"/>
            <w:highlight w:val="yellow"/>
            <w:rPrChange w:id="942" w:author="BATTISTA STEFANO" w:date="2023-03-16T16:56:00Z">
              <w:rPr>
                <w:rFonts w:asciiTheme="majorHAnsi" w:hAnsiTheme="majorHAnsi" w:cs="Times New Roman"/>
                <w:sz w:val="24"/>
                <w:szCs w:val="24"/>
                <w:highlight w:val="yellow"/>
              </w:rPr>
            </w:rPrChange>
          </w:rPr>
          <w:t>12</w:t>
        </w:r>
        <w:r w:rsidRPr="00637E16">
          <w:rPr>
            <w:rFonts w:asciiTheme="majorHAnsi" w:hAnsiTheme="majorHAnsi" w:cs="Times New Roman"/>
            <w:i/>
            <w:iCs/>
            <w:sz w:val="24"/>
            <w:szCs w:val="24"/>
            <w:rPrChange w:id="943" w:author="BATTISTA STEFANO" w:date="2023-03-16T16:56:00Z">
              <w:rPr>
                <w:rFonts w:asciiTheme="majorHAnsi" w:hAnsiTheme="majorHAnsi" w:cs="Times New Roman"/>
                <w:sz w:val="24"/>
                <w:szCs w:val="24"/>
                <w:highlight w:val="yellow"/>
              </w:rPr>
            </w:rPrChange>
          </w:rPr>
          <w:t>, the length of the string in bytes</w:t>
        </w:r>
        <w:r w:rsidR="000E0D0B">
          <w:rPr>
            <w:rFonts w:asciiTheme="majorHAnsi" w:hAnsiTheme="majorHAnsi" w:cs="Times New Roman"/>
            <w:i/>
            <w:iCs/>
            <w:sz w:val="24"/>
            <w:szCs w:val="24"/>
          </w:rPr>
          <w:t>.</w:t>
        </w:r>
      </w:ins>
    </w:p>
    <w:p w14:paraId="65913D73" w14:textId="77777777" w:rsidR="00C63637" w:rsidRPr="00C63637" w:rsidRDefault="00C63637" w:rsidP="00C63637">
      <w:pPr>
        <w:pStyle w:val="Titolo3"/>
      </w:pPr>
      <w:bookmarkStart w:id="944" w:name="_Toc126880220"/>
      <w:r w:rsidRPr="00C63637">
        <w:t xml:space="preserve">13.4.3 LCEVC track </w:t>
      </w:r>
      <w:proofErr w:type="spellStart"/>
      <w:r w:rsidRPr="00C63637">
        <w:t>structure</w:t>
      </w:r>
      <w:bookmarkEnd w:id="944"/>
      <w:proofErr w:type="spellEnd"/>
    </w:p>
    <w:p w14:paraId="0FEF492F" w14:textId="77777777" w:rsidR="00C63637" w:rsidRPr="000E285C" w:rsidRDefault="00C63637" w:rsidP="00C63637">
      <w:pPr>
        <w:spacing w:after="80" w:line="276" w:lineRule="auto"/>
        <w:rPr>
          <w:rFonts w:asciiTheme="majorHAnsi" w:hAnsiTheme="majorHAnsi" w:cs="Times New Roman"/>
          <w:sz w:val="24"/>
          <w:szCs w:val="24"/>
        </w:rPr>
      </w:pPr>
      <w:r w:rsidRPr="000E285C">
        <w:rPr>
          <w:rFonts w:asciiTheme="majorHAnsi" w:hAnsiTheme="majorHAnsi" w:cs="Times New Roman"/>
          <w:sz w:val="24"/>
          <w:szCs w:val="24"/>
        </w:rPr>
        <w:t>…</w:t>
      </w:r>
    </w:p>
    <w:p w14:paraId="69D752D5" w14:textId="77777777" w:rsidR="00C63637" w:rsidRPr="000E285C" w:rsidRDefault="00C63637" w:rsidP="00C63637">
      <w:pPr>
        <w:spacing w:after="80" w:line="276" w:lineRule="auto"/>
        <w:rPr>
          <w:rFonts w:asciiTheme="majorHAnsi" w:hAnsiTheme="majorHAnsi" w:cs="Times New Roman"/>
          <w:sz w:val="24"/>
          <w:szCs w:val="24"/>
        </w:rPr>
      </w:pPr>
      <w:r w:rsidRPr="000E285C">
        <w:rPr>
          <w:rFonts w:asciiTheme="majorHAnsi" w:hAnsiTheme="majorHAnsi" w:cs="Times New Roman"/>
          <w:sz w:val="24"/>
          <w:szCs w:val="24"/>
        </w:rPr>
        <w:t>When the base track is coded using EVC, the base track shall be constructed according to clause 12.</w:t>
      </w:r>
    </w:p>
    <w:p w14:paraId="0491AF84" w14:textId="77777777" w:rsidR="00C63637" w:rsidRPr="000E285C" w:rsidRDefault="00C63637" w:rsidP="00C63637">
      <w:pPr>
        <w:spacing w:after="80" w:line="276" w:lineRule="auto"/>
        <w:rPr>
          <w:rFonts w:asciiTheme="majorHAnsi" w:hAnsiTheme="majorHAnsi" w:cs="Times New Roman"/>
          <w:sz w:val="24"/>
          <w:szCs w:val="24"/>
          <w:highlight w:val="yellow"/>
        </w:rPr>
      </w:pPr>
      <w:r w:rsidRPr="000E285C">
        <w:rPr>
          <w:rFonts w:asciiTheme="majorHAnsi" w:hAnsiTheme="majorHAnsi" w:cs="Times New Roman"/>
          <w:sz w:val="24"/>
          <w:szCs w:val="24"/>
          <w:highlight w:val="yellow"/>
        </w:rPr>
        <w:t>A LCEVC mixed track is a track containing both the external base layer stream and the LCEVC enhancement stream, forming a representation of a complete set of encoded information.</w:t>
      </w:r>
    </w:p>
    <w:p w14:paraId="64071146" w14:textId="77777777" w:rsidR="00C63637" w:rsidRPr="00C63637" w:rsidRDefault="00C63637" w:rsidP="00C63637">
      <w:pPr>
        <w:spacing w:after="80" w:line="276" w:lineRule="auto"/>
        <w:rPr>
          <w:rFonts w:asciiTheme="majorHAnsi" w:hAnsiTheme="majorHAnsi" w:cs="Times New Roman"/>
          <w:sz w:val="24"/>
          <w:szCs w:val="24"/>
        </w:rPr>
      </w:pPr>
      <w:r w:rsidRPr="000E285C">
        <w:rPr>
          <w:rFonts w:asciiTheme="majorHAnsi" w:hAnsiTheme="majorHAnsi" w:cs="Times New Roman"/>
          <w:sz w:val="24"/>
          <w:szCs w:val="24"/>
          <w:highlight w:val="yellow"/>
        </w:rPr>
        <w:t xml:space="preserve">The picture dimensions of the base stream and the LCEVC stream, width and height in Luminance samples, are specified by the corresponding relevant </w:t>
      </w:r>
      <w:proofErr w:type="spellStart"/>
      <w:r w:rsidRPr="000E285C">
        <w:rPr>
          <w:rFonts w:ascii="Courier New" w:hAnsi="Courier New" w:cs="Courier New"/>
          <w:sz w:val="24"/>
          <w:szCs w:val="24"/>
          <w:highlight w:val="yellow"/>
        </w:rPr>
        <w:t>DecoderConfigurationRecord</w:t>
      </w:r>
      <w:proofErr w:type="spellEnd"/>
      <w:r w:rsidRPr="000E285C">
        <w:rPr>
          <w:rFonts w:asciiTheme="majorHAnsi" w:hAnsiTheme="majorHAnsi" w:cs="Times New Roman"/>
          <w:sz w:val="24"/>
          <w:szCs w:val="24"/>
          <w:highlight w:val="yellow"/>
        </w:rPr>
        <w:t>(s).</w:t>
      </w:r>
    </w:p>
    <w:p w14:paraId="7E2E9EB7" w14:textId="77777777" w:rsidR="00C63637" w:rsidRPr="00C63637" w:rsidRDefault="00C63637" w:rsidP="00C63637">
      <w:pPr>
        <w:pStyle w:val="Titolo3"/>
      </w:pPr>
      <w:bookmarkStart w:id="945" w:name="_Toc126880221"/>
      <w:r w:rsidRPr="00C63637">
        <w:t xml:space="preserve">13.4.4 </w:t>
      </w:r>
      <w:proofErr w:type="spellStart"/>
      <w:r w:rsidRPr="00C63637">
        <w:t>Parameter</w:t>
      </w:r>
      <w:proofErr w:type="spellEnd"/>
      <w:r w:rsidRPr="00C63637">
        <w:t xml:space="preserve"> sets</w:t>
      </w:r>
      <w:bookmarkEnd w:id="945"/>
    </w:p>
    <w:p w14:paraId="5D8BCF16" w14:textId="77777777" w:rsidR="00C63637" w:rsidRP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 xml:space="preserve">… </w:t>
      </w:r>
    </w:p>
    <w:p w14:paraId="57945B87" w14:textId="77777777" w:rsidR="00C63637" w:rsidRPr="00C63637" w:rsidRDefault="00C63637" w:rsidP="00C63637">
      <w:pPr>
        <w:pStyle w:val="Titolo3"/>
      </w:pPr>
      <w:bookmarkStart w:id="946" w:name="_Toc126880222"/>
      <w:r w:rsidRPr="00C63637">
        <w:t>13.4.5 '</w:t>
      </w:r>
      <w:proofErr w:type="spellStart"/>
      <w:r w:rsidRPr="00C63637">
        <w:t>sync</w:t>
      </w:r>
      <w:proofErr w:type="spellEnd"/>
      <w:r w:rsidRPr="00C63637">
        <w:t>' sample</w:t>
      </w:r>
      <w:bookmarkEnd w:id="946"/>
    </w:p>
    <w:p w14:paraId="13094A56" w14:textId="399EDC2D" w:rsidR="00C63637" w:rsidRDefault="00C63637" w:rsidP="00C63637">
      <w:pPr>
        <w:spacing w:after="80" w:line="276" w:lineRule="auto"/>
        <w:rPr>
          <w:rFonts w:asciiTheme="majorHAnsi" w:hAnsiTheme="majorHAnsi" w:cs="Times New Roman"/>
          <w:sz w:val="24"/>
          <w:szCs w:val="24"/>
        </w:rPr>
      </w:pPr>
      <w:r w:rsidRPr="00C63637">
        <w:rPr>
          <w:rFonts w:asciiTheme="majorHAnsi" w:hAnsiTheme="majorHAnsi" w:cs="Times New Roman"/>
          <w:sz w:val="24"/>
          <w:szCs w:val="24"/>
        </w:rPr>
        <w:t>…</w:t>
      </w:r>
    </w:p>
    <w:p w14:paraId="1E718F6E" w14:textId="307F8DD3" w:rsidR="000E285C" w:rsidRDefault="000E285C" w:rsidP="00C63637">
      <w:pPr>
        <w:spacing w:after="80" w:line="276" w:lineRule="auto"/>
        <w:rPr>
          <w:ins w:id="947" w:author="Kammachi Sreedhar, Kashyap (Nokia - FI/Tampere)" w:date="2023-02-09T17:50:00Z"/>
          <w:rFonts w:asciiTheme="majorHAnsi" w:hAnsiTheme="majorHAnsi" w:cs="Times New Roman"/>
          <w:sz w:val="24"/>
          <w:szCs w:val="24"/>
        </w:rPr>
      </w:pPr>
    </w:p>
    <w:p w14:paraId="069AFD58" w14:textId="77777777" w:rsidR="0015510A" w:rsidRPr="005178D0" w:rsidRDefault="0015510A" w:rsidP="0015510A">
      <w:pPr>
        <w:keepNext/>
        <w:pageBreakBefore/>
        <w:widowControl/>
        <w:numPr>
          <w:ilvl w:val="0"/>
          <w:numId w:val="11"/>
        </w:numPr>
        <w:autoSpaceDE/>
        <w:autoSpaceDN/>
        <w:spacing w:after="760" w:line="310" w:lineRule="exact"/>
        <w:jc w:val="center"/>
        <w:outlineLvl w:val="0"/>
        <w:rPr>
          <w:ins w:id="948" w:author="Kammachi Sreedhar, Kashyap (Nokia - FI/Tampere)" w:date="2023-02-09T17:50:00Z"/>
          <w:rFonts w:ascii="Cambria" w:eastAsia="Calibri" w:hAnsi="Cambria" w:cs="Times New Roman"/>
          <w:b/>
          <w:sz w:val="28"/>
          <w:lang w:val="en-GB"/>
        </w:rPr>
      </w:pPr>
      <w:bookmarkStart w:id="949" w:name="_Ref201137311"/>
      <w:bookmarkStart w:id="950" w:name="_Ref201137935"/>
      <w:bookmarkStart w:id="951" w:name="_Toc232234511"/>
      <w:bookmarkStart w:id="952" w:name="_Toc370302985"/>
      <w:bookmarkStart w:id="953" w:name="_Toc413677385"/>
      <w:bookmarkStart w:id="954" w:name="_Toc73368427"/>
      <w:bookmarkStart w:id="955" w:name="_Toc126880223"/>
      <w:ins w:id="956" w:author="Kammachi Sreedhar, Kashyap (Nokia - FI/Tampere)" w:date="2023-02-09T17:50:00Z">
        <w:r w:rsidRPr="005178D0">
          <w:rPr>
            <w:rFonts w:ascii="Cambria" w:eastAsia="Calibri" w:hAnsi="Cambria" w:cs="Times New Roman"/>
            <w:sz w:val="28"/>
            <w:lang w:val="en-GB"/>
          </w:rPr>
          <w:lastRenderedPageBreak/>
          <w:t>(normative)</w:t>
        </w:r>
        <w:r w:rsidRPr="005178D0">
          <w:rPr>
            <w:rFonts w:ascii="Cambria" w:eastAsia="Calibri" w:hAnsi="Cambria" w:cs="Times New Roman"/>
            <w:sz w:val="28"/>
            <w:lang w:val="en-GB"/>
          </w:rPr>
          <w:fldChar w:fldCharType="begin"/>
        </w:r>
        <w:r w:rsidRPr="005178D0">
          <w:rPr>
            <w:rFonts w:ascii="Cambria" w:eastAsia="Calibri" w:hAnsi="Cambria" w:cs="Times New Roman"/>
            <w:sz w:val="28"/>
            <w:lang w:val="en-GB"/>
          </w:rPr>
          <w:instrText xml:space="preserve">SEQ aaa \h </w:instrText>
        </w:r>
        <w:r w:rsidRPr="005178D0">
          <w:rPr>
            <w:rFonts w:ascii="Cambria" w:eastAsia="Calibri" w:hAnsi="Cambria" w:cs="Times New Roman"/>
            <w:sz w:val="28"/>
            <w:lang w:val="en-GB"/>
          </w:rPr>
          <w:fldChar w:fldCharType="end"/>
        </w:r>
        <w:r w:rsidRPr="005178D0">
          <w:rPr>
            <w:rFonts w:ascii="Cambria" w:eastAsia="Calibri" w:hAnsi="Cambria" w:cs="Times New Roman"/>
            <w:sz w:val="28"/>
            <w:lang w:val="en-GB"/>
          </w:rPr>
          <w:fldChar w:fldCharType="begin"/>
        </w:r>
        <w:r w:rsidRPr="005178D0">
          <w:rPr>
            <w:rFonts w:ascii="Cambria" w:eastAsia="Calibri" w:hAnsi="Cambria" w:cs="Times New Roman"/>
            <w:sz w:val="28"/>
            <w:lang w:val="en-GB"/>
          </w:rPr>
          <w:instrText xml:space="preserve">SEQ table \r0\h </w:instrText>
        </w:r>
        <w:r w:rsidRPr="005178D0">
          <w:rPr>
            <w:rFonts w:ascii="Cambria" w:eastAsia="Calibri" w:hAnsi="Cambria" w:cs="Times New Roman"/>
            <w:sz w:val="28"/>
            <w:lang w:val="en-GB"/>
          </w:rPr>
          <w:fldChar w:fldCharType="end"/>
        </w:r>
        <w:r w:rsidRPr="005178D0">
          <w:rPr>
            <w:rFonts w:ascii="Cambria" w:eastAsia="Calibri" w:hAnsi="Cambria" w:cs="Times New Roman"/>
            <w:sz w:val="28"/>
            <w:lang w:val="en-GB"/>
          </w:rPr>
          <w:fldChar w:fldCharType="begin"/>
        </w:r>
        <w:r w:rsidRPr="005178D0">
          <w:rPr>
            <w:rFonts w:ascii="Cambria" w:eastAsia="Calibri" w:hAnsi="Cambria" w:cs="Times New Roman"/>
            <w:sz w:val="28"/>
            <w:lang w:val="en-GB"/>
          </w:rPr>
          <w:instrText xml:space="preserve">SEQ figure \r0\h </w:instrText>
        </w:r>
        <w:r w:rsidRPr="005178D0">
          <w:rPr>
            <w:rFonts w:ascii="Cambria" w:eastAsia="Calibri" w:hAnsi="Cambria" w:cs="Times New Roman"/>
            <w:sz w:val="28"/>
            <w:lang w:val="en-GB"/>
          </w:rPr>
          <w:fldChar w:fldCharType="end"/>
        </w:r>
        <w:r w:rsidRPr="005178D0">
          <w:rPr>
            <w:rFonts w:ascii="Cambria" w:eastAsia="Calibri" w:hAnsi="Cambria" w:cs="Times New Roman"/>
            <w:b/>
            <w:sz w:val="28"/>
            <w:lang w:val="en-GB"/>
          </w:rPr>
          <w:br/>
        </w:r>
        <w:r w:rsidRPr="005178D0">
          <w:rPr>
            <w:rFonts w:ascii="Cambria" w:eastAsia="Calibri" w:hAnsi="Cambria" w:cs="Times New Roman"/>
            <w:b/>
            <w:sz w:val="28"/>
            <w:lang w:val="en-GB"/>
          </w:rPr>
          <w:br/>
          <w:t>In-stream structures</w:t>
        </w:r>
        <w:bookmarkEnd w:id="949"/>
        <w:bookmarkEnd w:id="950"/>
        <w:bookmarkEnd w:id="951"/>
        <w:bookmarkEnd w:id="952"/>
        <w:bookmarkEnd w:id="953"/>
        <w:bookmarkEnd w:id="954"/>
        <w:bookmarkEnd w:id="955"/>
      </w:ins>
    </w:p>
    <w:p w14:paraId="02F5DC2F" w14:textId="77777777" w:rsidR="0015510A" w:rsidRPr="005178D0" w:rsidRDefault="0015510A" w:rsidP="0015510A">
      <w:pPr>
        <w:keepNext/>
        <w:widowControl/>
        <w:numPr>
          <w:ilvl w:val="1"/>
          <w:numId w:val="11"/>
        </w:numPr>
        <w:tabs>
          <w:tab w:val="left" w:pos="500"/>
          <w:tab w:val="left" w:pos="540"/>
          <w:tab w:val="left" w:pos="720"/>
        </w:tabs>
        <w:suppressAutoHyphens/>
        <w:autoSpaceDE/>
        <w:autoSpaceDN/>
        <w:spacing w:before="270" w:after="240" w:line="270" w:lineRule="exact"/>
        <w:jc w:val="both"/>
        <w:outlineLvl w:val="1"/>
        <w:rPr>
          <w:ins w:id="957" w:author="Kammachi Sreedhar, Kashyap (Nokia - FI/Tampere)" w:date="2023-02-09T17:50:00Z"/>
          <w:rFonts w:ascii="Cambria" w:eastAsia="MS Mincho" w:hAnsi="Cambria" w:cs="Times New Roman"/>
          <w:b/>
          <w:bCs/>
          <w:sz w:val="24"/>
          <w:szCs w:val="26"/>
          <w:lang w:val="en-GB"/>
        </w:rPr>
      </w:pPr>
      <w:bookmarkStart w:id="958" w:name="_Toc73368428"/>
      <w:bookmarkStart w:id="959" w:name="_Toc126880224"/>
      <w:ins w:id="960" w:author="Kammachi Sreedhar, Kashyap (Nokia - FI/Tampere)" w:date="2023-02-09T17:50:00Z">
        <w:r w:rsidRPr="005178D0">
          <w:rPr>
            <w:rFonts w:ascii="Cambria" w:eastAsia="MS Mincho" w:hAnsi="Cambria" w:cs="Times New Roman"/>
            <w:b/>
            <w:bCs/>
            <w:sz w:val="24"/>
            <w:szCs w:val="26"/>
            <w:lang w:val="en-GB"/>
          </w:rPr>
          <w:t>General</w:t>
        </w:r>
        <w:bookmarkEnd w:id="958"/>
        <w:bookmarkEnd w:id="959"/>
      </w:ins>
    </w:p>
    <w:p w14:paraId="2D0CA7EE" w14:textId="77777777" w:rsidR="0015510A" w:rsidRPr="005178D0" w:rsidRDefault="0015510A" w:rsidP="0015510A">
      <w:pPr>
        <w:widowControl/>
        <w:autoSpaceDE/>
        <w:autoSpaceDN/>
        <w:spacing w:after="240" w:line="276" w:lineRule="auto"/>
        <w:jc w:val="both"/>
        <w:rPr>
          <w:ins w:id="961" w:author="Kammachi Sreedhar, Kashyap (Nokia - FI/Tampere)" w:date="2023-02-09T17:50:00Z"/>
          <w:rFonts w:ascii="Cambria" w:eastAsia="Calibri" w:hAnsi="Cambria" w:cs="Times New Roman"/>
          <w:lang w:val="en-GB"/>
        </w:rPr>
      </w:pPr>
      <w:ins w:id="962" w:author="Kammachi Sreedhar, Kashyap (Nokia - FI/Tampere)" w:date="2023-02-09T17:50:00Z">
        <w:r w:rsidRPr="005178D0">
          <w:rPr>
            <w:rFonts w:ascii="Cambria" w:eastAsia="Calibri" w:hAnsi="Cambria" w:cs="Times New Roman"/>
            <w:lang w:val="en-GB"/>
          </w:rPr>
          <w:t>Aggregators and Extractors are file format internal structures enabling efficient grouping of NAL units or extraction of NAL units from other tracks.</w:t>
        </w:r>
      </w:ins>
    </w:p>
    <w:p w14:paraId="5993196C" w14:textId="77777777" w:rsidR="0015510A" w:rsidRPr="005178D0" w:rsidRDefault="0015510A" w:rsidP="0015510A">
      <w:pPr>
        <w:widowControl/>
        <w:autoSpaceDE/>
        <w:autoSpaceDN/>
        <w:spacing w:after="240" w:line="276" w:lineRule="auto"/>
        <w:jc w:val="both"/>
        <w:rPr>
          <w:ins w:id="963" w:author="Kammachi Sreedhar, Kashyap (Nokia - FI/Tampere)" w:date="2023-02-09T17:50:00Z"/>
          <w:rFonts w:ascii="Cambria" w:eastAsia="Calibri" w:hAnsi="Cambria" w:cs="Times New Roman"/>
          <w:lang w:val="en-GB"/>
        </w:rPr>
      </w:pPr>
      <w:ins w:id="964" w:author="Kammachi Sreedhar, Kashyap (Nokia - FI/Tampere)" w:date="2023-02-09T17:50:00Z">
        <w:r w:rsidRPr="005178D0">
          <w:rPr>
            <w:rFonts w:ascii="Cambria" w:eastAsia="Calibri" w:hAnsi="Cambria" w:cs="Times New Roman"/>
            <w:lang w:val="en-GB"/>
          </w:rPr>
          <w:t xml:space="preserve">Aggregators and Extractors use a syntax that is similar to the NAL unit syntax but does not follow the start code emulation prevention mechanism required for the NAL unit syntax as specified in </w:t>
        </w:r>
        <w:r w:rsidRPr="005178D0">
          <w:rPr>
            <w:rFonts w:ascii="Cambria" w:eastAsia="Calibri" w:hAnsi="Cambria" w:cs="Times New Roman"/>
            <w:szCs w:val="24"/>
            <w:shd w:val="clear" w:color="auto" w:fill="C6D9F1"/>
            <w:lang w:val="en-GB"/>
          </w:rPr>
          <w:t>ISO/IEC</w:t>
        </w:r>
        <w:r w:rsidRPr="005178D0">
          <w:rPr>
            <w:rFonts w:ascii="Cambria" w:eastAsia="Calibri" w:hAnsi="Cambria" w:cs="Times New Roman"/>
            <w:lang w:val="en-GB"/>
          </w:rPr>
          <w:t> </w:t>
        </w:r>
        <w:r w:rsidRPr="005178D0">
          <w:rPr>
            <w:rFonts w:ascii="Cambria" w:eastAsia="Calibri" w:hAnsi="Cambria" w:cs="Times New Roman"/>
            <w:szCs w:val="24"/>
            <w:shd w:val="clear" w:color="auto" w:fill="F2DBDB"/>
            <w:lang w:val="en-GB"/>
          </w:rPr>
          <w:t>14496</w:t>
        </w:r>
        <w:r w:rsidRPr="005178D0">
          <w:rPr>
            <w:rFonts w:ascii="Cambria" w:eastAsia="Calibri" w:hAnsi="Cambria" w:cs="Times New Roman"/>
            <w:lang w:val="en-GB"/>
          </w:rPr>
          <w:noBreakHyphen/>
        </w:r>
        <w:r w:rsidRPr="005178D0">
          <w:rPr>
            <w:rFonts w:ascii="Cambria" w:eastAsia="Calibri" w:hAnsi="Cambria" w:cs="Times New Roman"/>
            <w:szCs w:val="24"/>
            <w:shd w:val="clear" w:color="auto" w:fill="EAF1DD"/>
            <w:lang w:val="en-GB"/>
          </w:rPr>
          <w:t>10</w:t>
        </w:r>
        <w:r w:rsidRPr="005178D0">
          <w:rPr>
            <w:rFonts w:ascii="Cambria" w:eastAsia="Calibri" w:hAnsi="Cambria" w:cs="Times New Roman"/>
            <w:lang w:val="en-GB"/>
          </w:rPr>
          <w:t xml:space="preserve"> or </w:t>
        </w:r>
        <w:r w:rsidRPr="005178D0">
          <w:rPr>
            <w:rFonts w:ascii="Cambria" w:eastAsia="Calibri" w:hAnsi="Cambria" w:cs="Times New Roman"/>
            <w:szCs w:val="24"/>
            <w:shd w:val="clear" w:color="auto" w:fill="C6D9F1"/>
            <w:lang w:val="en-GB"/>
          </w:rPr>
          <w:t>ISO/IEC</w:t>
        </w:r>
        <w:r w:rsidRPr="005178D0">
          <w:rPr>
            <w:rFonts w:ascii="Cambria" w:eastAsia="Calibri" w:hAnsi="Cambria" w:cs="Times New Roman"/>
            <w:lang w:val="en-GB"/>
          </w:rPr>
          <w:t> </w:t>
        </w:r>
        <w:r w:rsidRPr="005178D0">
          <w:rPr>
            <w:rFonts w:ascii="Cambria" w:eastAsia="Calibri" w:hAnsi="Cambria" w:cs="Times New Roman"/>
            <w:szCs w:val="24"/>
            <w:shd w:val="clear" w:color="auto" w:fill="F2DBDB"/>
            <w:lang w:val="en-GB"/>
          </w:rPr>
          <w:t>23008</w:t>
        </w:r>
        <w:r w:rsidRPr="005178D0">
          <w:rPr>
            <w:rFonts w:ascii="Cambria" w:eastAsia="Calibri" w:hAnsi="Cambria" w:cs="Times New Roman"/>
            <w:lang w:val="en-GB"/>
          </w:rPr>
          <w:noBreakHyphen/>
        </w:r>
        <w:r w:rsidRPr="005178D0">
          <w:rPr>
            <w:rFonts w:ascii="Cambria" w:eastAsia="Calibri" w:hAnsi="Cambria" w:cs="Times New Roman"/>
            <w:szCs w:val="24"/>
            <w:shd w:val="clear" w:color="auto" w:fill="EAF1DD"/>
            <w:lang w:val="en-GB"/>
          </w:rPr>
          <w:t>2</w:t>
        </w:r>
        <w:r>
          <w:rPr>
            <w:rFonts w:ascii="Cambria" w:eastAsia="Calibri" w:hAnsi="Cambria" w:cs="Times New Roman"/>
            <w:szCs w:val="24"/>
            <w:shd w:val="clear" w:color="auto" w:fill="EAF1DD"/>
            <w:lang w:val="en-GB"/>
          </w:rPr>
          <w:t xml:space="preserve"> or ISO/IEC </w:t>
        </w:r>
        <w:r w:rsidRPr="00FC663B">
          <w:rPr>
            <w:rFonts w:ascii="Cambria" w:eastAsia="Calibri" w:hAnsi="Cambria" w:cs="Times New Roman"/>
            <w:szCs w:val="24"/>
            <w:shd w:val="clear" w:color="auto" w:fill="EAF1DD"/>
            <w:lang w:val="en-GB"/>
          </w:rPr>
          <w:t>23094-2</w:t>
        </w:r>
        <w:r w:rsidRPr="005178D0">
          <w:rPr>
            <w:rFonts w:ascii="Cambria" w:eastAsia="Calibri" w:hAnsi="Cambria" w:cs="Times New Roman"/>
            <w:lang w:val="en-GB"/>
          </w:rPr>
          <w:t>. These NAL-unit-like structures are seen as NAL units in the context of the sample structure. While accessing a sample, Aggregators shall be removed (leaving their contained or referenced NAL units) and Extractors shall be replaced by the data they reference. Aggregators and Extractors shall not be output by file parsers.</w:t>
        </w:r>
      </w:ins>
    </w:p>
    <w:p w14:paraId="7B432B68" w14:textId="77777777" w:rsidR="0015510A" w:rsidRPr="005178D0" w:rsidRDefault="0015510A" w:rsidP="0015510A">
      <w:pPr>
        <w:widowControl/>
        <w:autoSpaceDE/>
        <w:autoSpaceDN/>
        <w:spacing w:after="240" w:line="276" w:lineRule="auto"/>
        <w:jc w:val="both"/>
        <w:rPr>
          <w:ins w:id="965" w:author="Kammachi Sreedhar, Kashyap (Nokia - FI/Tampere)" w:date="2023-02-09T17:50:00Z"/>
          <w:rFonts w:ascii="Cambria" w:eastAsia="Calibri" w:hAnsi="Cambria" w:cs="Times New Roman"/>
          <w:lang w:val="en-GB"/>
        </w:rPr>
      </w:pPr>
      <w:ins w:id="966" w:author="Kammachi Sreedhar, Kashyap (Nokia - FI/Tampere)" w:date="2023-02-09T17:50:00Z">
        <w:r w:rsidRPr="005178D0">
          <w:rPr>
            <w:rFonts w:ascii="Cambria" w:eastAsia="Calibri" w:hAnsi="Cambria" w:cs="Times New Roman"/>
            <w:lang w:val="en-GB"/>
          </w:rPr>
          <w:t xml:space="preserve">These structures use NAL unit types reserved for the application/transport layer by </w:t>
        </w:r>
        <w:r w:rsidRPr="005178D0">
          <w:rPr>
            <w:rFonts w:ascii="Cambria" w:eastAsia="Calibri" w:hAnsi="Cambria" w:cs="Times New Roman"/>
            <w:szCs w:val="24"/>
            <w:shd w:val="clear" w:color="auto" w:fill="C6D9F1"/>
            <w:lang w:val="en-GB"/>
          </w:rPr>
          <w:t>ISO/IEC</w:t>
        </w:r>
        <w:r w:rsidRPr="005178D0">
          <w:rPr>
            <w:rFonts w:ascii="Cambria" w:eastAsia="Calibri" w:hAnsi="Cambria" w:cs="Times New Roman"/>
            <w:lang w:val="en-GB"/>
          </w:rPr>
          <w:t> </w:t>
        </w:r>
        <w:r w:rsidRPr="005178D0">
          <w:rPr>
            <w:rFonts w:ascii="Cambria" w:eastAsia="Calibri" w:hAnsi="Cambria" w:cs="Times New Roman"/>
            <w:szCs w:val="24"/>
            <w:shd w:val="clear" w:color="auto" w:fill="F2DBDB"/>
            <w:lang w:val="en-GB"/>
          </w:rPr>
          <w:t>14496</w:t>
        </w:r>
        <w:r w:rsidRPr="005178D0">
          <w:rPr>
            <w:rFonts w:ascii="Cambria" w:eastAsia="Calibri" w:hAnsi="Cambria" w:cs="Times New Roman"/>
            <w:lang w:val="en-GB"/>
          </w:rPr>
          <w:noBreakHyphen/>
        </w:r>
        <w:r w:rsidRPr="005178D0">
          <w:rPr>
            <w:rFonts w:ascii="Cambria" w:eastAsia="Calibri" w:hAnsi="Cambria" w:cs="Times New Roman"/>
            <w:szCs w:val="24"/>
            <w:shd w:val="clear" w:color="auto" w:fill="EAF1DD"/>
            <w:lang w:val="en-GB"/>
          </w:rPr>
          <w:t>10</w:t>
        </w:r>
        <w:r w:rsidRPr="005178D0">
          <w:rPr>
            <w:rFonts w:ascii="Cambria" w:eastAsia="Calibri" w:hAnsi="Cambria" w:cs="Times New Roman"/>
            <w:lang w:val="en-GB"/>
          </w:rPr>
          <w:t xml:space="preserve"> or </w:t>
        </w:r>
        <w:r w:rsidRPr="005178D0">
          <w:rPr>
            <w:rFonts w:ascii="Cambria" w:eastAsia="Calibri" w:hAnsi="Cambria" w:cs="Times New Roman"/>
            <w:szCs w:val="24"/>
            <w:shd w:val="clear" w:color="auto" w:fill="C6D9F1"/>
            <w:lang w:val="en-GB"/>
          </w:rPr>
          <w:t>ISO/IEC</w:t>
        </w:r>
        <w:r w:rsidRPr="005178D0">
          <w:rPr>
            <w:rFonts w:ascii="Cambria" w:eastAsia="Calibri" w:hAnsi="Cambria" w:cs="Times New Roman"/>
            <w:lang w:val="en-GB"/>
          </w:rPr>
          <w:t> </w:t>
        </w:r>
        <w:r w:rsidRPr="005178D0">
          <w:rPr>
            <w:rFonts w:ascii="Cambria" w:eastAsia="Calibri" w:hAnsi="Cambria" w:cs="Times New Roman"/>
            <w:szCs w:val="24"/>
            <w:shd w:val="clear" w:color="auto" w:fill="F2DBDB"/>
            <w:lang w:val="en-GB"/>
          </w:rPr>
          <w:t>23008</w:t>
        </w:r>
        <w:r w:rsidRPr="005178D0">
          <w:rPr>
            <w:rFonts w:ascii="Cambria" w:eastAsia="Calibri" w:hAnsi="Cambria" w:cs="Times New Roman"/>
            <w:lang w:val="en-GB"/>
          </w:rPr>
          <w:noBreakHyphen/>
        </w:r>
        <w:r w:rsidRPr="005178D0">
          <w:rPr>
            <w:rFonts w:ascii="Cambria" w:eastAsia="Calibri" w:hAnsi="Cambria" w:cs="Times New Roman"/>
            <w:szCs w:val="24"/>
            <w:shd w:val="clear" w:color="auto" w:fill="EAF1DD"/>
            <w:lang w:val="en-GB"/>
          </w:rPr>
          <w:t>2</w:t>
        </w:r>
        <w:r>
          <w:rPr>
            <w:rFonts w:ascii="Cambria" w:eastAsia="Calibri" w:hAnsi="Cambria" w:cs="Times New Roman"/>
            <w:szCs w:val="24"/>
            <w:shd w:val="clear" w:color="auto" w:fill="EAF1DD"/>
            <w:lang w:val="en-GB"/>
          </w:rPr>
          <w:t xml:space="preserve"> or ISO/IEC 23094-2</w:t>
        </w:r>
        <w:r w:rsidRPr="005178D0">
          <w:rPr>
            <w:rFonts w:ascii="Cambria" w:eastAsia="Calibri" w:hAnsi="Cambria" w:cs="Times New Roman"/>
            <w:lang w:val="en-GB"/>
          </w:rPr>
          <w:t>.</w:t>
        </w:r>
      </w:ins>
    </w:p>
    <w:p w14:paraId="5AE5398E" w14:textId="77777777" w:rsidR="0015510A" w:rsidRPr="005178D0" w:rsidRDefault="0015510A" w:rsidP="0015510A">
      <w:pPr>
        <w:widowControl/>
        <w:autoSpaceDE/>
        <w:autoSpaceDN/>
        <w:spacing w:after="240" w:line="276" w:lineRule="auto"/>
        <w:jc w:val="both"/>
        <w:rPr>
          <w:ins w:id="967" w:author="Kammachi Sreedhar, Kashyap (Nokia - FI/Tampere)" w:date="2023-02-09T17:50:00Z"/>
          <w:rFonts w:ascii="Cambria" w:eastAsia="Calibri" w:hAnsi="Cambria" w:cs="Times New Roman"/>
          <w:lang w:val="en-GB"/>
        </w:rPr>
      </w:pPr>
      <w:ins w:id="968" w:author="Kammachi Sreedhar, Kashyap (Nokia - FI/Tampere)" w:date="2023-02-09T17:50:00Z">
        <w:r w:rsidRPr="005178D0">
          <w:rPr>
            <w:rFonts w:ascii="Cambria" w:eastAsia="Calibri" w:hAnsi="Cambria" w:cs="Times New Roman"/>
            <w:lang w:val="en-GB"/>
          </w:rPr>
          <w:t xml:space="preserve">See </w:t>
        </w:r>
        <w:r w:rsidRPr="005178D0">
          <w:rPr>
            <w:rFonts w:ascii="Cambria" w:eastAsia="Calibri" w:hAnsi="Cambria" w:cs="Times New Roman"/>
            <w:lang w:val="en-GB"/>
          </w:rPr>
          <w:fldChar w:fldCharType="begin"/>
        </w:r>
        <w:r w:rsidRPr="005178D0">
          <w:rPr>
            <w:rFonts w:ascii="Cambria" w:eastAsia="Calibri" w:hAnsi="Cambria" w:cs="Times New Roman"/>
            <w:lang w:val="en-GB"/>
          </w:rPr>
          <w:instrText xml:space="preserve"> REF _Ref536710197 \n \h </w:instrText>
        </w:r>
      </w:ins>
      <w:r w:rsidRPr="005178D0">
        <w:rPr>
          <w:rFonts w:ascii="Cambria" w:eastAsia="Calibri" w:hAnsi="Cambria" w:cs="Times New Roman"/>
          <w:lang w:val="en-GB"/>
        </w:rPr>
      </w:r>
      <w:ins w:id="969" w:author="Kammachi Sreedhar, Kashyap (Nokia - FI/Tampere)" w:date="2023-02-09T17:50:00Z">
        <w:r w:rsidRPr="005178D0">
          <w:rPr>
            <w:rFonts w:ascii="Cambria" w:eastAsia="Calibri" w:hAnsi="Cambria" w:cs="Times New Roman"/>
            <w:lang w:val="en-GB"/>
          </w:rPr>
          <w:fldChar w:fldCharType="separate"/>
        </w:r>
        <w:r w:rsidRPr="005178D0">
          <w:rPr>
            <w:rFonts w:ascii="Cambria" w:eastAsia="Calibri" w:hAnsi="Cambria" w:cs="Times New Roman"/>
            <w:lang w:val="en-GB"/>
          </w:rPr>
          <w:t>Annex F</w:t>
        </w:r>
        <w:r w:rsidRPr="005178D0">
          <w:rPr>
            <w:rFonts w:ascii="Cambria" w:eastAsia="Calibri" w:hAnsi="Cambria" w:cs="Times New Roman"/>
            <w:lang w:val="en-GB"/>
          </w:rPr>
          <w:fldChar w:fldCharType="end"/>
        </w:r>
        <w:r w:rsidRPr="005178D0">
          <w:rPr>
            <w:rFonts w:ascii="Cambria" w:eastAsia="Calibri" w:hAnsi="Cambria" w:cs="Times New Roman"/>
            <w:lang w:val="en-GB"/>
          </w:rPr>
          <w:t xml:space="preserve"> for more information about use of “reserved”, “unspecified”, “not specified” and “registrant-defined” </w:t>
        </w:r>
        <w:proofErr w:type="spellStart"/>
        <w:r w:rsidRPr="005178D0">
          <w:rPr>
            <w:rFonts w:ascii="Courier New" w:eastAsia="Calibri" w:hAnsi="Courier New" w:cs="Times New Roman"/>
            <w:lang w:val="en-GB"/>
          </w:rPr>
          <w:t>nal_unit_type</w:t>
        </w:r>
        <w:proofErr w:type="spellEnd"/>
        <w:r w:rsidRPr="005178D0">
          <w:rPr>
            <w:rFonts w:ascii="Cambria" w:eastAsia="Calibri" w:hAnsi="Cambria" w:cs="Times New Roman"/>
            <w:lang w:val="en-GB"/>
          </w:rPr>
          <w:t xml:space="preserve"> values.</w:t>
        </w:r>
      </w:ins>
    </w:p>
    <w:p w14:paraId="26DDD155" w14:textId="77777777" w:rsidR="0015510A" w:rsidRDefault="0015510A" w:rsidP="0015510A">
      <w:pPr>
        <w:widowControl/>
        <w:tabs>
          <w:tab w:val="left" w:pos="1440"/>
          <w:tab w:val="left" w:pos="8010"/>
        </w:tabs>
        <w:autoSpaceDE/>
        <w:autoSpaceDN/>
        <w:spacing w:after="220"/>
        <w:jc w:val="both"/>
        <w:rPr>
          <w:ins w:id="970" w:author="Kammachi Sreedhar, Kashyap (Nokia - FI/Tampere)" w:date="2023-02-09T17:50:00Z"/>
          <w:rFonts w:ascii="Cambria" w:eastAsia="Batang" w:hAnsi="Cambria" w:cs="Times New Roman"/>
          <w:lang w:val="en-GB" w:eastAsia="ko-KR"/>
        </w:rPr>
      </w:pPr>
      <w:bookmarkStart w:id="971" w:name="_Toc536711645"/>
      <w:bookmarkStart w:id="972" w:name="_Toc536711646"/>
      <w:bookmarkStart w:id="973" w:name="_Toc536711647"/>
      <w:bookmarkStart w:id="974" w:name="_Toc536711648"/>
      <w:bookmarkStart w:id="975" w:name="_Toc536711649"/>
      <w:bookmarkStart w:id="976" w:name="_Toc536711650"/>
      <w:bookmarkStart w:id="977" w:name="_Toc536711651"/>
      <w:bookmarkStart w:id="978" w:name="_Toc536711652"/>
      <w:bookmarkEnd w:id="971"/>
      <w:bookmarkEnd w:id="972"/>
      <w:bookmarkEnd w:id="973"/>
      <w:bookmarkEnd w:id="974"/>
      <w:bookmarkEnd w:id="975"/>
      <w:bookmarkEnd w:id="976"/>
      <w:bookmarkEnd w:id="977"/>
      <w:bookmarkEnd w:id="978"/>
      <w:ins w:id="979" w:author="Kammachi Sreedhar, Kashyap (Nokia - FI/Tampere)" w:date="2023-02-09T17:50:00Z">
        <w:r>
          <w:rPr>
            <w:rFonts w:ascii="Cambria" w:eastAsia="Batang" w:hAnsi="Cambria" w:cs="Times New Roman"/>
            <w:lang w:val="en-GB" w:eastAsia="ko-KR"/>
          </w:rPr>
          <w:t>…</w:t>
        </w:r>
      </w:ins>
    </w:p>
    <w:p w14:paraId="26B46E11" w14:textId="77777777" w:rsidR="0015510A" w:rsidRDefault="0015510A" w:rsidP="0015510A">
      <w:pPr>
        <w:keepNext/>
        <w:widowControl/>
        <w:tabs>
          <w:tab w:val="left" w:pos="500"/>
          <w:tab w:val="left" w:pos="540"/>
          <w:tab w:val="left" w:pos="720"/>
        </w:tabs>
        <w:suppressAutoHyphens/>
        <w:autoSpaceDE/>
        <w:autoSpaceDN/>
        <w:spacing w:before="270" w:after="240" w:line="270" w:lineRule="exact"/>
        <w:jc w:val="both"/>
        <w:outlineLvl w:val="1"/>
        <w:rPr>
          <w:ins w:id="980" w:author="Kammachi Sreedhar, Kashyap (Nokia - FI/Tampere)" w:date="2023-02-09T17:50:00Z"/>
          <w:rFonts w:ascii="Cambria" w:eastAsia="MS Mincho" w:hAnsi="Cambria" w:cs="Times New Roman"/>
          <w:b/>
          <w:bCs/>
          <w:sz w:val="24"/>
          <w:szCs w:val="26"/>
          <w:highlight w:val="yellow"/>
          <w:lang w:val="en-GB"/>
        </w:rPr>
      </w:pPr>
      <w:bookmarkStart w:id="981" w:name="_Toc126880225"/>
      <w:bookmarkStart w:id="982" w:name="_Toc73368443"/>
      <w:ins w:id="983" w:author="Kammachi Sreedhar, Kashyap (Nokia - FI/Tampere)" w:date="2023-02-09T17:50:00Z">
        <w:r w:rsidRPr="009D2BD8">
          <w:rPr>
            <w:rFonts w:ascii="Cambria" w:eastAsia="MS Mincho" w:hAnsi="Cambria" w:cs="Times New Roman"/>
            <w:b/>
            <w:bCs/>
            <w:sz w:val="24"/>
            <w:szCs w:val="26"/>
            <w:highlight w:val="yellow"/>
            <w:lang w:val="en-GB"/>
          </w:rPr>
          <w:t>A.1</w:t>
        </w:r>
        <w:r>
          <w:rPr>
            <w:rFonts w:ascii="Cambria" w:eastAsia="MS Mincho" w:hAnsi="Cambria" w:cs="Times New Roman"/>
            <w:b/>
            <w:bCs/>
            <w:sz w:val="24"/>
            <w:szCs w:val="26"/>
            <w:highlight w:val="yellow"/>
            <w:lang w:val="en-GB"/>
          </w:rPr>
          <w:t>0 Base aggregators for LCEVC</w:t>
        </w:r>
        <w:bookmarkEnd w:id="981"/>
      </w:ins>
    </w:p>
    <w:p w14:paraId="72EF40E3" w14:textId="77777777" w:rsidR="0015510A" w:rsidRDefault="0015510A" w:rsidP="0015510A">
      <w:pPr>
        <w:keepNext/>
        <w:widowControl/>
        <w:tabs>
          <w:tab w:val="left" w:pos="500"/>
          <w:tab w:val="left" w:pos="540"/>
          <w:tab w:val="left" w:pos="720"/>
        </w:tabs>
        <w:suppressAutoHyphens/>
        <w:autoSpaceDE/>
        <w:autoSpaceDN/>
        <w:spacing w:before="270" w:after="240" w:line="270" w:lineRule="exact"/>
        <w:jc w:val="both"/>
        <w:outlineLvl w:val="1"/>
        <w:rPr>
          <w:ins w:id="984" w:author="Kammachi Sreedhar, Kashyap (Nokia - FI/Tampere)" w:date="2023-02-09T17:50:00Z"/>
          <w:rFonts w:ascii="Cambria" w:eastAsia="MS Mincho" w:hAnsi="Cambria" w:cs="Times New Roman"/>
          <w:b/>
          <w:bCs/>
          <w:sz w:val="24"/>
          <w:szCs w:val="26"/>
          <w:highlight w:val="yellow"/>
          <w:lang w:val="en-GB"/>
        </w:rPr>
      </w:pPr>
      <w:bookmarkStart w:id="985" w:name="_Toc126880226"/>
      <w:ins w:id="986" w:author="Kammachi Sreedhar, Kashyap (Nokia - FI/Tampere)" w:date="2023-02-09T17:50:00Z">
        <w:r>
          <w:rPr>
            <w:rFonts w:ascii="Cambria" w:eastAsia="MS Mincho" w:hAnsi="Cambria" w:cs="Times New Roman"/>
            <w:b/>
            <w:bCs/>
            <w:sz w:val="24"/>
            <w:szCs w:val="26"/>
            <w:highlight w:val="yellow"/>
            <w:lang w:val="en-GB"/>
          </w:rPr>
          <w:t>A.10.1 Definition</w:t>
        </w:r>
        <w:bookmarkEnd w:id="985"/>
      </w:ins>
    </w:p>
    <w:p w14:paraId="5F9945F0" w14:textId="77777777" w:rsidR="0015510A" w:rsidRPr="00DA565A" w:rsidRDefault="0015510A" w:rsidP="0015510A">
      <w:pPr>
        <w:widowControl/>
        <w:autoSpaceDE/>
        <w:autoSpaceDN/>
        <w:spacing w:after="240" w:line="276" w:lineRule="auto"/>
        <w:jc w:val="both"/>
        <w:rPr>
          <w:ins w:id="987" w:author="Kammachi Sreedhar, Kashyap (Nokia - FI/Tampere)" w:date="2023-02-09T17:50:00Z"/>
          <w:rFonts w:ascii="Cambria" w:eastAsia="Calibri" w:hAnsi="Cambria" w:cs="Times New Roman"/>
          <w:highlight w:val="yellow"/>
          <w:lang w:val="en-GB"/>
        </w:rPr>
      </w:pPr>
      <w:ins w:id="988" w:author="Kammachi Sreedhar, Kashyap (Nokia - FI/Tampere)" w:date="2023-02-09T17:50:00Z">
        <w:r w:rsidRPr="00DA565A">
          <w:rPr>
            <w:rFonts w:ascii="Cambria" w:eastAsia="Calibri" w:hAnsi="Cambria" w:cs="Times New Roman"/>
            <w:highlight w:val="yellow"/>
            <w:lang w:val="en-GB"/>
          </w:rPr>
          <w:t xml:space="preserve">This subclause </w:t>
        </w:r>
        <w:r>
          <w:rPr>
            <w:rFonts w:ascii="Cambria" w:eastAsia="Calibri" w:hAnsi="Cambria" w:cs="Times New Roman"/>
            <w:highlight w:val="yellow"/>
            <w:lang w:val="en-GB"/>
          </w:rPr>
          <w:t>specifies</w:t>
        </w:r>
        <w:r w:rsidRPr="00DA565A">
          <w:rPr>
            <w:rFonts w:ascii="Cambria" w:eastAsia="Calibri" w:hAnsi="Cambria" w:cs="Times New Roman"/>
            <w:highlight w:val="yellow"/>
            <w:lang w:val="en-GB"/>
          </w:rPr>
          <w:t xml:space="preserve"> </w:t>
        </w:r>
        <w:r>
          <w:rPr>
            <w:rFonts w:ascii="Cambria" w:eastAsia="Calibri" w:hAnsi="Cambria" w:cs="Times New Roman"/>
            <w:highlight w:val="yellow"/>
            <w:lang w:val="en-GB"/>
          </w:rPr>
          <w:t xml:space="preserve">base </w:t>
        </w:r>
        <w:r w:rsidRPr="00DA565A">
          <w:rPr>
            <w:rFonts w:ascii="Cambria" w:eastAsia="Calibri" w:hAnsi="Cambria" w:cs="Times New Roman"/>
            <w:highlight w:val="yellow"/>
            <w:lang w:val="en-GB"/>
          </w:rPr>
          <w:t>a</w:t>
        </w:r>
        <w:r w:rsidRPr="005178D0">
          <w:rPr>
            <w:rFonts w:ascii="Cambria" w:eastAsia="Calibri" w:hAnsi="Cambria" w:cs="Times New Roman"/>
            <w:highlight w:val="yellow"/>
            <w:lang w:val="en-GB"/>
          </w:rPr>
          <w:t>ggregators</w:t>
        </w:r>
        <w:r w:rsidRPr="00DA565A">
          <w:rPr>
            <w:rFonts w:ascii="Cambria" w:eastAsia="Calibri" w:hAnsi="Cambria" w:cs="Times New Roman"/>
            <w:highlight w:val="yellow"/>
            <w:lang w:val="en-GB"/>
          </w:rPr>
          <w:t xml:space="preserve"> for LCEVC mixed tracks. </w:t>
        </w:r>
      </w:ins>
    </w:p>
    <w:p w14:paraId="161D0399" w14:textId="77777777" w:rsidR="0015510A" w:rsidRPr="00DA565A" w:rsidRDefault="0015510A" w:rsidP="0015510A">
      <w:pPr>
        <w:widowControl/>
        <w:autoSpaceDE/>
        <w:autoSpaceDN/>
        <w:spacing w:after="240" w:line="276" w:lineRule="auto"/>
        <w:jc w:val="both"/>
        <w:rPr>
          <w:ins w:id="989" w:author="Kammachi Sreedhar, Kashyap (Nokia - FI/Tampere)" w:date="2023-02-09T17:50:00Z"/>
          <w:rFonts w:ascii="Cambria" w:eastAsia="Calibri" w:hAnsi="Cambria" w:cs="Times New Roman"/>
          <w:highlight w:val="yellow"/>
          <w:lang w:val="en-GB"/>
        </w:rPr>
      </w:pPr>
      <w:ins w:id="990" w:author="Kammachi Sreedhar, Kashyap (Nokia - FI/Tampere)" w:date="2023-02-09T17:50:00Z">
        <w:r>
          <w:rPr>
            <w:rFonts w:ascii="Cambria" w:eastAsia="Calibri" w:hAnsi="Cambria" w:cs="Times New Roman"/>
            <w:highlight w:val="yellow"/>
            <w:lang w:val="en-GB"/>
          </w:rPr>
          <w:t>Base a</w:t>
        </w:r>
        <w:r w:rsidRPr="00DA565A">
          <w:rPr>
            <w:rFonts w:ascii="Cambria" w:eastAsia="Calibri" w:hAnsi="Cambria" w:cs="Times New Roman"/>
            <w:highlight w:val="yellow"/>
            <w:lang w:val="en-GB"/>
          </w:rPr>
          <w:t xml:space="preserve">ggregators are used to group </w:t>
        </w:r>
        <w:r>
          <w:rPr>
            <w:rFonts w:ascii="Cambria" w:eastAsia="Calibri" w:hAnsi="Cambria" w:cs="Times New Roman"/>
            <w:highlight w:val="yellow"/>
            <w:lang w:val="en-GB"/>
          </w:rPr>
          <w:t>coded data</w:t>
        </w:r>
        <w:r w:rsidRPr="00DA565A">
          <w:rPr>
            <w:rFonts w:ascii="Cambria" w:eastAsia="Calibri" w:hAnsi="Cambria" w:cs="Times New Roman"/>
            <w:highlight w:val="yellow"/>
            <w:lang w:val="en-GB"/>
          </w:rPr>
          <w:t xml:space="preserve"> of </w:t>
        </w:r>
        <w:r>
          <w:rPr>
            <w:rFonts w:ascii="Cambria" w:eastAsia="Calibri" w:hAnsi="Cambria" w:cs="Times New Roman"/>
            <w:highlight w:val="yellow"/>
            <w:lang w:val="en-GB"/>
          </w:rPr>
          <w:t xml:space="preserve">the </w:t>
        </w:r>
        <w:r w:rsidRPr="00DA565A">
          <w:rPr>
            <w:rFonts w:ascii="Cambria" w:eastAsia="Calibri" w:hAnsi="Cambria" w:cs="Times New Roman"/>
            <w:highlight w:val="yellow"/>
            <w:lang w:val="en-GB"/>
          </w:rPr>
          <w:t>base codec stream belonging to the same sample. When</w:t>
        </w:r>
        <w:r w:rsidRPr="00B94C1F">
          <w:rPr>
            <w:rFonts w:ascii="Cambria" w:eastAsia="Calibri" w:hAnsi="Cambria" w:cs="Times New Roman"/>
            <w:highlight w:val="yellow"/>
            <w:lang w:val="en-GB"/>
          </w:rPr>
          <w:t xml:space="preserve"> </w:t>
        </w:r>
        <w:r>
          <w:rPr>
            <w:rFonts w:ascii="Cambria" w:eastAsia="Calibri" w:hAnsi="Cambria" w:cs="Times New Roman"/>
            <w:highlight w:val="yellow"/>
            <w:lang w:val="en-GB"/>
          </w:rPr>
          <w:t xml:space="preserve"> base a</w:t>
        </w:r>
        <w:r w:rsidRPr="00B94C1F">
          <w:rPr>
            <w:rFonts w:ascii="Cambria" w:eastAsia="Calibri" w:hAnsi="Cambria" w:cs="Times New Roman"/>
            <w:highlight w:val="yellow"/>
            <w:lang w:val="en-GB"/>
          </w:rPr>
          <w:t xml:space="preserve">ggregators are used in an </w:t>
        </w:r>
        <w:r w:rsidRPr="00B94C1F">
          <w:rPr>
            <w:rFonts w:ascii="Courier New" w:eastAsia="Calibri" w:hAnsi="Courier New" w:cs="Times New Roman"/>
            <w:noProof/>
            <w:highlight w:val="yellow"/>
            <w:lang w:val="en-GB" w:eastAsia="ja-JP"/>
          </w:rPr>
          <w:t>'</w:t>
        </w:r>
        <w:r w:rsidRPr="00DA565A">
          <w:rPr>
            <w:rFonts w:ascii="Courier New" w:eastAsia="Calibri" w:hAnsi="Courier New" w:cs="Times New Roman"/>
            <w:noProof/>
            <w:highlight w:val="yellow"/>
            <w:lang w:val="en-GB" w:eastAsia="ja-JP"/>
          </w:rPr>
          <w:t>lvms</w:t>
        </w:r>
        <w:r w:rsidRPr="00B94C1F">
          <w:rPr>
            <w:rFonts w:ascii="Courier New" w:eastAsia="Calibri" w:hAnsi="Courier New" w:cs="Times New Roman"/>
            <w:noProof/>
            <w:highlight w:val="yellow"/>
            <w:lang w:val="en-GB" w:eastAsia="ja-JP"/>
          </w:rPr>
          <w:t>'</w:t>
        </w:r>
        <w:r w:rsidRPr="00B94C1F">
          <w:rPr>
            <w:rFonts w:ascii="Cambria" w:eastAsia="Calibri" w:hAnsi="Cambria" w:cs="Times New Roman"/>
            <w:highlight w:val="yellow"/>
            <w:lang w:val="en-GB"/>
          </w:rPr>
          <w:t xml:space="preserve"> track</w:t>
        </w:r>
        <w:r>
          <w:rPr>
            <w:rFonts w:ascii="Cambria" w:eastAsia="Calibri" w:hAnsi="Cambria" w:cs="Times New Roman"/>
            <w:highlight w:val="yellow"/>
            <w:lang w:val="en-GB"/>
          </w:rPr>
          <w:t>,</w:t>
        </w:r>
        <w:r w:rsidRPr="00B94C1F">
          <w:rPr>
            <w:rFonts w:ascii="Cambria" w:eastAsia="Calibri" w:hAnsi="Cambria" w:cs="Times New Roman"/>
            <w:highlight w:val="yellow"/>
            <w:lang w:val="en-GB"/>
          </w:rPr>
          <w:t xml:space="preserve"> </w:t>
        </w:r>
        <w:r>
          <w:rPr>
            <w:rFonts w:ascii="Cambria" w:eastAsia="Calibri" w:hAnsi="Cambria" w:cs="Times New Roman"/>
            <w:highlight w:val="yellow"/>
            <w:lang w:val="en-GB"/>
          </w:rPr>
          <w:t>the</w:t>
        </w:r>
        <w:r w:rsidRPr="00B94C1F">
          <w:rPr>
            <w:rFonts w:ascii="Cambria" w:eastAsia="Calibri" w:hAnsi="Cambria" w:cs="Times New Roman"/>
            <w:highlight w:val="yellow"/>
            <w:lang w:val="en-GB"/>
          </w:rPr>
          <w:t xml:space="preserve"> </w:t>
        </w:r>
        <w:r>
          <w:rPr>
            <w:rFonts w:ascii="Cambria" w:eastAsia="Calibri" w:hAnsi="Cambria" w:cs="Times New Roman"/>
            <w:highlight w:val="yellow"/>
            <w:lang w:val="en-GB"/>
          </w:rPr>
          <w:t xml:space="preserve">base </w:t>
        </w:r>
        <w:r w:rsidRPr="00B94C1F">
          <w:rPr>
            <w:rFonts w:ascii="Cambria" w:eastAsia="Calibri" w:hAnsi="Cambria" w:cs="Times New Roman"/>
            <w:highlight w:val="yellow"/>
            <w:lang w:val="en-GB"/>
          </w:rPr>
          <w:t>aggregator</w:t>
        </w:r>
        <w:r>
          <w:rPr>
            <w:rFonts w:ascii="Cambria" w:eastAsia="Calibri" w:hAnsi="Cambria" w:cs="Times New Roman"/>
            <w:highlight w:val="yellow"/>
            <w:lang w:val="en-GB"/>
          </w:rPr>
          <w:t>s</w:t>
        </w:r>
        <w:r w:rsidRPr="00B94C1F">
          <w:rPr>
            <w:rFonts w:ascii="Cambria" w:eastAsia="Calibri" w:hAnsi="Cambria" w:cs="Times New Roman"/>
            <w:highlight w:val="yellow"/>
            <w:lang w:val="en-GB"/>
          </w:rPr>
          <w:t xml:space="preserve"> shall </w:t>
        </w:r>
        <w:r>
          <w:rPr>
            <w:rFonts w:ascii="Cambria" w:eastAsia="Calibri" w:hAnsi="Cambria" w:cs="Times New Roman"/>
            <w:highlight w:val="yellow"/>
            <w:lang w:val="en-GB"/>
          </w:rPr>
          <w:t>include</w:t>
        </w:r>
        <w:r w:rsidRPr="00B94C1F">
          <w:rPr>
            <w:rFonts w:ascii="Cambria" w:eastAsia="Calibri" w:hAnsi="Cambria" w:cs="Times New Roman"/>
            <w:highlight w:val="yellow"/>
            <w:lang w:val="en-GB"/>
          </w:rPr>
          <w:t xml:space="preserve"> base </w:t>
        </w:r>
        <w:r w:rsidRPr="00DA565A">
          <w:rPr>
            <w:rFonts w:ascii="Cambria" w:eastAsia="Calibri" w:hAnsi="Cambria" w:cs="Times New Roman"/>
            <w:highlight w:val="yellow"/>
            <w:lang w:val="en-GB"/>
          </w:rPr>
          <w:t>codec stream</w:t>
        </w:r>
        <w:r w:rsidRPr="00B94C1F">
          <w:rPr>
            <w:rFonts w:ascii="Cambria" w:eastAsia="Calibri" w:hAnsi="Cambria" w:cs="Times New Roman"/>
            <w:highlight w:val="yellow"/>
            <w:lang w:val="en-GB"/>
          </w:rPr>
          <w:t xml:space="preserve"> </w:t>
        </w:r>
        <w:r>
          <w:rPr>
            <w:rFonts w:ascii="Cambria" w:eastAsia="Calibri" w:hAnsi="Cambria" w:cs="Times New Roman"/>
            <w:highlight w:val="yellow"/>
            <w:lang w:val="en-GB"/>
          </w:rPr>
          <w:t>coded data</w:t>
        </w:r>
        <w:r w:rsidRPr="00B94C1F">
          <w:rPr>
            <w:rFonts w:ascii="Cambria" w:eastAsia="Calibri" w:hAnsi="Cambria" w:cs="Times New Roman"/>
            <w:highlight w:val="yellow"/>
            <w:lang w:val="en-GB"/>
          </w:rPr>
          <w:t>.</w:t>
        </w:r>
        <w:r w:rsidRPr="00DA565A">
          <w:rPr>
            <w:rFonts w:ascii="Cambria" w:eastAsia="Calibri" w:hAnsi="Cambria" w:cs="Times New Roman"/>
            <w:highlight w:val="yellow"/>
            <w:lang w:val="en-GB"/>
          </w:rPr>
          <w:t xml:space="preserve"> </w:t>
        </w:r>
        <w:r w:rsidRPr="00B94C1F">
          <w:rPr>
            <w:rFonts w:ascii="Cambria" w:eastAsia="Calibri" w:hAnsi="Cambria" w:cs="Times New Roman"/>
            <w:highlight w:val="yellow"/>
            <w:lang w:val="en-GB"/>
          </w:rPr>
          <w:t xml:space="preserve">A </w:t>
        </w:r>
        <w:r>
          <w:rPr>
            <w:rFonts w:ascii="Cambria" w:eastAsia="Calibri" w:hAnsi="Cambria" w:cs="Times New Roman"/>
            <w:highlight w:val="yellow"/>
            <w:lang w:val="en-GB"/>
          </w:rPr>
          <w:t xml:space="preserve">base </w:t>
        </w:r>
        <w:r w:rsidRPr="00B94C1F">
          <w:rPr>
            <w:rFonts w:ascii="Cambria" w:eastAsia="Calibri" w:hAnsi="Cambria" w:cs="Times New Roman"/>
            <w:highlight w:val="yellow"/>
            <w:lang w:val="en-GB"/>
          </w:rPr>
          <w:t>aggregator is stored within a sample like any NAL unit.</w:t>
        </w:r>
        <w:r w:rsidRPr="00DA565A">
          <w:rPr>
            <w:rFonts w:ascii="Cambria" w:eastAsia="Calibri" w:hAnsi="Cambria" w:cs="Times New Roman"/>
            <w:highlight w:val="yellow"/>
            <w:lang w:val="en-GB"/>
          </w:rPr>
          <w:t xml:space="preserve"> </w:t>
        </w:r>
        <w:r w:rsidRPr="00B94C1F">
          <w:rPr>
            <w:rFonts w:ascii="Cambria" w:eastAsia="Calibri" w:hAnsi="Cambria" w:cs="Times New Roman"/>
            <w:highlight w:val="yellow"/>
            <w:lang w:val="en-GB"/>
          </w:rPr>
          <w:t xml:space="preserve">All </w:t>
        </w:r>
        <w:r>
          <w:rPr>
            <w:rFonts w:ascii="Cambria" w:eastAsia="Calibri" w:hAnsi="Cambria" w:cs="Times New Roman"/>
            <w:highlight w:val="yellow"/>
            <w:lang w:val="en-GB"/>
          </w:rPr>
          <w:t>coded data shall</w:t>
        </w:r>
        <w:r w:rsidRPr="00B94C1F">
          <w:rPr>
            <w:rFonts w:ascii="Cambria" w:eastAsia="Calibri" w:hAnsi="Cambria" w:cs="Times New Roman"/>
            <w:highlight w:val="yellow"/>
            <w:lang w:val="en-GB"/>
          </w:rPr>
          <w:t xml:space="preserve"> remain in decoding order within a</w:t>
        </w:r>
        <w:r>
          <w:rPr>
            <w:rFonts w:ascii="Cambria" w:eastAsia="Calibri" w:hAnsi="Cambria" w:cs="Times New Roman"/>
            <w:highlight w:val="yellow"/>
            <w:lang w:val="en-GB"/>
          </w:rPr>
          <w:t xml:space="preserve"> base</w:t>
        </w:r>
        <w:r w:rsidRPr="00B94C1F">
          <w:rPr>
            <w:rFonts w:ascii="Cambria" w:eastAsia="Calibri" w:hAnsi="Cambria" w:cs="Times New Roman"/>
            <w:highlight w:val="yellow"/>
            <w:lang w:val="en-GB"/>
          </w:rPr>
          <w:t xml:space="preserve"> aggregator.</w:t>
        </w:r>
        <w:r w:rsidRPr="00DA565A">
          <w:rPr>
            <w:rFonts w:ascii="Cambria" w:eastAsia="Calibri" w:hAnsi="Cambria" w:cs="Times New Roman"/>
            <w:highlight w:val="yellow"/>
            <w:lang w:val="en-GB"/>
          </w:rPr>
          <w:t xml:space="preserve"> </w:t>
        </w:r>
        <w:r w:rsidRPr="00B94C1F">
          <w:rPr>
            <w:rFonts w:ascii="Cambria" w:eastAsia="Calibri" w:hAnsi="Cambria" w:cs="Times New Roman"/>
            <w:highlight w:val="yellow"/>
            <w:lang w:val="en-GB"/>
          </w:rPr>
          <w:t>A</w:t>
        </w:r>
        <w:r>
          <w:rPr>
            <w:rFonts w:ascii="Cambria" w:eastAsia="Calibri" w:hAnsi="Cambria" w:cs="Times New Roman"/>
            <w:highlight w:val="yellow"/>
            <w:lang w:val="en-GB"/>
          </w:rPr>
          <w:t xml:space="preserve"> base</w:t>
        </w:r>
        <w:r w:rsidRPr="00B94C1F">
          <w:rPr>
            <w:rFonts w:ascii="Cambria" w:eastAsia="Calibri" w:hAnsi="Cambria" w:cs="Times New Roman"/>
            <w:highlight w:val="yellow"/>
            <w:lang w:val="en-GB"/>
          </w:rPr>
          <w:t xml:space="preserve"> </w:t>
        </w:r>
        <w:r>
          <w:rPr>
            <w:rFonts w:ascii="Cambria" w:eastAsia="Calibri" w:hAnsi="Cambria" w:cs="Times New Roman"/>
            <w:highlight w:val="yellow"/>
            <w:lang w:val="en-GB"/>
          </w:rPr>
          <w:t>a</w:t>
        </w:r>
        <w:r w:rsidRPr="00B94C1F">
          <w:rPr>
            <w:rFonts w:ascii="Cambria" w:eastAsia="Calibri" w:hAnsi="Cambria" w:cs="Times New Roman"/>
            <w:highlight w:val="yellow"/>
            <w:lang w:val="en-GB"/>
          </w:rPr>
          <w:t xml:space="preserve">ggregator shall not be empty, i.e., it shall include </w:t>
        </w:r>
        <w:r>
          <w:rPr>
            <w:rFonts w:ascii="Cambria" w:eastAsia="Calibri" w:hAnsi="Cambria" w:cs="Times New Roman"/>
            <w:highlight w:val="yellow"/>
            <w:lang w:val="en-GB"/>
          </w:rPr>
          <w:t>a coded picture of the base codec stream</w:t>
        </w:r>
        <w:r w:rsidRPr="00B94C1F">
          <w:rPr>
            <w:rFonts w:ascii="Cambria" w:eastAsia="Calibri" w:hAnsi="Cambria" w:cs="Times New Roman"/>
            <w:highlight w:val="yellow"/>
            <w:lang w:val="en-GB"/>
          </w:rPr>
          <w:t>.</w:t>
        </w:r>
        <w:r w:rsidRPr="00DA565A">
          <w:rPr>
            <w:rFonts w:ascii="Cambria" w:eastAsia="Calibri" w:hAnsi="Cambria" w:cs="Times New Roman"/>
            <w:highlight w:val="yellow"/>
            <w:lang w:val="en-GB"/>
          </w:rPr>
          <w:t xml:space="preserve"> </w:t>
        </w:r>
      </w:ins>
    </w:p>
    <w:p w14:paraId="721FBE46" w14:textId="77777777" w:rsidR="0015510A" w:rsidRPr="00DA565A" w:rsidRDefault="0015510A" w:rsidP="0015510A">
      <w:pPr>
        <w:widowControl/>
        <w:tabs>
          <w:tab w:val="left" w:pos="360"/>
          <w:tab w:val="left" w:pos="720"/>
          <w:tab w:val="left" w:pos="1080"/>
        </w:tabs>
        <w:autoSpaceDE/>
        <w:autoSpaceDN/>
        <w:spacing w:after="240" w:line="276" w:lineRule="auto"/>
        <w:jc w:val="both"/>
        <w:rPr>
          <w:ins w:id="991" w:author="Kammachi Sreedhar, Kashyap (Nokia - FI/Tampere)" w:date="2023-02-09T17:50:00Z"/>
          <w:rFonts w:ascii="Cambria" w:eastAsia="Calibri" w:hAnsi="Cambria" w:cs="Times New Roman"/>
          <w:highlight w:val="yellow"/>
          <w:lang w:val="en-GB"/>
        </w:rPr>
      </w:pPr>
      <w:ins w:id="992" w:author="Kammachi Sreedhar, Kashyap (Nokia - FI/Tampere)" w:date="2023-02-09T17:50:00Z">
        <w:r w:rsidRPr="00DA565A">
          <w:rPr>
            <w:rFonts w:ascii="Cambria" w:eastAsia="Calibri" w:hAnsi="Cambria" w:cs="Times New Roman"/>
            <w:highlight w:val="yellow"/>
            <w:lang w:val="en-GB"/>
          </w:rPr>
          <w:t xml:space="preserve">For storage of ISO/IEC 23094-2 stream together with </w:t>
        </w:r>
        <w:r>
          <w:rPr>
            <w:rFonts w:ascii="Cambria" w:eastAsia="Calibri" w:hAnsi="Cambria" w:cs="Times New Roman"/>
            <w:highlight w:val="yellow"/>
            <w:lang w:val="en-GB"/>
          </w:rPr>
          <w:t xml:space="preserve">a NAL-unit-based </w:t>
        </w:r>
        <w:r w:rsidRPr="00DA565A">
          <w:rPr>
            <w:rFonts w:ascii="Cambria" w:eastAsia="Calibri" w:hAnsi="Cambria" w:cs="Times New Roman"/>
            <w:highlight w:val="yellow"/>
            <w:lang w:val="en-GB"/>
          </w:rPr>
          <w:t>base codec stream, the following rules apply:</w:t>
        </w:r>
      </w:ins>
    </w:p>
    <w:p w14:paraId="46D37E63" w14:textId="77777777" w:rsidR="0015510A" w:rsidRPr="00B94C1F" w:rsidRDefault="0015510A" w:rsidP="0015510A">
      <w:pPr>
        <w:widowControl/>
        <w:numPr>
          <w:ilvl w:val="0"/>
          <w:numId w:val="12"/>
        </w:numPr>
        <w:autoSpaceDE/>
        <w:autoSpaceDN/>
        <w:spacing w:after="240" w:line="276" w:lineRule="auto"/>
        <w:jc w:val="both"/>
        <w:rPr>
          <w:ins w:id="993" w:author="Kammachi Sreedhar, Kashyap (Nokia - FI/Tampere)" w:date="2023-02-09T17:50:00Z"/>
          <w:rFonts w:ascii="Cambria" w:eastAsia="Calibri" w:hAnsi="Cambria" w:cs="Times New Roman"/>
          <w:highlight w:val="yellow"/>
          <w:lang w:val="en-GB"/>
        </w:rPr>
      </w:pPr>
      <w:ins w:id="994" w:author="Kammachi Sreedhar, Kashyap (Nokia - FI/Tampere)" w:date="2023-02-09T17:50:00Z">
        <w:r w:rsidRPr="00B94C1F" w:rsidDel="00347C58">
          <w:rPr>
            <w:rFonts w:ascii="Cambria" w:eastAsia="Calibri" w:hAnsi="Cambria" w:cs="Times New Roman"/>
            <w:highlight w:val="yellow"/>
            <w:lang w:val="en-GB"/>
          </w:rPr>
          <w:t>Aggregator</w:t>
        </w:r>
        <w:r w:rsidRPr="00B94C1F">
          <w:rPr>
            <w:rFonts w:ascii="Cambria" w:eastAsia="Calibri" w:hAnsi="Cambria" w:cs="Times New Roman"/>
            <w:highlight w:val="yellow"/>
            <w:lang w:val="en-GB"/>
          </w:rPr>
          <w:t xml:space="preserve">s use the same NAL unit header as </w:t>
        </w:r>
        <w:r w:rsidRPr="00DA565A">
          <w:rPr>
            <w:rFonts w:ascii="Cambria" w:eastAsia="Calibri" w:hAnsi="Cambria" w:cs="Times New Roman"/>
            <w:highlight w:val="yellow"/>
            <w:lang w:val="en-GB"/>
          </w:rPr>
          <w:t>defined in ISO/IEC 23094-2</w:t>
        </w:r>
        <w:r w:rsidRPr="00B94C1F">
          <w:rPr>
            <w:rFonts w:ascii="Cambria" w:eastAsia="Calibri" w:hAnsi="Cambria" w:cs="Times New Roman"/>
            <w:highlight w:val="yellow"/>
            <w:lang w:val="en-GB"/>
          </w:rPr>
          <w:t xml:space="preserve"> but with a different value of NAL unit type.</w:t>
        </w:r>
      </w:ins>
    </w:p>
    <w:p w14:paraId="3AA478A7" w14:textId="77777777" w:rsidR="0015510A" w:rsidRPr="00DA565A" w:rsidRDefault="0015510A" w:rsidP="0015510A">
      <w:pPr>
        <w:widowControl/>
        <w:numPr>
          <w:ilvl w:val="0"/>
          <w:numId w:val="12"/>
        </w:numPr>
        <w:autoSpaceDE/>
        <w:autoSpaceDN/>
        <w:spacing w:after="240" w:line="276" w:lineRule="auto"/>
        <w:jc w:val="both"/>
        <w:rPr>
          <w:ins w:id="995" w:author="Kammachi Sreedhar, Kashyap (Nokia - FI/Tampere)" w:date="2023-02-09T17:50:00Z"/>
          <w:rFonts w:ascii="Cambria" w:eastAsia="Calibri" w:hAnsi="Cambria" w:cs="Times New Roman"/>
          <w:highlight w:val="yellow"/>
          <w:lang w:val="en-GB"/>
        </w:rPr>
      </w:pPr>
      <w:ins w:id="996" w:author="Kammachi Sreedhar, Kashyap (Nokia - FI/Tampere)" w:date="2023-02-09T17:50:00Z">
        <w:r w:rsidRPr="00B94C1F">
          <w:rPr>
            <w:rFonts w:ascii="Cambria" w:eastAsia="Calibri" w:hAnsi="Cambria" w:cs="Times New Roman"/>
            <w:highlight w:val="yellow"/>
            <w:lang w:val="en-GB"/>
          </w:rPr>
          <w:t xml:space="preserve">If </w:t>
        </w:r>
        <w:r>
          <w:rPr>
            <w:rFonts w:ascii="Cambria" w:eastAsia="Calibri" w:hAnsi="Cambria" w:cs="Times New Roman"/>
            <w:highlight w:val="yellow"/>
            <w:lang w:val="en-GB"/>
          </w:rPr>
          <w:t xml:space="preserve">the </w:t>
        </w:r>
        <w:proofErr w:type="spellStart"/>
        <w:r w:rsidRPr="00D001FD">
          <w:rPr>
            <w:rFonts w:ascii="Courier New" w:eastAsia="Calibri" w:hAnsi="Courier New" w:cs="Courier New"/>
            <w:highlight w:val="yellow"/>
            <w:lang w:val="en-GB"/>
          </w:rPr>
          <w:t>BaseConfigurationBox</w:t>
        </w:r>
        <w:proofErr w:type="spellEnd"/>
        <w:r>
          <w:rPr>
            <w:rFonts w:ascii="Cambria" w:eastAsia="Calibri" w:hAnsi="Cambria" w:cs="Times New Roman"/>
            <w:highlight w:val="yellow"/>
            <w:lang w:val="en-GB"/>
          </w:rPr>
          <w:t xml:space="preserve"> in </w:t>
        </w:r>
        <w:r w:rsidRPr="00B94C1F">
          <w:rPr>
            <w:rFonts w:ascii="Cambria" w:eastAsia="Calibri" w:hAnsi="Cambria" w:cs="Times New Roman"/>
            <w:highlight w:val="yellow"/>
            <w:lang w:val="en-GB"/>
          </w:rPr>
          <w:t xml:space="preserve">the sample entry contains the </w:t>
        </w:r>
        <w:proofErr w:type="spellStart"/>
        <w:r w:rsidRPr="005E7E37">
          <w:rPr>
            <w:rFonts w:ascii="Courier New" w:eastAsia="Calibri" w:hAnsi="Courier New" w:cs="Courier New"/>
            <w:highlight w:val="yellow"/>
            <w:lang w:val="en-GB"/>
          </w:rPr>
          <w:t>AVCConfigurationBox</w:t>
        </w:r>
        <w:proofErr w:type="spellEnd"/>
        <w:r>
          <w:rPr>
            <w:rFonts w:ascii="Cambria" w:eastAsia="Calibri" w:hAnsi="Cambria" w:cs="Times New Roman"/>
            <w:highlight w:val="yellow"/>
            <w:lang w:val="en-GB"/>
          </w:rPr>
          <w:t>,</w:t>
        </w:r>
        <w:r w:rsidRPr="00B94C1F">
          <w:rPr>
            <w:rFonts w:ascii="Cambria" w:eastAsia="Calibri" w:hAnsi="Cambria" w:cs="Times New Roman"/>
            <w:highlight w:val="yellow"/>
            <w:lang w:val="en-GB"/>
          </w:rPr>
          <w:t xml:space="preserve"> the aggregator </w:t>
        </w:r>
        <w:r w:rsidRPr="00DA565A">
          <w:rPr>
            <w:rFonts w:ascii="Cambria" w:eastAsia="Calibri" w:hAnsi="Cambria" w:cs="Times New Roman"/>
            <w:highlight w:val="yellow"/>
            <w:lang w:val="en-GB"/>
          </w:rPr>
          <w:t>aggregates AVC NAL units</w:t>
        </w:r>
        <w:r w:rsidRPr="00B94C1F">
          <w:rPr>
            <w:rFonts w:ascii="Cambria" w:eastAsia="Calibri" w:hAnsi="Cambria" w:cs="Times New Roman"/>
            <w:highlight w:val="yellow"/>
            <w:lang w:val="en-GB"/>
          </w:rPr>
          <w:t>.</w:t>
        </w:r>
      </w:ins>
    </w:p>
    <w:p w14:paraId="52B56C98" w14:textId="77777777" w:rsidR="0015510A" w:rsidRPr="00B94C1F" w:rsidRDefault="0015510A" w:rsidP="0015510A">
      <w:pPr>
        <w:widowControl/>
        <w:numPr>
          <w:ilvl w:val="0"/>
          <w:numId w:val="12"/>
        </w:numPr>
        <w:autoSpaceDE/>
        <w:autoSpaceDN/>
        <w:spacing w:after="240" w:line="276" w:lineRule="auto"/>
        <w:jc w:val="both"/>
        <w:rPr>
          <w:ins w:id="997" w:author="Kammachi Sreedhar, Kashyap (Nokia - FI/Tampere)" w:date="2023-02-09T17:50:00Z"/>
          <w:rFonts w:ascii="Cambria" w:eastAsia="Calibri" w:hAnsi="Cambria" w:cs="Times New Roman"/>
          <w:highlight w:val="yellow"/>
          <w:lang w:val="en-GB"/>
        </w:rPr>
      </w:pPr>
      <w:ins w:id="998" w:author="Kammachi Sreedhar, Kashyap (Nokia - FI/Tampere)" w:date="2023-02-09T17:50:00Z">
        <w:r w:rsidRPr="00DA565A">
          <w:rPr>
            <w:rFonts w:ascii="Cambria" w:eastAsia="Calibri" w:hAnsi="Cambria" w:cs="Times New Roman"/>
            <w:highlight w:val="yellow"/>
            <w:lang w:val="en-GB"/>
          </w:rPr>
          <w:t>Otherwise, i</w:t>
        </w:r>
        <w:r w:rsidRPr="00B94C1F">
          <w:rPr>
            <w:rFonts w:ascii="Cambria" w:eastAsia="Calibri" w:hAnsi="Cambria" w:cs="Times New Roman"/>
            <w:highlight w:val="yellow"/>
            <w:lang w:val="en-GB"/>
          </w:rPr>
          <w:t xml:space="preserve">f </w:t>
        </w:r>
        <w:r>
          <w:rPr>
            <w:rFonts w:ascii="Cambria" w:eastAsia="Calibri" w:hAnsi="Cambria" w:cs="Times New Roman"/>
            <w:highlight w:val="yellow"/>
            <w:lang w:val="en-GB"/>
          </w:rPr>
          <w:t xml:space="preserve">the </w:t>
        </w:r>
        <w:proofErr w:type="spellStart"/>
        <w:r w:rsidRPr="00D001FD">
          <w:rPr>
            <w:rFonts w:ascii="Courier New" w:eastAsia="Calibri" w:hAnsi="Courier New" w:cs="Courier New"/>
            <w:highlight w:val="yellow"/>
            <w:lang w:val="en-GB"/>
          </w:rPr>
          <w:t>BaseConfigurationBox</w:t>
        </w:r>
        <w:proofErr w:type="spellEnd"/>
        <w:r>
          <w:rPr>
            <w:rFonts w:ascii="Cambria" w:eastAsia="Calibri" w:hAnsi="Cambria" w:cs="Times New Roman"/>
            <w:highlight w:val="yellow"/>
            <w:lang w:val="en-GB"/>
          </w:rPr>
          <w:t xml:space="preserve"> in </w:t>
        </w:r>
        <w:r w:rsidRPr="00B94C1F">
          <w:rPr>
            <w:rFonts w:ascii="Cambria" w:eastAsia="Calibri" w:hAnsi="Cambria" w:cs="Times New Roman"/>
            <w:highlight w:val="yellow"/>
            <w:lang w:val="en-GB"/>
          </w:rPr>
          <w:t xml:space="preserve">the sample entry contains the </w:t>
        </w:r>
        <w:proofErr w:type="spellStart"/>
        <w:r w:rsidRPr="005E7E37">
          <w:rPr>
            <w:rFonts w:ascii="Courier New" w:eastAsia="Calibri" w:hAnsi="Courier New" w:cs="Courier New"/>
            <w:highlight w:val="yellow"/>
            <w:lang w:val="en-GB"/>
          </w:rPr>
          <w:t>HEVCConfigurationBox</w:t>
        </w:r>
        <w:proofErr w:type="spellEnd"/>
        <w:r>
          <w:rPr>
            <w:rFonts w:ascii="Cambria" w:eastAsia="Calibri" w:hAnsi="Cambria" w:cs="Times New Roman"/>
            <w:highlight w:val="yellow"/>
            <w:lang w:val="en-GB"/>
          </w:rPr>
          <w:t>,</w:t>
        </w:r>
        <w:r w:rsidRPr="00B94C1F">
          <w:rPr>
            <w:rFonts w:ascii="Cambria" w:eastAsia="Calibri" w:hAnsi="Cambria" w:cs="Times New Roman"/>
            <w:highlight w:val="yellow"/>
            <w:lang w:val="en-GB"/>
          </w:rPr>
          <w:t xml:space="preserve"> the aggregator </w:t>
        </w:r>
        <w:r w:rsidRPr="00DA565A">
          <w:rPr>
            <w:rFonts w:ascii="Cambria" w:eastAsia="Calibri" w:hAnsi="Cambria" w:cs="Times New Roman"/>
            <w:highlight w:val="yellow"/>
            <w:lang w:val="en-GB"/>
          </w:rPr>
          <w:t>aggregates HEVC NAL units</w:t>
        </w:r>
        <w:r w:rsidRPr="00B94C1F">
          <w:rPr>
            <w:rFonts w:ascii="Cambria" w:eastAsia="Calibri" w:hAnsi="Cambria" w:cs="Times New Roman"/>
            <w:highlight w:val="yellow"/>
            <w:lang w:val="en-GB"/>
          </w:rPr>
          <w:t>.</w:t>
        </w:r>
      </w:ins>
    </w:p>
    <w:p w14:paraId="1513D977" w14:textId="77777777" w:rsidR="0015510A" w:rsidRPr="00B94C1F" w:rsidRDefault="0015510A" w:rsidP="0015510A">
      <w:pPr>
        <w:widowControl/>
        <w:numPr>
          <w:ilvl w:val="0"/>
          <w:numId w:val="12"/>
        </w:numPr>
        <w:autoSpaceDE/>
        <w:autoSpaceDN/>
        <w:spacing w:after="240" w:line="276" w:lineRule="auto"/>
        <w:jc w:val="both"/>
        <w:rPr>
          <w:ins w:id="999" w:author="Kammachi Sreedhar, Kashyap (Nokia - FI/Tampere)" w:date="2023-02-09T17:50:00Z"/>
          <w:rFonts w:ascii="Cambria" w:eastAsia="Calibri" w:hAnsi="Cambria" w:cs="Times New Roman"/>
          <w:highlight w:val="yellow"/>
          <w:lang w:val="en-GB"/>
        </w:rPr>
      </w:pPr>
      <w:ins w:id="1000" w:author="Kammachi Sreedhar, Kashyap (Nokia - FI/Tampere)" w:date="2023-02-09T17:50:00Z">
        <w:r w:rsidRPr="00DA565A">
          <w:rPr>
            <w:rFonts w:ascii="Cambria" w:eastAsia="Calibri" w:hAnsi="Cambria" w:cs="Times New Roman"/>
            <w:highlight w:val="yellow"/>
            <w:lang w:val="en-GB"/>
          </w:rPr>
          <w:lastRenderedPageBreak/>
          <w:t>Otherwise, i</w:t>
        </w:r>
        <w:r w:rsidRPr="00B94C1F">
          <w:rPr>
            <w:rFonts w:ascii="Cambria" w:eastAsia="Calibri" w:hAnsi="Cambria" w:cs="Times New Roman"/>
            <w:highlight w:val="yellow"/>
            <w:lang w:val="en-GB"/>
          </w:rPr>
          <w:t xml:space="preserve">f </w:t>
        </w:r>
        <w:r>
          <w:rPr>
            <w:rFonts w:ascii="Cambria" w:eastAsia="Calibri" w:hAnsi="Cambria" w:cs="Times New Roman"/>
            <w:highlight w:val="yellow"/>
            <w:lang w:val="en-GB"/>
          </w:rPr>
          <w:t xml:space="preserve">the </w:t>
        </w:r>
        <w:proofErr w:type="spellStart"/>
        <w:r w:rsidRPr="00D001FD">
          <w:rPr>
            <w:rFonts w:ascii="Courier New" w:eastAsia="Calibri" w:hAnsi="Courier New" w:cs="Courier New"/>
            <w:highlight w:val="yellow"/>
            <w:lang w:val="en-GB"/>
          </w:rPr>
          <w:t>BaseConfigurationBox</w:t>
        </w:r>
        <w:proofErr w:type="spellEnd"/>
        <w:r>
          <w:rPr>
            <w:rFonts w:ascii="Cambria" w:eastAsia="Calibri" w:hAnsi="Cambria" w:cs="Times New Roman"/>
            <w:highlight w:val="yellow"/>
            <w:lang w:val="en-GB"/>
          </w:rPr>
          <w:t xml:space="preserve"> in </w:t>
        </w:r>
        <w:r w:rsidRPr="00B94C1F">
          <w:rPr>
            <w:rFonts w:ascii="Cambria" w:eastAsia="Calibri" w:hAnsi="Cambria" w:cs="Times New Roman"/>
            <w:highlight w:val="yellow"/>
            <w:lang w:val="en-GB"/>
          </w:rPr>
          <w:t xml:space="preserve">the sample entry contains the </w:t>
        </w:r>
        <w:proofErr w:type="spellStart"/>
        <w:r w:rsidRPr="005E7E37">
          <w:rPr>
            <w:rFonts w:ascii="Courier New" w:eastAsia="Calibri" w:hAnsi="Courier New" w:cs="Courier New"/>
            <w:highlight w:val="yellow"/>
            <w:lang w:val="en-GB"/>
          </w:rPr>
          <w:t>VVCConfigurationBox</w:t>
        </w:r>
        <w:proofErr w:type="spellEnd"/>
        <w:r>
          <w:rPr>
            <w:rFonts w:ascii="Cambria" w:eastAsia="Calibri" w:hAnsi="Cambria" w:cs="Times New Roman"/>
            <w:highlight w:val="yellow"/>
            <w:lang w:val="en-GB"/>
          </w:rPr>
          <w:t>,</w:t>
        </w:r>
        <w:r w:rsidRPr="00B94C1F">
          <w:rPr>
            <w:rFonts w:ascii="Cambria" w:eastAsia="Calibri" w:hAnsi="Cambria" w:cs="Times New Roman"/>
            <w:highlight w:val="yellow"/>
            <w:lang w:val="en-GB"/>
          </w:rPr>
          <w:t xml:space="preserve"> the aggregator </w:t>
        </w:r>
        <w:r w:rsidRPr="00DA565A">
          <w:rPr>
            <w:rFonts w:ascii="Cambria" w:eastAsia="Calibri" w:hAnsi="Cambria" w:cs="Times New Roman"/>
            <w:highlight w:val="yellow"/>
            <w:lang w:val="en-GB"/>
          </w:rPr>
          <w:t>aggregates VVC NAL units</w:t>
        </w:r>
        <w:r w:rsidRPr="00B94C1F">
          <w:rPr>
            <w:rFonts w:ascii="Cambria" w:eastAsia="Calibri" w:hAnsi="Cambria" w:cs="Times New Roman"/>
            <w:highlight w:val="yellow"/>
            <w:lang w:val="en-GB"/>
          </w:rPr>
          <w:t>.</w:t>
        </w:r>
      </w:ins>
    </w:p>
    <w:p w14:paraId="358A6054" w14:textId="77777777" w:rsidR="0015510A" w:rsidRPr="00B94C1F" w:rsidRDefault="0015510A" w:rsidP="0015510A">
      <w:pPr>
        <w:widowControl/>
        <w:numPr>
          <w:ilvl w:val="0"/>
          <w:numId w:val="12"/>
        </w:numPr>
        <w:autoSpaceDE/>
        <w:autoSpaceDN/>
        <w:spacing w:after="240" w:line="276" w:lineRule="auto"/>
        <w:jc w:val="both"/>
        <w:rPr>
          <w:ins w:id="1001" w:author="Kammachi Sreedhar, Kashyap (Nokia - FI/Tampere)" w:date="2023-02-09T17:50:00Z"/>
          <w:rFonts w:ascii="Cambria" w:eastAsia="Calibri" w:hAnsi="Cambria" w:cs="Times New Roman"/>
          <w:highlight w:val="yellow"/>
          <w:lang w:val="en-GB"/>
        </w:rPr>
      </w:pPr>
      <w:ins w:id="1002" w:author="Kammachi Sreedhar, Kashyap (Nokia - FI/Tampere)" w:date="2023-02-09T17:50:00Z">
        <w:r w:rsidRPr="00DA565A">
          <w:rPr>
            <w:rFonts w:ascii="Cambria" w:eastAsia="Calibri" w:hAnsi="Cambria" w:cs="Times New Roman"/>
            <w:highlight w:val="yellow"/>
            <w:lang w:val="en-GB"/>
          </w:rPr>
          <w:t>Otherwise, i</w:t>
        </w:r>
        <w:r w:rsidRPr="00B94C1F">
          <w:rPr>
            <w:rFonts w:ascii="Cambria" w:eastAsia="Calibri" w:hAnsi="Cambria" w:cs="Times New Roman"/>
            <w:highlight w:val="yellow"/>
            <w:lang w:val="en-GB"/>
          </w:rPr>
          <w:t xml:space="preserve">f </w:t>
        </w:r>
        <w:r>
          <w:rPr>
            <w:rFonts w:ascii="Cambria" w:eastAsia="Calibri" w:hAnsi="Cambria" w:cs="Times New Roman"/>
            <w:highlight w:val="yellow"/>
            <w:lang w:val="en-GB"/>
          </w:rPr>
          <w:t xml:space="preserve">the </w:t>
        </w:r>
        <w:proofErr w:type="spellStart"/>
        <w:r w:rsidRPr="00D001FD">
          <w:rPr>
            <w:rFonts w:ascii="Courier New" w:eastAsia="Calibri" w:hAnsi="Courier New" w:cs="Courier New"/>
            <w:highlight w:val="yellow"/>
            <w:lang w:val="en-GB"/>
          </w:rPr>
          <w:t>BaseConfigurationBox</w:t>
        </w:r>
        <w:proofErr w:type="spellEnd"/>
        <w:r>
          <w:rPr>
            <w:rFonts w:ascii="Cambria" w:eastAsia="Calibri" w:hAnsi="Cambria" w:cs="Times New Roman"/>
            <w:highlight w:val="yellow"/>
            <w:lang w:val="en-GB"/>
          </w:rPr>
          <w:t xml:space="preserve"> in </w:t>
        </w:r>
        <w:r w:rsidRPr="00B94C1F">
          <w:rPr>
            <w:rFonts w:ascii="Cambria" w:eastAsia="Calibri" w:hAnsi="Cambria" w:cs="Times New Roman"/>
            <w:highlight w:val="yellow"/>
            <w:lang w:val="en-GB"/>
          </w:rPr>
          <w:t xml:space="preserve">the sample entry contains the </w:t>
        </w:r>
        <w:proofErr w:type="spellStart"/>
        <w:r w:rsidRPr="005E7E37">
          <w:rPr>
            <w:rFonts w:ascii="Courier New" w:eastAsia="Calibri" w:hAnsi="Courier New" w:cs="Courier New"/>
            <w:highlight w:val="yellow"/>
            <w:lang w:val="en-GB"/>
          </w:rPr>
          <w:t>EVCConfigurationBox</w:t>
        </w:r>
        <w:proofErr w:type="spellEnd"/>
        <w:r>
          <w:rPr>
            <w:rFonts w:ascii="Cambria" w:eastAsia="Calibri" w:hAnsi="Cambria" w:cs="Times New Roman"/>
            <w:highlight w:val="yellow"/>
            <w:lang w:val="en-GB"/>
          </w:rPr>
          <w:t>,</w:t>
        </w:r>
        <w:r w:rsidRPr="00B94C1F">
          <w:rPr>
            <w:rFonts w:ascii="Cambria" w:eastAsia="Calibri" w:hAnsi="Cambria" w:cs="Times New Roman"/>
            <w:highlight w:val="yellow"/>
            <w:lang w:val="en-GB"/>
          </w:rPr>
          <w:t xml:space="preserve"> the aggregator </w:t>
        </w:r>
        <w:r w:rsidRPr="00DA565A">
          <w:rPr>
            <w:rFonts w:ascii="Cambria" w:eastAsia="Calibri" w:hAnsi="Cambria" w:cs="Times New Roman"/>
            <w:highlight w:val="yellow"/>
            <w:lang w:val="en-GB"/>
          </w:rPr>
          <w:t>aggregates EVC NAL units</w:t>
        </w:r>
        <w:r w:rsidRPr="00B94C1F">
          <w:rPr>
            <w:rFonts w:ascii="Cambria" w:eastAsia="Calibri" w:hAnsi="Cambria" w:cs="Times New Roman"/>
            <w:highlight w:val="yellow"/>
            <w:lang w:val="en-GB"/>
          </w:rPr>
          <w:t>.</w:t>
        </w:r>
      </w:ins>
    </w:p>
    <w:p w14:paraId="189E55E7" w14:textId="77777777" w:rsidR="0015510A" w:rsidRDefault="0015510A" w:rsidP="0015510A">
      <w:pPr>
        <w:keepNext/>
        <w:widowControl/>
        <w:tabs>
          <w:tab w:val="left" w:pos="500"/>
          <w:tab w:val="left" w:pos="540"/>
          <w:tab w:val="left" w:pos="720"/>
        </w:tabs>
        <w:suppressAutoHyphens/>
        <w:autoSpaceDE/>
        <w:autoSpaceDN/>
        <w:spacing w:before="270" w:after="240" w:line="270" w:lineRule="exact"/>
        <w:jc w:val="both"/>
        <w:outlineLvl w:val="1"/>
        <w:rPr>
          <w:ins w:id="1003" w:author="Kammachi Sreedhar, Kashyap (Nokia - FI/Tampere)" w:date="2023-02-09T17:50:00Z"/>
          <w:rFonts w:ascii="Cambria" w:eastAsia="MS Mincho" w:hAnsi="Cambria" w:cs="Times New Roman"/>
          <w:b/>
          <w:bCs/>
          <w:sz w:val="24"/>
          <w:szCs w:val="26"/>
          <w:highlight w:val="yellow"/>
          <w:lang w:val="en-GB"/>
        </w:rPr>
      </w:pPr>
      <w:bookmarkStart w:id="1004" w:name="_Toc126880227"/>
      <w:ins w:id="1005" w:author="Kammachi Sreedhar, Kashyap (Nokia - FI/Tampere)" w:date="2023-02-09T17:50:00Z">
        <w:r>
          <w:rPr>
            <w:rFonts w:ascii="Cambria" w:eastAsia="MS Mincho" w:hAnsi="Cambria" w:cs="Times New Roman"/>
            <w:b/>
            <w:bCs/>
            <w:sz w:val="24"/>
            <w:szCs w:val="26"/>
            <w:highlight w:val="yellow"/>
            <w:lang w:val="en-GB"/>
          </w:rPr>
          <w:t>A.10.2 Syntax</w:t>
        </w:r>
        <w:bookmarkEnd w:id="1004"/>
      </w:ins>
    </w:p>
    <w:p w14:paraId="0D523B2A" w14:textId="77777777" w:rsidR="0015510A" w:rsidRPr="008352D4" w:rsidRDefault="0015510A" w:rsidP="0015510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120"/>
        <w:rPr>
          <w:ins w:id="1006" w:author="Kammachi Sreedhar, Kashyap (Nokia - FI/Tampere)" w:date="2023-02-09T17:50:00Z"/>
          <w:rFonts w:ascii="Courier" w:eastAsia="Times New Roman" w:hAnsi="Courier" w:cs="Courier New"/>
          <w:noProof/>
          <w:sz w:val="24"/>
          <w:highlight w:val="yellow"/>
          <w:lang w:val="en-GB"/>
        </w:rPr>
      </w:pPr>
      <w:ins w:id="1007" w:author="Kammachi Sreedhar, Kashyap (Nokia - FI/Tampere)" w:date="2023-02-09T17:50:00Z">
        <w:r w:rsidRPr="008352D4">
          <w:rPr>
            <w:rFonts w:ascii="Courier" w:eastAsia="Times New Roman" w:hAnsi="Courier" w:cs="Courier New"/>
            <w:noProof/>
            <w:sz w:val="24"/>
            <w:highlight w:val="yellow"/>
            <w:lang w:val="en-GB"/>
          </w:rPr>
          <w:t>class aligned(8) BaseAggregator</w:t>
        </w:r>
        <w:r w:rsidRPr="008352D4" w:rsidDel="00347C58">
          <w:rPr>
            <w:rFonts w:ascii="Courier" w:eastAsia="Times New Roman" w:hAnsi="Courier" w:cs="Courier New"/>
            <w:noProof/>
            <w:sz w:val="24"/>
            <w:highlight w:val="yellow"/>
            <w:lang w:val="en-GB"/>
          </w:rPr>
          <w:t xml:space="preserve"> </w:t>
        </w:r>
        <w:r w:rsidRPr="008352D4">
          <w:rPr>
            <w:rFonts w:ascii="Courier" w:eastAsia="Times New Roman" w:hAnsi="Courier" w:cs="Courier New"/>
            <w:noProof/>
            <w:sz w:val="24"/>
            <w:highlight w:val="yellow"/>
            <w:lang w:val="en-GB"/>
          </w:rPr>
          <w:t>(AggregatorSize) {</w:t>
        </w:r>
        <w:r w:rsidRPr="008352D4">
          <w:rPr>
            <w:rFonts w:ascii="Courier" w:eastAsia="Times New Roman" w:hAnsi="Courier" w:cs="Courier New"/>
            <w:noProof/>
            <w:sz w:val="24"/>
            <w:highlight w:val="yellow"/>
            <w:lang w:val="en-GB"/>
          </w:rPr>
          <w:br/>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r>
        <w:r w:rsidRPr="008352D4">
          <w:rPr>
            <w:rFonts w:ascii="Courier" w:eastAsia="Times New Roman" w:hAnsi="Courier" w:cs="Times New Roman"/>
            <w:noProof/>
            <w:sz w:val="24"/>
            <w:highlight w:val="yellow"/>
            <w:lang w:val="en-GB"/>
          </w:rPr>
          <w:t>NALUnitHeader();</w:t>
        </w:r>
        <w:r w:rsidRPr="008352D4">
          <w:rPr>
            <w:rFonts w:ascii="Courier" w:eastAsia="Times New Roman" w:hAnsi="Courier" w:cs="Times New Roman"/>
            <w:noProof/>
            <w:sz w:val="24"/>
            <w:highlight w:val="yellow"/>
            <w:lang w:val="en-GB"/>
          </w:rPr>
          <w:br/>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t>unsigned int i = sizeof(</w:t>
        </w:r>
        <w:r w:rsidRPr="008352D4">
          <w:rPr>
            <w:rFonts w:ascii="Courier" w:eastAsia="Times New Roman" w:hAnsi="Courier" w:cs="Times New Roman"/>
            <w:noProof/>
            <w:sz w:val="24"/>
            <w:highlight w:val="yellow"/>
            <w:lang w:val="en-GB"/>
          </w:rPr>
          <w:t>NALUnitHeader())</w:t>
        </w:r>
        <w:r w:rsidRPr="008352D4">
          <w:rPr>
            <w:rFonts w:ascii="Courier" w:eastAsia="Times New Roman" w:hAnsi="Courier" w:cs="Courier New"/>
            <w:noProof/>
            <w:sz w:val="24"/>
            <w:highlight w:val="yellow"/>
            <w:lang w:val="en-GB"/>
          </w:rPr>
          <w:t>;</w:t>
        </w:r>
        <w:r w:rsidRPr="008352D4">
          <w:rPr>
            <w:rFonts w:ascii="Courier" w:eastAsia="Times New Roman" w:hAnsi="Courier" w:cs="Courier New"/>
            <w:noProof/>
            <w:sz w:val="24"/>
            <w:highlight w:val="yellow"/>
            <w:lang w:val="en-GB"/>
          </w:rPr>
          <w:br/>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t>while (i&lt;AggregatorSize) {</w:t>
        </w:r>
        <w:r w:rsidRPr="008352D4">
          <w:rPr>
            <w:rFonts w:ascii="Courier" w:eastAsia="Times New Roman" w:hAnsi="Courier" w:cs="Courier New"/>
            <w:noProof/>
            <w:sz w:val="24"/>
            <w:highlight w:val="yellow"/>
            <w:lang w:val="en-GB"/>
          </w:rPr>
          <w:br/>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t>unsigned int(8) base_data_byte;</w:t>
        </w:r>
        <w:r w:rsidRPr="008352D4">
          <w:rPr>
            <w:rFonts w:ascii="Courier" w:eastAsia="Times New Roman" w:hAnsi="Courier" w:cs="Courier New"/>
            <w:noProof/>
            <w:sz w:val="24"/>
            <w:highlight w:val="yellow"/>
            <w:lang w:val="en-GB"/>
          </w:rPr>
          <w:br/>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t>i++;</w:t>
        </w:r>
        <w:r w:rsidRPr="008352D4">
          <w:rPr>
            <w:rFonts w:ascii="Courier" w:eastAsia="Times New Roman" w:hAnsi="Courier" w:cs="Courier New"/>
            <w:noProof/>
            <w:sz w:val="24"/>
            <w:highlight w:val="yellow"/>
            <w:lang w:val="en-GB"/>
          </w:rPr>
          <w:br/>
        </w:r>
        <w:r w:rsidRPr="008352D4">
          <w:rPr>
            <w:rFonts w:ascii="Courier" w:eastAsia="Times New Roman" w:hAnsi="Courier" w:cs="Courier New"/>
            <w:noProof/>
            <w:sz w:val="24"/>
            <w:highlight w:val="yellow"/>
            <w:lang w:val="en-GB"/>
          </w:rPr>
          <w:tab/>
        </w:r>
        <w:r w:rsidRPr="008352D4">
          <w:rPr>
            <w:rFonts w:ascii="Courier" w:eastAsia="Times New Roman" w:hAnsi="Courier" w:cs="Courier New"/>
            <w:noProof/>
            <w:sz w:val="24"/>
            <w:highlight w:val="yellow"/>
            <w:lang w:val="en-GB"/>
          </w:rPr>
          <w:tab/>
          <w:t>}</w:t>
        </w:r>
        <w:r w:rsidRPr="008352D4">
          <w:rPr>
            <w:rFonts w:ascii="Courier" w:eastAsia="Times New Roman" w:hAnsi="Courier" w:cs="Courier New"/>
            <w:noProof/>
            <w:sz w:val="24"/>
            <w:highlight w:val="yellow"/>
            <w:lang w:val="en-GB"/>
          </w:rPr>
          <w:br/>
        </w:r>
        <w:r w:rsidRPr="008352D4">
          <w:rPr>
            <w:rFonts w:ascii="Courier" w:eastAsia="Times New Roman" w:hAnsi="Courier" w:cs="Courier New"/>
            <w:noProof/>
            <w:sz w:val="24"/>
            <w:highlight w:val="yellow"/>
            <w:lang w:val="en-GB"/>
          </w:rPr>
          <w:tab/>
          <w:t>}</w:t>
        </w:r>
      </w:ins>
    </w:p>
    <w:p w14:paraId="26B46F3C" w14:textId="77777777" w:rsidR="0015510A" w:rsidRPr="008352D4" w:rsidRDefault="0015510A" w:rsidP="0015510A">
      <w:pPr>
        <w:widowControl/>
        <w:tabs>
          <w:tab w:val="left" w:pos="960"/>
        </w:tabs>
        <w:autoSpaceDE/>
        <w:autoSpaceDN/>
        <w:spacing w:after="240" w:line="210" w:lineRule="atLeast"/>
        <w:ind w:left="360" w:right="360"/>
        <w:jc w:val="both"/>
        <w:rPr>
          <w:ins w:id="1008" w:author="Kammachi Sreedhar, Kashyap (Nokia - FI/Tampere)" w:date="2023-02-09T17:50:00Z"/>
          <w:rFonts w:ascii="Cambria" w:eastAsia="Calibri" w:hAnsi="Cambria" w:cs="Times New Roman"/>
          <w:sz w:val="18"/>
          <w:lang w:val="en-GB"/>
        </w:rPr>
      </w:pPr>
      <w:ins w:id="1009" w:author="Kammachi Sreedhar, Kashyap (Nokia - FI/Tampere)" w:date="2023-02-09T17:50:00Z">
        <w:r w:rsidRPr="008352D4">
          <w:rPr>
            <w:rFonts w:ascii="Cambria" w:eastAsia="Calibri" w:hAnsi="Cambria" w:cs="Times New Roman"/>
            <w:sz w:val="18"/>
            <w:highlight w:val="yellow"/>
            <w:lang w:val="en-GB"/>
          </w:rPr>
          <w:t>NOTE:</w:t>
        </w:r>
        <w:r w:rsidRPr="008352D4">
          <w:rPr>
            <w:rFonts w:ascii="Cambria" w:eastAsia="Calibri" w:hAnsi="Cambria" w:cs="Times New Roman"/>
            <w:sz w:val="18"/>
            <w:highlight w:val="yellow"/>
            <w:lang w:val="en-GB"/>
          </w:rPr>
          <w:tab/>
          <w:t xml:space="preserve">The syntax of </w:t>
        </w:r>
        <w:r>
          <w:rPr>
            <w:rFonts w:ascii="Cambria" w:eastAsia="Calibri" w:hAnsi="Cambria" w:cs="Times New Roman"/>
            <w:sz w:val="18"/>
            <w:highlight w:val="yellow"/>
            <w:lang w:val="en-GB"/>
          </w:rPr>
          <w:t>base a</w:t>
        </w:r>
        <w:r w:rsidRPr="008352D4">
          <w:rPr>
            <w:rFonts w:ascii="Cambria" w:eastAsia="Calibri" w:hAnsi="Cambria" w:cs="Times New Roman"/>
            <w:sz w:val="18"/>
            <w:highlight w:val="yellow"/>
            <w:lang w:val="en-GB"/>
          </w:rPr>
          <w:t xml:space="preserve">ggregators does not always follow the NAL unit syntax and the NAL unit constraints specified in ISO/IEC 23094-2. For example, there can be three continuous bytes equal to a value in the range of 0x000000 to 0x000010, inclusive. This </w:t>
        </w:r>
        <w:proofErr w:type="spellStart"/>
        <w:r w:rsidRPr="008352D4">
          <w:rPr>
            <w:rFonts w:ascii="Cambria" w:eastAsia="Calibri" w:hAnsi="Cambria" w:cs="Times New Roman"/>
            <w:sz w:val="18"/>
            <w:highlight w:val="yellow"/>
            <w:lang w:val="en-GB"/>
          </w:rPr>
          <w:t>specifiation</w:t>
        </w:r>
        <w:proofErr w:type="spellEnd"/>
        <w:r w:rsidRPr="008352D4">
          <w:rPr>
            <w:rFonts w:ascii="Cambria" w:eastAsia="Calibri" w:hAnsi="Cambria" w:cs="Times New Roman"/>
            <w:sz w:val="18"/>
            <w:highlight w:val="yellow"/>
            <w:lang w:val="en-GB"/>
          </w:rPr>
          <w:t xml:space="preserve"> disallows the presence of </w:t>
        </w:r>
        <w:r>
          <w:rPr>
            <w:rFonts w:ascii="Cambria" w:eastAsia="Calibri" w:hAnsi="Cambria" w:cs="Times New Roman"/>
            <w:sz w:val="18"/>
            <w:highlight w:val="yellow"/>
            <w:lang w:val="en-GB"/>
          </w:rPr>
          <w:t>base a</w:t>
        </w:r>
        <w:r w:rsidRPr="008352D4">
          <w:rPr>
            <w:rFonts w:ascii="Cambria" w:eastAsia="Calibri" w:hAnsi="Cambria" w:cs="Times New Roman"/>
            <w:sz w:val="18"/>
            <w:highlight w:val="yellow"/>
            <w:lang w:val="en-GB"/>
          </w:rPr>
          <w:t>ggregators in a video bitstream output from parsing a file, therefore formal non-compliance with the video specifications is immaterial as they will never be presented to a video decoder.</w:t>
        </w:r>
      </w:ins>
    </w:p>
    <w:p w14:paraId="731C1461" w14:textId="77777777" w:rsidR="0015510A" w:rsidRDefault="0015510A" w:rsidP="0015510A">
      <w:pPr>
        <w:keepNext/>
        <w:widowControl/>
        <w:tabs>
          <w:tab w:val="left" w:pos="500"/>
          <w:tab w:val="left" w:pos="540"/>
          <w:tab w:val="left" w:pos="720"/>
        </w:tabs>
        <w:suppressAutoHyphens/>
        <w:autoSpaceDE/>
        <w:autoSpaceDN/>
        <w:spacing w:before="270" w:after="240" w:line="270" w:lineRule="exact"/>
        <w:jc w:val="both"/>
        <w:outlineLvl w:val="1"/>
        <w:rPr>
          <w:ins w:id="1010" w:author="Kammachi Sreedhar, Kashyap (Nokia - FI/Tampere)" w:date="2023-02-09T17:50:00Z"/>
          <w:rFonts w:ascii="Cambria" w:eastAsia="MS Mincho" w:hAnsi="Cambria" w:cs="Times New Roman"/>
          <w:b/>
          <w:bCs/>
          <w:sz w:val="24"/>
          <w:szCs w:val="26"/>
          <w:highlight w:val="yellow"/>
          <w:lang w:val="en-GB"/>
        </w:rPr>
      </w:pPr>
      <w:bookmarkStart w:id="1011" w:name="_Toc126880228"/>
      <w:ins w:id="1012" w:author="Kammachi Sreedhar, Kashyap (Nokia - FI/Tampere)" w:date="2023-02-09T17:50:00Z">
        <w:r>
          <w:rPr>
            <w:rFonts w:ascii="Cambria" w:eastAsia="MS Mincho" w:hAnsi="Cambria" w:cs="Times New Roman"/>
            <w:b/>
            <w:bCs/>
            <w:sz w:val="24"/>
            <w:szCs w:val="26"/>
            <w:highlight w:val="yellow"/>
            <w:lang w:val="en-GB"/>
          </w:rPr>
          <w:t>A.10.3 Semantics</w:t>
        </w:r>
        <w:bookmarkEnd w:id="1011"/>
      </w:ins>
    </w:p>
    <w:p w14:paraId="1746C74D" w14:textId="77777777" w:rsidR="0015510A" w:rsidRPr="008352D4" w:rsidRDefault="0015510A" w:rsidP="0015510A">
      <w:pPr>
        <w:widowControl/>
        <w:autoSpaceDE/>
        <w:autoSpaceDN/>
        <w:spacing w:after="240" w:line="276" w:lineRule="auto"/>
        <w:jc w:val="both"/>
        <w:rPr>
          <w:ins w:id="1013" w:author="Kammachi Sreedhar, Kashyap (Nokia - FI/Tampere)" w:date="2023-02-09T17:50:00Z"/>
          <w:rFonts w:ascii="Cambria" w:eastAsia="Calibri" w:hAnsi="Cambria" w:cs="Times New Roman"/>
          <w:highlight w:val="yellow"/>
          <w:lang w:val="en-GB"/>
        </w:rPr>
      </w:pPr>
      <w:ins w:id="1014" w:author="Kammachi Sreedhar, Kashyap (Nokia - FI/Tampere)" w:date="2023-02-09T17:50:00Z">
        <w:r w:rsidRPr="008352D4">
          <w:rPr>
            <w:rFonts w:ascii="Cambria" w:eastAsia="Calibri" w:hAnsi="Cambria" w:cs="Times New Roman"/>
            <w:highlight w:val="yellow"/>
            <w:lang w:val="en-GB"/>
          </w:rPr>
          <w:t xml:space="preserve">The value of the variable </w:t>
        </w:r>
        <w:proofErr w:type="spellStart"/>
        <w:r w:rsidRPr="008352D4">
          <w:rPr>
            <w:rFonts w:ascii="Cambria" w:eastAsia="Calibri" w:hAnsi="Cambria" w:cs="Times New Roman"/>
            <w:highlight w:val="yellow"/>
            <w:lang w:val="en-GB"/>
          </w:rPr>
          <w:t>AggregatorSize</w:t>
        </w:r>
        <w:proofErr w:type="spellEnd"/>
        <w:r w:rsidRPr="008352D4">
          <w:rPr>
            <w:rFonts w:ascii="Cambria" w:eastAsia="Calibri" w:hAnsi="Cambria" w:cs="Times New Roman"/>
            <w:highlight w:val="yellow"/>
            <w:lang w:val="en-GB"/>
          </w:rPr>
          <w:t xml:space="preserve"> is equal to the size of the aggregator, and the function </w:t>
        </w:r>
        <w:proofErr w:type="spellStart"/>
        <w:r w:rsidRPr="008352D4">
          <w:rPr>
            <w:rFonts w:ascii="Cambria" w:eastAsia="Calibri" w:hAnsi="Cambria" w:cs="Times New Roman"/>
            <w:highlight w:val="yellow"/>
            <w:lang w:val="en-GB"/>
          </w:rPr>
          <w:t>sizeof</w:t>
        </w:r>
        <w:proofErr w:type="spellEnd"/>
        <w:r w:rsidRPr="008352D4">
          <w:rPr>
            <w:rFonts w:ascii="Cambria" w:eastAsia="Calibri" w:hAnsi="Cambria" w:cs="Times New Roman"/>
            <w:highlight w:val="yellow"/>
            <w:lang w:val="en-GB"/>
          </w:rPr>
          <w:t>(X) returns the size of the field X in bytes.</w:t>
        </w:r>
      </w:ins>
    </w:p>
    <w:p w14:paraId="11588468" w14:textId="77777777" w:rsidR="0015510A" w:rsidRPr="008352D4" w:rsidRDefault="0015510A" w:rsidP="0015510A">
      <w:pPr>
        <w:widowControl/>
        <w:tabs>
          <w:tab w:val="left" w:pos="1440"/>
          <w:tab w:val="left" w:pos="8010"/>
        </w:tabs>
        <w:autoSpaceDE/>
        <w:autoSpaceDN/>
        <w:ind w:left="714" w:hanging="357"/>
        <w:rPr>
          <w:ins w:id="1015" w:author="Kammachi Sreedhar, Kashyap (Nokia - FI/Tampere)" w:date="2023-02-09T17:50:00Z"/>
          <w:rFonts w:ascii="Cambria" w:eastAsia="Times New Roman" w:hAnsi="Cambria" w:cs="Times New Roman"/>
          <w:highlight w:val="yellow"/>
          <w:lang w:val="en-GB"/>
        </w:rPr>
      </w:pPr>
      <w:ins w:id="1016" w:author="Kammachi Sreedhar, Kashyap (Nokia - FI/Tampere)" w:date="2023-02-09T17:50:00Z">
        <w:r w:rsidRPr="008352D4">
          <w:rPr>
            <w:rFonts w:ascii="Courier New" w:eastAsia="Times New Roman" w:hAnsi="Courier New" w:cs="Times New Roman"/>
            <w:noProof/>
            <w:highlight w:val="yellow"/>
            <w:lang w:val="en-GB" w:eastAsia="ja-JP"/>
          </w:rPr>
          <w:t>NALUnitHeader()</w:t>
        </w:r>
        <w:r w:rsidRPr="008352D4">
          <w:rPr>
            <w:rFonts w:ascii="Cambria" w:eastAsia="Times New Roman" w:hAnsi="Cambria" w:cs="Times New Roman"/>
            <w:highlight w:val="yellow"/>
            <w:lang w:val="en-GB"/>
          </w:rPr>
          <w:t>:</w:t>
        </w:r>
        <w:r w:rsidRPr="00C16C9D">
          <w:rPr>
            <w:rFonts w:ascii="Cambria" w:eastAsia="Times New Roman" w:hAnsi="Cambria" w:cs="Times New Roman"/>
            <w:highlight w:val="yellow"/>
            <w:lang w:val="en-GB"/>
          </w:rPr>
          <w:t xml:space="preserve"> </w:t>
        </w:r>
        <w:r w:rsidRPr="008352D4">
          <w:rPr>
            <w:rFonts w:ascii="Cambria" w:eastAsia="Times New Roman" w:hAnsi="Cambria" w:cs="Times New Roman"/>
            <w:highlight w:val="yellow"/>
            <w:lang w:val="en-GB"/>
          </w:rPr>
          <w:t>the first two bytes of ISO/IEC </w:t>
        </w:r>
        <w:r w:rsidRPr="00C16C9D">
          <w:rPr>
            <w:rFonts w:ascii="Cambria" w:eastAsia="Times New Roman" w:hAnsi="Cambria" w:cs="Times New Roman"/>
            <w:highlight w:val="yellow"/>
            <w:lang w:val="en-GB"/>
          </w:rPr>
          <w:t xml:space="preserve">23094-2 </w:t>
        </w:r>
        <w:r w:rsidRPr="008352D4">
          <w:rPr>
            <w:rFonts w:ascii="Cambria" w:eastAsia="Times New Roman" w:hAnsi="Cambria" w:cs="Times New Roman"/>
            <w:highlight w:val="yellow"/>
            <w:lang w:val="en-GB"/>
          </w:rPr>
          <w:t>NAL units</w:t>
        </w:r>
        <w:r w:rsidRPr="008352D4">
          <w:rPr>
            <w:rFonts w:ascii="Cambria" w:eastAsia="SimSun" w:hAnsi="Cambria" w:cs="Times New Roman" w:hint="eastAsia"/>
            <w:highlight w:val="yellow"/>
            <w:lang w:val="en-GB" w:eastAsia="zh-CN"/>
          </w:rPr>
          <w:t>.</w:t>
        </w:r>
      </w:ins>
    </w:p>
    <w:p w14:paraId="0BDC3C70" w14:textId="77777777" w:rsidR="0015510A" w:rsidRPr="008352D4" w:rsidRDefault="0015510A" w:rsidP="0015510A">
      <w:pPr>
        <w:widowControl/>
        <w:tabs>
          <w:tab w:val="left" w:pos="1440"/>
          <w:tab w:val="left" w:pos="8010"/>
        </w:tabs>
        <w:autoSpaceDE/>
        <w:autoSpaceDN/>
        <w:ind w:left="1080" w:hanging="360"/>
        <w:rPr>
          <w:ins w:id="1017" w:author="Kammachi Sreedhar, Kashyap (Nokia - FI/Tampere)" w:date="2023-02-09T17:50:00Z"/>
          <w:rFonts w:ascii="Cambria" w:eastAsia="Times New Roman" w:hAnsi="Cambria" w:cs="Times New Roman"/>
          <w:highlight w:val="yellow"/>
          <w:lang w:val="en-GB"/>
        </w:rPr>
      </w:pPr>
      <w:ins w:id="1018" w:author="Kammachi Sreedhar, Kashyap (Nokia - FI/Tampere)" w:date="2023-02-09T17:50:00Z">
        <w:r w:rsidRPr="008352D4">
          <w:rPr>
            <w:rFonts w:ascii="Courier New" w:eastAsia="Times New Roman" w:hAnsi="Courier New" w:cs="Times New Roman"/>
            <w:noProof/>
            <w:highlight w:val="yellow"/>
            <w:lang w:val="en-GB" w:eastAsia="ja-JP"/>
          </w:rPr>
          <w:t xml:space="preserve">nal_unit_type </w:t>
        </w:r>
        <w:r w:rsidRPr="008352D4">
          <w:rPr>
            <w:rFonts w:ascii="Cambria" w:eastAsia="Times New Roman" w:hAnsi="Cambria" w:cs="Times New Roman"/>
            <w:highlight w:val="yellow"/>
            <w:lang w:val="en-GB"/>
          </w:rPr>
          <w:t>shall be set to 3</w:t>
        </w:r>
        <w:r w:rsidRPr="00C16C9D">
          <w:rPr>
            <w:rFonts w:ascii="Cambria" w:eastAsia="Times New Roman" w:hAnsi="Cambria" w:cs="Times New Roman"/>
            <w:highlight w:val="yellow"/>
            <w:lang w:val="en-GB"/>
          </w:rPr>
          <w:t>1</w:t>
        </w:r>
        <w:r w:rsidRPr="008352D4">
          <w:rPr>
            <w:rFonts w:ascii="Cambria" w:eastAsia="Times New Roman" w:hAnsi="Cambria" w:cs="Times New Roman"/>
            <w:highlight w:val="yellow"/>
            <w:lang w:val="en-GB"/>
          </w:rPr>
          <w:t xml:space="preserve"> for ISO/IEC </w:t>
        </w:r>
        <w:r w:rsidRPr="00C16C9D">
          <w:rPr>
            <w:rFonts w:ascii="Cambria" w:eastAsia="Times New Roman" w:hAnsi="Cambria" w:cs="Times New Roman"/>
            <w:highlight w:val="yellow"/>
            <w:lang w:val="en-GB"/>
          </w:rPr>
          <w:t xml:space="preserve">23094-2 </w:t>
        </w:r>
        <w:r w:rsidRPr="008352D4">
          <w:rPr>
            <w:rFonts w:ascii="Cambria" w:eastAsia="Times New Roman" w:hAnsi="Cambria" w:cs="Times New Roman"/>
            <w:highlight w:val="yellow"/>
            <w:lang w:val="en-GB"/>
          </w:rPr>
          <w:t>video.</w:t>
        </w:r>
      </w:ins>
    </w:p>
    <w:p w14:paraId="1B074013" w14:textId="77777777" w:rsidR="0015510A" w:rsidRPr="008352D4" w:rsidRDefault="0015510A" w:rsidP="0015510A">
      <w:pPr>
        <w:widowControl/>
        <w:tabs>
          <w:tab w:val="left" w:pos="1440"/>
          <w:tab w:val="left" w:pos="8010"/>
        </w:tabs>
        <w:autoSpaceDE/>
        <w:autoSpaceDN/>
        <w:ind w:left="720"/>
        <w:rPr>
          <w:ins w:id="1019" w:author="Kammachi Sreedhar, Kashyap (Nokia - FI/Tampere)" w:date="2023-02-09T17:50:00Z"/>
          <w:rFonts w:ascii="Cambria" w:eastAsia="Times New Roman" w:hAnsi="Cambria" w:cs="Times New Roman"/>
          <w:highlight w:val="yellow"/>
          <w:lang w:val="en-GB"/>
        </w:rPr>
      </w:pPr>
      <w:ins w:id="1020" w:author="Kammachi Sreedhar, Kashyap (Nokia - FI/Tampere)" w:date="2023-02-09T17:50:00Z">
        <w:r w:rsidRPr="00C16C9D">
          <w:rPr>
            <w:rFonts w:ascii="Courier New" w:eastAsia="Times New Roman" w:hAnsi="Courier New" w:cs="Times New Roman"/>
            <w:noProof/>
            <w:highlight w:val="yellow"/>
            <w:lang w:val="en-GB" w:eastAsia="ja-JP"/>
          </w:rPr>
          <w:t xml:space="preserve">     </w:t>
        </w:r>
        <w:r w:rsidRPr="008352D4">
          <w:rPr>
            <w:rFonts w:ascii="Courier New" w:eastAsia="Times New Roman" w:hAnsi="Courier New" w:cs="Times New Roman"/>
            <w:noProof/>
            <w:highlight w:val="yellow"/>
            <w:lang w:val="en-GB" w:eastAsia="ja-JP"/>
          </w:rPr>
          <w:t>forbidden_zero_bit</w:t>
        </w:r>
        <w:r w:rsidRPr="00C16C9D">
          <w:rPr>
            <w:rFonts w:ascii="Courier New" w:eastAsia="Times New Roman" w:hAnsi="Courier New" w:cs="Times New Roman"/>
            <w:noProof/>
            <w:highlight w:val="yellow"/>
            <w:lang w:val="en-GB" w:eastAsia="ja-JP"/>
          </w:rPr>
          <w:t xml:space="preserve">, </w:t>
        </w:r>
        <w:r w:rsidRPr="008352D4">
          <w:rPr>
            <w:rFonts w:ascii="Courier New" w:eastAsia="Times New Roman" w:hAnsi="Courier New" w:cs="Times New Roman"/>
            <w:noProof/>
            <w:highlight w:val="yellow"/>
            <w:lang w:val="en-GB" w:eastAsia="ja-JP"/>
          </w:rPr>
          <w:t>forbidden_</w:t>
        </w:r>
        <w:r w:rsidRPr="00C16C9D">
          <w:rPr>
            <w:rFonts w:ascii="Courier New" w:eastAsia="Times New Roman" w:hAnsi="Courier New" w:cs="Times New Roman"/>
            <w:noProof/>
            <w:highlight w:val="yellow"/>
            <w:lang w:val="en-GB" w:eastAsia="ja-JP"/>
          </w:rPr>
          <w:t>one</w:t>
        </w:r>
        <w:r w:rsidRPr="008352D4">
          <w:rPr>
            <w:rFonts w:ascii="Courier New" w:eastAsia="Times New Roman" w:hAnsi="Courier New" w:cs="Times New Roman"/>
            <w:noProof/>
            <w:highlight w:val="yellow"/>
            <w:lang w:val="en-GB" w:eastAsia="ja-JP"/>
          </w:rPr>
          <w:t>_bit</w:t>
        </w:r>
        <w:r w:rsidRPr="008352D4">
          <w:rPr>
            <w:rFonts w:ascii="Cambria" w:eastAsia="Times New Roman" w:hAnsi="Cambria" w:cs="Times New Roman"/>
            <w:highlight w:val="yellow"/>
            <w:lang w:val="en-GB"/>
          </w:rPr>
          <w:t xml:space="preserve"> and </w:t>
        </w:r>
        <w:r w:rsidRPr="008352D4">
          <w:rPr>
            <w:rFonts w:ascii="Courier New" w:eastAsia="Times New Roman" w:hAnsi="Courier New" w:cs="Times New Roman"/>
            <w:noProof/>
            <w:highlight w:val="yellow"/>
            <w:lang w:val="en-GB" w:eastAsia="ja-JP"/>
          </w:rPr>
          <w:t>reserved_</w:t>
        </w:r>
        <w:r w:rsidRPr="00C16C9D">
          <w:rPr>
            <w:rFonts w:ascii="Courier New" w:eastAsia="Times New Roman" w:hAnsi="Courier New" w:cs="Times New Roman"/>
            <w:noProof/>
            <w:highlight w:val="yellow"/>
            <w:lang w:val="en-GB" w:eastAsia="ja-JP"/>
          </w:rPr>
          <w:t>flag</w:t>
        </w:r>
        <w:r w:rsidRPr="008352D4">
          <w:rPr>
            <w:rFonts w:ascii="Cambria" w:eastAsia="Times New Roman" w:hAnsi="Cambria" w:cs="Times New Roman"/>
            <w:highlight w:val="yellow"/>
            <w:lang w:val="en-GB"/>
          </w:rPr>
          <w:t xml:space="preserve"> shall be set as specified in ISO/IEC </w:t>
        </w:r>
        <w:r w:rsidRPr="00C16C9D">
          <w:rPr>
            <w:rFonts w:ascii="Cambria" w:eastAsia="Times New Roman" w:hAnsi="Cambria" w:cs="Times New Roman"/>
            <w:highlight w:val="yellow"/>
            <w:lang w:val="en-GB"/>
          </w:rPr>
          <w:t>23094-2</w:t>
        </w:r>
        <w:r w:rsidRPr="008352D4">
          <w:rPr>
            <w:rFonts w:ascii="Cambria" w:eastAsia="Times New Roman" w:hAnsi="Cambria" w:cs="Times New Roman"/>
            <w:highlight w:val="yellow"/>
            <w:lang w:val="en-GB"/>
          </w:rPr>
          <w:t>.</w:t>
        </w:r>
      </w:ins>
    </w:p>
    <w:p w14:paraId="0031D2E7" w14:textId="77777777" w:rsidR="0015510A" w:rsidRPr="00A67D30" w:rsidRDefault="0015510A" w:rsidP="0015510A">
      <w:pPr>
        <w:pStyle w:val="fields"/>
        <w:rPr>
          <w:ins w:id="1021" w:author="Kammachi Sreedhar, Kashyap (Nokia - FI/Tampere)" w:date="2023-02-09T17:50:00Z"/>
        </w:rPr>
      </w:pPr>
      <w:ins w:id="1022" w:author="Kammachi Sreedhar, Kashyap (Nokia - FI/Tampere)" w:date="2023-02-09T17:50:00Z">
        <w:r w:rsidRPr="00C16C9D">
          <w:rPr>
            <w:rStyle w:val="codeChar"/>
            <w:rFonts w:eastAsia="Arial"/>
            <w:highlight w:val="yellow"/>
          </w:rPr>
          <w:t>base_data_byte</w:t>
        </w:r>
        <w:r w:rsidRPr="00C16C9D">
          <w:rPr>
            <w:highlight w:val="yellow"/>
          </w:rPr>
          <w:t xml:space="preserve">: The sequence of </w:t>
        </w:r>
        <w:r w:rsidRPr="00C16C9D">
          <w:rPr>
            <w:rStyle w:val="codeChar"/>
            <w:rFonts w:eastAsia="Arial"/>
            <w:highlight w:val="yellow"/>
          </w:rPr>
          <w:t>base_data_byte values</w:t>
        </w:r>
        <w:r w:rsidRPr="00C16C9D">
          <w:rPr>
            <w:highlight w:val="yellow"/>
          </w:rPr>
          <w:t xml:space="preserve"> </w:t>
        </w:r>
        <w:r>
          <w:rPr>
            <w:highlight w:val="yellow"/>
          </w:rPr>
          <w:t>shall be</w:t>
        </w:r>
        <w:r w:rsidRPr="00C16C9D">
          <w:rPr>
            <w:highlight w:val="yellow"/>
          </w:rPr>
          <w:t xml:space="preserve"> a </w:t>
        </w:r>
        <w:r>
          <w:rPr>
            <w:highlight w:val="yellow"/>
          </w:rPr>
          <w:t xml:space="preserve">complete </w:t>
        </w:r>
        <w:r w:rsidRPr="00C16C9D">
          <w:rPr>
            <w:highlight w:val="yellow"/>
          </w:rPr>
          <w:t xml:space="preserve">base </w:t>
        </w:r>
        <w:r>
          <w:rPr>
            <w:highlight w:val="yellow"/>
          </w:rPr>
          <w:t>codec</w:t>
        </w:r>
        <w:r w:rsidRPr="00C16C9D">
          <w:rPr>
            <w:highlight w:val="yellow"/>
          </w:rPr>
          <w:t xml:space="preserve"> sample as defined by </w:t>
        </w:r>
        <w:proofErr w:type="spellStart"/>
        <w:r w:rsidRPr="00C16C9D">
          <w:rPr>
            <w:highlight w:val="yellow"/>
          </w:rPr>
          <w:t>the</w:t>
        </w:r>
        <w:r w:rsidRPr="005E7E37">
          <w:rPr>
            <w:rFonts w:ascii="Courier New" w:hAnsi="Courier New" w:cs="Courier New"/>
            <w:highlight w:val="yellow"/>
          </w:rPr>
          <w:t>BaseConfigurationBox</w:t>
        </w:r>
        <w:proofErr w:type="spellEnd"/>
        <w:r>
          <w:rPr>
            <w:highlight w:val="yellow"/>
          </w:rPr>
          <w:t xml:space="preserve"> of the sample entry</w:t>
        </w:r>
        <w:r w:rsidRPr="00C16C9D">
          <w:rPr>
            <w:highlight w:val="yellow"/>
          </w:rPr>
          <w:t>.</w:t>
        </w:r>
      </w:ins>
    </w:p>
    <w:bookmarkEnd w:id="982"/>
    <w:p w14:paraId="3527F891" w14:textId="045967CC" w:rsidR="00D259A9" w:rsidRPr="0035589D" w:rsidRDefault="00D259A9" w:rsidP="00AF5032">
      <w:pPr>
        <w:keepNext/>
        <w:autoSpaceDE/>
        <w:autoSpaceDN/>
        <w:spacing w:before="240" w:after="60" w:line="276" w:lineRule="auto"/>
        <w:jc w:val="both"/>
        <w:outlineLvl w:val="0"/>
        <w:rPr>
          <w:rFonts w:ascii="Cambria" w:eastAsia="Calibri" w:hAnsi="Cambria" w:cs="Times New Roman"/>
          <w:highlight w:val="yellow"/>
          <w:lang w:val="en-GB"/>
        </w:rPr>
      </w:pPr>
    </w:p>
    <w:sectPr w:rsidR="00D259A9" w:rsidRPr="0035589D" w:rsidSect="000E285C">
      <w:headerReference w:type="default" r:id="rId19"/>
      <w:footerReference w:type="default" r:id="rId20"/>
      <w:pgSz w:w="11900" w:h="16840"/>
      <w:pgMar w:top="1134" w:right="1134" w:bottom="1134" w:left="1134"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52" w:author="BATTISTA STEFANO" w:date="2023-02-07T14:49:00Z" w:initials="BS">
    <w:p w14:paraId="79098458" w14:textId="77777777" w:rsidR="00F04F53" w:rsidRDefault="00F04F53" w:rsidP="009C75DC">
      <w:pPr>
        <w:pStyle w:val="Testocommento"/>
      </w:pPr>
      <w:r>
        <w:rPr>
          <w:rStyle w:val="Rimandocommento"/>
        </w:rPr>
        <w:annotationRef/>
      </w:r>
      <w:r>
        <w:t>TODO: specify amendments to Annex F of NALUFF, to allocate NALU types in the "Unspecified" range.</w:t>
      </w:r>
    </w:p>
  </w:comment>
  <w:comment w:id="853" w:author="Kammachi Sreedhar, Kashyap (Nokia - FI/Tampere)" w:date="2023-02-09T17:34:00Z" w:initials="KSK(-F">
    <w:p w14:paraId="31A6FC51" w14:textId="085EF9D8" w:rsidR="008C18FB" w:rsidRDefault="008C18FB">
      <w:pPr>
        <w:pStyle w:val="Testocommento"/>
      </w:pPr>
      <w:r>
        <w:rPr>
          <w:rStyle w:val="Rimandocommento"/>
        </w:rPr>
        <w:annotationRef/>
      </w:r>
      <w:r>
        <w:t>Could you convert this comment into a editors note</w:t>
      </w:r>
    </w:p>
  </w:comment>
  <w:comment w:id="914" w:author="BATTISTA STEFANO" w:date="2023-02-07T14:49:00Z" w:initials="BS">
    <w:p w14:paraId="7B329C41" w14:textId="2C59A9E2" w:rsidR="00F04F53" w:rsidRDefault="00F04F53">
      <w:pPr>
        <w:pStyle w:val="Testocommento"/>
      </w:pPr>
      <w:r>
        <w:rPr>
          <w:rStyle w:val="Rimandocommento"/>
        </w:rPr>
        <w:annotationRef/>
      </w:r>
      <w:r>
        <w:t>Compressorname not defined here.</w:t>
      </w:r>
    </w:p>
    <w:p w14:paraId="1C06C726" w14:textId="77777777" w:rsidR="00F04F53" w:rsidRDefault="00F04F53" w:rsidP="00C97EAB">
      <w:pPr>
        <w:pStyle w:val="Testocommento"/>
      </w:pPr>
      <w:r>
        <w:t>Is it in the base specification?</w:t>
      </w:r>
    </w:p>
  </w:comment>
  <w:comment w:id="915" w:author="Kammachi Sreedhar, Kashyap (Nokia - FI/Tampere)" w:date="2023-02-09T17:47:00Z" w:initials="KSK(-F">
    <w:p w14:paraId="60E718FC" w14:textId="4E66FF59" w:rsidR="0015510A" w:rsidRDefault="0015510A">
      <w:pPr>
        <w:pStyle w:val="Testocommento"/>
      </w:pPr>
      <w:r>
        <w:rPr>
          <w:rStyle w:val="Rimandocommento"/>
        </w:rPr>
        <w:annotationRef/>
      </w:r>
      <w:r>
        <w:t>what do you mean by not defined. It is the parameter present in the VisualSampleentry here it is specified what value it takes.</w:t>
      </w:r>
    </w:p>
  </w:comment>
  <w:comment w:id="916" w:author="BATTISTA STEFANO" w:date="2023-02-07T14:48:00Z" w:initials="BS">
    <w:p w14:paraId="15F11463" w14:textId="4F793C42" w:rsidR="00F04F53" w:rsidRDefault="00F04F53" w:rsidP="00747041">
      <w:pPr>
        <w:pStyle w:val="Testocommento"/>
      </w:pPr>
      <w:r>
        <w:rPr>
          <w:rStyle w:val="Rimandocommento"/>
        </w:rPr>
        <w:annotationRef/>
      </w:r>
      <w:r>
        <w:t>Should be 12 = octal(014).</w:t>
      </w:r>
      <w:r>
        <w:br/>
        <w:t>Same typo in the current spec.</w:t>
      </w:r>
    </w:p>
  </w:comment>
  <w:comment w:id="917" w:author="Kammachi Sreedhar, Kashyap (Nokia - FI/Tampere)" w:date="2023-02-09T17:49:00Z" w:initials="KSK(-F">
    <w:p w14:paraId="605ECFB9" w14:textId="491EE9BE" w:rsidR="0015510A" w:rsidRDefault="0015510A">
      <w:pPr>
        <w:pStyle w:val="Testocommento"/>
      </w:pPr>
      <w:r>
        <w:rPr>
          <w:rStyle w:val="Rimandocommento"/>
        </w:rPr>
        <w:annotationRef/>
      </w:r>
      <w:r>
        <w:t>kindly convert this into an editor 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098458" w15:done="0"/>
  <w15:commentEx w15:paraId="31A6FC51" w15:paraIdParent="79098458" w15:done="0"/>
  <w15:commentEx w15:paraId="1C06C726" w15:done="1"/>
  <w15:commentEx w15:paraId="60E718FC" w15:paraIdParent="1C06C726" w15:done="1"/>
  <w15:commentEx w15:paraId="15F11463" w15:done="0"/>
  <w15:commentEx w15:paraId="605ECFB9" w15:paraIdParent="15F114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CE396" w16cex:dateUtc="2023-02-07T13:49:00Z"/>
  <w16cex:commentExtensible w16cex:durableId="278FAD29" w16cex:dateUtc="2023-02-09T15:34:00Z"/>
  <w16cex:commentExtensible w16cex:durableId="278CE35C" w16cex:dateUtc="2023-02-07T13:49:00Z"/>
  <w16cex:commentExtensible w16cex:durableId="278FB04F" w16cex:dateUtc="2023-02-09T15:47:00Z"/>
  <w16cex:commentExtensible w16cex:durableId="278CE342" w16cex:dateUtc="2023-02-07T13:48:00Z"/>
  <w16cex:commentExtensible w16cex:durableId="278FB09E" w16cex:dateUtc="2023-02-09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098458" w16cid:durableId="278CE396"/>
  <w16cid:commentId w16cid:paraId="31A6FC51" w16cid:durableId="278FAD29"/>
  <w16cid:commentId w16cid:paraId="1C06C726" w16cid:durableId="278CE35C"/>
  <w16cid:commentId w16cid:paraId="60E718FC" w16cid:durableId="278FB04F"/>
  <w16cid:commentId w16cid:paraId="15F11463" w16cid:durableId="278CE342"/>
  <w16cid:commentId w16cid:paraId="605ECFB9" w16cid:durableId="278FB0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2BE0" w14:textId="77777777" w:rsidR="000E7D99" w:rsidRDefault="000E7D99" w:rsidP="009E784A">
      <w:r>
        <w:separator/>
      </w:r>
    </w:p>
  </w:endnote>
  <w:endnote w:type="continuationSeparator" w:id="0">
    <w:p w14:paraId="4DC1C84D" w14:textId="77777777" w:rsidR="000E7D99" w:rsidRDefault="000E7D9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notTrueType/>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0C6F" w14:textId="3150ED93" w:rsidR="000E285C" w:rsidRPr="000E285C" w:rsidRDefault="004942AC" w:rsidP="000E285C">
    <w:pPr>
      <w:pStyle w:val="Pidipagina"/>
      <w:jc w:val="center"/>
      <w:rPr>
        <w:rFonts w:ascii="Cambria" w:hAnsi="Cambria"/>
        <w:sz w:val="20"/>
        <w:szCs w:val="20"/>
      </w:rPr>
    </w:pPr>
    <w:sdt>
      <w:sdtPr>
        <w:id w:val="1143477417"/>
        <w:docPartObj>
          <w:docPartGallery w:val="Page Numbers (Top of Page)"/>
          <w:docPartUnique/>
        </w:docPartObj>
      </w:sdtPr>
      <w:sdtEndPr>
        <w:rPr>
          <w:rFonts w:ascii="Cambria" w:hAnsi="Cambria"/>
          <w:sz w:val="20"/>
          <w:szCs w:val="20"/>
        </w:rPr>
      </w:sdtEndPr>
      <w:sdtContent>
        <w:r w:rsidR="000E285C" w:rsidRPr="000E285C">
          <w:rPr>
            <w:rFonts w:ascii="Cambria" w:hAnsi="Cambria"/>
            <w:b/>
            <w:bCs/>
            <w:sz w:val="20"/>
            <w:szCs w:val="20"/>
          </w:rPr>
          <w:fldChar w:fldCharType="begin"/>
        </w:r>
        <w:r w:rsidR="000E285C" w:rsidRPr="000E285C">
          <w:rPr>
            <w:rFonts w:ascii="Cambria" w:hAnsi="Cambria"/>
            <w:b/>
            <w:bCs/>
            <w:sz w:val="20"/>
            <w:szCs w:val="20"/>
          </w:rPr>
          <w:instrText>PAGE</w:instrText>
        </w:r>
        <w:r w:rsidR="000E285C" w:rsidRPr="000E285C">
          <w:rPr>
            <w:rFonts w:ascii="Cambria" w:hAnsi="Cambria"/>
            <w:b/>
            <w:bCs/>
            <w:sz w:val="20"/>
            <w:szCs w:val="20"/>
          </w:rPr>
          <w:fldChar w:fldCharType="separate"/>
        </w:r>
        <w:r w:rsidR="000E285C" w:rsidRPr="000E285C">
          <w:rPr>
            <w:rFonts w:ascii="Cambria" w:hAnsi="Cambria"/>
            <w:b/>
            <w:bCs/>
            <w:sz w:val="20"/>
            <w:szCs w:val="20"/>
          </w:rPr>
          <w:t>1</w:t>
        </w:r>
        <w:r w:rsidR="000E285C" w:rsidRPr="000E285C">
          <w:rPr>
            <w:rFonts w:ascii="Cambria" w:hAnsi="Cambria"/>
            <w:b/>
            <w:bCs/>
            <w:sz w:val="20"/>
            <w:szCs w:val="20"/>
          </w:rPr>
          <w:fldChar w:fldCharType="end"/>
        </w:r>
        <w:r w:rsidR="000E285C" w:rsidRPr="000E285C">
          <w:rPr>
            <w:rFonts w:ascii="Cambria" w:hAnsi="Cambria"/>
            <w:sz w:val="20"/>
            <w:szCs w:val="20"/>
            <w:lang w:val="it-IT"/>
          </w:rPr>
          <w:t xml:space="preserve"> / </w:t>
        </w:r>
        <w:r w:rsidR="000E285C" w:rsidRPr="000E285C">
          <w:rPr>
            <w:rFonts w:ascii="Cambria" w:hAnsi="Cambria"/>
            <w:b/>
            <w:bCs/>
            <w:sz w:val="20"/>
            <w:szCs w:val="20"/>
          </w:rPr>
          <w:fldChar w:fldCharType="begin"/>
        </w:r>
        <w:r w:rsidR="000E285C" w:rsidRPr="000E285C">
          <w:rPr>
            <w:rFonts w:ascii="Cambria" w:hAnsi="Cambria"/>
            <w:b/>
            <w:bCs/>
            <w:sz w:val="20"/>
            <w:szCs w:val="20"/>
          </w:rPr>
          <w:instrText>NUMPAGES</w:instrText>
        </w:r>
        <w:r w:rsidR="000E285C" w:rsidRPr="000E285C">
          <w:rPr>
            <w:rFonts w:ascii="Cambria" w:hAnsi="Cambria"/>
            <w:b/>
            <w:bCs/>
            <w:sz w:val="20"/>
            <w:szCs w:val="20"/>
          </w:rPr>
          <w:fldChar w:fldCharType="separate"/>
        </w:r>
        <w:r w:rsidR="000E285C" w:rsidRPr="000E285C">
          <w:rPr>
            <w:rFonts w:ascii="Cambria" w:hAnsi="Cambria"/>
            <w:b/>
            <w:bCs/>
            <w:sz w:val="20"/>
            <w:szCs w:val="20"/>
          </w:rPr>
          <w:t>10</w:t>
        </w:r>
        <w:r w:rsidR="000E285C" w:rsidRPr="000E285C">
          <w:rPr>
            <w:rFonts w:ascii="Cambria" w:hAnsi="Cambria"/>
            <w:b/>
            <w:bCs/>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50015"/>
      <w:docPartObj>
        <w:docPartGallery w:val="Page Numbers (Bottom of Page)"/>
        <w:docPartUnique/>
      </w:docPartObj>
    </w:sdtPr>
    <w:sdtEndPr>
      <w:rPr>
        <w:rFonts w:asciiTheme="majorHAnsi" w:hAnsiTheme="majorHAnsi"/>
        <w:sz w:val="20"/>
        <w:szCs w:val="20"/>
      </w:rPr>
    </w:sdtEndPr>
    <w:sdtContent>
      <w:sdt>
        <w:sdtPr>
          <w:id w:val="1728636285"/>
          <w:docPartObj>
            <w:docPartGallery w:val="Page Numbers (Top of Page)"/>
            <w:docPartUnique/>
          </w:docPartObj>
        </w:sdtPr>
        <w:sdtEndPr>
          <w:rPr>
            <w:rFonts w:asciiTheme="majorHAnsi" w:hAnsiTheme="majorHAnsi"/>
            <w:sz w:val="20"/>
            <w:szCs w:val="20"/>
          </w:rPr>
        </w:sdtEndPr>
        <w:sdtContent>
          <w:p w14:paraId="0CCBA565" w14:textId="4D9C257B" w:rsidR="00E0681D" w:rsidRPr="000E285C" w:rsidRDefault="000E285C" w:rsidP="000E285C">
            <w:pPr>
              <w:pStyle w:val="Pidipagina"/>
              <w:jc w:val="center"/>
              <w:rPr>
                <w:rFonts w:asciiTheme="majorHAnsi" w:hAnsiTheme="majorHAnsi"/>
                <w:sz w:val="20"/>
                <w:szCs w:val="20"/>
              </w:rPr>
            </w:pPr>
            <w:r w:rsidRPr="000E285C">
              <w:rPr>
                <w:rFonts w:asciiTheme="majorHAnsi" w:hAnsiTheme="majorHAnsi"/>
                <w:b/>
                <w:bCs/>
                <w:sz w:val="20"/>
                <w:szCs w:val="20"/>
              </w:rPr>
              <w:fldChar w:fldCharType="begin"/>
            </w:r>
            <w:r w:rsidRPr="000E285C">
              <w:rPr>
                <w:rFonts w:asciiTheme="majorHAnsi" w:hAnsiTheme="majorHAnsi"/>
                <w:b/>
                <w:bCs/>
                <w:sz w:val="20"/>
                <w:szCs w:val="20"/>
              </w:rPr>
              <w:instrText>PAGE</w:instrText>
            </w:r>
            <w:r w:rsidRPr="000E285C">
              <w:rPr>
                <w:rFonts w:asciiTheme="majorHAnsi" w:hAnsiTheme="majorHAnsi"/>
                <w:b/>
                <w:bCs/>
                <w:sz w:val="20"/>
                <w:szCs w:val="20"/>
              </w:rPr>
              <w:fldChar w:fldCharType="separate"/>
            </w:r>
            <w:r w:rsidRPr="000E285C">
              <w:rPr>
                <w:rFonts w:asciiTheme="majorHAnsi" w:hAnsiTheme="majorHAnsi"/>
                <w:b/>
                <w:bCs/>
                <w:sz w:val="20"/>
                <w:szCs w:val="20"/>
                <w:lang w:val="it-IT"/>
              </w:rPr>
              <w:t>2</w:t>
            </w:r>
            <w:r w:rsidRPr="000E285C">
              <w:rPr>
                <w:rFonts w:asciiTheme="majorHAnsi" w:hAnsiTheme="majorHAnsi"/>
                <w:b/>
                <w:bCs/>
                <w:sz w:val="20"/>
                <w:szCs w:val="20"/>
              </w:rPr>
              <w:fldChar w:fldCharType="end"/>
            </w:r>
            <w:r w:rsidRPr="000E285C">
              <w:rPr>
                <w:rFonts w:asciiTheme="majorHAnsi" w:hAnsiTheme="majorHAnsi"/>
                <w:sz w:val="20"/>
                <w:szCs w:val="20"/>
                <w:lang w:val="it-IT"/>
              </w:rPr>
              <w:t xml:space="preserve"> / </w:t>
            </w:r>
            <w:r w:rsidRPr="000E285C">
              <w:rPr>
                <w:rFonts w:asciiTheme="majorHAnsi" w:hAnsiTheme="majorHAnsi"/>
                <w:b/>
                <w:bCs/>
                <w:sz w:val="20"/>
                <w:szCs w:val="20"/>
              </w:rPr>
              <w:fldChar w:fldCharType="begin"/>
            </w:r>
            <w:r w:rsidRPr="000E285C">
              <w:rPr>
                <w:rFonts w:asciiTheme="majorHAnsi" w:hAnsiTheme="majorHAnsi"/>
                <w:b/>
                <w:bCs/>
                <w:sz w:val="20"/>
                <w:szCs w:val="20"/>
              </w:rPr>
              <w:instrText>NUMPAGES</w:instrText>
            </w:r>
            <w:r w:rsidRPr="000E285C">
              <w:rPr>
                <w:rFonts w:asciiTheme="majorHAnsi" w:hAnsiTheme="majorHAnsi"/>
                <w:b/>
                <w:bCs/>
                <w:sz w:val="20"/>
                <w:szCs w:val="20"/>
              </w:rPr>
              <w:fldChar w:fldCharType="separate"/>
            </w:r>
            <w:r w:rsidRPr="000E285C">
              <w:rPr>
                <w:rFonts w:asciiTheme="majorHAnsi" w:hAnsiTheme="majorHAnsi"/>
                <w:b/>
                <w:bCs/>
                <w:sz w:val="20"/>
                <w:szCs w:val="20"/>
                <w:lang w:val="it-IT"/>
              </w:rPr>
              <w:t>2</w:t>
            </w:r>
            <w:r w:rsidRPr="000E285C">
              <w:rPr>
                <w:rFonts w:asciiTheme="majorHAnsi" w:hAnsiTheme="maj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D348" w14:textId="77777777" w:rsidR="000E7D99" w:rsidRDefault="000E7D99" w:rsidP="009E784A">
      <w:r>
        <w:separator/>
      </w:r>
    </w:p>
  </w:footnote>
  <w:footnote w:type="continuationSeparator" w:id="0">
    <w:p w14:paraId="4B0F9224" w14:textId="77777777" w:rsidR="000E7D99" w:rsidRDefault="000E7D9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4942AC" w:rsidP="00E0681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791EE6E4"/>
    <w:lvl w:ilvl="0">
      <w:start w:val="1"/>
      <w:numFmt w:val="upperLetter"/>
      <w:pStyle w:val="a5"/>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pStyle w:val="a2"/>
      <w:lvlText w:val="%1.%2.%3.%4"/>
      <w:lvlJc w:val="left"/>
      <w:pPr>
        <w:tabs>
          <w:tab w:val="num" w:pos="1080"/>
        </w:tabs>
        <w:ind w:left="0" w:firstLine="0"/>
      </w:pPr>
      <w:rPr>
        <w:b/>
        <w:i w:val="0"/>
      </w:rPr>
    </w:lvl>
    <w:lvl w:ilvl="4">
      <w:start w:val="1"/>
      <w:numFmt w:val="decimal"/>
      <w:pStyle w:val="a3"/>
      <w:lvlText w:val="%1.%2.%3.%4.%5"/>
      <w:lvlJc w:val="left"/>
      <w:pPr>
        <w:tabs>
          <w:tab w:val="num" w:pos="1080"/>
        </w:tabs>
        <w:ind w:left="0" w:firstLine="0"/>
      </w:pPr>
      <w:rPr>
        <w:b/>
        <w:i w:val="0"/>
      </w:rPr>
    </w:lvl>
    <w:lvl w:ilvl="5">
      <w:start w:val="1"/>
      <w:numFmt w:val="decimal"/>
      <w:pStyle w:val="a4"/>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2A77461A"/>
    <w:multiLevelType w:val="hybridMultilevel"/>
    <w:tmpl w:val="2C22A150"/>
    <w:lvl w:ilvl="0" w:tplc="F5BE0A8E">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 w15:restartNumberingAfterBreak="0">
    <w:nsid w:val="30F56D1B"/>
    <w:multiLevelType w:val="hybridMultilevel"/>
    <w:tmpl w:val="D8B07ABE"/>
    <w:lvl w:ilvl="0" w:tplc="11C89DAA">
      <w:numFmt w:val="bullet"/>
      <w:lvlText w:val="-"/>
      <w:lvlJc w:val="left"/>
      <w:pPr>
        <w:ind w:left="720" w:hanging="360"/>
      </w:pPr>
      <w:rPr>
        <w:rFonts w:ascii="Times New Roman" w:eastAsia="MS Mincho"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D702595"/>
    <w:multiLevelType w:val="multilevel"/>
    <w:tmpl w:val="3FAC1932"/>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7C34BB7"/>
    <w:multiLevelType w:val="hybridMultilevel"/>
    <w:tmpl w:val="FA1EF538"/>
    <w:lvl w:ilvl="0" w:tplc="11C89DAA">
      <w:numFmt w:val="bullet"/>
      <w:lvlText w:val="-"/>
      <w:lvlJc w:val="left"/>
      <w:pPr>
        <w:ind w:left="720" w:hanging="360"/>
      </w:pPr>
      <w:rPr>
        <w:rFonts w:ascii="Times New Roman" w:eastAsia="MS Mincho"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79D828D1"/>
    <w:multiLevelType w:val="hybridMultilevel"/>
    <w:tmpl w:val="31B44730"/>
    <w:lvl w:ilvl="0" w:tplc="A538FC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891356"/>
    <w:multiLevelType w:val="hybridMultilevel"/>
    <w:tmpl w:val="ACE2107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1110510722">
    <w:abstractNumId w:val="3"/>
  </w:num>
  <w:num w:numId="2" w16cid:durableId="441806601">
    <w:abstractNumId w:val="4"/>
  </w:num>
  <w:num w:numId="3" w16cid:durableId="1079983379">
    <w:abstractNumId w:val="5"/>
  </w:num>
  <w:num w:numId="4" w16cid:durableId="642851228">
    <w:abstractNumId w:val="8"/>
  </w:num>
  <w:num w:numId="5" w16cid:durableId="1545092029">
    <w:abstractNumId w:val="6"/>
  </w:num>
  <w:num w:numId="6" w16cid:durableId="1091387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2416105">
    <w:abstractNumId w:val="7"/>
  </w:num>
  <w:num w:numId="8" w16cid:durableId="1485969784">
    <w:abstractNumId w:val="10"/>
  </w:num>
  <w:num w:numId="9" w16cid:durableId="189339574">
    <w:abstractNumId w:val="9"/>
  </w:num>
  <w:num w:numId="10" w16cid:durableId="1550073028">
    <w:abstractNumId w:val="2"/>
  </w:num>
  <w:num w:numId="11" w16cid:durableId="24794162">
    <w:abstractNumId w:val="0"/>
  </w:num>
  <w:num w:numId="12" w16cid:durableId="926884417">
    <w:abstractNumId w:val="1"/>
  </w:num>
  <w:num w:numId="13" w16cid:durableId="208865157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TTISTA STEFANO">
    <w15:presenceInfo w15:providerId="AD" w15:userId="S::S1087217@pm.univpm.it::44e9a7cb-9607-4a78-869e-86e631c271be"/>
  </w15:person>
  <w15:person w15:author="Kammachi Sreedhar, Kashyap (Nokia - FI/Tampere)">
    <w15:presenceInfo w15:providerId="None" w15:userId="Kammachi Sreedhar, Kashyap (Nokia - FI/Tampe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trackRevisions/>
  <w:defaultTabStop w:val="720"/>
  <w:hyphenationZone w:val="283"/>
  <w:drawingGridHorizontalSpacing w:val="110"/>
  <w:displayHorizont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0D0B"/>
    <w:rsid w:val="000E285C"/>
    <w:rsid w:val="000E7D99"/>
    <w:rsid w:val="00152DE6"/>
    <w:rsid w:val="0015510A"/>
    <w:rsid w:val="0017051E"/>
    <w:rsid w:val="0018563E"/>
    <w:rsid w:val="00195FF0"/>
    <w:rsid w:val="00196997"/>
    <w:rsid w:val="001E18A9"/>
    <w:rsid w:val="00263789"/>
    <w:rsid w:val="003226C8"/>
    <w:rsid w:val="0035589D"/>
    <w:rsid w:val="00385C5D"/>
    <w:rsid w:val="0039339D"/>
    <w:rsid w:val="003B0FC6"/>
    <w:rsid w:val="003F4C08"/>
    <w:rsid w:val="00473F7C"/>
    <w:rsid w:val="004942AC"/>
    <w:rsid w:val="004C352E"/>
    <w:rsid w:val="004E459B"/>
    <w:rsid w:val="004E45B6"/>
    <w:rsid w:val="004F5473"/>
    <w:rsid w:val="005275EE"/>
    <w:rsid w:val="00540DEA"/>
    <w:rsid w:val="00554937"/>
    <w:rsid w:val="005612C2"/>
    <w:rsid w:val="005C23F6"/>
    <w:rsid w:val="005C2A51"/>
    <w:rsid w:val="00621398"/>
    <w:rsid w:val="00622C6C"/>
    <w:rsid w:val="0063127E"/>
    <w:rsid w:val="00637E16"/>
    <w:rsid w:val="00651912"/>
    <w:rsid w:val="00657A99"/>
    <w:rsid w:val="007F537F"/>
    <w:rsid w:val="00804D88"/>
    <w:rsid w:val="00805670"/>
    <w:rsid w:val="00827179"/>
    <w:rsid w:val="00881CCB"/>
    <w:rsid w:val="008C18FB"/>
    <w:rsid w:val="008E7795"/>
    <w:rsid w:val="00954B0D"/>
    <w:rsid w:val="009636E0"/>
    <w:rsid w:val="00980E7B"/>
    <w:rsid w:val="009B09C2"/>
    <w:rsid w:val="009C464E"/>
    <w:rsid w:val="009C5AAC"/>
    <w:rsid w:val="009D5D9F"/>
    <w:rsid w:val="009E11F9"/>
    <w:rsid w:val="009E784A"/>
    <w:rsid w:val="00AF5032"/>
    <w:rsid w:val="00B10D58"/>
    <w:rsid w:val="00B24CCE"/>
    <w:rsid w:val="00B62642"/>
    <w:rsid w:val="00BA60FC"/>
    <w:rsid w:val="00BC1590"/>
    <w:rsid w:val="00C00EE5"/>
    <w:rsid w:val="00C13EF7"/>
    <w:rsid w:val="00C52092"/>
    <w:rsid w:val="00C63637"/>
    <w:rsid w:val="00C7714D"/>
    <w:rsid w:val="00C955C7"/>
    <w:rsid w:val="00CB798F"/>
    <w:rsid w:val="00CD36BE"/>
    <w:rsid w:val="00CF1629"/>
    <w:rsid w:val="00D259A9"/>
    <w:rsid w:val="00D437AA"/>
    <w:rsid w:val="00D709E9"/>
    <w:rsid w:val="00E320F0"/>
    <w:rsid w:val="00E565AB"/>
    <w:rsid w:val="00E843CE"/>
    <w:rsid w:val="00E9507F"/>
    <w:rsid w:val="00E965CC"/>
    <w:rsid w:val="00EA12EF"/>
    <w:rsid w:val="00EF2D59"/>
    <w:rsid w:val="00F03F9B"/>
    <w:rsid w:val="00F04F53"/>
    <w:rsid w:val="00F419DA"/>
    <w:rsid w:val="00F41BA1"/>
    <w:rsid w:val="00F73309"/>
    <w:rsid w:val="00F84317"/>
    <w:rsid w:val="00FB69DF"/>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rPr>
  </w:style>
  <w:style w:type="paragraph" w:styleId="Titolo1">
    <w:name w:val="heading 1"/>
    <w:aliases w:val="Heading U,H1,H11,Titre Partie,Œ©o‚µ 1,?co??E 1,h1,?,?c,?co?ƒÊ 1,Œ,뙥,Œ©_o‚µ 1,?c_o??E 1,Titre 1,Œ©,o‚µ 1,Heading,?co?ƒ  1,título 1,DO NOT USE_h1,...,app heading 1,l1,Huvudrubrik,h11,h12,h13,h14,h15,h16,Heading 1_a,Heading 1 (NN),Titre§,1,H"/>
    <w:basedOn w:val="Normale"/>
    <w:uiPriority w:val="1"/>
    <w:qFormat/>
    <w:pPr>
      <w:ind w:left="104"/>
      <w:outlineLvl w:val="0"/>
    </w:pPr>
    <w:rPr>
      <w:b/>
      <w:bCs/>
      <w:sz w:val="24"/>
      <w:szCs w:val="24"/>
    </w:rPr>
  </w:style>
  <w:style w:type="paragraph" w:styleId="Titolo2">
    <w:name w:val="heading 2"/>
    <w:aliases w:val="H2,H21,Œ©o‚µ 2,Œ©1,?co??E 2,h2,뙥2,?c1,?co?ƒÊ 2,?2,2,Header 2,2nd level,DO NOT USE_h2,Œ1,Œ2,Œ©2,Œ©_o‚µ 2,?c_o??E 2,Titre 2,título 2,节标题,Head2A,Break before,UNDERRUBRIK 1-2,level 2,Heading Two,Prophead 2,headi,heading2,h21,h22,21,Head 2,l2,R2"/>
    <w:basedOn w:val="Normale"/>
    <w:next w:val="Normale"/>
    <w:link w:val="Titolo2Carattere"/>
    <w:uiPriority w:val="2"/>
    <w:unhideWhenUsed/>
    <w:qFormat/>
    <w:rsid w:val="00473F7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aliases w:val="H3,H31,Org Heading 1,h3,Titre 3,Title3,3,GS_3,0H,bullet,b,3 bullet,SECOND,Bullet,Second,l3,kopregel 3,EIVIS Title 3,Titre C,Guide 3,heading 3,Sec II,h31,H32,h32,H33,h33,H34,h34,H35,h35,BLANK2,second,3bullet,dot,ob,bbullet,3 Ggbullet,3 dbullet"/>
    <w:basedOn w:val="Normale"/>
    <w:next w:val="Normale"/>
    <w:link w:val="Titolo3Carattere"/>
    <w:uiPriority w:val="3"/>
    <w:qFormat/>
    <w:rsid w:val="00473F7C"/>
    <w:pPr>
      <w:keepNext/>
      <w:tabs>
        <w:tab w:val="num" w:pos="720"/>
      </w:tabs>
      <w:autoSpaceDE/>
      <w:autoSpaceDN/>
      <w:spacing w:before="240" w:after="60" w:line="276" w:lineRule="auto"/>
      <w:ind w:left="720" w:hanging="720"/>
      <w:jc w:val="both"/>
      <w:outlineLvl w:val="2"/>
    </w:pPr>
    <w:rPr>
      <w:rFonts w:ascii="Cambria" w:eastAsia="Calibri" w:hAnsi="Cambria" w:cs="Times New Roman"/>
      <w:b/>
      <w:bCs/>
      <w:szCs w:val="26"/>
      <w:lang w:val="x-none"/>
    </w:rPr>
  </w:style>
  <w:style w:type="paragraph" w:styleId="Titolo4">
    <w:name w:val="heading 4"/>
    <w:aliases w:val="h4,H4,H41,Titre 4,Org Heading 2,Heading 4 Char1 Char,Heading 4 Char Char Char,Title4,GS_4,ASSET_heading4,EIVIS Title 4,DesignT4,Heading4,h41,h42,H42,h43,H43,h44,H44,h45,H45,dash,d,4 dash,T4,heading 4,Titre 4 Char,heading 41,heading 42,H411"/>
    <w:basedOn w:val="Normale"/>
    <w:next w:val="Normale"/>
    <w:link w:val="Titolo4Carattere"/>
    <w:uiPriority w:val="4"/>
    <w:qFormat/>
    <w:rsid w:val="00473F7C"/>
    <w:pPr>
      <w:keepNext/>
      <w:tabs>
        <w:tab w:val="num" w:pos="864"/>
      </w:tabs>
      <w:autoSpaceDE/>
      <w:autoSpaceDN/>
      <w:spacing w:before="240" w:after="60" w:line="276" w:lineRule="auto"/>
      <w:ind w:left="864" w:hanging="864"/>
      <w:jc w:val="both"/>
      <w:outlineLvl w:val="3"/>
    </w:pPr>
    <w:rPr>
      <w:rFonts w:ascii="Cambria" w:eastAsia="Calibri" w:hAnsi="Cambria" w:cs="Times New Roman"/>
      <w:b/>
      <w:bCs/>
      <w:i/>
      <w:szCs w:val="28"/>
    </w:rPr>
  </w:style>
  <w:style w:type="paragraph" w:styleId="Titolo5">
    <w:name w:val="heading 5"/>
    <w:aliases w:val="H5,H51,h5,Titre 5,DO NOT USE_h5,Appendix A to X,Heading 5   Appendix A to X,5 sub-bullet,sb,4,Indent,Heading5,h51,heading 51,Heading51,h52,h53,Alt+5,Alt+51,Alt+52,Alt+53,Alt+511,Alt+521,Alt+54,Alt+512,Alt+522,Alt+55,Alt+513,Alt+523,Alt+531"/>
    <w:basedOn w:val="Normale"/>
    <w:next w:val="Normale"/>
    <w:link w:val="Titolo5Carattere"/>
    <w:uiPriority w:val="5"/>
    <w:qFormat/>
    <w:rsid w:val="00473F7C"/>
    <w:pPr>
      <w:tabs>
        <w:tab w:val="num" w:pos="1008"/>
      </w:tabs>
      <w:autoSpaceDE/>
      <w:autoSpaceDN/>
      <w:spacing w:before="240" w:after="60" w:line="276" w:lineRule="auto"/>
      <w:ind w:left="1008" w:hanging="1008"/>
      <w:jc w:val="both"/>
      <w:outlineLvl w:val="4"/>
    </w:pPr>
    <w:rPr>
      <w:rFonts w:ascii="Cambria" w:eastAsia="Calibri" w:hAnsi="Cambria" w:cs="Times New Roman"/>
      <w:b/>
      <w:bCs/>
      <w:i/>
      <w:iCs/>
      <w:sz w:val="26"/>
      <w:szCs w:val="26"/>
    </w:rPr>
  </w:style>
  <w:style w:type="paragraph" w:styleId="Titolo6">
    <w:name w:val="heading 6"/>
    <w:aliases w:val="H6,H61,h6,Titre 6,TOC header,Bullet list,sub-dash,sd,5,Appendix,T1,Heading6,h61,h62,Alt+6"/>
    <w:basedOn w:val="Normale"/>
    <w:next w:val="Normale"/>
    <w:link w:val="Titolo6Carattere"/>
    <w:uiPriority w:val="6"/>
    <w:qFormat/>
    <w:rsid w:val="00473F7C"/>
    <w:pPr>
      <w:tabs>
        <w:tab w:val="num" w:pos="1152"/>
      </w:tabs>
      <w:autoSpaceDE/>
      <w:autoSpaceDN/>
      <w:spacing w:before="240" w:after="60" w:line="276" w:lineRule="auto"/>
      <w:ind w:left="1152" w:hanging="1152"/>
      <w:jc w:val="both"/>
      <w:outlineLvl w:val="5"/>
    </w:pPr>
    <w:rPr>
      <w:rFonts w:ascii="Cambria" w:eastAsia="Calibri" w:hAnsi="Cambria" w:cs="Times New Roman"/>
      <w:b/>
      <w:bCs/>
    </w:rPr>
  </w:style>
  <w:style w:type="paragraph" w:styleId="Titolo7">
    <w:name w:val="heading 7"/>
    <w:aliases w:val="Bulleted list,L7,SDL title,h7,Annex level 1,st,Alt+7,Alt+71,Alt+72,Alt+73,Alt+74,Alt+75,Alt+76,Alt+77,Alt+78,Alt+79,Alt+710,Alt+711,Alt+712,Alt+713"/>
    <w:basedOn w:val="Normale"/>
    <w:next w:val="Normale"/>
    <w:link w:val="Titolo7Carattere"/>
    <w:qFormat/>
    <w:rsid w:val="00473F7C"/>
    <w:pPr>
      <w:tabs>
        <w:tab w:val="num" w:pos="1296"/>
      </w:tabs>
      <w:autoSpaceDE/>
      <w:autoSpaceDN/>
      <w:spacing w:before="240" w:after="60" w:line="276" w:lineRule="auto"/>
      <w:ind w:left="1296" w:hanging="1296"/>
      <w:jc w:val="both"/>
      <w:outlineLvl w:val="6"/>
    </w:pPr>
    <w:rPr>
      <w:rFonts w:ascii="Cambria" w:eastAsia="Calibri" w:hAnsi="Cambria" w:cs="Times New Roman"/>
    </w:rPr>
  </w:style>
  <w:style w:type="paragraph" w:styleId="Titolo8">
    <w:name w:val="heading 8"/>
    <w:aliases w:val="Legal Level 1.1.1.,Center Bold,Tables,Annex level 2,Alt+8,Alt+81,Alt+82,Alt+83,Alt+84,Alt+85,Alt+86,Alt+87,Alt+88,Alt+89,Alt+810,Alt+811,Alt+812,Alt+813,Table"/>
    <w:basedOn w:val="Normale"/>
    <w:next w:val="Normale"/>
    <w:link w:val="Titolo8Carattere"/>
    <w:qFormat/>
    <w:rsid w:val="00473F7C"/>
    <w:pPr>
      <w:tabs>
        <w:tab w:val="num" w:pos="1440"/>
      </w:tabs>
      <w:autoSpaceDE/>
      <w:autoSpaceDN/>
      <w:spacing w:before="240" w:after="60" w:line="276" w:lineRule="auto"/>
      <w:ind w:left="1440" w:hanging="1440"/>
      <w:jc w:val="both"/>
      <w:outlineLvl w:val="7"/>
    </w:pPr>
    <w:rPr>
      <w:rFonts w:ascii="Cambria" w:eastAsia="Calibri" w:hAnsi="Cambria" w:cs="Times New Roman"/>
      <w:i/>
      <w:iCs/>
    </w:rPr>
  </w:style>
  <w:style w:type="paragraph" w:styleId="Titolo9">
    <w:name w:val="heading 9"/>
    <w:aliases w:val="Figure Heading,FH,Titre 10,tt,ft,HF,Figures,Alt+9,Annex Level 3"/>
    <w:basedOn w:val="Normale"/>
    <w:next w:val="Normale"/>
    <w:link w:val="Titolo9Carattere"/>
    <w:qFormat/>
    <w:rsid w:val="00473F7C"/>
    <w:pPr>
      <w:tabs>
        <w:tab w:val="num" w:pos="1584"/>
      </w:tabs>
      <w:autoSpaceDE/>
      <w:autoSpaceDN/>
      <w:spacing w:before="240" w:after="60" w:line="276" w:lineRule="auto"/>
      <w:ind w:left="1584" w:hanging="1584"/>
      <w:jc w:val="both"/>
      <w:outlineLvl w:val="8"/>
    </w:pPr>
    <w:rPr>
      <w:rFonts w:eastAsia="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spacing w:before="1"/>
    </w:pPr>
    <w:rPr>
      <w:sz w:val="24"/>
      <w:szCs w:val="24"/>
    </w:rPr>
  </w:style>
  <w:style w:type="paragraph" w:styleId="Titolo">
    <w:name w:val="Title"/>
    <w:basedOn w:val="Normale"/>
    <w:uiPriority w:val="10"/>
    <w:qFormat/>
    <w:pPr>
      <w:spacing w:before="90"/>
      <w:ind w:left="1194"/>
    </w:pPr>
    <w:rPr>
      <w:b/>
      <w:bCs/>
      <w:sz w:val="29"/>
      <w:szCs w:val="29"/>
      <w:u w:val="single" w:color="000000"/>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character" w:styleId="Collegamentoipertestuale">
    <w:name w:val="Hyperlink"/>
    <w:uiPriority w:val="99"/>
    <w:rsid w:val="00FF2653"/>
    <w:rPr>
      <w:color w:val="0000FF"/>
      <w:u w:val="single"/>
    </w:rPr>
  </w:style>
  <w:style w:type="paragraph" w:styleId="NormaleWeb">
    <w:name w:val="Normal (Web)"/>
    <w:basedOn w:val="Normale"/>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otestoCarattere">
    <w:name w:val="Corpo testo Carattere"/>
    <w:basedOn w:val="Carpredefinitoparagrafo"/>
    <w:link w:val="Corpotesto"/>
    <w:uiPriority w:val="1"/>
    <w:rsid w:val="00FF2653"/>
    <w:rPr>
      <w:rFonts w:ascii="Arial" w:eastAsia="Arial" w:hAnsi="Arial" w:cs="Arial"/>
      <w:sz w:val="24"/>
      <w:szCs w:val="24"/>
    </w:rPr>
  </w:style>
  <w:style w:type="character" w:styleId="Enfasigrassetto">
    <w:name w:val="Strong"/>
    <w:basedOn w:val="Carpredefinitoparagrafo"/>
    <w:uiPriority w:val="22"/>
    <w:qFormat/>
    <w:rsid w:val="00FF2653"/>
    <w:rPr>
      <w:b/>
      <w:bCs/>
    </w:rPr>
  </w:style>
  <w:style w:type="character" w:styleId="Menzionenonrisolta">
    <w:name w:val="Unresolved Mention"/>
    <w:basedOn w:val="Carpredefinitoparagrafo"/>
    <w:uiPriority w:val="99"/>
    <w:semiHidden/>
    <w:unhideWhenUsed/>
    <w:rsid w:val="00FF2653"/>
    <w:rPr>
      <w:color w:val="605E5C"/>
      <w:shd w:val="clear" w:color="auto" w:fill="E1DFDD"/>
    </w:rPr>
  </w:style>
  <w:style w:type="paragraph" w:styleId="Intestazione">
    <w:name w:val="header"/>
    <w:basedOn w:val="Normale"/>
    <w:link w:val="IntestazioneCarattere"/>
    <w:uiPriority w:val="99"/>
    <w:unhideWhenUsed/>
    <w:rsid w:val="009E784A"/>
    <w:pPr>
      <w:tabs>
        <w:tab w:val="center" w:pos="4680"/>
        <w:tab w:val="right" w:pos="9360"/>
      </w:tabs>
    </w:pPr>
  </w:style>
  <w:style w:type="character" w:customStyle="1" w:styleId="IntestazioneCarattere">
    <w:name w:val="Intestazione Carattere"/>
    <w:basedOn w:val="Carpredefinitoparagrafo"/>
    <w:link w:val="Intestazione"/>
    <w:uiPriority w:val="99"/>
    <w:rsid w:val="009E784A"/>
    <w:rPr>
      <w:rFonts w:ascii="Arial" w:eastAsia="Arial" w:hAnsi="Arial" w:cs="Arial"/>
    </w:rPr>
  </w:style>
  <w:style w:type="paragraph" w:styleId="Pidipagina">
    <w:name w:val="footer"/>
    <w:basedOn w:val="Normale"/>
    <w:link w:val="PidipaginaCarattere"/>
    <w:uiPriority w:val="99"/>
    <w:unhideWhenUsed/>
    <w:rsid w:val="009E784A"/>
    <w:pPr>
      <w:tabs>
        <w:tab w:val="center" w:pos="4680"/>
        <w:tab w:val="right" w:pos="9360"/>
      </w:tabs>
    </w:pPr>
  </w:style>
  <w:style w:type="character" w:customStyle="1" w:styleId="PidipaginaCarattere">
    <w:name w:val="Piè di pagina Carattere"/>
    <w:basedOn w:val="Carpredefinitoparagrafo"/>
    <w:link w:val="Pidipagina"/>
    <w:uiPriority w:val="99"/>
    <w:rsid w:val="009E784A"/>
    <w:rPr>
      <w:rFonts w:ascii="Arial" w:eastAsia="Arial" w:hAnsi="Arial" w:cs="Arial"/>
    </w:rPr>
  </w:style>
  <w:style w:type="paragraph" w:customStyle="1" w:styleId="ISOMB">
    <w:name w:val="ISO_MB"/>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e"/>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e"/>
    <w:rsid w:val="00BA60FC"/>
    <w:pPr>
      <w:widowControl/>
      <w:autoSpaceDE/>
      <w:autoSpaceDN/>
      <w:spacing w:before="210" w:line="210" w:lineRule="exact"/>
    </w:pPr>
    <w:rPr>
      <w:rFonts w:eastAsia="Times New Roman" w:cs="Times New Roman"/>
      <w:sz w:val="18"/>
      <w:szCs w:val="20"/>
      <w:lang w:val="en-GB"/>
    </w:rPr>
  </w:style>
  <w:style w:type="character" w:customStyle="1" w:styleId="Titolo2Carattere">
    <w:name w:val="Titolo 2 Carattere"/>
    <w:aliases w:val="H2 Carattere,H21 Carattere,Œ©o‚µ 2 Carattere,Œ©1 Carattere,?co??E 2 Carattere,h2 Carattere,뙥2 Carattere,?c1 Carattere,?co?ƒÊ 2 Carattere,?2 Carattere,2 Carattere,Header 2 Carattere,2nd level Carattere,DO NOT USE_h2 Carattere"/>
    <w:basedOn w:val="Carpredefinitoparagrafo"/>
    <w:link w:val="Titolo2"/>
    <w:uiPriority w:val="9"/>
    <w:semiHidden/>
    <w:rsid w:val="00473F7C"/>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aliases w:val="H3 Carattere,H31 Carattere,Org Heading 1 Carattere,h3 Carattere,Titre 3 Carattere,Title3 Carattere,3 Carattere,GS_3 Carattere,0H Carattere,bullet Carattere,b Carattere,3 bullet Carattere,SECOND Carattere,Bullet Carattere,l3 Carattere"/>
    <w:basedOn w:val="Carpredefinitoparagrafo"/>
    <w:link w:val="Titolo3"/>
    <w:uiPriority w:val="3"/>
    <w:rsid w:val="00473F7C"/>
    <w:rPr>
      <w:rFonts w:ascii="Cambria" w:eastAsia="Calibri" w:hAnsi="Cambria" w:cs="Times New Roman"/>
      <w:b/>
      <w:bCs/>
      <w:szCs w:val="26"/>
      <w:lang w:val="x-none"/>
    </w:rPr>
  </w:style>
  <w:style w:type="character" w:customStyle="1" w:styleId="Titolo4Carattere">
    <w:name w:val="Titolo 4 Carattere"/>
    <w:aliases w:val="h4 Carattere,H4 Carattere,H41 Carattere,Titre 4 Carattere,Org Heading 2 Carattere,Heading 4 Char1 Char Carattere,Heading 4 Char Char Char Carattere,Title4 Carattere,GS_4 Carattere,ASSET_heading4 Carattere,EIVIS Title 4 Carattere"/>
    <w:basedOn w:val="Carpredefinitoparagrafo"/>
    <w:link w:val="Titolo4"/>
    <w:uiPriority w:val="4"/>
    <w:rsid w:val="00473F7C"/>
    <w:rPr>
      <w:rFonts w:ascii="Cambria" w:eastAsia="Calibri" w:hAnsi="Cambria" w:cs="Times New Roman"/>
      <w:b/>
      <w:bCs/>
      <w:i/>
      <w:szCs w:val="28"/>
    </w:rPr>
  </w:style>
  <w:style w:type="character" w:customStyle="1" w:styleId="Titolo5Carattere">
    <w:name w:val="Titolo 5 Carattere"/>
    <w:aliases w:val="H5 Carattere,H51 Carattere,h5 Carattere,Titre 5 Carattere,DO NOT USE_h5 Carattere,Appendix A to X Carattere,Heading 5   Appendix A to X Carattere,5 sub-bullet Carattere,sb Carattere,4 Carattere,Indent Carattere,Heading5 Carattere"/>
    <w:basedOn w:val="Carpredefinitoparagrafo"/>
    <w:link w:val="Titolo5"/>
    <w:uiPriority w:val="5"/>
    <w:rsid w:val="00473F7C"/>
    <w:rPr>
      <w:rFonts w:ascii="Cambria" w:eastAsia="Calibri" w:hAnsi="Cambria" w:cs="Times New Roman"/>
      <w:b/>
      <w:bCs/>
      <w:i/>
      <w:iCs/>
      <w:sz w:val="26"/>
      <w:szCs w:val="26"/>
    </w:rPr>
  </w:style>
  <w:style w:type="character" w:customStyle="1" w:styleId="Titolo6Carattere">
    <w:name w:val="Titolo 6 Carattere"/>
    <w:aliases w:val="H6 Carattere,H61 Carattere,h6 Carattere,Titre 6 Carattere,TOC header Carattere,Bullet list Carattere,sub-dash Carattere,sd Carattere,5 Carattere,Appendix Carattere,T1 Carattere,Heading6 Carattere,h61 Carattere,h62 Carattere"/>
    <w:basedOn w:val="Carpredefinitoparagrafo"/>
    <w:link w:val="Titolo6"/>
    <w:uiPriority w:val="6"/>
    <w:rsid w:val="00473F7C"/>
    <w:rPr>
      <w:rFonts w:ascii="Cambria" w:eastAsia="Calibri" w:hAnsi="Cambria" w:cs="Times New Roman"/>
      <w:b/>
      <w:bCs/>
    </w:rPr>
  </w:style>
  <w:style w:type="character" w:customStyle="1" w:styleId="Titolo7Carattere">
    <w:name w:val="Titolo 7 Carattere"/>
    <w:aliases w:val="Bulleted list Carattere,L7 Carattere,SDL title Carattere,h7 Carattere,Annex level 1 Carattere,st Carattere,Alt+7 Carattere,Alt+71 Carattere,Alt+72 Carattere,Alt+73 Carattere,Alt+74 Carattere,Alt+75 Carattere,Alt+76 Carattere"/>
    <w:basedOn w:val="Carpredefinitoparagrafo"/>
    <w:link w:val="Titolo7"/>
    <w:rsid w:val="00473F7C"/>
    <w:rPr>
      <w:rFonts w:ascii="Cambria" w:eastAsia="Calibri" w:hAnsi="Cambria" w:cs="Times New Roman"/>
    </w:rPr>
  </w:style>
  <w:style w:type="character" w:customStyle="1" w:styleId="Titolo8Carattere">
    <w:name w:val="Titolo 8 Carattere"/>
    <w:aliases w:val="Legal Level 1.1.1. Carattere,Center Bold Carattere,Tables Carattere,Annex level 2 Carattere,Alt+8 Carattere,Alt+81 Carattere,Alt+82 Carattere,Alt+83 Carattere,Alt+84 Carattere,Alt+85 Carattere,Alt+86 Carattere,Alt+87 Carattere"/>
    <w:basedOn w:val="Carpredefinitoparagrafo"/>
    <w:link w:val="Titolo8"/>
    <w:rsid w:val="00473F7C"/>
    <w:rPr>
      <w:rFonts w:ascii="Cambria" w:eastAsia="Calibri" w:hAnsi="Cambria" w:cs="Times New Roman"/>
      <w:i/>
      <w:iCs/>
    </w:rPr>
  </w:style>
  <w:style w:type="character" w:customStyle="1" w:styleId="Titolo9Carattere">
    <w:name w:val="Titolo 9 Carattere"/>
    <w:aliases w:val="Figure Heading Carattere,FH Carattere,Titre 10 Carattere,tt Carattere,ft Carattere,HF Carattere,Figures Carattere,Alt+9 Carattere,Annex Level 3 Carattere"/>
    <w:basedOn w:val="Carpredefinitoparagrafo"/>
    <w:link w:val="Titolo9"/>
    <w:rsid w:val="00473F7C"/>
    <w:rPr>
      <w:rFonts w:ascii="Arial" w:eastAsia="Calibri" w:hAnsi="Arial" w:cs="Arial"/>
    </w:rPr>
  </w:style>
  <w:style w:type="table" w:styleId="Grigliatabella">
    <w:name w:val="Table Grid"/>
    <w:basedOn w:val="Tabellanormale"/>
    <w:uiPriority w:val="59"/>
    <w:rsid w:val="00473F7C"/>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F8431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1">
    <w:name w:val="toc 1"/>
    <w:basedOn w:val="Normale"/>
    <w:next w:val="Normale"/>
    <w:autoRedefine/>
    <w:uiPriority w:val="39"/>
    <w:unhideWhenUsed/>
    <w:rsid w:val="00F84317"/>
    <w:pPr>
      <w:spacing w:after="100"/>
    </w:pPr>
  </w:style>
  <w:style w:type="paragraph" w:styleId="Sommario2">
    <w:name w:val="toc 2"/>
    <w:basedOn w:val="Normale"/>
    <w:next w:val="Normale"/>
    <w:autoRedefine/>
    <w:uiPriority w:val="39"/>
    <w:unhideWhenUsed/>
    <w:rsid w:val="004942AC"/>
    <w:pPr>
      <w:tabs>
        <w:tab w:val="left" w:pos="880"/>
        <w:tab w:val="right" w:leader="dot" w:pos="9622"/>
      </w:tabs>
      <w:spacing w:after="100"/>
      <w:ind w:left="220"/>
      <w:pPrChange w:id="0" w:author="BATTISTA STEFANO" w:date="2023-03-16T18:45:00Z">
        <w:pPr>
          <w:widowControl w:val="0"/>
          <w:autoSpaceDE w:val="0"/>
          <w:autoSpaceDN w:val="0"/>
          <w:spacing w:after="100"/>
          <w:ind w:left="220"/>
        </w:pPr>
      </w:pPrChange>
    </w:pPr>
    <w:rPr>
      <w:rPrChange w:id="0" w:author="BATTISTA STEFANO" w:date="2023-03-16T18:45:00Z">
        <w:rPr>
          <w:rFonts w:ascii="Arial" w:eastAsia="Arial" w:hAnsi="Arial" w:cs="Arial"/>
          <w:sz w:val="22"/>
          <w:szCs w:val="22"/>
          <w:lang w:val="en-US" w:eastAsia="en-US" w:bidi="ar-SA"/>
        </w:rPr>
      </w:rPrChange>
    </w:rPr>
  </w:style>
  <w:style w:type="paragraph" w:styleId="Sommario3">
    <w:name w:val="toc 3"/>
    <w:basedOn w:val="Normale"/>
    <w:next w:val="Normale"/>
    <w:autoRedefine/>
    <w:uiPriority w:val="39"/>
    <w:unhideWhenUsed/>
    <w:rsid w:val="00F84317"/>
    <w:pPr>
      <w:spacing w:after="100"/>
      <w:ind w:left="440"/>
    </w:pPr>
  </w:style>
  <w:style w:type="character" w:styleId="Rimandocommento">
    <w:name w:val="annotation reference"/>
    <w:basedOn w:val="Carpredefinitoparagrafo"/>
    <w:uiPriority w:val="99"/>
    <w:semiHidden/>
    <w:unhideWhenUsed/>
    <w:rsid w:val="00F04F53"/>
    <w:rPr>
      <w:sz w:val="16"/>
      <w:szCs w:val="16"/>
    </w:rPr>
  </w:style>
  <w:style w:type="paragraph" w:styleId="Testocommento">
    <w:name w:val="annotation text"/>
    <w:basedOn w:val="Normale"/>
    <w:link w:val="TestocommentoCarattere"/>
    <w:uiPriority w:val="99"/>
    <w:unhideWhenUsed/>
    <w:rsid w:val="00F04F53"/>
    <w:rPr>
      <w:sz w:val="20"/>
      <w:szCs w:val="20"/>
    </w:rPr>
  </w:style>
  <w:style w:type="character" w:customStyle="1" w:styleId="TestocommentoCarattere">
    <w:name w:val="Testo commento Carattere"/>
    <w:basedOn w:val="Carpredefinitoparagrafo"/>
    <w:link w:val="Testocommento"/>
    <w:uiPriority w:val="99"/>
    <w:rsid w:val="00F04F53"/>
    <w:rPr>
      <w:rFonts w:ascii="Arial" w:eastAsia="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F04F53"/>
    <w:rPr>
      <w:b/>
      <w:bCs/>
    </w:rPr>
  </w:style>
  <w:style w:type="character" w:customStyle="1" w:styleId="SoggettocommentoCarattere">
    <w:name w:val="Soggetto commento Carattere"/>
    <w:basedOn w:val="TestocommentoCarattere"/>
    <w:link w:val="Soggettocommento"/>
    <w:uiPriority w:val="99"/>
    <w:semiHidden/>
    <w:rsid w:val="00F04F53"/>
    <w:rPr>
      <w:rFonts w:ascii="Arial" w:eastAsia="Arial" w:hAnsi="Arial" w:cs="Arial"/>
      <w:b/>
      <w:bCs/>
      <w:sz w:val="20"/>
      <w:szCs w:val="20"/>
    </w:rPr>
  </w:style>
  <w:style w:type="paragraph" w:customStyle="1" w:styleId="fields">
    <w:name w:val="fields"/>
    <w:basedOn w:val="Normale"/>
    <w:link w:val="fieldsZchn"/>
    <w:rsid w:val="0015510A"/>
    <w:pPr>
      <w:widowControl/>
      <w:tabs>
        <w:tab w:val="left" w:pos="1440"/>
        <w:tab w:val="left" w:pos="8010"/>
      </w:tabs>
      <w:autoSpaceDE/>
      <w:autoSpaceDN/>
      <w:ind w:left="720" w:hanging="360"/>
    </w:pPr>
    <w:rPr>
      <w:rFonts w:ascii="Cambria" w:eastAsia="Times New Roman" w:hAnsi="Cambria" w:cs="Times New Roman"/>
      <w:lang w:val="en-GB"/>
    </w:rPr>
  </w:style>
  <w:style w:type="character" w:customStyle="1" w:styleId="fieldsZchn">
    <w:name w:val="fields Zchn"/>
    <w:link w:val="fields"/>
    <w:rsid w:val="0015510A"/>
    <w:rPr>
      <w:rFonts w:ascii="Cambria" w:eastAsia="Times New Roman" w:hAnsi="Cambria" w:cs="Times New Roman"/>
      <w:lang w:val="en-GB"/>
    </w:rPr>
  </w:style>
  <w:style w:type="character" w:customStyle="1" w:styleId="codeChar">
    <w:name w:val="code Char"/>
    <w:rsid w:val="0015510A"/>
    <w:rPr>
      <w:rFonts w:ascii="Courier New" w:hAnsi="Courier New"/>
      <w:noProof/>
      <w:lang w:val="en-GB" w:eastAsia="ja-JP" w:bidi="ar-SA"/>
    </w:rPr>
  </w:style>
  <w:style w:type="paragraph" w:customStyle="1" w:styleId="a2">
    <w:name w:val="a2"/>
    <w:basedOn w:val="Titolo2"/>
    <w:next w:val="Normale"/>
    <w:rsid w:val="0015510A"/>
    <w:pPr>
      <w:keepLines w:val="0"/>
      <w:widowControl/>
      <w:numPr>
        <w:ilvl w:val="3"/>
        <w:numId w:val="11"/>
      </w:numPr>
      <w:tabs>
        <w:tab w:val="left" w:pos="500"/>
        <w:tab w:val="left" w:pos="540"/>
        <w:tab w:val="left" w:pos="720"/>
      </w:tabs>
      <w:suppressAutoHyphens/>
      <w:autoSpaceDE/>
      <w:autoSpaceDN/>
      <w:spacing w:before="270" w:after="240" w:line="270" w:lineRule="exact"/>
    </w:pPr>
    <w:rPr>
      <w:rFonts w:ascii="Cambria" w:eastAsia="MS Mincho" w:hAnsi="Cambria" w:cs="Times New Roman"/>
      <w:b/>
      <w:bCs/>
      <w:color w:val="auto"/>
      <w:sz w:val="24"/>
      <w:lang w:val="en-GB"/>
    </w:rPr>
  </w:style>
  <w:style w:type="paragraph" w:customStyle="1" w:styleId="a3">
    <w:name w:val="a3"/>
    <w:basedOn w:val="Titolo3"/>
    <w:next w:val="Normale"/>
    <w:rsid w:val="0015510A"/>
    <w:pPr>
      <w:widowControl/>
      <w:numPr>
        <w:ilvl w:val="4"/>
        <w:numId w:val="11"/>
      </w:numPr>
      <w:tabs>
        <w:tab w:val="left" w:pos="640"/>
        <w:tab w:val="left" w:pos="880"/>
      </w:tabs>
      <w:suppressAutoHyphens/>
      <w:spacing w:before="60" w:after="240" w:line="250" w:lineRule="exact"/>
      <w:jc w:val="left"/>
    </w:pPr>
    <w:rPr>
      <w:rFonts w:eastAsia="MS Mincho"/>
      <w:bCs w:val="0"/>
      <w:szCs w:val="20"/>
      <w:lang w:val="en-GB"/>
    </w:rPr>
  </w:style>
  <w:style w:type="paragraph" w:customStyle="1" w:styleId="a4">
    <w:name w:val="a4"/>
    <w:basedOn w:val="Titolo4"/>
    <w:next w:val="Normale"/>
    <w:rsid w:val="0015510A"/>
    <w:pPr>
      <w:widowControl/>
      <w:numPr>
        <w:ilvl w:val="5"/>
        <w:numId w:val="11"/>
      </w:numPr>
      <w:tabs>
        <w:tab w:val="left" w:pos="880"/>
      </w:tabs>
      <w:suppressAutoHyphens/>
      <w:spacing w:before="60" w:after="240" w:line="230" w:lineRule="exact"/>
      <w:jc w:val="left"/>
    </w:pPr>
    <w:rPr>
      <w:rFonts w:eastAsia="MS Mincho"/>
      <w:bCs w:val="0"/>
      <w:i w:val="0"/>
      <w:sz w:val="20"/>
      <w:szCs w:val="20"/>
      <w:lang w:val="en-GB"/>
    </w:rPr>
  </w:style>
  <w:style w:type="paragraph" w:customStyle="1" w:styleId="a5">
    <w:name w:val="a5"/>
    <w:basedOn w:val="Titolo5"/>
    <w:next w:val="Normale"/>
    <w:rsid w:val="0015510A"/>
    <w:pPr>
      <w:keepNext/>
      <w:widowControl/>
      <w:numPr>
        <w:numId w:val="11"/>
      </w:numPr>
      <w:tabs>
        <w:tab w:val="left" w:pos="1140"/>
        <w:tab w:val="left" w:pos="1360"/>
      </w:tabs>
      <w:suppressAutoHyphens/>
      <w:spacing w:before="60" w:after="240" w:line="230" w:lineRule="exact"/>
      <w:jc w:val="left"/>
    </w:pPr>
    <w:rPr>
      <w:rFonts w:eastAsia="MS Mincho"/>
      <w:bCs w:val="0"/>
      <w:i w:val="0"/>
      <w:iCs w:val="0"/>
      <w:sz w:val="20"/>
      <w:szCs w:val="20"/>
      <w:lang w:val="en-GB"/>
    </w:rPr>
  </w:style>
  <w:style w:type="paragraph" w:styleId="Revisione">
    <w:name w:val="Revision"/>
    <w:hidden/>
    <w:uiPriority w:val="99"/>
    <w:semiHidden/>
    <w:rsid w:val="00637E16"/>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package" Target="embeddings/Microsoft_Visio_Drawing1.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image" Target="media/image3.emf"/><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5037B-3425-4142-A10B-A329DE88F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3587</Words>
  <Characters>18262</Characters>
  <Application>Microsoft Office Word</Application>
  <DocSecurity>0</DocSecurity>
  <Lines>794</Lines>
  <Paragraphs>606</Paragraphs>
  <ScaleCrop>false</ScaleCrop>
  <HeadingPairs>
    <vt:vector size="6" baseType="variant">
      <vt:variant>
        <vt:lpstr>Titolo</vt:lpstr>
      </vt:variant>
      <vt:variant>
        <vt:i4>1</vt:i4>
      </vt:variant>
      <vt:variant>
        <vt:lpstr>Title</vt:lpstr>
      </vt:variant>
      <vt:variant>
        <vt:i4>1</vt:i4>
      </vt:variant>
      <vt:variant>
        <vt:lpstr>タイトル</vt:lpstr>
      </vt:variant>
      <vt:variant>
        <vt:i4>1</vt:i4>
      </vt:variant>
    </vt:vector>
  </HeadingPairs>
  <TitlesOfParts>
    <vt:vector size="3" baseType="lpstr">
      <vt:lpstr>Technologies under Consideration for ISO/IEC 14496-15</vt:lpstr>
      <vt:lpstr>Technologies under Consideration for ISO/IEC 14496-15</vt:lpstr>
      <vt:lpstr/>
    </vt:vector>
  </TitlesOfParts>
  <Manager/>
  <Company/>
  <LinksUpToDate>false</LinksUpToDate>
  <CharactersWithSpaces>21243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dc:title>
  <dc:subject/>
  <dc:creator>Stefano Battista</dc:creator>
  <cp:keywords/>
  <dc:description/>
  <cp:lastModifiedBy>BATTISTA STEFANO</cp:lastModifiedBy>
  <cp:revision>3</cp:revision>
  <dcterms:created xsi:type="dcterms:W3CDTF">2023-03-16T15:57:00Z</dcterms:created>
  <dcterms:modified xsi:type="dcterms:W3CDTF">2023-03-16T17:48:00Z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0764</vt:lpwstr>
  </property>
  <property fmtid="{D5CDD505-2E9C-101B-9397-08002B2CF9AE}" pid="3" name="MDMSNumber">
    <vt:lpwstr>22288</vt:lpwstr>
  </property>
  <property fmtid="{D5CDD505-2E9C-101B-9397-08002B2CF9AE}" pid="4" name="GrammarlyDocumentId">
    <vt:lpwstr>ccd464c3478352b4e9fb45ea58608499bb1f959881eeac130308e66a8fc05e39</vt:lpwstr>
  </property>
</Properties>
</file>