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569897ED" w:rsidR="00CB798F" w:rsidRPr="00BE2F74" w:rsidRDefault="00E843CE" w:rsidP="00385C5D">
      <w:pPr>
        <w:pStyle w:val="Title"/>
        <w:tabs>
          <w:tab w:val="left" w:pos="4589"/>
        </w:tabs>
        <w:jc w:val="right"/>
        <w:rPr>
          <w:sz w:val="44"/>
          <w:u w:val="none"/>
        </w:rPr>
      </w:pPr>
      <w:r w:rsidRPr="00BE2F74">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2F74">
        <w:rPr>
          <w:rFonts w:ascii="Times New Roman"/>
          <w:b w:val="0"/>
          <w:u w:val="none"/>
        </w:rPr>
        <w:t xml:space="preserve">             </w:t>
      </w:r>
      <w:r w:rsidRPr="00BE2F74">
        <w:rPr>
          <w:rFonts w:ascii="Times New Roman"/>
          <w:b w:val="0"/>
          <w:u w:val="thick"/>
        </w:rPr>
        <w:t xml:space="preserve">   </w:t>
      </w:r>
      <w:r w:rsidR="00263789" w:rsidRPr="00BE2F74">
        <w:rPr>
          <w:rFonts w:ascii="Times New Roman"/>
          <w:b w:val="0"/>
          <w:u w:val="thick"/>
        </w:rPr>
        <w:t xml:space="preserve">                       </w:t>
      </w:r>
      <w:r w:rsidRPr="00BE2F74">
        <w:rPr>
          <w:rFonts w:ascii="Times New Roman"/>
          <w:b w:val="0"/>
          <w:u w:val="thick"/>
        </w:rPr>
        <w:t xml:space="preserve"> </w:t>
      </w:r>
      <w:r w:rsidR="004E45B6" w:rsidRPr="00BE2F74">
        <w:rPr>
          <w:w w:val="115"/>
          <w:u w:val="thick"/>
        </w:rPr>
        <w:t>ISO/IEC JTC 1/SC</w:t>
      </w:r>
      <w:r w:rsidR="004E45B6" w:rsidRPr="00BE2F74">
        <w:rPr>
          <w:spacing w:val="-25"/>
          <w:w w:val="115"/>
          <w:u w:val="thick"/>
        </w:rPr>
        <w:t xml:space="preserve"> </w:t>
      </w:r>
      <w:r w:rsidR="004E45B6" w:rsidRPr="00BE2F74">
        <w:rPr>
          <w:w w:val="115"/>
          <w:u w:val="thick"/>
        </w:rPr>
        <w:t>29/WG</w:t>
      </w:r>
      <w:r w:rsidR="004E45B6" w:rsidRPr="00BE2F74">
        <w:rPr>
          <w:spacing w:val="-9"/>
          <w:w w:val="115"/>
          <w:u w:val="thick"/>
        </w:rPr>
        <w:t xml:space="preserve"> </w:t>
      </w:r>
      <w:r w:rsidR="009E784A" w:rsidRPr="00BE2F74">
        <w:rPr>
          <w:w w:val="115"/>
          <w:u w:val="thick"/>
        </w:rPr>
        <w:t>3</w:t>
      </w:r>
      <w:r w:rsidR="00263789" w:rsidRPr="00BE2F74">
        <w:rPr>
          <w:w w:val="115"/>
          <w:u w:val="thick"/>
        </w:rPr>
        <w:t xml:space="preserve"> </w:t>
      </w:r>
      <w:r w:rsidR="004E45B6" w:rsidRPr="00BE2F74">
        <w:rPr>
          <w:w w:val="115"/>
          <w:sz w:val="44"/>
          <w:u w:val="thick"/>
        </w:rPr>
        <w:t>N</w:t>
      </w:r>
      <w:r w:rsidR="005612C2" w:rsidRPr="00BE2F74">
        <w:rPr>
          <w:spacing w:val="28"/>
          <w:w w:val="115"/>
          <w:sz w:val="44"/>
          <w:u w:val="thick"/>
        </w:rPr>
        <w:t>0</w:t>
      </w:r>
      <w:r w:rsidR="00C6177D">
        <w:rPr>
          <w:spacing w:val="28"/>
          <w:w w:val="115"/>
          <w:sz w:val="44"/>
          <w:u w:val="thick"/>
        </w:rPr>
        <w:t>271</w:t>
      </w:r>
    </w:p>
    <w:p w14:paraId="7296C136" w14:textId="33B9E07C" w:rsidR="00CB798F" w:rsidRPr="00BE2F74" w:rsidRDefault="00CB798F">
      <w:pPr>
        <w:rPr>
          <w:b/>
          <w:sz w:val="20"/>
        </w:rPr>
      </w:pPr>
    </w:p>
    <w:p w14:paraId="1C7F2D41" w14:textId="3CA79274" w:rsidR="00CB798F" w:rsidRPr="00BE2F74" w:rsidRDefault="00CB798F">
      <w:pPr>
        <w:rPr>
          <w:b/>
          <w:sz w:val="20"/>
        </w:rPr>
      </w:pPr>
    </w:p>
    <w:p w14:paraId="55F7DB2C" w14:textId="25F357F6" w:rsidR="00CB798F" w:rsidRPr="00BE2F74" w:rsidRDefault="00E843CE">
      <w:pPr>
        <w:spacing w:before="3"/>
        <w:rPr>
          <w:b/>
          <w:sz w:val="23"/>
        </w:rPr>
      </w:pPr>
      <w:r w:rsidRPr="00BE2F74">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BE2F74" w:rsidRDefault="00CB798F">
      <w:pPr>
        <w:rPr>
          <w:b/>
          <w:sz w:val="20"/>
        </w:rPr>
      </w:pPr>
    </w:p>
    <w:p w14:paraId="36748301" w14:textId="77777777" w:rsidR="00CB798F" w:rsidRPr="00BE2F74" w:rsidRDefault="00CB798F">
      <w:pPr>
        <w:rPr>
          <w:b/>
          <w:sz w:val="21"/>
        </w:rPr>
      </w:pPr>
    </w:p>
    <w:p w14:paraId="2ED29448" w14:textId="439B0530" w:rsidR="00CB798F" w:rsidRPr="00BE2F74" w:rsidRDefault="004E45B6">
      <w:pPr>
        <w:tabs>
          <w:tab w:val="left" w:pos="3099"/>
        </w:tabs>
        <w:spacing w:before="103"/>
        <w:ind w:left="104"/>
        <w:rPr>
          <w:sz w:val="24"/>
        </w:rPr>
      </w:pPr>
      <w:r w:rsidRPr="00BE2F74">
        <w:rPr>
          <w:b/>
          <w:w w:val="120"/>
          <w:sz w:val="24"/>
        </w:rPr>
        <w:t>Document</w:t>
      </w:r>
      <w:r w:rsidRPr="00BE2F74">
        <w:rPr>
          <w:b/>
          <w:spacing w:val="14"/>
          <w:w w:val="120"/>
          <w:sz w:val="24"/>
        </w:rPr>
        <w:t xml:space="preserve"> </w:t>
      </w:r>
      <w:r w:rsidRPr="00BE2F74">
        <w:rPr>
          <w:b/>
          <w:w w:val="120"/>
          <w:sz w:val="24"/>
        </w:rPr>
        <w:t>type:</w:t>
      </w:r>
      <w:r w:rsidRPr="00BE2F74">
        <w:rPr>
          <w:b/>
          <w:w w:val="120"/>
          <w:sz w:val="24"/>
        </w:rPr>
        <w:tab/>
      </w:r>
      <w:r w:rsidR="00385C5D" w:rsidRPr="00BE2F74">
        <w:rPr>
          <w:w w:val="120"/>
          <w:sz w:val="24"/>
        </w:rPr>
        <w:t>Output Document</w:t>
      </w:r>
    </w:p>
    <w:p w14:paraId="5F8F5C9B" w14:textId="77777777" w:rsidR="00CB798F" w:rsidRPr="00BE2F74" w:rsidRDefault="00CB798F">
      <w:pPr>
        <w:spacing w:before="1"/>
        <w:rPr>
          <w:sz w:val="36"/>
        </w:rPr>
      </w:pPr>
    </w:p>
    <w:p w14:paraId="19E086F8" w14:textId="72CA382A" w:rsidR="00CB798F" w:rsidRPr="00BE2F74" w:rsidRDefault="004E45B6">
      <w:pPr>
        <w:pStyle w:val="BodyText"/>
        <w:tabs>
          <w:tab w:val="left" w:pos="3099"/>
        </w:tabs>
        <w:spacing w:line="254" w:lineRule="auto"/>
        <w:ind w:left="3099" w:right="214" w:hanging="2996"/>
      </w:pPr>
      <w:r w:rsidRPr="00BE2F74">
        <w:rPr>
          <w:b/>
          <w:w w:val="120"/>
        </w:rPr>
        <w:t>Title:</w:t>
      </w:r>
      <w:r w:rsidRPr="00BE2F74">
        <w:rPr>
          <w:b/>
          <w:w w:val="120"/>
        </w:rPr>
        <w:tab/>
      </w:r>
      <w:r w:rsidR="00ED4698" w:rsidRPr="00BE2F74">
        <w:rPr>
          <w:b/>
          <w:w w:val="120"/>
        </w:rPr>
        <w:t>Coded representation of immersive media</w:t>
      </w:r>
      <w:r w:rsidR="00F954BD" w:rsidRPr="00BE2F74">
        <w:rPr>
          <w:b/>
          <w:w w:val="120"/>
        </w:rPr>
        <w:t xml:space="preserve"> -</w:t>
      </w:r>
      <w:r w:rsidR="00ED4698" w:rsidRPr="00BE2F74">
        <w:rPr>
          <w:b/>
          <w:w w:val="120"/>
        </w:rPr>
        <w:t xml:space="preserve"> Part 24 – Conformance and reference software for Scene Description for MPEG Media</w:t>
      </w:r>
    </w:p>
    <w:p w14:paraId="55A697B5" w14:textId="77777777" w:rsidR="00CB798F" w:rsidRPr="00BE2F74" w:rsidRDefault="00CB798F">
      <w:pPr>
        <w:spacing w:before="6"/>
        <w:rPr>
          <w:sz w:val="34"/>
        </w:rPr>
      </w:pPr>
    </w:p>
    <w:p w14:paraId="5C1A346D" w14:textId="08236CA5" w:rsidR="00FF2653" w:rsidRPr="00C6177D" w:rsidRDefault="00FF2653" w:rsidP="00FF2653">
      <w:pPr>
        <w:pStyle w:val="BodyText"/>
        <w:tabs>
          <w:tab w:val="left" w:pos="3099"/>
        </w:tabs>
        <w:spacing w:line="254" w:lineRule="auto"/>
        <w:ind w:left="3099" w:right="214" w:hanging="2996"/>
        <w:rPr>
          <w:w w:val="120"/>
        </w:rPr>
      </w:pPr>
      <w:r w:rsidRPr="00BE2F74">
        <w:rPr>
          <w:b/>
          <w:w w:val="120"/>
        </w:rPr>
        <w:t>Status:</w:t>
      </w:r>
      <w:r w:rsidRPr="00BE2F74">
        <w:rPr>
          <w:b/>
          <w:w w:val="120"/>
        </w:rPr>
        <w:tab/>
      </w:r>
      <w:r w:rsidR="00C6177D" w:rsidRPr="00C6177D">
        <w:rPr>
          <w:b/>
          <w:w w:val="120"/>
        </w:rPr>
        <w:t>Approved</w:t>
      </w:r>
    </w:p>
    <w:p w14:paraId="36C6630F" w14:textId="745A0E44" w:rsidR="00FF2653" w:rsidRPr="00C6177D" w:rsidRDefault="00FF2653" w:rsidP="00FF2653">
      <w:pPr>
        <w:pStyle w:val="BodyText"/>
        <w:tabs>
          <w:tab w:val="left" w:pos="3099"/>
        </w:tabs>
        <w:spacing w:line="254" w:lineRule="auto"/>
        <w:ind w:left="3099" w:right="214" w:hanging="2996"/>
      </w:pPr>
    </w:p>
    <w:p w14:paraId="030AD9B9" w14:textId="77777777" w:rsidR="00FF2653" w:rsidRPr="00C6177D" w:rsidRDefault="00FF2653">
      <w:pPr>
        <w:tabs>
          <w:tab w:val="left" w:pos="3099"/>
        </w:tabs>
        <w:ind w:left="104"/>
        <w:rPr>
          <w:b/>
          <w:w w:val="125"/>
          <w:sz w:val="24"/>
        </w:rPr>
      </w:pPr>
    </w:p>
    <w:p w14:paraId="1718C661" w14:textId="233818EE" w:rsidR="00CB798F" w:rsidRPr="00BE2F74" w:rsidRDefault="004E45B6">
      <w:pPr>
        <w:tabs>
          <w:tab w:val="left" w:pos="3099"/>
        </w:tabs>
        <w:ind w:left="104"/>
        <w:rPr>
          <w:sz w:val="24"/>
        </w:rPr>
      </w:pPr>
      <w:r w:rsidRPr="00C6177D">
        <w:rPr>
          <w:b/>
          <w:w w:val="125"/>
          <w:sz w:val="24"/>
        </w:rPr>
        <w:t>Date</w:t>
      </w:r>
      <w:r w:rsidRPr="00C6177D">
        <w:rPr>
          <w:b/>
          <w:spacing w:val="-16"/>
          <w:w w:val="125"/>
          <w:sz w:val="24"/>
        </w:rPr>
        <w:t xml:space="preserve"> </w:t>
      </w:r>
      <w:r w:rsidRPr="00C6177D">
        <w:rPr>
          <w:b/>
          <w:w w:val="125"/>
          <w:sz w:val="24"/>
        </w:rPr>
        <w:t>of</w:t>
      </w:r>
      <w:r w:rsidRPr="00C6177D">
        <w:rPr>
          <w:b/>
          <w:spacing w:val="-16"/>
          <w:w w:val="125"/>
          <w:sz w:val="24"/>
        </w:rPr>
        <w:t xml:space="preserve"> </w:t>
      </w:r>
      <w:r w:rsidRPr="00C6177D">
        <w:rPr>
          <w:b/>
          <w:w w:val="125"/>
          <w:sz w:val="24"/>
        </w:rPr>
        <w:t>document:</w:t>
      </w:r>
      <w:r w:rsidRPr="00C6177D">
        <w:rPr>
          <w:b/>
          <w:w w:val="125"/>
          <w:sz w:val="24"/>
        </w:rPr>
        <w:tab/>
      </w:r>
      <w:r w:rsidRPr="00C6177D">
        <w:rPr>
          <w:w w:val="125"/>
          <w:sz w:val="24"/>
        </w:rPr>
        <w:t>202</w:t>
      </w:r>
      <w:r w:rsidR="00B609D2" w:rsidRPr="00C6177D">
        <w:rPr>
          <w:w w:val="125"/>
          <w:sz w:val="24"/>
        </w:rPr>
        <w:t>1</w:t>
      </w:r>
      <w:r w:rsidRPr="00C6177D">
        <w:rPr>
          <w:w w:val="125"/>
          <w:sz w:val="24"/>
        </w:rPr>
        <w:t>-</w:t>
      </w:r>
      <w:r w:rsidR="00C6177D" w:rsidRPr="00C6177D">
        <w:rPr>
          <w:w w:val="125"/>
          <w:sz w:val="24"/>
        </w:rPr>
        <w:t>07</w:t>
      </w:r>
      <w:r w:rsidRPr="00C6177D">
        <w:rPr>
          <w:w w:val="125"/>
          <w:sz w:val="24"/>
        </w:rPr>
        <w:t>-</w:t>
      </w:r>
      <w:r w:rsidR="00C6177D" w:rsidRPr="00C6177D">
        <w:rPr>
          <w:w w:val="125"/>
          <w:sz w:val="24"/>
        </w:rPr>
        <w:t>03</w:t>
      </w:r>
    </w:p>
    <w:p w14:paraId="2C7F288B" w14:textId="77777777" w:rsidR="00CB798F" w:rsidRPr="00BE2F74" w:rsidRDefault="00CB798F">
      <w:pPr>
        <w:spacing w:before="1"/>
        <w:rPr>
          <w:sz w:val="36"/>
        </w:rPr>
      </w:pPr>
    </w:p>
    <w:p w14:paraId="254323E8" w14:textId="16E16094" w:rsidR="00CB798F" w:rsidRPr="00BE2F74" w:rsidRDefault="004E45B6">
      <w:pPr>
        <w:tabs>
          <w:tab w:val="left" w:pos="3099"/>
        </w:tabs>
        <w:ind w:left="104"/>
        <w:rPr>
          <w:sz w:val="24"/>
        </w:rPr>
      </w:pPr>
      <w:r w:rsidRPr="00BE2F74">
        <w:rPr>
          <w:b/>
          <w:w w:val="110"/>
          <w:sz w:val="24"/>
        </w:rPr>
        <w:t>Source:</w:t>
      </w:r>
      <w:r w:rsidRPr="00BE2F74">
        <w:rPr>
          <w:b/>
          <w:w w:val="110"/>
          <w:sz w:val="24"/>
        </w:rPr>
        <w:tab/>
      </w:r>
      <w:r w:rsidRPr="00BE2F74">
        <w:rPr>
          <w:w w:val="110"/>
          <w:sz w:val="24"/>
        </w:rPr>
        <w:t>ISO/IEC JTC 1/SC 29/WG</w:t>
      </w:r>
      <w:r w:rsidRPr="00BE2F74">
        <w:rPr>
          <w:spacing w:val="4"/>
          <w:w w:val="110"/>
          <w:sz w:val="24"/>
        </w:rPr>
        <w:t xml:space="preserve"> </w:t>
      </w:r>
      <w:r w:rsidR="000C78E6" w:rsidRPr="00BE2F74">
        <w:rPr>
          <w:w w:val="110"/>
          <w:sz w:val="24"/>
        </w:rPr>
        <w:t>3</w:t>
      </w:r>
    </w:p>
    <w:p w14:paraId="1BC532BB" w14:textId="77777777" w:rsidR="00CB798F" w:rsidRPr="00BE2F74" w:rsidRDefault="00CB798F">
      <w:pPr>
        <w:spacing w:before="1"/>
        <w:rPr>
          <w:sz w:val="36"/>
        </w:rPr>
      </w:pPr>
    </w:p>
    <w:p w14:paraId="6AB1DF60" w14:textId="74E34428" w:rsidR="00CB798F" w:rsidRPr="00BE2F74" w:rsidRDefault="004E45B6">
      <w:pPr>
        <w:tabs>
          <w:tab w:val="left" w:pos="3099"/>
        </w:tabs>
        <w:ind w:left="104"/>
        <w:rPr>
          <w:sz w:val="24"/>
        </w:rPr>
      </w:pPr>
      <w:r w:rsidRPr="00BE2F74">
        <w:rPr>
          <w:b/>
          <w:w w:val="120"/>
          <w:sz w:val="24"/>
        </w:rPr>
        <w:t>No.</w:t>
      </w:r>
      <w:r w:rsidRPr="00BE2F74">
        <w:rPr>
          <w:b/>
          <w:spacing w:val="5"/>
          <w:w w:val="120"/>
          <w:sz w:val="24"/>
        </w:rPr>
        <w:t xml:space="preserve"> </w:t>
      </w:r>
      <w:r w:rsidRPr="00BE2F74">
        <w:rPr>
          <w:b/>
          <w:w w:val="120"/>
          <w:sz w:val="24"/>
        </w:rPr>
        <w:t>of</w:t>
      </w:r>
      <w:r w:rsidRPr="00BE2F74">
        <w:rPr>
          <w:b/>
          <w:spacing w:val="6"/>
          <w:w w:val="120"/>
          <w:sz w:val="24"/>
        </w:rPr>
        <w:t xml:space="preserve"> </w:t>
      </w:r>
      <w:r w:rsidRPr="00BE2F74">
        <w:rPr>
          <w:b/>
          <w:w w:val="120"/>
          <w:sz w:val="24"/>
        </w:rPr>
        <w:t>pages:</w:t>
      </w:r>
      <w:r w:rsidRPr="00BE2F74">
        <w:rPr>
          <w:b/>
          <w:w w:val="120"/>
          <w:sz w:val="24"/>
        </w:rPr>
        <w:tab/>
      </w:r>
      <w:r w:rsidR="00C6177D">
        <w:rPr>
          <w:w w:val="120"/>
          <w:sz w:val="24"/>
        </w:rPr>
        <w:t>11</w:t>
      </w:r>
      <w:r w:rsidRPr="00BE2F74">
        <w:rPr>
          <w:w w:val="120"/>
          <w:sz w:val="24"/>
        </w:rPr>
        <w:t xml:space="preserve"> (with cover</w:t>
      </w:r>
      <w:r w:rsidRPr="00BE2F74">
        <w:rPr>
          <w:spacing w:val="-10"/>
          <w:w w:val="120"/>
          <w:sz w:val="24"/>
        </w:rPr>
        <w:t xml:space="preserve"> </w:t>
      </w:r>
      <w:r w:rsidRPr="00BE2F74">
        <w:rPr>
          <w:w w:val="120"/>
          <w:sz w:val="24"/>
        </w:rPr>
        <w:t>page)</w:t>
      </w:r>
    </w:p>
    <w:p w14:paraId="44D3646E" w14:textId="77777777" w:rsidR="00CB798F" w:rsidRPr="00BE2F74" w:rsidRDefault="00CB798F">
      <w:pPr>
        <w:spacing w:before="1"/>
        <w:rPr>
          <w:sz w:val="36"/>
        </w:rPr>
      </w:pPr>
    </w:p>
    <w:p w14:paraId="60A86B64" w14:textId="7FF0AB0F" w:rsidR="00FF2653" w:rsidRPr="00BE2F74" w:rsidRDefault="00FF2653" w:rsidP="00FF2653">
      <w:pPr>
        <w:tabs>
          <w:tab w:val="left" w:pos="3099"/>
        </w:tabs>
        <w:ind w:left="104"/>
        <w:rPr>
          <w:sz w:val="24"/>
        </w:rPr>
      </w:pPr>
      <w:r w:rsidRPr="00BE2F74">
        <w:rPr>
          <w:b/>
          <w:w w:val="120"/>
          <w:sz w:val="24"/>
        </w:rPr>
        <w:t>Email</w:t>
      </w:r>
      <w:r w:rsidRPr="00BE2F74">
        <w:rPr>
          <w:b/>
          <w:spacing w:val="5"/>
          <w:w w:val="120"/>
          <w:sz w:val="24"/>
        </w:rPr>
        <w:t xml:space="preserve"> </w:t>
      </w:r>
      <w:r w:rsidRPr="00BE2F74">
        <w:rPr>
          <w:b/>
          <w:w w:val="120"/>
          <w:sz w:val="24"/>
        </w:rPr>
        <w:t>of</w:t>
      </w:r>
      <w:r w:rsidRPr="00BE2F74">
        <w:rPr>
          <w:b/>
          <w:spacing w:val="6"/>
          <w:w w:val="120"/>
          <w:sz w:val="24"/>
        </w:rPr>
        <w:t xml:space="preserve"> </w:t>
      </w:r>
      <w:r w:rsidRPr="00BE2F74">
        <w:rPr>
          <w:b/>
          <w:w w:val="120"/>
          <w:sz w:val="24"/>
        </w:rPr>
        <w:t>Convenor:</w:t>
      </w:r>
      <w:r w:rsidRPr="00BE2F74">
        <w:rPr>
          <w:b/>
          <w:w w:val="120"/>
          <w:sz w:val="24"/>
        </w:rPr>
        <w:tab/>
      </w:r>
      <w:r w:rsidR="000C78E6" w:rsidRPr="00BE2F74">
        <w:rPr>
          <w:w w:val="120"/>
          <w:sz w:val="24"/>
        </w:rPr>
        <w:t>young.L</w:t>
      </w:r>
      <w:r w:rsidRPr="00BE2F74">
        <w:rPr>
          <w:w w:val="120"/>
          <w:sz w:val="24"/>
        </w:rPr>
        <w:t>@</w:t>
      </w:r>
      <w:r w:rsidR="000C78E6" w:rsidRPr="00BE2F74">
        <w:rPr>
          <w:w w:val="120"/>
          <w:sz w:val="24"/>
        </w:rPr>
        <w:t>samsung.com</w:t>
      </w:r>
    </w:p>
    <w:p w14:paraId="050B5CFC" w14:textId="77777777" w:rsidR="00CB798F" w:rsidRPr="00BE2F74" w:rsidRDefault="00CB798F">
      <w:pPr>
        <w:spacing w:before="1"/>
        <w:rPr>
          <w:b/>
          <w:sz w:val="36"/>
        </w:rPr>
      </w:pPr>
    </w:p>
    <w:p w14:paraId="1FFAF59B" w14:textId="0B5B72AD" w:rsidR="00CB798F" w:rsidRPr="00BE2F74" w:rsidRDefault="004E45B6">
      <w:pPr>
        <w:tabs>
          <w:tab w:val="left" w:pos="3099"/>
        </w:tabs>
        <w:ind w:left="104"/>
        <w:rPr>
          <w:color w:val="0000EE"/>
          <w:w w:val="120"/>
          <w:sz w:val="24"/>
          <w:u w:val="single" w:color="0000EE"/>
        </w:rPr>
      </w:pPr>
      <w:r w:rsidRPr="00BE2F74">
        <w:rPr>
          <w:b/>
          <w:w w:val="120"/>
          <w:sz w:val="24"/>
        </w:rPr>
        <w:t>Committee</w:t>
      </w:r>
      <w:r w:rsidRPr="00BE2F74">
        <w:rPr>
          <w:b/>
          <w:spacing w:val="-6"/>
          <w:w w:val="120"/>
          <w:sz w:val="24"/>
        </w:rPr>
        <w:t xml:space="preserve"> </w:t>
      </w:r>
      <w:r w:rsidRPr="00BE2F74">
        <w:rPr>
          <w:b/>
          <w:w w:val="120"/>
          <w:sz w:val="24"/>
        </w:rPr>
        <w:t>URL:</w:t>
      </w:r>
      <w:r w:rsidRPr="00BE2F74">
        <w:rPr>
          <w:b/>
          <w:w w:val="120"/>
          <w:sz w:val="24"/>
        </w:rPr>
        <w:tab/>
      </w:r>
      <w:hyperlink r:id="rId9" w:history="1">
        <w:r w:rsidR="000C78E6" w:rsidRPr="00BE2F74">
          <w:rPr>
            <w:rStyle w:val="Hyperlink"/>
            <w:w w:val="120"/>
            <w:sz w:val="24"/>
          </w:rPr>
          <w:t>https://isotc.iso.org/livelink/livelink/open/jtc1sc29wg3</w:t>
        </w:r>
      </w:hyperlink>
    </w:p>
    <w:p w14:paraId="2FB50602" w14:textId="4EB45278" w:rsidR="00F03F9B" w:rsidRPr="00BE2F74" w:rsidRDefault="00F03F9B">
      <w:pPr>
        <w:tabs>
          <w:tab w:val="left" w:pos="3099"/>
        </w:tabs>
        <w:ind w:left="104"/>
        <w:rPr>
          <w:color w:val="0000EE"/>
          <w:w w:val="120"/>
          <w:sz w:val="24"/>
          <w:u w:val="single" w:color="0000EE"/>
        </w:rPr>
      </w:pPr>
    </w:p>
    <w:p w14:paraId="64EE64D4" w14:textId="027058C4" w:rsidR="00F03F9B" w:rsidRPr="00BE2F74" w:rsidRDefault="00F03F9B">
      <w:pPr>
        <w:tabs>
          <w:tab w:val="left" w:pos="3099"/>
        </w:tabs>
        <w:ind w:left="104"/>
        <w:rPr>
          <w:color w:val="0000EE"/>
          <w:w w:val="120"/>
          <w:sz w:val="24"/>
          <w:u w:val="single" w:color="0000EE"/>
        </w:rPr>
      </w:pPr>
    </w:p>
    <w:p w14:paraId="2B0A16AB" w14:textId="3D147232" w:rsidR="00925A0F" w:rsidRPr="00BE2F74" w:rsidRDefault="00925A0F">
      <w:pPr>
        <w:tabs>
          <w:tab w:val="left" w:pos="3099"/>
        </w:tabs>
        <w:ind w:left="104"/>
        <w:rPr>
          <w:color w:val="0000EE"/>
          <w:w w:val="120"/>
          <w:sz w:val="24"/>
          <w:u w:val="single" w:color="0000EE"/>
        </w:rPr>
      </w:pPr>
    </w:p>
    <w:p w14:paraId="546DAB00" w14:textId="0E45F9BE" w:rsidR="00925A0F" w:rsidRPr="00BE2F74" w:rsidRDefault="00925A0F">
      <w:pPr>
        <w:tabs>
          <w:tab w:val="left" w:pos="3099"/>
        </w:tabs>
        <w:ind w:left="104"/>
        <w:rPr>
          <w:color w:val="0000EE"/>
          <w:w w:val="120"/>
          <w:sz w:val="24"/>
          <w:u w:val="single" w:color="0000EE"/>
        </w:rPr>
      </w:pPr>
    </w:p>
    <w:p w14:paraId="2D8AA03A" w14:textId="3A319F5F" w:rsidR="00925A0F" w:rsidRPr="00BE2F74" w:rsidRDefault="00925A0F">
      <w:pPr>
        <w:tabs>
          <w:tab w:val="left" w:pos="3099"/>
        </w:tabs>
        <w:ind w:left="104"/>
        <w:rPr>
          <w:color w:val="0000EE"/>
          <w:w w:val="120"/>
          <w:sz w:val="24"/>
          <w:u w:val="single" w:color="0000EE"/>
        </w:rPr>
      </w:pPr>
    </w:p>
    <w:p w14:paraId="1CBBD23C" w14:textId="6C7D0FA7" w:rsidR="00925A0F" w:rsidRPr="00BE2F74" w:rsidRDefault="00925A0F">
      <w:pPr>
        <w:tabs>
          <w:tab w:val="left" w:pos="3099"/>
        </w:tabs>
        <w:ind w:left="104"/>
        <w:rPr>
          <w:color w:val="0000EE"/>
          <w:w w:val="120"/>
          <w:sz w:val="24"/>
          <w:u w:val="single" w:color="0000EE"/>
        </w:rPr>
      </w:pPr>
    </w:p>
    <w:p w14:paraId="14CE5AEE" w14:textId="4B83073F" w:rsidR="00925A0F" w:rsidRPr="00BE2F74" w:rsidRDefault="00925A0F">
      <w:pPr>
        <w:tabs>
          <w:tab w:val="left" w:pos="3099"/>
        </w:tabs>
        <w:ind w:left="104"/>
        <w:rPr>
          <w:color w:val="0000EE"/>
          <w:w w:val="120"/>
          <w:sz w:val="24"/>
          <w:u w:val="single" w:color="0000EE"/>
        </w:rPr>
      </w:pPr>
    </w:p>
    <w:p w14:paraId="7CB9CADC" w14:textId="7EA844FE" w:rsidR="00925A0F" w:rsidRPr="00BE2F74" w:rsidRDefault="00925A0F">
      <w:pPr>
        <w:tabs>
          <w:tab w:val="left" w:pos="3099"/>
        </w:tabs>
        <w:ind w:left="104"/>
        <w:rPr>
          <w:color w:val="0000EE"/>
          <w:w w:val="120"/>
          <w:sz w:val="24"/>
          <w:u w:val="single" w:color="0000EE"/>
        </w:rPr>
      </w:pPr>
    </w:p>
    <w:p w14:paraId="186BB3D8" w14:textId="76DF2AC6" w:rsidR="00925A0F" w:rsidRPr="00BE2F74" w:rsidRDefault="00925A0F">
      <w:pPr>
        <w:tabs>
          <w:tab w:val="left" w:pos="3099"/>
        </w:tabs>
        <w:ind w:left="104"/>
        <w:rPr>
          <w:color w:val="0000EE"/>
          <w:w w:val="120"/>
          <w:sz w:val="24"/>
          <w:u w:val="single" w:color="0000EE"/>
        </w:rPr>
      </w:pPr>
    </w:p>
    <w:p w14:paraId="6A78EECE" w14:textId="3C6E3EDC" w:rsidR="00925A0F" w:rsidRPr="00BE2F74" w:rsidRDefault="00925A0F">
      <w:pPr>
        <w:tabs>
          <w:tab w:val="left" w:pos="3099"/>
        </w:tabs>
        <w:ind w:left="104"/>
        <w:rPr>
          <w:color w:val="0000EE"/>
          <w:w w:val="120"/>
          <w:sz w:val="24"/>
          <w:u w:val="single" w:color="0000EE"/>
        </w:rPr>
      </w:pPr>
    </w:p>
    <w:p w14:paraId="6C6E5895" w14:textId="60494416" w:rsidR="00925A0F" w:rsidRPr="00BE2F74" w:rsidRDefault="00925A0F">
      <w:pPr>
        <w:tabs>
          <w:tab w:val="left" w:pos="3099"/>
        </w:tabs>
        <w:ind w:left="104"/>
        <w:rPr>
          <w:color w:val="0000EE"/>
          <w:w w:val="120"/>
          <w:sz w:val="24"/>
          <w:u w:val="single" w:color="0000EE"/>
        </w:rPr>
      </w:pPr>
    </w:p>
    <w:p w14:paraId="75C5F8D9" w14:textId="46E89C82" w:rsidR="00925A0F" w:rsidRPr="00BE2F74" w:rsidRDefault="00925A0F">
      <w:pPr>
        <w:tabs>
          <w:tab w:val="left" w:pos="3099"/>
        </w:tabs>
        <w:ind w:left="104"/>
        <w:rPr>
          <w:color w:val="0000EE"/>
          <w:w w:val="120"/>
          <w:sz w:val="24"/>
          <w:u w:val="single" w:color="0000EE"/>
        </w:rPr>
      </w:pPr>
    </w:p>
    <w:p w14:paraId="64C914D8" w14:textId="113198B5" w:rsidR="00925A0F" w:rsidRPr="00BE2F74" w:rsidRDefault="00925A0F">
      <w:pPr>
        <w:tabs>
          <w:tab w:val="left" w:pos="3099"/>
        </w:tabs>
        <w:ind w:left="104"/>
        <w:rPr>
          <w:color w:val="0000EE"/>
          <w:w w:val="120"/>
          <w:sz w:val="24"/>
          <w:u w:val="single" w:color="0000EE"/>
        </w:rPr>
      </w:pPr>
    </w:p>
    <w:p w14:paraId="36BC235C" w14:textId="6AA53E76" w:rsidR="00925A0F" w:rsidRPr="00BE2F74" w:rsidRDefault="00925A0F">
      <w:pPr>
        <w:tabs>
          <w:tab w:val="left" w:pos="3099"/>
        </w:tabs>
        <w:ind w:left="104"/>
        <w:rPr>
          <w:color w:val="0000EE"/>
          <w:w w:val="120"/>
          <w:sz w:val="24"/>
          <w:u w:val="single" w:color="0000EE"/>
        </w:rPr>
      </w:pPr>
    </w:p>
    <w:p w14:paraId="605A1DFD" w14:textId="7C3D6D0A" w:rsidR="00925A0F" w:rsidRPr="00BE2F74" w:rsidRDefault="00925A0F">
      <w:pPr>
        <w:tabs>
          <w:tab w:val="left" w:pos="3099"/>
        </w:tabs>
        <w:ind w:left="104"/>
        <w:rPr>
          <w:color w:val="0000EE"/>
          <w:w w:val="120"/>
          <w:sz w:val="24"/>
          <w:u w:val="single" w:color="0000EE"/>
        </w:rPr>
      </w:pPr>
    </w:p>
    <w:p w14:paraId="5B8D1BAE" w14:textId="4F6BD693" w:rsidR="00925A0F" w:rsidRPr="00BE2F74" w:rsidRDefault="00925A0F">
      <w:pPr>
        <w:tabs>
          <w:tab w:val="left" w:pos="3099"/>
        </w:tabs>
        <w:ind w:left="104"/>
        <w:rPr>
          <w:color w:val="0000EE"/>
          <w:w w:val="120"/>
          <w:sz w:val="24"/>
          <w:u w:val="single" w:color="0000EE"/>
        </w:rPr>
      </w:pPr>
    </w:p>
    <w:p w14:paraId="7713A29C" w14:textId="47523960" w:rsidR="00925A0F" w:rsidRPr="00BE2F74" w:rsidRDefault="00925A0F">
      <w:pPr>
        <w:tabs>
          <w:tab w:val="left" w:pos="3099"/>
        </w:tabs>
        <w:ind w:left="104"/>
        <w:rPr>
          <w:color w:val="0000EE"/>
          <w:w w:val="120"/>
          <w:sz w:val="24"/>
          <w:u w:val="single" w:color="0000EE"/>
        </w:rPr>
      </w:pPr>
    </w:p>
    <w:p w14:paraId="386FF7B6" w14:textId="3A7EC0CF" w:rsidR="00925A0F" w:rsidRPr="00BE2F74" w:rsidRDefault="00925A0F">
      <w:pPr>
        <w:tabs>
          <w:tab w:val="left" w:pos="3099"/>
        </w:tabs>
        <w:ind w:left="104"/>
        <w:rPr>
          <w:color w:val="0000EE"/>
          <w:w w:val="120"/>
          <w:sz w:val="24"/>
          <w:u w:val="single" w:color="0000EE"/>
        </w:rPr>
      </w:pPr>
    </w:p>
    <w:p w14:paraId="2BB787D0" w14:textId="3AE1FC65" w:rsidR="00925A0F" w:rsidRPr="00BE2F74" w:rsidRDefault="00925A0F">
      <w:pPr>
        <w:tabs>
          <w:tab w:val="left" w:pos="3099"/>
        </w:tabs>
        <w:ind w:left="104"/>
        <w:rPr>
          <w:color w:val="0000EE"/>
          <w:w w:val="120"/>
          <w:sz w:val="24"/>
          <w:u w:val="single" w:color="0000EE"/>
        </w:rPr>
      </w:pPr>
    </w:p>
    <w:p w14:paraId="0A9C93A0" w14:textId="33D807F0" w:rsidR="00925A0F" w:rsidRPr="00BE2F74" w:rsidRDefault="00925A0F">
      <w:pPr>
        <w:tabs>
          <w:tab w:val="left" w:pos="3099"/>
        </w:tabs>
        <w:ind w:left="104"/>
        <w:rPr>
          <w:color w:val="0000EE"/>
          <w:w w:val="120"/>
          <w:sz w:val="24"/>
          <w:u w:val="single" w:color="0000EE"/>
        </w:rPr>
      </w:pPr>
    </w:p>
    <w:p w14:paraId="01B55F7A" w14:textId="261C8445" w:rsidR="00925A0F" w:rsidRPr="00BE2F74" w:rsidRDefault="00925A0F">
      <w:pPr>
        <w:tabs>
          <w:tab w:val="left" w:pos="3099"/>
        </w:tabs>
        <w:ind w:left="104"/>
        <w:rPr>
          <w:color w:val="0000EE"/>
          <w:w w:val="120"/>
          <w:sz w:val="24"/>
          <w:u w:val="single" w:color="0000EE"/>
        </w:rPr>
      </w:pPr>
    </w:p>
    <w:p w14:paraId="2F0B0058" w14:textId="54190011" w:rsidR="00925A0F" w:rsidRPr="00BE2F74" w:rsidRDefault="00925A0F">
      <w:pPr>
        <w:tabs>
          <w:tab w:val="left" w:pos="3099"/>
        </w:tabs>
        <w:ind w:left="104"/>
        <w:rPr>
          <w:color w:val="0000EE"/>
          <w:w w:val="120"/>
          <w:sz w:val="24"/>
          <w:u w:val="single" w:color="0000EE"/>
        </w:rPr>
      </w:pPr>
    </w:p>
    <w:p w14:paraId="5E246CAF" w14:textId="366A4D9E" w:rsidR="00925A0F" w:rsidRPr="00BE2F74" w:rsidRDefault="00925A0F">
      <w:pPr>
        <w:tabs>
          <w:tab w:val="left" w:pos="3099"/>
        </w:tabs>
        <w:ind w:left="104"/>
        <w:rPr>
          <w:color w:val="0000EE"/>
          <w:w w:val="120"/>
          <w:sz w:val="24"/>
          <w:u w:val="single" w:color="0000EE"/>
        </w:rPr>
      </w:pPr>
    </w:p>
    <w:p w14:paraId="27306A49" w14:textId="076A3BBA" w:rsidR="00925A0F" w:rsidRPr="00BE2F74" w:rsidRDefault="00925A0F">
      <w:pPr>
        <w:tabs>
          <w:tab w:val="left" w:pos="3099"/>
        </w:tabs>
        <w:ind w:left="104"/>
        <w:rPr>
          <w:color w:val="0000EE"/>
          <w:w w:val="120"/>
          <w:sz w:val="24"/>
          <w:u w:val="single" w:color="0000EE"/>
        </w:rPr>
      </w:pPr>
    </w:p>
    <w:p w14:paraId="118213CF" w14:textId="463E9962" w:rsidR="00925A0F" w:rsidRPr="00BE2F74" w:rsidRDefault="00925A0F">
      <w:pPr>
        <w:tabs>
          <w:tab w:val="left" w:pos="3099"/>
        </w:tabs>
        <w:ind w:left="104"/>
        <w:rPr>
          <w:color w:val="0000EE"/>
          <w:w w:val="120"/>
          <w:sz w:val="24"/>
          <w:u w:val="single" w:color="0000EE"/>
        </w:rPr>
      </w:pPr>
    </w:p>
    <w:sdt>
      <w:sdtPr>
        <w:rPr>
          <w:rFonts w:ascii="Cambria" w:eastAsia="Arial" w:hAnsi="Cambria" w:cs="Arial"/>
          <w:color w:val="000000" w:themeColor="text1"/>
          <w:sz w:val="22"/>
          <w:szCs w:val="22"/>
        </w:rPr>
        <w:id w:val="1716313136"/>
        <w:docPartObj>
          <w:docPartGallery w:val="Table of Contents"/>
          <w:docPartUnique/>
        </w:docPartObj>
      </w:sdtPr>
      <w:sdtEndPr>
        <w:rPr>
          <w:b/>
          <w:bCs/>
          <w:noProof/>
        </w:rPr>
      </w:sdtEndPr>
      <w:sdtContent>
        <w:p w14:paraId="6AA5FE6B" w14:textId="6DA926FF" w:rsidR="00F15DCA" w:rsidRPr="00BE2F74" w:rsidRDefault="00F15DCA">
          <w:pPr>
            <w:pStyle w:val="TOCHeading"/>
            <w:rPr>
              <w:rFonts w:ascii="Cambria" w:hAnsi="Cambria"/>
              <w:color w:val="000000" w:themeColor="text1"/>
            </w:rPr>
          </w:pPr>
          <w:r w:rsidRPr="00BE2F74">
            <w:rPr>
              <w:rFonts w:ascii="Cambria" w:hAnsi="Cambria"/>
              <w:b/>
              <w:bCs/>
              <w:color w:val="000000" w:themeColor="text1"/>
              <w:sz w:val="28"/>
              <w:szCs w:val="28"/>
            </w:rPr>
            <w:t>Contents</w:t>
          </w:r>
          <w:r w:rsidR="006909E2" w:rsidRPr="00BE2F74">
            <w:rPr>
              <w:rFonts w:ascii="Cambria" w:hAnsi="Cambria"/>
              <w:b/>
              <w:bCs/>
              <w:color w:val="000000" w:themeColor="text1"/>
              <w:sz w:val="28"/>
              <w:szCs w:val="28"/>
            </w:rPr>
            <w:t xml:space="preserve">                                                                                                                                    </w:t>
          </w:r>
          <w:r w:rsidR="006909E2" w:rsidRPr="00BE2F74">
            <w:rPr>
              <w:rFonts w:ascii="Cambria" w:hAnsi="Cambria"/>
              <w:color w:val="000000" w:themeColor="text1"/>
              <w:sz w:val="28"/>
              <w:szCs w:val="28"/>
            </w:rPr>
            <w:t>Page</w:t>
          </w:r>
        </w:p>
        <w:p w14:paraId="63C6ED1C" w14:textId="4492F0CC" w:rsidR="003947BA" w:rsidRDefault="00F15DCA">
          <w:pPr>
            <w:pStyle w:val="TOC1"/>
            <w:tabs>
              <w:tab w:val="right" w:leader="dot" w:pos="9910"/>
            </w:tabs>
            <w:rPr>
              <w:rFonts w:asciiTheme="minorHAnsi" w:eastAsiaTheme="minorEastAsia" w:hAnsiTheme="minorHAnsi" w:cstheme="minorBidi"/>
              <w:noProof/>
              <w:lang w:val="fr-FR" w:eastAsia="fr-FR"/>
            </w:rPr>
          </w:pPr>
          <w:r w:rsidRPr="00BE2F74">
            <w:rPr>
              <w:color w:val="000000" w:themeColor="text1"/>
            </w:rPr>
            <w:fldChar w:fldCharType="begin"/>
          </w:r>
          <w:r w:rsidRPr="00BE2F74">
            <w:rPr>
              <w:color w:val="000000" w:themeColor="text1"/>
            </w:rPr>
            <w:instrText xml:space="preserve"> TOC \o "1-3" \h \z \u </w:instrText>
          </w:r>
          <w:r w:rsidRPr="00BE2F74">
            <w:rPr>
              <w:color w:val="000000" w:themeColor="text1"/>
            </w:rPr>
            <w:fldChar w:fldCharType="separate"/>
          </w:r>
          <w:hyperlink w:anchor="_Toc74326516" w:history="1">
            <w:r w:rsidR="003947BA" w:rsidRPr="00362897">
              <w:rPr>
                <w:rStyle w:val="Hyperlink"/>
                <w:rFonts w:asciiTheme="majorHAnsi" w:hAnsiTheme="majorHAnsi"/>
                <w:noProof/>
              </w:rPr>
              <w:t>Foreword</w:t>
            </w:r>
            <w:r w:rsidR="003947BA">
              <w:rPr>
                <w:noProof/>
                <w:webHidden/>
              </w:rPr>
              <w:tab/>
            </w:r>
            <w:r w:rsidR="003947BA">
              <w:rPr>
                <w:noProof/>
                <w:webHidden/>
              </w:rPr>
              <w:fldChar w:fldCharType="begin"/>
            </w:r>
            <w:r w:rsidR="003947BA">
              <w:rPr>
                <w:noProof/>
                <w:webHidden/>
              </w:rPr>
              <w:instrText xml:space="preserve"> PAGEREF _Toc74326516 \h </w:instrText>
            </w:r>
            <w:r w:rsidR="003947BA">
              <w:rPr>
                <w:noProof/>
                <w:webHidden/>
              </w:rPr>
            </w:r>
            <w:r w:rsidR="003947BA">
              <w:rPr>
                <w:noProof/>
                <w:webHidden/>
              </w:rPr>
              <w:fldChar w:fldCharType="separate"/>
            </w:r>
            <w:r w:rsidR="003947BA">
              <w:rPr>
                <w:noProof/>
                <w:webHidden/>
              </w:rPr>
              <w:t>4</w:t>
            </w:r>
            <w:r w:rsidR="003947BA">
              <w:rPr>
                <w:noProof/>
                <w:webHidden/>
              </w:rPr>
              <w:fldChar w:fldCharType="end"/>
            </w:r>
          </w:hyperlink>
        </w:p>
        <w:p w14:paraId="61833D23" w14:textId="5D694CFA" w:rsidR="003947BA" w:rsidRDefault="00101DA4">
          <w:pPr>
            <w:pStyle w:val="TOC1"/>
            <w:tabs>
              <w:tab w:val="right" w:leader="dot" w:pos="9910"/>
            </w:tabs>
            <w:rPr>
              <w:rFonts w:asciiTheme="minorHAnsi" w:eastAsiaTheme="minorEastAsia" w:hAnsiTheme="minorHAnsi" w:cstheme="minorBidi"/>
              <w:noProof/>
              <w:lang w:val="fr-FR" w:eastAsia="fr-FR"/>
            </w:rPr>
          </w:pPr>
          <w:hyperlink w:anchor="_Toc74326517" w:history="1">
            <w:r w:rsidR="003947BA" w:rsidRPr="00362897">
              <w:rPr>
                <w:rStyle w:val="Hyperlink"/>
                <w:rFonts w:asciiTheme="majorHAnsi" w:hAnsiTheme="majorHAnsi"/>
                <w:noProof/>
              </w:rPr>
              <w:t>Introduction</w:t>
            </w:r>
            <w:r w:rsidR="003947BA">
              <w:rPr>
                <w:noProof/>
                <w:webHidden/>
              </w:rPr>
              <w:tab/>
            </w:r>
            <w:r w:rsidR="003947BA">
              <w:rPr>
                <w:noProof/>
                <w:webHidden/>
              </w:rPr>
              <w:fldChar w:fldCharType="begin"/>
            </w:r>
            <w:r w:rsidR="003947BA">
              <w:rPr>
                <w:noProof/>
                <w:webHidden/>
              </w:rPr>
              <w:instrText xml:space="preserve"> PAGEREF _Toc74326517 \h </w:instrText>
            </w:r>
            <w:r w:rsidR="003947BA">
              <w:rPr>
                <w:noProof/>
                <w:webHidden/>
              </w:rPr>
            </w:r>
            <w:r w:rsidR="003947BA">
              <w:rPr>
                <w:noProof/>
                <w:webHidden/>
              </w:rPr>
              <w:fldChar w:fldCharType="separate"/>
            </w:r>
            <w:r w:rsidR="003947BA">
              <w:rPr>
                <w:noProof/>
                <w:webHidden/>
              </w:rPr>
              <w:t>4</w:t>
            </w:r>
            <w:r w:rsidR="003947BA">
              <w:rPr>
                <w:noProof/>
                <w:webHidden/>
              </w:rPr>
              <w:fldChar w:fldCharType="end"/>
            </w:r>
          </w:hyperlink>
        </w:p>
        <w:p w14:paraId="02CD4C1F" w14:textId="765FC17A" w:rsidR="003947BA" w:rsidRDefault="00101DA4">
          <w:pPr>
            <w:pStyle w:val="TOC1"/>
            <w:tabs>
              <w:tab w:val="left" w:pos="440"/>
              <w:tab w:val="right" w:leader="dot" w:pos="9910"/>
            </w:tabs>
            <w:rPr>
              <w:rFonts w:asciiTheme="minorHAnsi" w:eastAsiaTheme="minorEastAsia" w:hAnsiTheme="minorHAnsi" w:cstheme="minorBidi"/>
              <w:noProof/>
              <w:lang w:val="fr-FR" w:eastAsia="fr-FR"/>
            </w:rPr>
          </w:pPr>
          <w:hyperlink w:anchor="_Toc74326518" w:history="1">
            <w:r w:rsidR="003947BA" w:rsidRPr="00362897">
              <w:rPr>
                <w:rStyle w:val="Hyperlink"/>
                <w:noProof/>
              </w:rPr>
              <w:t>1</w:t>
            </w:r>
            <w:r w:rsidR="003947BA">
              <w:rPr>
                <w:rFonts w:asciiTheme="minorHAnsi" w:eastAsiaTheme="minorEastAsia" w:hAnsiTheme="minorHAnsi" w:cstheme="minorBidi"/>
                <w:noProof/>
                <w:lang w:val="fr-FR" w:eastAsia="fr-FR"/>
              </w:rPr>
              <w:tab/>
            </w:r>
            <w:r w:rsidR="003947BA" w:rsidRPr="00362897">
              <w:rPr>
                <w:rStyle w:val="Hyperlink"/>
                <w:noProof/>
              </w:rPr>
              <w:t>Scope</w:t>
            </w:r>
            <w:r w:rsidR="003947BA">
              <w:rPr>
                <w:noProof/>
                <w:webHidden/>
              </w:rPr>
              <w:tab/>
            </w:r>
            <w:r w:rsidR="003947BA">
              <w:rPr>
                <w:noProof/>
                <w:webHidden/>
              </w:rPr>
              <w:fldChar w:fldCharType="begin"/>
            </w:r>
            <w:r w:rsidR="003947BA">
              <w:rPr>
                <w:noProof/>
                <w:webHidden/>
              </w:rPr>
              <w:instrText xml:space="preserve"> PAGEREF _Toc74326518 \h </w:instrText>
            </w:r>
            <w:r w:rsidR="003947BA">
              <w:rPr>
                <w:noProof/>
                <w:webHidden/>
              </w:rPr>
            </w:r>
            <w:r w:rsidR="003947BA">
              <w:rPr>
                <w:noProof/>
                <w:webHidden/>
              </w:rPr>
              <w:fldChar w:fldCharType="separate"/>
            </w:r>
            <w:r w:rsidR="003947BA">
              <w:rPr>
                <w:noProof/>
                <w:webHidden/>
              </w:rPr>
              <w:t>5</w:t>
            </w:r>
            <w:r w:rsidR="003947BA">
              <w:rPr>
                <w:noProof/>
                <w:webHidden/>
              </w:rPr>
              <w:fldChar w:fldCharType="end"/>
            </w:r>
          </w:hyperlink>
        </w:p>
        <w:p w14:paraId="18EE0407" w14:textId="003F7784" w:rsidR="003947BA" w:rsidRDefault="00101DA4">
          <w:pPr>
            <w:pStyle w:val="TOC1"/>
            <w:tabs>
              <w:tab w:val="left" w:pos="440"/>
              <w:tab w:val="right" w:leader="dot" w:pos="9910"/>
            </w:tabs>
            <w:rPr>
              <w:rFonts w:asciiTheme="minorHAnsi" w:eastAsiaTheme="minorEastAsia" w:hAnsiTheme="minorHAnsi" w:cstheme="minorBidi"/>
              <w:noProof/>
              <w:lang w:val="fr-FR" w:eastAsia="fr-FR"/>
            </w:rPr>
          </w:pPr>
          <w:hyperlink w:anchor="_Toc74326519" w:history="1">
            <w:r w:rsidR="003947BA" w:rsidRPr="00362897">
              <w:rPr>
                <w:rStyle w:val="Hyperlink"/>
                <w:noProof/>
              </w:rPr>
              <w:t>2</w:t>
            </w:r>
            <w:r w:rsidR="003947BA">
              <w:rPr>
                <w:rFonts w:asciiTheme="minorHAnsi" w:eastAsiaTheme="minorEastAsia" w:hAnsiTheme="minorHAnsi" w:cstheme="minorBidi"/>
                <w:noProof/>
                <w:lang w:val="fr-FR" w:eastAsia="fr-FR"/>
              </w:rPr>
              <w:tab/>
            </w:r>
            <w:r w:rsidR="003947BA" w:rsidRPr="00362897">
              <w:rPr>
                <w:rStyle w:val="Hyperlink"/>
                <w:noProof/>
              </w:rPr>
              <w:t>Normative references</w:t>
            </w:r>
            <w:r w:rsidR="003947BA">
              <w:rPr>
                <w:noProof/>
                <w:webHidden/>
              </w:rPr>
              <w:tab/>
            </w:r>
            <w:r w:rsidR="003947BA">
              <w:rPr>
                <w:noProof/>
                <w:webHidden/>
              </w:rPr>
              <w:fldChar w:fldCharType="begin"/>
            </w:r>
            <w:r w:rsidR="003947BA">
              <w:rPr>
                <w:noProof/>
                <w:webHidden/>
              </w:rPr>
              <w:instrText xml:space="preserve"> PAGEREF _Toc74326519 \h </w:instrText>
            </w:r>
            <w:r w:rsidR="003947BA">
              <w:rPr>
                <w:noProof/>
                <w:webHidden/>
              </w:rPr>
            </w:r>
            <w:r w:rsidR="003947BA">
              <w:rPr>
                <w:noProof/>
                <w:webHidden/>
              </w:rPr>
              <w:fldChar w:fldCharType="separate"/>
            </w:r>
            <w:r w:rsidR="003947BA">
              <w:rPr>
                <w:noProof/>
                <w:webHidden/>
              </w:rPr>
              <w:t>5</w:t>
            </w:r>
            <w:r w:rsidR="003947BA">
              <w:rPr>
                <w:noProof/>
                <w:webHidden/>
              </w:rPr>
              <w:fldChar w:fldCharType="end"/>
            </w:r>
          </w:hyperlink>
        </w:p>
        <w:p w14:paraId="7E1D2DF3" w14:textId="058292C4" w:rsidR="003947BA" w:rsidRDefault="00101DA4">
          <w:pPr>
            <w:pStyle w:val="TOC1"/>
            <w:tabs>
              <w:tab w:val="left" w:pos="440"/>
              <w:tab w:val="right" w:leader="dot" w:pos="9910"/>
            </w:tabs>
            <w:rPr>
              <w:rFonts w:asciiTheme="minorHAnsi" w:eastAsiaTheme="minorEastAsia" w:hAnsiTheme="minorHAnsi" w:cstheme="minorBidi"/>
              <w:noProof/>
              <w:lang w:val="fr-FR" w:eastAsia="fr-FR"/>
            </w:rPr>
          </w:pPr>
          <w:hyperlink w:anchor="_Toc74326520" w:history="1">
            <w:r w:rsidR="003947BA" w:rsidRPr="00362897">
              <w:rPr>
                <w:rStyle w:val="Hyperlink"/>
                <w:noProof/>
              </w:rPr>
              <w:t>3</w:t>
            </w:r>
            <w:r w:rsidR="003947BA">
              <w:rPr>
                <w:rFonts w:asciiTheme="minorHAnsi" w:eastAsiaTheme="minorEastAsia" w:hAnsiTheme="minorHAnsi" w:cstheme="minorBidi"/>
                <w:noProof/>
                <w:lang w:val="fr-FR" w:eastAsia="fr-FR"/>
              </w:rPr>
              <w:tab/>
            </w:r>
            <w:r w:rsidR="003947BA" w:rsidRPr="00362897">
              <w:rPr>
                <w:rStyle w:val="Hyperlink"/>
                <w:noProof/>
              </w:rPr>
              <w:t>Terms, definitions, symbols and abbreviated terms</w:t>
            </w:r>
            <w:r w:rsidR="003947BA">
              <w:rPr>
                <w:noProof/>
                <w:webHidden/>
              </w:rPr>
              <w:tab/>
            </w:r>
            <w:r w:rsidR="003947BA">
              <w:rPr>
                <w:noProof/>
                <w:webHidden/>
              </w:rPr>
              <w:fldChar w:fldCharType="begin"/>
            </w:r>
            <w:r w:rsidR="003947BA">
              <w:rPr>
                <w:noProof/>
                <w:webHidden/>
              </w:rPr>
              <w:instrText xml:space="preserve"> PAGEREF _Toc74326520 \h </w:instrText>
            </w:r>
            <w:r w:rsidR="003947BA">
              <w:rPr>
                <w:noProof/>
                <w:webHidden/>
              </w:rPr>
            </w:r>
            <w:r w:rsidR="003947BA">
              <w:rPr>
                <w:noProof/>
                <w:webHidden/>
              </w:rPr>
              <w:fldChar w:fldCharType="separate"/>
            </w:r>
            <w:r w:rsidR="003947BA">
              <w:rPr>
                <w:noProof/>
                <w:webHidden/>
              </w:rPr>
              <w:t>5</w:t>
            </w:r>
            <w:r w:rsidR="003947BA">
              <w:rPr>
                <w:noProof/>
                <w:webHidden/>
              </w:rPr>
              <w:fldChar w:fldCharType="end"/>
            </w:r>
          </w:hyperlink>
        </w:p>
        <w:p w14:paraId="4078B6F8" w14:textId="0F096A96" w:rsidR="003947BA" w:rsidRDefault="00101DA4">
          <w:pPr>
            <w:pStyle w:val="TOC1"/>
            <w:tabs>
              <w:tab w:val="left" w:pos="440"/>
              <w:tab w:val="right" w:leader="dot" w:pos="9910"/>
            </w:tabs>
            <w:rPr>
              <w:rFonts w:asciiTheme="minorHAnsi" w:eastAsiaTheme="minorEastAsia" w:hAnsiTheme="minorHAnsi" w:cstheme="minorBidi"/>
              <w:noProof/>
              <w:lang w:val="fr-FR" w:eastAsia="fr-FR"/>
            </w:rPr>
          </w:pPr>
          <w:hyperlink w:anchor="_Toc74326521" w:history="1">
            <w:r w:rsidR="003947BA" w:rsidRPr="00362897">
              <w:rPr>
                <w:rStyle w:val="Hyperlink"/>
                <w:noProof/>
              </w:rPr>
              <w:t>4</w:t>
            </w:r>
            <w:r w:rsidR="003947BA">
              <w:rPr>
                <w:rFonts w:asciiTheme="minorHAnsi" w:eastAsiaTheme="minorEastAsia" w:hAnsiTheme="minorHAnsi" w:cstheme="minorBidi"/>
                <w:noProof/>
                <w:lang w:val="fr-FR" w:eastAsia="fr-FR"/>
              </w:rPr>
              <w:tab/>
            </w:r>
            <w:r w:rsidR="003947BA" w:rsidRPr="00362897">
              <w:rPr>
                <w:rStyle w:val="Hyperlink"/>
                <w:noProof/>
              </w:rPr>
              <w:t>Reference software for ISO/IEC 23090-14</w:t>
            </w:r>
            <w:r w:rsidR="003947BA">
              <w:rPr>
                <w:noProof/>
                <w:webHidden/>
              </w:rPr>
              <w:tab/>
            </w:r>
            <w:r w:rsidR="003947BA">
              <w:rPr>
                <w:noProof/>
                <w:webHidden/>
              </w:rPr>
              <w:fldChar w:fldCharType="begin"/>
            </w:r>
            <w:r w:rsidR="003947BA">
              <w:rPr>
                <w:noProof/>
                <w:webHidden/>
              </w:rPr>
              <w:instrText xml:space="preserve"> PAGEREF _Toc74326521 \h </w:instrText>
            </w:r>
            <w:r w:rsidR="003947BA">
              <w:rPr>
                <w:noProof/>
                <w:webHidden/>
              </w:rPr>
            </w:r>
            <w:r w:rsidR="003947BA">
              <w:rPr>
                <w:noProof/>
                <w:webHidden/>
              </w:rPr>
              <w:fldChar w:fldCharType="separate"/>
            </w:r>
            <w:r w:rsidR="003947BA">
              <w:rPr>
                <w:noProof/>
                <w:webHidden/>
              </w:rPr>
              <w:t>6</w:t>
            </w:r>
            <w:r w:rsidR="003947BA">
              <w:rPr>
                <w:noProof/>
                <w:webHidden/>
              </w:rPr>
              <w:fldChar w:fldCharType="end"/>
            </w:r>
          </w:hyperlink>
        </w:p>
        <w:p w14:paraId="72100CF3" w14:textId="0268D451"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22" w:history="1">
            <w:r w:rsidR="003947BA" w:rsidRPr="00362897">
              <w:rPr>
                <w:rStyle w:val="Hyperlink"/>
                <w:noProof/>
              </w:rPr>
              <w:t>4.1.</w:t>
            </w:r>
            <w:r w:rsidR="003947BA">
              <w:rPr>
                <w:rFonts w:asciiTheme="minorHAnsi" w:eastAsiaTheme="minorEastAsia" w:hAnsiTheme="minorHAnsi" w:cstheme="minorBidi"/>
                <w:noProof/>
                <w:lang w:val="fr-FR" w:eastAsia="fr-FR"/>
              </w:rPr>
              <w:tab/>
            </w:r>
            <w:r w:rsidR="003947BA" w:rsidRPr="00362897">
              <w:rPr>
                <w:rStyle w:val="Hyperlink"/>
                <w:noProof/>
              </w:rPr>
              <w:t>General</w:t>
            </w:r>
            <w:r w:rsidR="003947BA">
              <w:rPr>
                <w:noProof/>
                <w:webHidden/>
              </w:rPr>
              <w:tab/>
            </w:r>
            <w:r w:rsidR="003947BA">
              <w:rPr>
                <w:noProof/>
                <w:webHidden/>
              </w:rPr>
              <w:fldChar w:fldCharType="begin"/>
            </w:r>
            <w:r w:rsidR="003947BA">
              <w:rPr>
                <w:noProof/>
                <w:webHidden/>
              </w:rPr>
              <w:instrText xml:space="preserve"> PAGEREF _Toc74326522 \h </w:instrText>
            </w:r>
            <w:r w:rsidR="003947BA">
              <w:rPr>
                <w:noProof/>
                <w:webHidden/>
              </w:rPr>
            </w:r>
            <w:r w:rsidR="003947BA">
              <w:rPr>
                <w:noProof/>
                <w:webHidden/>
              </w:rPr>
              <w:fldChar w:fldCharType="separate"/>
            </w:r>
            <w:r w:rsidR="003947BA">
              <w:rPr>
                <w:noProof/>
                <w:webHidden/>
              </w:rPr>
              <w:t>6</w:t>
            </w:r>
            <w:r w:rsidR="003947BA">
              <w:rPr>
                <w:noProof/>
                <w:webHidden/>
              </w:rPr>
              <w:fldChar w:fldCharType="end"/>
            </w:r>
          </w:hyperlink>
        </w:p>
        <w:p w14:paraId="6CCDC3B4" w14:textId="4E4ADAFE"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23" w:history="1">
            <w:r w:rsidR="003947BA" w:rsidRPr="00362897">
              <w:rPr>
                <w:rStyle w:val="Hyperlink"/>
                <w:noProof/>
              </w:rPr>
              <w:t>4.2.</w:t>
            </w:r>
            <w:r w:rsidR="003947BA">
              <w:rPr>
                <w:rFonts w:asciiTheme="minorHAnsi" w:eastAsiaTheme="minorEastAsia" w:hAnsiTheme="minorHAnsi" w:cstheme="minorBidi"/>
                <w:noProof/>
                <w:lang w:val="fr-FR" w:eastAsia="fr-FR"/>
              </w:rPr>
              <w:tab/>
            </w:r>
            <w:r w:rsidR="003947BA" w:rsidRPr="00362897">
              <w:rPr>
                <w:rStyle w:val="Hyperlink"/>
                <w:noProof/>
              </w:rPr>
              <w:t>Description</w:t>
            </w:r>
            <w:r w:rsidR="003947BA">
              <w:rPr>
                <w:noProof/>
                <w:webHidden/>
              </w:rPr>
              <w:tab/>
            </w:r>
            <w:r w:rsidR="003947BA">
              <w:rPr>
                <w:noProof/>
                <w:webHidden/>
              </w:rPr>
              <w:fldChar w:fldCharType="begin"/>
            </w:r>
            <w:r w:rsidR="003947BA">
              <w:rPr>
                <w:noProof/>
                <w:webHidden/>
              </w:rPr>
              <w:instrText xml:space="preserve"> PAGEREF _Toc74326523 \h </w:instrText>
            </w:r>
            <w:r w:rsidR="003947BA">
              <w:rPr>
                <w:noProof/>
                <w:webHidden/>
              </w:rPr>
            </w:r>
            <w:r w:rsidR="003947BA">
              <w:rPr>
                <w:noProof/>
                <w:webHidden/>
              </w:rPr>
              <w:fldChar w:fldCharType="separate"/>
            </w:r>
            <w:r w:rsidR="003947BA">
              <w:rPr>
                <w:noProof/>
                <w:webHidden/>
              </w:rPr>
              <w:t>6</w:t>
            </w:r>
            <w:r w:rsidR="003947BA">
              <w:rPr>
                <w:noProof/>
                <w:webHidden/>
              </w:rPr>
              <w:fldChar w:fldCharType="end"/>
            </w:r>
          </w:hyperlink>
        </w:p>
        <w:p w14:paraId="2CD9D34B" w14:textId="1602C187"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24" w:history="1">
            <w:r w:rsidR="003947BA" w:rsidRPr="00362897">
              <w:rPr>
                <w:rStyle w:val="Hyperlink"/>
                <w:noProof/>
              </w:rPr>
              <w:t>4.3.</w:t>
            </w:r>
            <w:r w:rsidR="003947BA">
              <w:rPr>
                <w:rFonts w:asciiTheme="minorHAnsi" w:eastAsiaTheme="minorEastAsia" w:hAnsiTheme="minorHAnsi" w:cstheme="minorBidi"/>
                <w:noProof/>
                <w:lang w:val="fr-FR" w:eastAsia="fr-FR"/>
              </w:rPr>
              <w:tab/>
            </w:r>
            <w:r w:rsidR="003947BA" w:rsidRPr="00362897">
              <w:rPr>
                <w:rStyle w:val="Hyperlink"/>
                <w:noProof/>
              </w:rPr>
              <w:t>Dependencies</w:t>
            </w:r>
            <w:r w:rsidR="003947BA">
              <w:rPr>
                <w:noProof/>
                <w:webHidden/>
              </w:rPr>
              <w:tab/>
            </w:r>
            <w:r w:rsidR="003947BA">
              <w:rPr>
                <w:noProof/>
                <w:webHidden/>
              </w:rPr>
              <w:fldChar w:fldCharType="begin"/>
            </w:r>
            <w:r w:rsidR="003947BA">
              <w:rPr>
                <w:noProof/>
                <w:webHidden/>
              </w:rPr>
              <w:instrText xml:space="preserve"> PAGEREF _Toc74326524 \h </w:instrText>
            </w:r>
            <w:r w:rsidR="003947BA">
              <w:rPr>
                <w:noProof/>
                <w:webHidden/>
              </w:rPr>
            </w:r>
            <w:r w:rsidR="003947BA">
              <w:rPr>
                <w:noProof/>
                <w:webHidden/>
              </w:rPr>
              <w:fldChar w:fldCharType="separate"/>
            </w:r>
            <w:r w:rsidR="003947BA">
              <w:rPr>
                <w:noProof/>
                <w:webHidden/>
              </w:rPr>
              <w:t>6</w:t>
            </w:r>
            <w:r w:rsidR="003947BA">
              <w:rPr>
                <w:noProof/>
                <w:webHidden/>
              </w:rPr>
              <w:fldChar w:fldCharType="end"/>
            </w:r>
          </w:hyperlink>
        </w:p>
        <w:p w14:paraId="3B8BA44F" w14:textId="322B5856"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25" w:history="1">
            <w:r w:rsidR="003947BA" w:rsidRPr="00362897">
              <w:rPr>
                <w:rStyle w:val="Hyperlink"/>
                <w:noProof/>
              </w:rPr>
              <w:t>4.3.1.</w:t>
            </w:r>
            <w:r w:rsidR="003947BA">
              <w:rPr>
                <w:rFonts w:asciiTheme="minorHAnsi" w:eastAsiaTheme="minorEastAsia" w:hAnsiTheme="minorHAnsi" w:cstheme="minorBidi"/>
                <w:noProof/>
                <w:lang w:val="fr-FR" w:eastAsia="fr-FR"/>
              </w:rPr>
              <w:tab/>
            </w:r>
            <w:r w:rsidR="003947BA" w:rsidRPr="00362897">
              <w:rPr>
                <w:rStyle w:val="Hyperlink"/>
                <w:noProof/>
              </w:rPr>
              <w:t>Spatial audio</w:t>
            </w:r>
            <w:r w:rsidR="003947BA">
              <w:rPr>
                <w:noProof/>
                <w:webHidden/>
              </w:rPr>
              <w:tab/>
            </w:r>
            <w:r w:rsidR="003947BA">
              <w:rPr>
                <w:noProof/>
                <w:webHidden/>
              </w:rPr>
              <w:fldChar w:fldCharType="begin"/>
            </w:r>
            <w:r w:rsidR="003947BA">
              <w:rPr>
                <w:noProof/>
                <w:webHidden/>
              </w:rPr>
              <w:instrText xml:space="preserve"> PAGEREF _Toc74326525 \h </w:instrText>
            </w:r>
            <w:r w:rsidR="003947BA">
              <w:rPr>
                <w:noProof/>
                <w:webHidden/>
              </w:rPr>
            </w:r>
            <w:r w:rsidR="003947BA">
              <w:rPr>
                <w:noProof/>
                <w:webHidden/>
              </w:rPr>
              <w:fldChar w:fldCharType="separate"/>
            </w:r>
            <w:r w:rsidR="003947BA">
              <w:rPr>
                <w:noProof/>
                <w:webHidden/>
              </w:rPr>
              <w:t>6</w:t>
            </w:r>
            <w:r w:rsidR="003947BA">
              <w:rPr>
                <w:noProof/>
                <w:webHidden/>
              </w:rPr>
              <w:fldChar w:fldCharType="end"/>
            </w:r>
          </w:hyperlink>
        </w:p>
        <w:p w14:paraId="772B5026" w14:textId="2BD74F0E"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26" w:history="1">
            <w:r w:rsidR="003947BA" w:rsidRPr="00362897">
              <w:rPr>
                <w:rStyle w:val="Hyperlink"/>
                <w:noProof/>
              </w:rPr>
              <w:t>4.4.</w:t>
            </w:r>
            <w:r w:rsidR="003947BA">
              <w:rPr>
                <w:rFonts w:asciiTheme="minorHAnsi" w:eastAsiaTheme="minorEastAsia" w:hAnsiTheme="minorHAnsi" w:cstheme="minorBidi"/>
                <w:noProof/>
                <w:lang w:val="fr-FR" w:eastAsia="fr-FR"/>
              </w:rPr>
              <w:tab/>
            </w:r>
            <w:r w:rsidR="003947BA" w:rsidRPr="00362897">
              <w:rPr>
                <w:rStyle w:val="Hyperlink"/>
                <w:noProof/>
              </w:rPr>
              <w:t>Usage</w:t>
            </w:r>
            <w:r w:rsidR="003947BA">
              <w:rPr>
                <w:noProof/>
                <w:webHidden/>
              </w:rPr>
              <w:tab/>
            </w:r>
            <w:r w:rsidR="003947BA">
              <w:rPr>
                <w:noProof/>
                <w:webHidden/>
              </w:rPr>
              <w:fldChar w:fldCharType="begin"/>
            </w:r>
            <w:r w:rsidR="003947BA">
              <w:rPr>
                <w:noProof/>
                <w:webHidden/>
              </w:rPr>
              <w:instrText xml:space="preserve"> PAGEREF _Toc74326526 \h </w:instrText>
            </w:r>
            <w:r w:rsidR="003947BA">
              <w:rPr>
                <w:noProof/>
                <w:webHidden/>
              </w:rPr>
            </w:r>
            <w:r w:rsidR="003947BA">
              <w:rPr>
                <w:noProof/>
                <w:webHidden/>
              </w:rPr>
              <w:fldChar w:fldCharType="separate"/>
            </w:r>
            <w:r w:rsidR="003947BA">
              <w:rPr>
                <w:noProof/>
                <w:webHidden/>
              </w:rPr>
              <w:t>6</w:t>
            </w:r>
            <w:r w:rsidR="003947BA">
              <w:rPr>
                <w:noProof/>
                <w:webHidden/>
              </w:rPr>
              <w:fldChar w:fldCharType="end"/>
            </w:r>
          </w:hyperlink>
        </w:p>
        <w:p w14:paraId="53AEBFC2" w14:textId="5079647A"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27" w:history="1">
            <w:r w:rsidR="003947BA" w:rsidRPr="00362897">
              <w:rPr>
                <w:rStyle w:val="Hyperlink"/>
                <w:noProof/>
              </w:rPr>
              <w:t>4.4.1.</w:t>
            </w:r>
            <w:r w:rsidR="003947BA">
              <w:rPr>
                <w:rFonts w:asciiTheme="minorHAnsi" w:eastAsiaTheme="minorEastAsia" w:hAnsiTheme="minorHAnsi" w:cstheme="minorBidi"/>
                <w:noProof/>
                <w:lang w:val="fr-FR" w:eastAsia="fr-FR"/>
              </w:rPr>
              <w:tab/>
            </w:r>
            <w:r w:rsidR="003947BA" w:rsidRPr="00362897">
              <w:rPr>
                <w:rStyle w:val="Hyperlink"/>
                <w:noProof/>
              </w:rPr>
              <w:t>Installation</w:t>
            </w:r>
            <w:r w:rsidR="003947BA">
              <w:rPr>
                <w:noProof/>
                <w:webHidden/>
              </w:rPr>
              <w:tab/>
            </w:r>
            <w:r w:rsidR="003947BA">
              <w:rPr>
                <w:noProof/>
                <w:webHidden/>
              </w:rPr>
              <w:fldChar w:fldCharType="begin"/>
            </w:r>
            <w:r w:rsidR="003947BA">
              <w:rPr>
                <w:noProof/>
                <w:webHidden/>
              </w:rPr>
              <w:instrText xml:space="preserve"> PAGEREF _Toc74326527 \h </w:instrText>
            </w:r>
            <w:r w:rsidR="003947BA">
              <w:rPr>
                <w:noProof/>
                <w:webHidden/>
              </w:rPr>
            </w:r>
            <w:r w:rsidR="003947BA">
              <w:rPr>
                <w:noProof/>
                <w:webHidden/>
              </w:rPr>
              <w:fldChar w:fldCharType="separate"/>
            </w:r>
            <w:r w:rsidR="003947BA">
              <w:rPr>
                <w:noProof/>
                <w:webHidden/>
              </w:rPr>
              <w:t>6</w:t>
            </w:r>
            <w:r w:rsidR="003947BA">
              <w:rPr>
                <w:noProof/>
                <w:webHidden/>
              </w:rPr>
              <w:fldChar w:fldCharType="end"/>
            </w:r>
          </w:hyperlink>
        </w:p>
        <w:p w14:paraId="71FF5C5A" w14:textId="6BCBCB44"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28" w:history="1">
            <w:r w:rsidR="003947BA" w:rsidRPr="00362897">
              <w:rPr>
                <w:rStyle w:val="Hyperlink"/>
                <w:noProof/>
              </w:rPr>
              <w:t>4.4.2.</w:t>
            </w:r>
            <w:r w:rsidR="003947BA">
              <w:rPr>
                <w:rFonts w:asciiTheme="minorHAnsi" w:eastAsiaTheme="minorEastAsia" w:hAnsiTheme="minorHAnsi" w:cstheme="minorBidi"/>
                <w:noProof/>
                <w:lang w:val="fr-FR" w:eastAsia="fr-FR"/>
              </w:rPr>
              <w:tab/>
            </w:r>
            <w:r w:rsidR="003947BA" w:rsidRPr="00362897">
              <w:rPr>
                <w:rStyle w:val="Hyperlink"/>
                <w:noProof/>
              </w:rPr>
              <w:t>Example scene</w:t>
            </w:r>
            <w:r w:rsidR="003947BA">
              <w:rPr>
                <w:noProof/>
                <w:webHidden/>
              </w:rPr>
              <w:tab/>
            </w:r>
            <w:r w:rsidR="003947BA">
              <w:rPr>
                <w:noProof/>
                <w:webHidden/>
              </w:rPr>
              <w:fldChar w:fldCharType="begin"/>
            </w:r>
            <w:r w:rsidR="003947BA">
              <w:rPr>
                <w:noProof/>
                <w:webHidden/>
              </w:rPr>
              <w:instrText xml:space="preserve"> PAGEREF _Toc74326528 \h </w:instrText>
            </w:r>
            <w:r w:rsidR="003947BA">
              <w:rPr>
                <w:noProof/>
                <w:webHidden/>
              </w:rPr>
            </w:r>
            <w:r w:rsidR="003947BA">
              <w:rPr>
                <w:noProof/>
                <w:webHidden/>
              </w:rPr>
              <w:fldChar w:fldCharType="separate"/>
            </w:r>
            <w:r w:rsidR="003947BA">
              <w:rPr>
                <w:noProof/>
                <w:webHidden/>
              </w:rPr>
              <w:t>7</w:t>
            </w:r>
            <w:r w:rsidR="003947BA">
              <w:rPr>
                <w:noProof/>
                <w:webHidden/>
              </w:rPr>
              <w:fldChar w:fldCharType="end"/>
            </w:r>
          </w:hyperlink>
        </w:p>
        <w:p w14:paraId="6C86D198" w14:textId="11F03C03" w:rsidR="003947BA" w:rsidRDefault="00101DA4">
          <w:pPr>
            <w:pStyle w:val="TOC1"/>
            <w:tabs>
              <w:tab w:val="left" w:pos="440"/>
              <w:tab w:val="right" w:leader="dot" w:pos="9910"/>
            </w:tabs>
            <w:rPr>
              <w:rFonts w:asciiTheme="minorHAnsi" w:eastAsiaTheme="minorEastAsia" w:hAnsiTheme="minorHAnsi" w:cstheme="minorBidi"/>
              <w:noProof/>
              <w:lang w:val="fr-FR" w:eastAsia="fr-FR"/>
            </w:rPr>
          </w:pPr>
          <w:hyperlink w:anchor="_Toc74326529" w:history="1">
            <w:r w:rsidR="003947BA" w:rsidRPr="00362897">
              <w:rPr>
                <w:rStyle w:val="Hyperlink"/>
                <w:noProof/>
              </w:rPr>
              <w:t>5</w:t>
            </w:r>
            <w:r w:rsidR="003947BA">
              <w:rPr>
                <w:rFonts w:asciiTheme="minorHAnsi" w:eastAsiaTheme="minorEastAsia" w:hAnsiTheme="minorHAnsi" w:cstheme="minorBidi"/>
                <w:noProof/>
                <w:lang w:val="fr-FR" w:eastAsia="fr-FR"/>
              </w:rPr>
              <w:tab/>
            </w:r>
            <w:r w:rsidR="003947BA" w:rsidRPr="00362897">
              <w:rPr>
                <w:rStyle w:val="Hyperlink"/>
                <w:noProof/>
              </w:rPr>
              <w:t>Scene description for MPEG Media conformance</w:t>
            </w:r>
            <w:r w:rsidR="003947BA">
              <w:rPr>
                <w:noProof/>
                <w:webHidden/>
              </w:rPr>
              <w:tab/>
            </w:r>
            <w:r w:rsidR="003947BA">
              <w:rPr>
                <w:noProof/>
                <w:webHidden/>
              </w:rPr>
              <w:fldChar w:fldCharType="begin"/>
            </w:r>
            <w:r w:rsidR="003947BA">
              <w:rPr>
                <w:noProof/>
                <w:webHidden/>
              </w:rPr>
              <w:instrText xml:space="preserve"> PAGEREF _Toc74326529 \h </w:instrText>
            </w:r>
            <w:r w:rsidR="003947BA">
              <w:rPr>
                <w:noProof/>
                <w:webHidden/>
              </w:rPr>
            </w:r>
            <w:r w:rsidR="003947BA">
              <w:rPr>
                <w:noProof/>
                <w:webHidden/>
              </w:rPr>
              <w:fldChar w:fldCharType="separate"/>
            </w:r>
            <w:r w:rsidR="003947BA">
              <w:rPr>
                <w:noProof/>
                <w:webHidden/>
              </w:rPr>
              <w:t>7</w:t>
            </w:r>
            <w:r w:rsidR="003947BA">
              <w:rPr>
                <w:noProof/>
                <w:webHidden/>
              </w:rPr>
              <w:fldChar w:fldCharType="end"/>
            </w:r>
          </w:hyperlink>
        </w:p>
        <w:p w14:paraId="0B239973" w14:textId="004FD3B6"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30" w:history="1">
            <w:r w:rsidR="003947BA" w:rsidRPr="00362897">
              <w:rPr>
                <w:rStyle w:val="Hyperlink"/>
                <w:noProof/>
              </w:rPr>
              <w:t>5.1.</w:t>
            </w:r>
            <w:r w:rsidR="003947BA">
              <w:rPr>
                <w:rFonts w:asciiTheme="minorHAnsi" w:eastAsiaTheme="minorEastAsia" w:hAnsiTheme="minorHAnsi" w:cstheme="minorBidi"/>
                <w:noProof/>
                <w:lang w:val="fr-FR" w:eastAsia="fr-FR"/>
              </w:rPr>
              <w:tab/>
            </w:r>
            <w:r w:rsidR="003947BA" w:rsidRPr="00362897">
              <w:rPr>
                <w:rStyle w:val="Hyperlink"/>
                <w:noProof/>
              </w:rPr>
              <w:t>Overview</w:t>
            </w:r>
            <w:r w:rsidR="003947BA">
              <w:rPr>
                <w:noProof/>
                <w:webHidden/>
              </w:rPr>
              <w:tab/>
            </w:r>
            <w:r w:rsidR="003947BA">
              <w:rPr>
                <w:noProof/>
                <w:webHidden/>
              </w:rPr>
              <w:fldChar w:fldCharType="begin"/>
            </w:r>
            <w:r w:rsidR="003947BA">
              <w:rPr>
                <w:noProof/>
                <w:webHidden/>
              </w:rPr>
              <w:instrText xml:space="preserve"> PAGEREF _Toc74326530 \h </w:instrText>
            </w:r>
            <w:r w:rsidR="003947BA">
              <w:rPr>
                <w:noProof/>
                <w:webHidden/>
              </w:rPr>
            </w:r>
            <w:r w:rsidR="003947BA">
              <w:rPr>
                <w:noProof/>
                <w:webHidden/>
              </w:rPr>
              <w:fldChar w:fldCharType="separate"/>
            </w:r>
            <w:r w:rsidR="003947BA">
              <w:rPr>
                <w:noProof/>
                <w:webHidden/>
              </w:rPr>
              <w:t>7</w:t>
            </w:r>
            <w:r w:rsidR="003947BA">
              <w:rPr>
                <w:noProof/>
                <w:webHidden/>
              </w:rPr>
              <w:fldChar w:fldCharType="end"/>
            </w:r>
          </w:hyperlink>
        </w:p>
        <w:p w14:paraId="6FC29389" w14:textId="78246D30"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31" w:history="1">
            <w:r w:rsidR="003947BA" w:rsidRPr="00362897">
              <w:rPr>
                <w:rStyle w:val="Hyperlink"/>
                <w:noProof/>
              </w:rPr>
              <w:t>5.2.</w:t>
            </w:r>
            <w:r w:rsidR="003947BA">
              <w:rPr>
                <w:rFonts w:asciiTheme="minorHAnsi" w:eastAsiaTheme="minorEastAsia" w:hAnsiTheme="minorHAnsi" w:cstheme="minorBidi"/>
                <w:noProof/>
                <w:lang w:val="fr-FR" w:eastAsia="fr-FR"/>
              </w:rPr>
              <w:tab/>
            </w:r>
            <w:r w:rsidR="003947BA" w:rsidRPr="00362897">
              <w:rPr>
                <w:rStyle w:val="Hyperlink"/>
                <w:noProof/>
              </w:rPr>
              <w:t>Software tools</w:t>
            </w:r>
            <w:r w:rsidR="003947BA">
              <w:rPr>
                <w:noProof/>
                <w:webHidden/>
              </w:rPr>
              <w:tab/>
            </w:r>
            <w:r w:rsidR="003947BA">
              <w:rPr>
                <w:noProof/>
                <w:webHidden/>
              </w:rPr>
              <w:fldChar w:fldCharType="begin"/>
            </w:r>
            <w:r w:rsidR="003947BA">
              <w:rPr>
                <w:noProof/>
                <w:webHidden/>
              </w:rPr>
              <w:instrText xml:space="preserve"> PAGEREF _Toc74326531 \h </w:instrText>
            </w:r>
            <w:r w:rsidR="003947BA">
              <w:rPr>
                <w:noProof/>
                <w:webHidden/>
              </w:rPr>
            </w:r>
            <w:r w:rsidR="003947BA">
              <w:rPr>
                <w:noProof/>
                <w:webHidden/>
              </w:rPr>
              <w:fldChar w:fldCharType="separate"/>
            </w:r>
            <w:r w:rsidR="003947BA">
              <w:rPr>
                <w:noProof/>
                <w:webHidden/>
              </w:rPr>
              <w:t>8</w:t>
            </w:r>
            <w:r w:rsidR="003947BA">
              <w:rPr>
                <w:noProof/>
                <w:webHidden/>
              </w:rPr>
              <w:fldChar w:fldCharType="end"/>
            </w:r>
          </w:hyperlink>
        </w:p>
        <w:p w14:paraId="16A2E8E8" w14:textId="6E20FA66"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32" w:history="1">
            <w:r w:rsidR="003947BA" w:rsidRPr="00362897">
              <w:rPr>
                <w:rStyle w:val="Hyperlink"/>
                <w:noProof/>
                <w:lang w:val="fr-FR"/>
              </w:rPr>
              <w:t>5.3.</w:t>
            </w:r>
            <w:r w:rsidR="003947BA">
              <w:rPr>
                <w:rFonts w:asciiTheme="minorHAnsi" w:eastAsiaTheme="minorEastAsia" w:hAnsiTheme="minorHAnsi" w:cstheme="minorBidi"/>
                <w:noProof/>
                <w:lang w:val="fr-FR" w:eastAsia="fr-FR"/>
              </w:rPr>
              <w:tab/>
            </w:r>
            <w:r w:rsidR="003947BA" w:rsidRPr="00362897">
              <w:rPr>
                <w:rStyle w:val="Hyperlink"/>
                <w:noProof/>
                <w:lang w:val="fr-FR"/>
              </w:rPr>
              <w:t>Scene description glTF2.0 conformance</w:t>
            </w:r>
            <w:r w:rsidR="003947BA">
              <w:rPr>
                <w:noProof/>
                <w:webHidden/>
              </w:rPr>
              <w:tab/>
            </w:r>
            <w:r w:rsidR="003947BA">
              <w:rPr>
                <w:noProof/>
                <w:webHidden/>
              </w:rPr>
              <w:fldChar w:fldCharType="begin"/>
            </w:r>
            <w:r w:rsidR="003947BA">
              <w:rPr>
                <w:noProof/>
                <w:webHidden/>
              </w:rPr>
              <w:instrText xml:space="preserve"> PAGEREF _Toc74326532 \h </w:instrText>
            </w:r>
            <w:r w:rsidR="003947BA">
              <w:rPr>
                <w:noProof/>
                <w:webHidden/>
              </w:rPr>
            </w:r>
            <w:r w:rsidR="003947BA">
              <w:rPr>
                <w:noProof/>
                <w:webHidden/>
              </w:rPr>
              <w:fldChar w:fldCharType="separate"/>
            </w:r>
            <w:r w:rsidR="003947BA">
              <w:rPr>
                <w:noProof/>
                <w:webHidden/>
              </w:rPr>
              <w:t>8</w:t>
            </w:r>
            <w:r w:rsidR="003947BA">
              <w:rPr>
                <w:noProof/>
                <w:webHidden/>
              </w:rPr>
              <w:fldChar w:fldCharType="end"/>
            </w:r>
          </w:hyperlink>
        </w:p>
        <w:p w14:paraId="02CDC2C2" w14:textId="7D6D98D6"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33" w:history="1">
            <w:r w:rsidR="003947BA" w:rsidRPr="00362897">
              <w:rPr>
                <w:rStyle w:val="Hyperlink"/>
                <w:noProof/>
              </w:rPr>
              <w:t>5.3.1.</w:t>
            </w:r>
            <w:r w:rsidR="003947BA">
              <w:rPr>
                <w:rFonts w:asciiTheme="minorHAnsi" w:eastAsiaTheme="minorEastAsia" w:hAnsiTheme="minorHAnsi" w:cstheme="minorBidi"/>
                <w:noProof/>
                <w:lang w:val="fr-FR" w:eastAsia="fr-FR"/>
              </w:rPr>
              <w:tab/>
            </w:r>
            <w:r w:rsidR="003947BA" w:rsidRPr="00362897">
              <w:rPr>
                <w:rStyle w:val="Hyperlink"/>
                <w:noProof/>
              </w:rPr>
              <w:t>General</w:t>
            </w:r>
            <w:r w:rsidR="003947BA">
              <w:rPr>
                <w:noProof/>
                <w:webHidden/>
              </w:rPr>
              <w:tab/>
            </w:r>
            <w:r w:rsidR="003947BA">
              <w:rPr>
                <w:noProof/>
                <w:webHidden/>
              </w:rPr>
              <w:fldChar w:fldCharType="begin"/>
            </w:r>
            <w:r w:rsidR="003947BA">
              <w:rPr>
                <w:noProof/>
                <w:webHidden/>
              </w:rPr>
              <w:instrText xml:space="preserve"> PAGEREF _Toc74326533 \h </w:instrText>
            </w:r>
            <w:r w:rsidR="003947BA">
              <w:rPr>
                <w:noProof/>
                <w:webHidden/>
              </w:rPr>
            </w:r>
            <w:r w:rsidR="003947BA">
              <w:rPr>
                <w:noProof/>
                <w:webHidden/>
              </w:rPr>
              <w:fldChar w:fldCharType="separate"/>
            </w:r>
            <w:r w:rsidR="003947BA">
              <w:rPr>
                <w:noProof/>
                <w:webHidden/>
              </w:rPr>
              <w:t>8</w:t>
            </w:r>
            <w:r w:rsidR="003947BA">
              <w:rPr>
                <w:noProof/>
                <w:webHidden/>
              </w:rPr>
              <w:fldChar w:fldCharType="end"/>
            </w:r>
          </w:hyperlink>
        </w:p>
        <w:p w14:paraId="2AB541FA" w14:textId="3BC08795"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34" w:history="1">
            <w:r w:rsidR="003947BA" w:rsidRPr="00362897">
              <w:rPr>
                <w:rStyle w:val="Hyperlink"/>
                <w:noProof/>
              </w:rPr>
              <w:t>5.3.2.</w:t>
            </w:r>
            <w:r w:rsidR="003947BA">
              <w:rPr>
                <w:rFonts w:asciiTheme="minorHAnsi" w:eastAsiaTheme="minorEastAsia" w:hAnsiTheme="minorHAnsi" w:cstheme="minorBidi"/>
                <w:noProof/>
                <w:lang w:val="fr-FR" w:eastAsia="fr-FR"/>
              </w:rPr>
              <w:tab/>
            </w:r>
            <w:r w:rsidR="003947BA" w:rsidRPr="00362897">
              <w:rPr>
                <w:rStyle w:val="Hyperlink"/>
                <w:noProof/>
              </w:rPr>
              <w:t>JSON schema validation</w:t>
            </w:r>
            <w:r w:rsidR="003947BA">
              <w:rPr>
                <w:noProof/>
                <w:webHidden/>
              </w:rPr>
              <w:tab/>
            </w:r>
            <w:r w:rsidR="003947BA">
              <w:rPr>
                <w:noProof/>
                <w:webHidden/>
              </w:rPr>
              <w:fldChar w:fldCharType="begin"/>
            </w:r>
            <w:r w:rsidR="003947BA">
              <w:rPr>
                <w:noProof/>
                <w:webHidden/>
              </w:rPr>
              <w:instrText xml:space="preserve"> PAGEREF _Toc74326534 \h </w:instrText>
            </w:r>
            <w:r w:rsidR="003947BA">
              <w:rPr>
                <w:noProof/>
                <w:webHidden/>
              </w:rPr>
            </w:r>
            <w:r w:rsidR="003947BA">
              <w:rPr>
                <w:noProof/>
                <w:webHidden/>
              </w:rPr>
              <w:fldChar w:fldCharType="separate"/>
            </w:r>
            <w:r w:rsidR="003947BA">
              <w:rPr>
                <w:noProof/>
                <w:webHidden/>
              </w:rPr>
              <w:t>8</w:t>
            </w:r>
            <w:r w:rsidR="003947BA">
              <w:rPr>
                <w:noProof/>
                <w:webHidden/>
              </w:rPr>
              <w:fldChar w:fldCharType="end"/>
            </w:r>
          </w:hyperlink>
        </w:p>
        <w:p w14:paraId="06B0E1D4" w14:textId="45FB5029"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35" w:history="1">
            <w:r w:rsidR="003947BA" w:rsidRPr="00362897">
              <w:rPr>
                <w:rStyle w:val="Hyperlink"/>
                <w:rFonts w:cstheme="majorBidi"/>
                <w:noProof/>
              </w:rPr>
              <w:t>5.3.3.</w:t>
            </w:r>
            <w:r w:rsidR="003947BA">
              <w:rPr>
                <w:rFonts w:asciiTheme="minorHAnsi" w:eastAsiaTheme="minorEastAsia" w:hAnsiTheme="minorHAnsi" w:cstheme="minorBidi"/>
                <w:noProof/>
                <w:lang w:val="fr-FR" w:eastAsia="fr-FR"/>
              </w:rPr>
              <w:tab/>
            </w:r>
            <w:r w:rsidR="003947BA" w:rsidRPr="00362897">
              <w:rPr>
                <w:rStyle w:val="Hyperlink"/>
                <w:noProof/>
              </w:rPr>
              <w:t>Binary buffer validation</w:t>
            </w:r>
            <w:r w:rsidR="003947BA">
              <w:rPr>
                <w:noProof/>
                <w:webHidden/>
              </w:rPr>
              <w:tab/>
            </w:r>
            <w:r w:rsidR="003947BA">
              <w:rPr>
                <w:noProof/>
                <w:webHidden/>
              </w:rPr>
              <w:fldChar w:fldCharType="begin"/>
            </w:r>
            <w:r w:rsidR="003947BA">
              <w:rPr>
                <w:noProof/>
                <w:webHidden/>
              </w:rPr>
              <w:instrText xml:space="preserve"> PAGEREF _Toc74326535 \h </w:instrText>
            </w:r>
            <w:r w:rsidR="003947BA">
              <w:rPr>
                <w:noProof/>
                <w:webHidden/>
              </w:rPr>
            </w:r>
            <w:r w:rsidR="003947BA">
              <w:rPr>
                <w:noProof/>
                <w:webHidden/>
              </w:rPr>
              <w:fldChar w:fldCharType="separate"/>
            </w:r>
            <w:r w:rsidR="003947BA">
              <w:rPr>
                <w:noProof/>
                <w:webHidden/>
              </w:rPr>
              <w:t>9</w:t>
            </w:r>
            <w:r w:rsidR="003947BA">
              <w:rPr>
                <w:noProof/>
                <w:webHidden/>
              </w:rPr>
              <w:fldChar w:fldCharType="end"/>
            </w:r>
          </w:hyperlink>
        </w:p>
        <w:p w14:paraId="4AD42981" w14:textId="33378065"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36" w:history="1">
            <w:r w:rsidR="003947BA" w:rsidRPr="00362897">
              <w:rPr>
                <w:rStyle w:val="Hyperlink"/>
                <w:noProof/>
              </w:rPr>
              <w:t>5.3.4.</w:t>
            </w:r>
            <w:r w:rsidR="003947BA">
              <w:rPr>
                <w:rFonts w:asciiTheme="minorHAnsi" w:eastAsiaTheme="minorEastAsia" w:hAnsiTheme="minorHAnsi" w:cstheme="minorBidi"/>
                <w:noProof/>
                <w:lang w:val="fr-FR" w:eastAsia="fr-FR"/>
              </w:rPr>
              <w:tab/>
            </w:r>
            <w:r w:rsidR="003947BA" w:rsidRPr="00362897">
              <w:rPr>
                <w:rStyle w:val="Hyperlink"/>
                <w:noProof/>
              </w:rPr>
              <w:t>Source image validation</w:t>
            </w:r>
            <w:r w:rsidR="003947BA">
              <w:rPr>
                <w:noProof/>
                <w:webHidden/>
              </w:rPr>
              <w:tab/>
            </w:r>
            <w:r w:rsidR="003947BA">
              <w:rPr>
                <w:noProof/>
                <w:webHidden/>
              </w:rPr>
              <w:fldChar w:fldCharType="begin"/>
            </w:r>
            <w:r w:rsidR="003947BA">
              <w:rPr>
                <w:noProof/>
                <w:webHidden/>
              </w:rPr>
              <w:instrText xml:space="preserve"> PAGEREF _Toc74326536 \h </w:instrText>
            </w:r>
            <w:r w:rsidR="003947BA">
              <w:rPr>
                <w:noProof/>
                <w:webHidden/>
              </w:rPr>
            </w:r>
            <w:r w:rsidR="003947BA">
              <w:rPr>
                <w:noProof/>
                <w:webHidden/>
              </w:rPr>
              <w:fldChar w:fldCharType="separate"/>
            </w:r>
            <w:r w:rsidR="003947BA">
              <w:rPr>
                <w:noProof/>
                <w:webHidden/>
              </w:rPr>
              <w:t>9</w:t>
            </w:r>
            <w:r w:rsidR="003947BA">
              <w:rPr>
                <w:noProof/>
                <w:webHidden/>
              </w:rPr>
              <w:fldChar w:fldCharType="end"/>
            </w:r>
          </w:hyperlink>
        </w:p>
        <w:p w14:paraId="48490923" w14:textId="6FA6E289" w:rsidR="003947BA" w:rsidRDefault="00101DA4">
          <w:pPr>
            <w:pStyle w:val="TOC3"/>
            <w:tabs>
              <w:tab w:val="left" w:pos="1320"/>
              <w:tab w:val="right" w:leader="dot" w:pos="9910"/>
            </w:tabs>
            <w:rPr>
              <w:rFonts w:asciiTheme="minorHAnsi" w:eastAsiaTheme="minorEastAsia" w:hAnsiTheme="minorHAnsi" w:cstheme="minorBidi"/>
              <w:noProof/>
              <w:lang w:val="fr-FR" w:eastAsia="fr-FR"/>
            </w:rPr>
          </w:pPr>
          <w:hyperlink w:anchor="_Toc74326537" w:history="1">
            <w:r w:rsidR="003947BA" w:rsidRPr="00362897">
              <w:rPr>
                <w:rStyle w:val="Hyperlink"/>
                <w:noProof/>
              </w:rPr>
              <w:t>5.3.5.</w:t>
            </w:r>
            <w:r w:rsidR="003947BA">
              <w:rPr>
                <w:rFonts w:asciiTheme="minorHAnsi" w:eastAsiaTheme="minorEastAsia" w:hAnsiTheme="minorHAnsi" w:cstheme="minorBidi"/>
                <w:noProof/>
                <w:lang w:val="fr-FR" w:eastAsia="fr-FR"/>
              </w:rPr>
              <w:tab/>
            </w:r>
            <w:r w:rsidR="003947BA" w:rsidRPr="00362897">
              <w:rPr>
                <w:rStyle w:val="Hyperlink"/>
                <w:noProof/>
              </w:rPr>
              <w:t>Audio validation</w:t>
            </w:r>
            <w:r w:rsidR="003947BA">
              <w:rPr>
                <w:noProof/>
                <w:webHidden/>
              </w:rPr>
              <w:tab/>
            </w:r>
            <w:r w:rsidR="003947BA">
              <w:rPr>
                <w:noProof/>
                <w:webHidden/>
              </w:rPr>
              <w:fldChar w:fldCharType="begin"/>
            </w:r>
            <w:r w:rsidR="003947BA">
              <w:rPr>
                <w:noProof/>
                <w:webHidden/>
              </w:rPr>
              <w:instrText xml:space="preserve"> PAGEREF _Toc74326537 \h </w:instrText>
            </w:r>
            <w:r w:rsidR="003947BA">
              <w:rPr>
                <w:noProof/>
                <w:webHidden/>
              </w:rPr>
            </w:r>
            <w:r w:rsidR="003947BA">
              <w:rPr>
                <w:noProof/>
                <w:webHidden/>
              </w:rPr>
              <w:fldChar w:fldCharType="separate"/>
            </w:r>
            <w:r w:rsidR="003947BA">
              <w:rPr>
                <w:noProof/>
                <w:webHidden/>
              </w:rPr>
              <w:t>9</w:t>
            </w:r>
            <w:r w:rsidR="003947BA">
              <w:rPr>
                <w:noProof/>
                <w:webHidden/>
              </w:rPr>
              <w:fldChar w:fldCharType="end"/>
            </w:r>
          </w:hyperlink>
        </w:p>
        <w:p w14:paraId="34F0644C" w14:textId="23B456E1"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38" w:history="1">
            <w:r w:rsidR="003947BA" w:rsidRPr="00362897">
              <w:rPr>
                <w:rStyle w:val="Hyperlink"/>
                <w:noProof/>
              </w:rPr>
              <w:t>5.4.</w:t>
            </w:r>
            <w:r w:rsidR="003947BA">
              <w:rPr>
                <w:rFonts w:asciiTheme="minorHAnsi" w:eastAsiaTheme="minorEastAsia" w:hAnsiTheme="minorHAnsi" w:cstheme="minorBidi"/>
                <w:noProof/>
                <w:lang w:val="fr-FR" w:eastAsia="fr-FR"/>
              </w:rPr>
              <w:tab/>
            </w:r>
            <w:r w:rsidR="003947BA" w:rsidRPr="00362897">
              <w:rPr>
                <w:rStyle w:val="Hyperlink"/>
                <w:noProof/>
              </w:rPr>
              <w:t>Scene description sample conformance</w:t>
            </w:r>
            <w:r w:rsidR="003947BA">
              <w:rPr>
                <w:noProof/>
                <w:webHidden/>
              </w:rPr>
              <w:tab/>
            </w:r>
            <w:r w:rsidR="003947BA">
              <w:rPr>
                <w:noProof/>
                <w:webHidden/>
              </w:rPr>
              <w:fldChar w:fldCharType="begin"/>
            </w:r>
            <w:r w:rsidR="003947BA">
              <w:rPr>
                <w:noProof/>
                <w:webHidden/>
              </w:rPr>
              <w:instrText xml:space="preserve"> PAGEREF _Toc74326538 \h </w:instrText>
            </w:r>
            <w:r w:rsidR="003947BA">
              <w:rPr>
                <w:noProof/>
                <w:webHidden/>
              </w:rPr>
            </w:r>
            <w:r w:rsidR="003947BA">
              <w:rPr>
                <w:noProof/>
                <w:webHidden/>
              </w:rPr>
              <w:fldChar w:fldCharType="separate"/>
            </w:r>
            <w:r w:rsidR="003947BA">
              <w:rPr>
                <w:noProof/>
                <w:webHidden/>
              </w:rPr>
              <w:t>9</w:t>
            </w:r>
            <w:r w:rsidR="003947BA">
              <w:rPr>
                <w:noProof/>
                <w:webHidden/>
              </w:rPr>
              <w:fldChar w:fldCharType="end"/>
            </w:r>
          </w:hyperlink>
        </w:p>
        <w:p w14:paraId="0544969F" w14:textId="202C9697" w:rsidR="003947BA" w:rsidRDefault="00101DA4">
          <w:pPr>
            <w:pStyle w:val="TOC1"/>
            <w:tabs>
              <w:tab w:val="left" w:pos="440"/>
              <w:tab w:val="right" w:leader="dot" w:pos="9910"/>
            </w:tabs>
            <w:rPr>
              <w:rFonts w:asciiTheme="minorHAnsi" w:eastAsiaTheme="minorEastAsia" w:hAnsiTheme="minorHAnsi" w:cstheme="minorBidi"/>
              <w:noProof/>
              <w:lang w:val="fr-FR" w:eastAsia="fr-FR"/>
            </w:rPr>
          </w:pPr>
          <w:hyperlink w:anchor="_Toc74326539" w:history="1">
            <w:r w:rsidR="003947BA" w:rsidRPr="00362897">
              <w:rPr>
                <w:rStyle w:val="Hyperlink"/>
                <w:noProof/>
              </w:rPr>
              <w:t>6</w:t>
            </w:r>
            <w:r w:rsidR="003947BA">
              <w:rPr>
                <w:rFonts w:asciiTheme="minorHAnsi" w:eastAsiaTheme="minorEastAsia" w:hAnsiTheme="minorHAnsi" w:cstheme="minorBidi"/>
                <w:noProof/>
                <w:lang w:val="fr-FR" w:eastAsia="fr-FR"/>
              </w:rPr>
              <w:tab/>
            </w:r>
            <w:r w:rsidR="003947BA" w:rsidRPr="00362897">
              <w:rPr>
                <w:rStyle w:val="Hyperlink"/>
                <w:noProof/>
              </w:rPr>
              <w:t>Conformance software for ISO/IEC 23090-14</w:t>
            </w:r>
            <w:r w:rsidR="003947BA">
              <w:rPr>
                <w:noProof/>
                <w:webHidden/>
              </w:rPr>
              <w:tab/>
            </w:r>
            <w:r w:rsidR="003947BA">
              <w:rPr>
                <w:noProof/>
                <w:webHidden/>
              </w:rPr>
              <w:fldChar w:fldCharType="begin"/>
            </w:r>
            <w:r w:rsidR="003947BA">
              <w:rPr>
                <w:noProof/>
                <w:webHidden/>
              </w:rPr>
              <w:instrText xml:space="preserve"> PAGEREF _Toc74326539 \h </w:instrText>
            </w:r>
            <w:r w:rsidR="003947BA">
              <w:rPr>
                <w:noProof/>
                <w:webHidden/>
              </w:rPr>
            </w:r>
            <w:r w:rsidR="003947BA">
              <w:rPr>
                <w:noProof/>
                <w:webHidden/>
              </w:rPr>
              <w:fldChar w:fldCharType="separate"/>
            </w:r>
            <w:r w:rsidR="003947BA">
              <w:rPr>
                <w:noProof/>
                <w:webHidden/>
              </w:rPr>
              <w:t>9</w:t>
            </w:r>
            <w:r w:rsidR="003947BA">
              <w:rPr>
                <w:noProof/>
                <w:webHidden/>
              </w:rPr>
              <w:fldChar w:fldCharType="end"/>
            </w:r>
          </w:hyperlink>
        </w:p>
        <w:p w14:paraId="33531187" w14:textId="7604E455"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40" w:history="1">
            <w:r w:rsidR="003947BA" w:rsidRPr="00362897">
              <w:rPr>
                <w:rStyle w:val="Hyperlink"/>
                <w:noProof/>
              </w:rPr>
              <w:t>6.1.</w:t>
            </w:r>
            <w:r w:rsidR="003947BA">
              <w:rPr>
                <w:rFonts w:asciiTheme="minorHAnsi" w:eastAsiaTheme="minorEastAsia" w:hAnsiTheme="minorHAnsi" w:cstheme="minorBidi"/>
                <w:noProof/>
                <w:lang w:val="fr-FR" w:eastAsia="fr-FR"/>
              </w:rPr>
              <w:tab/>
            </w:r>
            <w:r w:rsidR="003947BA" w:rsidRPr="00362897">
              <w:rPr>
                <w:rStyle w:val="Hyperlink"/>
                <w:noProof/>
              </w:rPr>
              <w:t>Overview</w:t>
            </w:r>
            <w:r w:rsidR="003947BA">
              <w:rPr>
                <w:noProof/>
                <w:webHidden/>
              </w:rPr>
              <w:tab/>
            </w:r>
            <w:r w:rsidR="003947BA">
              <w:rPr>
                <w:noProof/>
                <w:webHidden/>
              </w:rPr>
              <w:fldChar w:fldCharType="begin"/>
            </w:r>
            <w:r w:rsidR="003947BA">
              <w:rPr>
                <w:noProof/>
                <w:webHidden/>
              </w:rPr>
              <w:instrText xml:space="preserve"> PAGEREF _Toc74326540 \h </w:instrText>
            </w:r>
            <w:r w:rsidR="003947BA">
              <w:rPr>
                <w:noProof/>
                <w:webHidden/>
              </w:rPr>
            </w:r>
            <w:r w:rsidR="003947BA">
              <w:rPr>
                <w:noProof/>
                <w:webHidden/>
              </w:rPr>
              <w:fldChar w:fldCharType="separate"/>
            </w:r>
            <w:r w:rsidR="003947BA">
              <w:rPr>
                <w:noProof/>
                <w:webHidden/>
              </w:rPr>
              <w:t>9</w:t>
            </w:r>
            <w:r w:rsidR="003947BA">
              <w:rPr>
                <w:noProof/>
                <w:webHidden/>
              </w:rPr>
              <w:fldChar w:fldCharType="end"/>
            </w:r>
          </w:hyperlink>
        </w:p>
        <w:p w14:paraId="14D431A0" w14:textId="64063A44"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41" w:history="1">
            <w:r w:rsidR="003947BA" w:rsidRPr="00362897">
              <w:rPr>
                <w:rStyle w:val="Hyperlink"/>
                <w:noProof/>
              </w:rPr>
              <w:t>6.2.</w:t>
            </w:r>
            <w:r w:rsidR="003947BA">
              <w:rPr>
                <w:rFonts w:asciiTheme="minorHAnsi" w:eastAsiaTheme="minorEastAsia" w:hAnsiTheme="minorHAnsi" w:cstheme="minorBidi"/>
                <w:noProof/>
                <w:lang w:val="fr-FR" w:eastAsia="fr-FR"/>
              </w:rPr>
              <w:tab/>
            </w:r>
            <w:r w:rsidR="003947BA" w:rsidRPr="00362897">
              <w:rPr>
                <w:rStyle w:val="Hyperlink"/>
                <w:noProof/>
              </w:rPr>
              <w:t>Software</w:t>
            </w:r>
            <w:r w:rsidR="003947BA">
              <w:rPr>
                <w:noProof/>
                <w:webHidden/>
              </w:rPr>
              <w:tab/>
            </w:r>
            <w:r w:rsidR="003947BA">
              <w:rPr>
                <w:noProof/>
                <w:webHidden/>
              </w:rPr>
              <w:fldChar w:fldCharType="begin"/>
            </w:r>
            <w:r w:rsidR="003947BA">
              <w:rPr>
                <w:noProof/>
                <w:webHidden/>
              </w:rPr>
              <w:instrText xml:space="preserve"> PAGEREF _Toc74326541 \h </w:instrText>
            </w:r>
            <w:r w:rsidR="003947BA">
              <w:rPr>
                <w:noProof/>
                <w:webHidden/>
              </w:rPr>
            </w:r>
            <w:r w:rsidR="003947BA">
              <w:rPr>
                <w:noProof/>
                <w:webHidden/>
              </w:rPr>
              <w:fldChar w:fldCharType="separate"/>
            </w:r>
            <w:r w:rsidR="003947BA">
              <w:rPr>
                <w:noProof/>
                <w:webHidden/>
              </w:rPr>
              <w:t>9</w:t>
            </w:r>
            <w:r w:rsidR="003947BA">
              <w:rPr>
                <w:noProof/>
                <w:webHidden/>
              </w:rPr>
              <w:fldChar w:fldCharType="end"/>
            </w:r>
          </w:hyperlink>
        </w:p>
        <w:p w14:paraId="2B8088D7" w14:textId="2F8FD373" w:rsidR="003947BA" w:rsidRDefault="00101DA4">
          <w:pPr>
            <w:pStyle w:val="TOC2"/>
            <w:tabs>
              <w:tab w:val="left" w:pos="880"/>
              <w:tab w:val="right" w:leader="dot" w:pos="9910"/>
            </w:tabs>
            <w:rPr>
              <w:rFonts w:asciiTheme="minorHAnsi" w:eastAsiaTheme="minorEastAsia" w:hAnsiTheme="minorHAnsi" w:cstheme="minorBidi"/>
              <w:noProof/>
              <w:lang w:val="fr-FR" w:eastAsia="fr-FR"/>
            </w:rPr>
          </w:pPr>
          <w:hyperlink w:anchor="_Toc74326542" w:history="1">
            <w:r w:rsidR="003947BA" w:rsidRPr="00362897">
              <w:rPr>
                <w:rStyle w:val="Hyperlink"/>
                <w:noProof/>
              </w:rPr>
              <w:t>6.3.</w:t>
            </w:r>
            <w:r w:rsidR="003947BA">
              <w:rPr>
                <w:rFonts w:asciiTheme="minorHAnsi" w:eastAsiaTheme="minorEastAsia" w:hAnsiTheme="minorHAnsi" w:cstheme="minorBidi"/>
                <w:noProof/>
                <w:lang w:val="fr-FR" w:eastAsia="fr-FR"/>
              </w:rPr>
              <w:tab/>
            </w:r>
            <w:r w:rsidR="003947BA" w:rsidRPr="00362897">
              <w:rPr>
                <w:rStyle w:val="Hyperlink"/>
                <w:noProof/>
              </w:rPr>
              <w:t>JSON schema</w:t>
            </w:r>
            <w:r w:rsidR="003947BA">
              <w:rPr>
                <w:noProof/>
                <w:webHidden/>
              </w:rPr>
              <w:tab/>
            </w:r>
            <w:r w:rsidR="003947BA">
              <w:rPr>
                <w:noProof/>
                <w:webHidden/>
              </w:rPr>
              <w:fldChar w:fldCharType="begin"/>
            </w:r>
            <w:r w:rsidR="003947BA">
              <w:rPr>
                <w:noProof/>
                <w:webHidden/>
              </w:rPr>
              <w:instrText xml:space="preserve"> PAGEREF _Toc74326542 \h </w:instrText>
            </w:r>
            <w:r w:rsidR="003947BA">
              <w:rPr>
                <w:noProof/>
                <w:webHidden/>
              </w:rPr>
            </w:r>
            <w:r w:rsidR="003947BA">
              <w:rPr>
                <w:noProof/>
                <w:webHidden/>
              </w:rPr>
              <w:fldChar w:fldCharType="separate"/>
            </w:r>
            <w:r w:rsidR="003947BA">
              <w:rPr>
                <w:noProof/>
                <w:webHidden/>
              </w:rPr>
              <w:t>10</w:t>
            </w:r>
            <w:r w:rsidR="003947BA">
              <w:rPr>
                <w:noProof/>
                <w:webHidden/>
              </w:rPr>
              <w:fldChar w:fldCharType="end"/>
            </w:r>
          </w:hyperlink>
        </w:p>
        <w:p w14:paraId="7D0E5F0B" w14:textId="1CBBD58B" w:rsidR="003947BA" w:rsidRDefault="00101DA4">
          <w:pPr>
            <w:pStyle w:val="TOC1"/>
            <w:tabs>
              <w:tab w:val="left" w:pos="440"/>
              <w:tab w:val="right" w:leader="dot" w:pos="9910"/>
            </w:tabs>
            <w:rPr>
              <w:rFonts w:asciiTheme="minorHAnsi" w:eastAsiaTheme="minorEastAsia" w:hAnsiTheme="minorHAnsi" w:cstheme="minorBidi"/>
              <w:noProof/>
              <w:lang w:val="fr-FR" w:eastAsia="fr-FR"/>
            </w:rPr>
          </w:pPr>
          <w:hyperlink w:anchor="_Toc74326543" w:history="1">
            <w:r w:rsidR="003947BA" w:rsidRPr="00362897">
              <w:rPr>
                <w:rStyle w:val="Hyperlink"/>
                <w:noProof/>
              </w:rPr>
              <w:t>7</w:t>
            </w:r>
            <w:r w:rsidR="003947BA">
              <w:rPr>
                <w:rFonts w:asciiTheme="minorHAnsi" w:eastAsiaTheme="minorEastAsia" w:hAnsiTheme="minorHAnsi" w:cstheme="minorBidi"/>
                <w:noProof/>
                <w:lang w:val="fr-FR" w:eastAsia="fr-FR"/>
              </w:rPr>
              <w:tab/>
            </w:r>
            <w:r w:rsidR="003947BA" w:rsidRPr="00362897">
              <w:rPr>
                <w:rStyle w:val="Hyperlink"/>
                <w:noProof/>
              </w:rPr>
              <w:t>Test vectors</w:t>
            </w:r>
            <w:r w:rsidR="003947BA">
              <w:rPr>
                <w:noProof/>
                <w:webHidden/>
              </w:rPr>
              <w:tab/>
            </w:r>
            <w:r w:rsidR="003947BA">
              <w:rPr>
                <w:noProof/>
                <w:webHidden/>
              </w:rPr>
              <w:fldChar w:fldCharType="begin"/>
            </w:r>
            <w:r w:rsidR="003947BA">
              <w:rPr>
                <w:noProof/>
                <w:webHidden/>
              </w:rPr>
              <w:instrText xml:space="preserve"> PAGEREF _Toc74326543 \h </w:instrText>
            </w:r>
            <w:r w:rsidR="003947BA">
              <w:rPr>
                <w:noProof/>
                <w:webHidden/>
              </w:rPr>
            </w:r>
            <w:r w:rsidR="003947BA">
              <w:rPr>
                <w:noProof/>
                <w:webHidden/>
              </w:rPr>
              <w:fldChar w:fldCharType="separate"/>
            </w:r>
            <w:r w:rsidR="003947BA">
              <w:rPr>
                <w:noProof/>
                <w:webHidden/>
              </w:rPr>
              <w:t>10</w:t>
            </w:r>
            <w:r w:rsidR="003947BA">
              <w:rPr>
                <w:noProof/>
                <w:webHidden/>
              </w:rPr>
              <w:fldChar w:fldCharType="end"/>
            </w:r>
          </w:hyperlink>
        </w:p>
        <w:p w14:paraId="7D1E41BC" w14:textId="2B611904" w:rsidR="00F15DCA" w:rsidRPr="00BE2F74" w:rsidRDefault="00F15DCA">
          <w:pPr>
            <w:rPr>
              <w:color w:val="000000" w:themeColor="text1"/>
            </w:rPr>
          </w:pPr>
          <w:r w:rsidRPr="00BE2F74">
            <w:rPr>
              <w:b/>
              <w:bCs/>
              <w:noProof/>
              <w:color w:val="000000" w:themeColor="text1"/>
            </w:rPr>
            <w:fldChar w:fldCharType="end"/>
          </w:r>
        </w:p>
      </w:sdtContent>
    </w:sdt>
    <w:p w14:paraId="6A8F0C61" w14:textId="0CDAE5E5" w:rsidR="00925A0F" w:rsidRPr="00BE2F74" w:rsidRDefault="00925A0F">
      <w:pPr>
        <w:tabs>
          <w:tab w:val="left" w:pos="3099"/>
        </w:tabs>
        <w:ind w:left="104"/>
        <w:rPr>
          <w:color w:val="0000EE"/>
          <w:w w:val="120"/>
          <w:sz w:val="24"/>
          <w:u w:val="single" w:color="0000EE"/>
        </w:rPr>
      </w:pPr>
    </w:p>
    <w:p w14:paraId="44B230F2" w14:textId="030C9AF2" w:rsidR="00925A0F" w:rsidRPr="00BE2F74" w:rsidRDefault="00925A0F">
      <w:pPr>
        <w:tabs>
          <w:tab w:val="left" w:pos="3099"/>
        </w:tabs>
        <w:ind w:left="104"/>
        <w:rPr>
          <w:color w:val="0000EE"/>
          <w:w w:val="120"/>
          <w:sz w:val="24"/>
          <w:u w:val="single" w:color="0000EE"/>
        </w:rPr>
      </w:pPr>
    </w:p>
    <w:p w14:paraId="15A0E007" w14:textId="57BF232B" w:rsidR="00925A0F" w:rsidRPr="00BE2F74" w:rsidRDefault="00925A0F">
      <w:pPr>
        <w:tabs>
          <w:tab w:val="left" w:pos="3099"/>
        </w:tabs>
        <w:ind w:left="104"/>
        <w:rPr>
          <w:color w:val="0000EE"/>
          <w:w w:val="120"/>
          <w:sz w:val="24"/>
          <w:u w:val="single" w:color="0000EE"/>
        </w:rPr>
      </w:pPr>
    </w:p>
    <w:p w14:paraId="5AB5030F" w14:textId="6D433981" w:rsidR="00925A0F" w:rsidRPr="00BE2F74" w:rsidRDefault="00925A0F">
      <w:pPr>
        <w:tabs>
          <w:tab w:val="left" w:pos="3099"/>
        </w:tabs>
        <w:ind w:left="104"/>
        <w:rPr>
          <w:color w:val="0000EE"/>
          <w:w w:val="120"/>
          <w:sz w:val="24"/>
          <w:u w:val="single" w:color="0000EE"/>
        </w:rPr>
      </w:pPr>
    </w:p>
    <w:p w14:paraId="4701E8A6" w14:textId="2F46F99A" w:rsidR="00925A0F" w:rsidRPr="00BE2F74" w:rsidRDefault="00925A0F">
      <w:pPr>
        <w:tabs>
          <w:tab w:val="left" w:pos="3099"/>
        </w:tabs>
        <w:ind w:left="104"/>
        <w:rPr>
          <w:color w:val="0000EE"/>
          <w:w w:val="120"/>
          <w:sz w:val="24"/>
          <w:u w:val="single" w:color="0000EE"/>
        </w:rPr>
      </w:pPr>
    </w:p>
    <w:p w14:paraId="50E265DB" w14:textId="186A6564" w:rsidR="00925A0F" w:rsidRPr="00BE2F74" w:rsidRDefault="00925A0F">
      <w:pPr>
        <w:tabs>
          <w:tab w:val="left" w:pos="3099"/>
        </w:tabs>
        <w:ind w:left="104"/>
        <w:rPr>
          <w:color w:val="0000EE"/>
          <w:w w:val="120"/>
          <w:sz w:val="24"/>
          <w:u w:val="single" w:color="0000EE"/>
        </w:rPr>
      </w:pPr>
    </w:p>
    <w:p w14:paraId="44C07735" w14:textId="26AA09D7" w:rsidR="00925A0F" w:rsidRPr="00BE2F74" w:rsidRDefault="00925A0F">
      <w:pPr>
        <w:tabs>
          <w:tab w:val="left" w:pos="3099"/>
        </w:tabs>
        <w:ind w:left="104"/>
        <w:rPr>
          <w:color w:val="0000EE"/>
          <w:w w:val="120"/>
          <w:sz w:val="24"/>
          <w:u w:val="single" w:color="0000EE"/>
        </w:rPr>
      </w:pPr>
    </w:p>
    <w:p w14:paraId="644851EC" w14:textId="457BBC40" w:rsidR="00925A0F" w:rsidRPr="00BE2F74" w:rsidRDefault="00925A0F">
      <w:pPr>
        <w:tabs>
          <w:tab w:val="left" w:pos="3099"/>
        </w:tabs>
        <w:ind w:left="104"/>
        <w:rPr>
          <w:color w:val="0000EE"/>
          <w:w w:val="120"/>
          <w:sz w:val="24"/>
          <w:u w:val="single" w:color="0000EE"/>
        </w:rPr>
      </w:pPr>
    </w:p>
    <w:p w14:paraId="36F1C435" w14:textId="740100BD" w:rsidR="00925A0F" w:rsidRPr="00BE2F74" w:rsidRDefault="00925A0F">
      <w:pPr>
        <w:tabs>
          <w:tab w:val="left" w:pos="3099"/>
        </w:tabs>
        <w:ind w:left="104"/>
        <w:rPr>
          <w:color w:val="0000EE"/>
          <w:w w:val="120"/>
          <w:sz w:val="24"/>
          <w:u w:val="single" w:color="0000EE"/>
        </w:rPr>
      </w:pPr>
    </w:p>
    <w:p w14:paraId="65864A8B" w14:textId="6BE6A84F" w:rsidR="00925A0F" w:rsidRPr="00BE2F74" w:rsidRDefault="00925A0F">
      <w:pPr>
        <w:tabs>
          <w:tab w:val="left" w:pos="3099"/>
        </w:tabs>
        <w:ind w:left="104"/>
        <w:rPr>
          <w:color w:val="0000EE"/>
          <w:w w:val="120"/>
          <w:sz w:val="24"/>
          <w:u w:val="single" w:color="0000EE"/>
        </w:rPr>
      </w:pPr>
    </w:p>
    <w:p w14:paraId="0AD3DB89" w14:textId="7C99BB8E" w:rsidR="00925A0F" w:rsidRPr="00BE2F74" w:rsidRDefault="00925A0F">
      <w:pPr>
        <w:tabs>
          <w:tab w:val="left" w:pos="3099"/>
        </w:tabs>
        <w:ind w:left="104"/>
        <w:rPr>
          <w:color w:val="0000EE"/>
          <w:w w:val="120"/>
          <w:sz w:val="24"/>
          <w:u w:val="single" w:color="0000EE"/>
        </w:rPr>
      </w:pPr>
    </w:p>
    <w:p w14:paraId="30BD3DE8" w14:textId="66FCC8EB" w:rsidR="00925A0F" w:rsidRPr="00BE2F74" w:rsidRDefault="00925A0F">
      <w:pPr>
        <w:tabs>
          <w:tab w:val="left" w:pos="3099"/>
        </w:tabs>
        <w:ind w:left="104"/>
        <w:rPr>
          <w:color w:val="0000EE"/>
          <w:w w:val="120"/>
          <w:sz w:val="24"/>
          <w:u w:val="single" w:color="0000EE"/>
        </w:rPr>
      </w:pPr>
    </w:p>
    <w:p w14:paraId="0AB4BED5" w14:textId="5309B497" w:rsidR="00925A0F" w:rsidRPr="00BE2F74" w:rsidRDefault="00925A0F">
      <w:pPr>
        <w:tabs>
          <w:tab w:val="left" w:pos="3099"/>
        </w:tabs>
        <w:ind w:left="104"/>
        <w:rPr>
          <w:color w:val="0000EE"/>
          <w:w w:val="120"/>
          <w:sz w:val="24"/>
          <w:u w:val="single" w:color="0000EE"/>
        </w:rPr>
      </w:pPr>
    </w:p>
    <w:p w14:paraId="3661DC13" w14:textId="634488DC" w:rsidR="00925A0F" w:rsidRPr="00BE2F74" w:rsidRDefault="00925A0F">
      <w:pPr>
        <w:tabs>
          <w:tab w:val="left" w:pos="3099"/>
        </w:tabs>
        <w:ind w:left="104"/>
        <w:rPr>
          <w:color w:val="0000EE"/>
          <w:w w:val="120"/>
          <w:sz w:val="24"/>
          <w:u w:val="single" w:color="0000EE"/>
        </w:rPr>
      </w:pPr>
    </w:p>
    <w:p w14:paraId="57435675" w14:textId="4D58ADFB" w:rsidR="00925A0F" w:rsidRPr="00BE2F74" w:rsidRDefault="00925A0F">
      <w:pPr>
        <w:tabs>
          <w:tab w:val="left" w:pos="3099"/>
        </w:tabs>
        <w:ind w:left="104"/>
        <w:rPr>
          <w:color w:val="0000EE"/>
          <w:w w:val="120"/>
          <w:sz w:val="24"/>
          <w:u w:val="single" w:color="0000EE"/>
        </w:rPr>
      </w:pPr>
    </w:p>
    <w:p w14:paraId="5E174A1A" w14:textId="3E82B212" w:rsidR="00925A0F" w:rsidRPr="00BE2F74" w:rsidRDefault="00925A0F">
      <w:pPr>
        <w:tabs>
          <w:tab w:val="left" w:pos="3099"/>
        </w:tabs>
        <w:ind w:left="104"/>
        <w:rPr>
          <w:color w:val="0000EE"/>
          <w:w w:val="120"/>
          <w:sz w:val="24"/>
          <w:u w:val="single" w:color="0000EE"/>
        </w:rPr>
      </w:pPr>
    </w:p>
    <w:p w14:paraId="36F62239" w14:textId="1B8BBBB4" w:rsidR="00925A0F" w:rsidRPr="00BE2F74" w:rsidRDefault="00925A0F">
      <w:pPr>
        <w:tabs>
          <w:tab w:val="left" w:pos="3099"/>
        </w:tabs>
        <w:ind w:left="104"/>
        <w:rPr>
          <w:color w:val="0000EE"/>
          <w:w w:val="120"/>
          <w:sz w:val="24"/>
          <w:u w:val="single" w:color="0000EE"/>
        </w:rPr>
      </w:pPr>
    </w:p>
    <w:p w14:paraId="5AAC9772" w14:textId="2A3ACCF4" w:rsidR="00925A0F" w:rsidRPr="00BE2F74" w:rsidRDefault="00925A0F">
      <w:pPr>
        <w:tabs>
          <w:tab w:val="left" w:pos="3099"/>
        </w:tabs>
        <w:ind w:left="104"/>
        <w:rPr>
          <w:color w:val="0000EE"/>
          <w:w w:val="120"/>
          <w:sz w:val="24"/>
          <w:u w:val="single" w:color="0000EE"/>
        </w:rPr>
      </w:pPr>
    </w:p>
    <w:p w14:paraId="2CD56CA2" w14:textId="12B53AFA" w:rsidR="00925A0F" w:rsidRPr="00BE2F74" w:rsidRDefault="00925A0F">
      <w:pPr>
        <w:tabs>
          <w:tab w:val="left" w:pos="3099"/>
        </w:tabs>
        <w:ind w:left="104"/>
        <w:rPr>
          <w:color w:val="0000EE"/>
          <w:w w:val="120"/>
          <w:sz w:val="24"/>
          <w:u w:val="single" w:color="0000EE"/>
        </w:rPr>
      </w:pPr>
    </w:p>
    <w:p w14:paraId="4DA43E2B" w14:textId="30F1DE0D" w:rsidR="00925A0F" w:rsidRPr="00BE2F74" w:rsidRDefault="00925A0F">
      <w:pPr>
        <w:tabs>
          <w:tab w:val="left" w:pos="3099"/>
        </w:tabs>
        <w:ind w:left="104"/>
        <w:rPr>
          <w:color w:val="0000EE"/>
          <w:w w:val="120"/>
          <w:sz w:val="24"/>
          <w:u w:val="single" w:color="0000EE"/>
        </w:rPr>
      </w:pPr>
    </w:p>
    <w:p w14:paraId="49E057D0" w14:textId="3E959E27" w:rsidR="00925A0F" w:rsidRPr="00BE2F74" w:rsidRDefault="00925A0F">
      <w:pPr>
        <w:tabs>
          <w:tab w:val="left" w:pos="3099"/>
        </w:tabs>
        <w:ind w:left="104"/>
        <w:rPr>
          <w:color w:val="0000EE"/>
          <w:w w:val="120"/>
          <w:sz w:val="24"/>
          <w:u w:val="single" w:color="0000EE"/>
        </w:rPr>
      </w:pPr>
    </w:p>
    <w:p w14:paraId="0CE124F9" w14:textId="34542007" w:rsidR="00925A0F" w:rsidRPr="00BE2F74" w:rsidRDefault="00925A0F">
      <w:pPr>
        <w:tabs>
          <w:tab w:val="left" w:pos="3099"/>
        </w:tabs>
        <w:ind w:left="104"/>
        <w:rPr>
          <w:color w:val="0000EE"/>
          <w:w w:val="120"/>
          <w:sz w:val="24"/>
          <w:u w:val="single" w:color="0000EE"/>
        </w:rPr>
      </w:pPr>
    </w:p>
    <w:p w14:paraId="1A5D6F88" w14:textId="0D8C76B9" w:rsidR="00925A0F" w:rsidRPr="00BE2F74" w:rsidRDefault="00925A0F">
      <w:pPr>
        <w:tabs>
          <w:tab w:val="left" w:pos="3099"/>
        </w:tabs>
        <w:ind w:left="104"/>
        <w:rPr>
          <w:color w:val="0000EE"/>
          <w:w w:val="120"/>
          <w:sz w:val="24"/>
          <w:u w:val="single" w:color="0000EE"/>
        </w:rPr>
      </w:pPr>
    </w:p>
    <w:p w14:paraId="60B3412A" w14:textId="57D7DDAB" w:rsidR="00925A0F" w:rsidRPr="00BE2F74" w:rsidRDefault="00925A0F">
      <w:pPr>
        <w:tabs>
          <w:tab w:val="left" w:pos="3099"/>
        </w:tabs>
        <w:ind w:left="104"/>
        <w:rPr>
          <w:color w:val="0000EE"/>
          <w:w w:val="120"/>
          <w:sz w:val="24"/>
          <w:u w:val="single" w:color="0000EE"/>
        </w:rPr>
      </w:pPr>
    </w:p>
    <w:p w14:paraId="0F5FDB2A" w14:textId="6B679F44" w:rsidR="00925A0F" w:rsidRPr="00BE2F74" w:rsidRDefault="00925A0F">
      <w:pPr>
        <w:tabs>
          <w:tab w:val="left" w:pos="3099"/>
        </w:tabs>
        <w:ind w:left="104"/>
        <w:rPr>
          <w:color w:val="0000EE"/>
          <w:w w:val="120"/>
          <w:sz w:val="24"/>
          <w:u w:val="single" w:color="0000EE"/>
        </w:rPr>
      </w:pPr>
    </w:p>
    <w:p w14:paraId="0155D8B6" w14:textId="55676BE6" w:rsidR="00925A0F" w:rsidRPr="00BE2F74" w:rsidRDefault="00925A0F">
      <w:pPr>
        <w:tabs>
          <w:tab w:val="left" w:pos="3099"/>
        </w:tabs>
        <w:ind w:left="104"/>
        <w:rPr>
          <w:color w:val="0000EE"/>
          <w:w w:val="120"/>
          <w:sz w:val="24"/>
          <w:u w:val="single" w:color="0000EE"/>
        </w:rPr>
      </w:pPr>
    </w:p>
    <w:p w14:paraId="7BA32FB8" w14:textId="3E6A90FE" w:rsidR="00925A0F" w:rsidRPr="00BE2F74" w:rsidRDefault="00925A0F">
      <w:pPr>
        <w:tabs>
          <w:tab w:val="left" w:pos="3099"/>
        </w:tabs>
        <w:ind w:left="104"/>
        <w:rPr>
          <w:color w:val="0000EE"/>
          <w:w w:val="120"/>
          <w:sz w:val="24"/>
          <w:u w:val="single" w:color="0000EE"/>
        </w:rPr>
      </w:pPr>
    </w:p>
    <w:p w14:paraId="19493086" w14:textId="77777777" w:rsidR="00925A0F" w:rsidRPr="00BE2F74" w:rsidRDefault="00925A0F">
      <w:pPr>
        <w:tabs>
          <w:tab w:val="left" w:pos="3099"/>
        </w:tabs>
        <w:ind w:left="104"/>
        <w:rPr>
          <w:color w:val="0000EE"/>
          <w:w w:val="120"/>
          <w:sz w:val="24"/>
          <w:u w:val="single" w:color="0000EE"/>
        </w:rPr>
      </w:pPr>
    </w:p>
    <w:p w14:paraId="770DD3C0" w14:textId="68816648" w:rsidR="00F03F9B" w:rsidRPr="00BE2F74" w:rsidRDefault="00F03F9B">
      <w:pPr>
        <w:tabs>
          <w:tab w:val="left" w:pos="3099"/>
        </w:tabs>
        <w:ind w:left="104"/>
        <w:rPr>
          <w:color w:val="0000EE"/>
          <w:w w:val="120"/>
          <w:sz w:val="24"/>
          <w:u w:val="single" w:color="0000EE"/>
        </w:rPr>
      </w:pPr>
    </w:p>
    <w:p w14:paraId="71F3EE19" w14:textId="77777777" w:rsidR="00F03F9B" w:rsidRPr="00BE2F74" w:rsidRDefault="00F03F9B">
      <w:pPr>
        <w:tabs>
          <w:tab w:val="left" w:pos="3099"/>
        </w:tabs>
        <w:ind w:left="104"/>
        <w:rPr>
          <w:color w:val="0000EE"/>
          <w:w w:val="120"/>
          <w:sz w:val="24"/>
          <w:u w:val="single" w:color="0000EE"/>
        </w:rPr>
        <w:sectPr w:rsidR="00F03F9B" w:rsidRPr="00BE2F74">
          <w:type w:val="continuous"/>
          <w:pgSz w:w="11900" w:h="16840"/>
          <w:pgMar w:top="540" w:right="980" w:bottom="280" w:left="1000" w:header="720" w:footer="720" w:gutter="0"/>
          <w:cols w:space="720"/>
        </w:sectPr>
      </w:pPr>
    </w:p>
    <w:p w14:paraId="5D542300" w14:textId="77777777" w:rsidR="00385C5D" w:rsidRPr="006555DD" w:rsidRDefault="00385C5D" w:rsidP="00385C5D">
      <w:pPr>
        <w:widowControl/>
        <w:jc w:val="center"/>
        <w:rPr>
          <w:rFonts w:ascii="Times New Roman" w:eastAsia="SimSun" w:hAnsi="Times New Roman" w:cs="Times New Roman"/>
          <w:b/>
          <w:sz w:val="28"/>
          <w:szCs w:val="24"/>
          <w:lang w:val="fr-FR" w:eastAsia="zh-CN"/>
        </w:rPr>
      </w:pPr>
      <w:r w:rsidRPr="006555DD">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6555DD" w:rsidRDefault="00385C5D" w:rsidP="00385C5D">
      <w:pPr>
        <w:widowControl/>
        <w:jc w:val="center"/>
        <w:rPr>
          <w:rFonts w:ascii="Times New Roman" w:eastAsia="SimSun" w:hAnsi="Times New Roman" w:cs="Times New Roman"/>
          <w:b/>
          <w:sz w:val="28"/>
          <w:szCs w:val="24"/>
          <w:lang w:val="fr-FR" w:eastAsia="zh-CN"/>
        </w:rPr>
      </w:pPr>
      <w:r w:rsidRPr="006555DD">
        <w:rPr>
          <w:rFonts w:ascii="Times New Roman" w:eastAsia="SimSun" w:hAnsi="Times New Roman" w:cs="Times New Roman"/>
          <w:b/>
          <w:sz w:val="28"/>
          <w:szCs w:val="24"/>
          <w:lang w:val="fr-FR" w:eastAsia="zh-CN"/>
        </w:rPr>
        <w:t>ORGANISATION INTERNATIONALE DE NORMALISATION</w:t>
      </w:r>
    </w:p>
    <w:p w14:paraId="59B4F11C" w14:textId="5AB6F93A" w:rsidR="00385C5D" w:rsidRPr="006555DD" w:rsidRDefault="00385C5D" w:rsidP="00385C5D">
      <w:pPr>
        <w:widowControl/>
        <w:jc w:val="center"/>
        <w:rPr>
          <w:rFonts w:ascii="Times New Roman" w:eastAsia="SimSun" w:hAnsi="Times New Roman" w:cs="Times New Roman"/>
          <w:b/>
          <w:sz w:val="28"/>
          <w:szCs w:val="24"/>
          <w:lang w:val="fr-FR" w:eastAsia="zh-CN"/>
        </w:rPr>
      </w:pPr>
      <w:r w:rsidRPr="006555DD">
        <w:rPr>
          <w:rFonts w:ascii="Times New Roman" w:eastAsia="SimSun" w:hAnsi="Times New Roman" w:cs="Times New Roman"/>
          <w:b/>
          <w:sz w:val="28"/>
          <w:szCs w:val="24"/>
          <w:lang w:val="fr-FR" w:eastAsia="zh-CN"/>
        </w:rPr>
        <w:t>ISO/IEC JTC 1/SC 29/WG 3</w:t>
      </w:r>
    </w:p>
    <w:p w14:paraId="0D92B76F" w14:textId="77777777" w:rsidR="00385C5D" w:rsidRPr="00BE2F74" w:rsidRDefault="00385C5D" w:rsidP="00385C5D">
      <w:pPr>
        <w:widowControl/>
        <w:jc w:val="center"/>
        <w:rPr>
          <w:rFonts w:ascii="Times New Roman" w:eastAsia="SimSun" w:hAnsi="Times New Roman" w:cs="Times New Roman"/>
          <w:b/>
          <w:sz w:val="28"/>
          <w:szCs w:val="24"/>
          <w:lang w:eastAsia="zh-CN"/>
        </w:rPr>
      </w:pPr>
      <w:r w:rsidRPr="00BE2F74">
        <w:rPr>
          <w:rFonts w:ascii="Times New Roman" w:eastAsia="SimSun" w:hAnsi="Times New Roman" w:cs="Times New Roman"/>
          <w:b/>
          <w:sz w:val="28"/>
          <w:szCs w:val="24"/>
          <w:lang w:eastAsia="zh-CN"/>
        </w:rPr>
        <w:t>CODING OF MOVING PICTURES AND AUDIO</w:t>
      </w:r>
    </w:p>
    <w:p w14:paraId="5093E541" w14:textId="77777777" w:rsidR="00385C5D" w:rsidRPr="00BE2F74" w:rsidRDefault="00385C5D" w:rsidP="00385C5D">
      <w:pPr>
        <w:rPr>
          <w:rFonts w:ascii="Times New Roman" w:hAnsi="Times New Roman" w:cs="Times New Roman"/>
        </w:rPr>
      </w:pPr>
    </w:p>
    <w:p w14:paraId="54CED6D6" w14:textId="38C413AE" w:rsidR="00385C5D" w:rsidRPr="00BE2F74" w:rsidRDefault="00385C5D" w:rsidP="00385C5D">
      <w:pPr>
        <w:widowControl/>
        <w:jc w:val="right"/>
        <w:rPr>
          <w:rFonts w:ascii="Times New Roman" w:eastAsia="SimSun" w:hAnsi="Times New Roman" w:cs="Times New Roman"/>
          <w:b/>
          <w:sz w:val="48"/>
          <w:szCs w:val="24"/>
          <w:lang w:eastAsia="zh-CN"/>
        </w:rPr>
      </w:pPr>
      <w:r w:rsidRPr="00BE2F74">
        <w:rPr>
          <w:rFonts w:ascii="Times New Roman" w:eastAsia="SimSun" w:hAnsi="Times New Roman" w:cs="Times New Roman"/>
          <w:b/>
          <w:sz w:val="28"/>
          <w:szCs w:val="24"/>
          <w:lang w:eastAsia="zh-CN"/>
        </w:rPr>
        <w:t xml:space="preserve">ISO/IEC JTC 1/SC 29/WG 3 </w:t>
      </w:r>
      <w:r w:rsidRPr="00BE2F74">
        <w:rPr>
          <w:rFonts w:ascii="Times New Roman" w:eastAsia="SimSun" w:hAnsi="Times New Roman" w:cs="Times New Roman"/>
          <w:b/>
          <w:sz w:val="48"/>
          <w:szCs w:val="24"/>
          <w:lang w:eastAsia="zh-CN"/>
        </w:rPr>
        <w:t>N</w:t>
      </w:r>
      <w:r w:rsidRPr="00BE2F74">
        <w:rPr>
          <w:rFonts w:ascii="Times New Roman" w:hAnsi="Times New Roman" w:cs="Times New Roman"/>
        </w:rPr>
        <w:t xml:space="preserve"> </w:t>
      </w:r>
      <w:r w:rsidR="00C6177D">
        <w:rPr>
          <w:rFonts w:ascii="Times New Roman" w:eastAsia="SimSun" w:hAnsi="Times New Roman" w:cs="Times New Roman"/>
          <w:b/>
          <w:sz w:val="48"/>
          <w:szCs w:val="24"/>
          <w:lang w:eastAsia="zh-CN"/>
        </w:rPr>
        <w:t>0271</w:t>
      </w:r>
    </w:p>
    <w:p w14:paraId="1E14C2FC" w14:textId="420E4781" w:rsidR="00385C5D" w:rsidRPr="00BE2F74" w:rsidRDefault="00385C5D" w:rsidP="00385C5D">
      <w:pPr>
        <w:widowControl/>
        <w:jc w:val="right"/>
        <w:rPr>
          <w:rFonts w:ascii="Times New Roman" w:eastAsia="SimSun" w:hAnsi="Times New Roman" w:cs="Times New Roman"/>
          <w:b/>
          <w:sz w:val="28"/>
          <w:szCs w:val="24"/>
          <w:lang w:eastAsia="zh-CN"/>
        </w:rPr>
      </w:pPr>
      <w:r w:rsidRPr="00BE2F74">
        <w:rPr>
          <w:rFonts w:ascii="Times New Roman" w:eastAsia="SimSun" w:hAnsi="Times New Roman" w:cs="Times New Roman"/>
          <w:b/>
          <w:sz w:val="28"/>
          <w:szCs w:val="24"/>
          <w:lang w:eastAsia="zh-CN"/>
        </w:rPr>
        <w:t xml:space="preserve">Online – </w:t>
      </w:r>
      <w:r w:rsidR="00C6177D">
        <w:rPr>
          <w:rFonts w:ascii="Times New Roman" w:eastAsia="SimSun" w:hAnsi="Times New Roman" w:cs="Times New Roman"/>
          <w:b/>
          <w:sz w:val="28"/>
          <w:szCs w:val="24"/>
          <w:lang w:eastAsia="zh-CN"/>
        </w:rPr>
        <w:t>April</w:t>
      </w:r>
      <w:r w:rsidRPr="00BE2F74">
        <w:rPr>
          <w:rFonts w:ascii="Times New Roman" w:eastAsia="SimSun" w:hAnsi="Times New Roman" w:cs="Times New Roman"/>
          <w:b/>
          <w:sz w:val="28"/>
          <w:szCs w:val="24"/>
          <w:lang w:eastAsia="zh-CN"/>
        </w:rPr>
        <w:t xml:space="preserve"> 202</w:t>
      </w:r>
      <w:r w:rsidR="00C6177D">
        <w:rPr>
          <w:rFonts w:ascii="Times New Roman" w:eastAsia="SimSun" w:hAnsi="Times New Roman" w:cs="Times New Roman"/>
          <w:b/>
          <w:sz w:val="28"/>
          <w:szCs w:val="24"/>
          <w:lang w:eastAsia="zh-CN"/>
        </w:rPr>
        <w:t>1</w:t>
      </w:r>
      <w:bookmarkStart w:id="0" w:name="_GoBack"/>
      <w:bookmarkEnd w:id="0"/>
    </w:p>
    <w:p w14:paraId="2EF6DF81" w14:textId="4FE932C0" w:rsidR="00EF285A" w:rsidRPr="00BE2F74" w:rsidRDefault="00EF285A" w:rsidP="00714D03">
      <w:pPr>
        <w:widowControl/>
        <w:rPr>
          <w:rFonts w:ascii="Times New Roman" w:eastAsia="SimSun" w:hAnsi="Times New Roman" w:cs="Times New Roman"/>
          <w:b/>
          <w:sz w:val="28"/>
          <w:szCs w:val="24"/>
          <w:lang w:eastAsia="zh-CN"/>
        </w:rPr>
      </w:pPr>
    </w:p>
    <w:p w14:paraId="404CD641" w14:textId="77777777" w:rsidR="00EF285A" w:rsidRPr="00BE2F74" w:rsidRDefault="00EF285A" w:rsidP="00385C5D">
      <w:pPr>
        <w:widowControl/>
        <w:jc w:val="right"/>
        <w:rPr>
          <w:rFonts w:ascii="Times New Roman" w:eastAsia="SimSun" w:hAnsi="Times New Roman" w:cs="Times New Roman"/>
          <w:b/>
          <w:sz w:val="28"/>
          <w:szCs w:val="24"/>
          <w:lang w:eastAsia="zh-CN"/>
        </w:rPr>
      </w:pPr>
    </w:p>
    <w:p w14:paraId="7A82090E" w14:textId="77777777" w:rsidR="00EF285A" w:rsidRPr="00BE2F74" w:rsidRDefault="00EF285A" w:rsidP="00925A0F">
      <w:pPr>
        <w:pStyle w:val="Heading1"/>
        <w:rPr>
          <w:rFonts w:asciiTheme="majorHAnsi" w:hAnsiTheme="majorHAnsi"/>
        </w:rPr>
      </w:pPr>
      <w:bookmarkStart w:id="1" w:name="_Toc353342667"/>
      <w:bookmarkStart w:id="2" w:name="_Toc72493451"/>
      <w:bookmarkStart w:id="3" w:name="_Toc74326516"/>
      <w:r w:rsidRPr="00BE2F74">
        <w:rPr>
          <w:rFonts w:asciiTheme="majorHAnsi" w:hAnsiTheme="majorHAnsi"/>
        </w:rPr>
        <w:t>Foreword</w:t>
      </w:r>
      <w:bookmarkEnd w:id="1"/>
      <w:bookmarkEnd w:id="2"/>
      <w:bookmarkEnd w:id="3"/>
    </w:p>
    <w:p w14:paraId="69A24AF4" w14:textId="77777777" w:rsidR="00EF285A" w:rsidRPr="00BE2F74" w:rsidRDefault="00EF285A" w:rsidP="00D93386">
      <w:pPr>
        <w:pStyle w:val="ForewordText"/>
        <w:spacing w:line="240" w:lineRule="auto"/>
        <w:rPr>
          <w:rFonts w:cstheme="minorHAnsi"/>
          <w:lang w:val="en-US"/>
        </w:rPr>
      </w:pPr>
      <w:r w:rsidRPr="00BE2F74">
        <w:rPr>
          <w:rFonts w:cstheme="minorHAnsi"/>
          <w:lang w:val="en-US"/>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2227000" w14:textId="77777777" w:rsidR="00EF285A" w:rsidRPr="00BE2F74" w:rsidRDefault="00EF285A" w:rsidP="00D93386">
      <w:pPr>
        <w:pStyle w:val="ForewordText"/>
        <w:spacing w:line="240" w:lineRule="auto"/>
        <w:rPr>
          <w:rFonts w:cstheme="minorHAnsi"/>
          <w:lang w:val="en-US"/>
        </w:rPr>
      </w:pPr>
      <w:r w:rsidRPr="00BE2F74">
        <w:rPr>
          <w:rFonts w:cstheme="minorHAnsi"/>
          <w:lang w:val="en-US"/>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BE2F74">
          <w:rPr>
            <w:rStyle w:val="Hyperlink"/>
            <w:rFonts w:cstheme="minorHAnsi"/>
            <w:lang w:val="en-US"/>
          </w:rPr>
          <w:t>www.iso.org/directives</w:t>
        </w:r>
      </w:hyperlink>
      <w:r w:rsidRPr="00BE2F74">
        <w:rPr>
          <w:rFonts w:cstheme="minorHAnsi"/>
          <w:lang w:val="en-US"/>
        </w:rPr>
        <w:t>).</w:t>
      </w:r>
    </w:p>
    <w:p w14:paraId="4E2F5F0E" w14:textId="77777777" w:rsidR="00EF285A" w:rsidRPr="00BE2F74" w:rsidRDefault="00EF285A" w:rsidP="00D93386">
      <w:pPr>
        <w:pStyle w:val="ForewordText"/>
        <w:spacing w:line="240" w:lineRule="auto"/>
        <w:rPr>
          <w:rFonts w:cstheme="minorHAnsi"/>
          <w:lang w:val="en-US"/>
        </w:rPr>
      </w:pPr>
      <w:r w:rsidRPr="00BE2F74">
        <w:rPr>
          <w:rFonts w:cstheme="minorHAnsi"/>
          <w:lang w:val="en-US"/>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BE2F74">
          <w:rPr>
            <w:rStyle w:val="Hyperlink"/>
            <w:rFonts w:cstheme="minorHAnsi"/>
            <w:lang w:val="en-US"/>
          </w:rPr>
          <w:t>www.iso.org/patents</w:t>
        </w:r>
      </w:hyperlink>
      <w:r w:rsidRPr="00BE2F74">
        <w:rPr>
          <w:rFonts w:cstheme="minorHAnsi"/>
          <w:lang w:val="en-US"/>
        </w:rPr>
        <w:t>).</w:t>
      </w:r>
    </w:p>
    <w:p w14:paraId="0A5E78A0" w14:textId="77777777" w:rsidR="00EF285A" w:rsidRPr="00BE2F74" w:rsidRDefault="00EF285A" w:rsidP="00D93386">
      <w:pPr>
        <w:pStyle w:val="ForewordText"/>
        <w:spacing w:line="240" w:lineRule="auto"/>
        <w:rPr>
          <w:rFonts w:cstheme="minorHAnsi"/>
          <w:lang w:val="en-US"/>
        </w:rPr>
      </w:pPr>
      <w:r w:rsidRPr="00BE2F74">
        <w:rPr>
          <w:rFonts w:cstheme="minorHAnsi"/>
          <w:lang w:val="en-US"/>
        </w:rPr>
        <w:t>Any trade name used in this document is information given for the convenience of users and does not constitute an endorsement.</w:t>
      </w:r>
    </w:p>
    <w:p w14:paraId="6546521D" w14:textId="77777777" w:rsidR="00EF285A" w:rsidRPr="00BE2F74" w:rsidRDefault="00EF285A" w:rsidP="00D93386">
      <w:pPr>
        <w:pStyle w:val="ForewordText"/>
        <w:spacing w:line="240" w:lineRule="auto"/>
        <w:rPr>
          <w:rFonts w:cstheme="minorHAnsi"/>
          <w:lang w:val="en-US"/>
        </w:rPr>
      </w:pPr>
      <w:r w:rsidRPr="00BE2F74">
        <w:rPr>
          <w:rFonts w:cstheme="minorHAnsi"/>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BE2F74">
        <w:rPr>
          <w:rFonts w:cstheme="minorHAnsi"/>
          <w:color w:val="FF0000"/>
          <w:lang w:val="en-US"/>
        </w:rPr>
        <w:t xml:space="preserve"> </w:t>
      </w:r>
      <w:r w:rsidRPr="00BE2F74">
        <w:rPr>
          <w:rFonts w:cstheme="minorHAnsi"/>
          <w:lang w:val="en-US"/>
        </w:rPr>
        <w:t xml:space="preserve">see </w:t>
      </w:r>
      <w:hyperlink r:id="rId12" w:history="1">
        <w:r w:rsidRPr="00BE2F74">
          <w:rPr>
            <w:rStyle w:val="Hyperlink"/>
            <w:rFonts w:eastAsia="맑은 고딕" w:cstheme="minorHAnsi"/>
            <w:lang w:val="en-US"/>
          </w:rPr>
          <w:t>www.iso.org/iso/foreword.html</w:t>
        </w:r>
      </w:hyperlink>
      <w:r w:rsidRPr="00BE2F74">
        <w:rPr>
          <w:rFonts w:eastAsia="맑은 고딕" w:cstheme="minorHAnsi"/>
          <w:lang w:val="en-US"/>
        </w:rPr>
        <w:t>.</w:t>
      </w:r>
    </w:p>
    <w:p w14:paraId="55C90105" w14:textId="77777777" w:rsidR="00EF285A" w:rsidRPr="00BE2F74" w:rsidRDefault="00EF285A" w:rsidP="00D93386">
      <w:pPr>
        <w:pStyle w:val="ForewordText"/>
        <w:spacing w:line="240" w:lineRule="auto"/>
        <w:rPr>
          <w:rFonts w:cstheme="minorHAnsi"/>
          <w:lang w:val="en-US"/>
        </w:rPr>
      </w:pPr>
      <w:r w:rsidRPr="00BE2F74">
        <w:rPr>
          <w:rFonts w:cstheme="minorHAnsi"/>
          <w:lang w:val="en-US"/>
        </w:rPr>
        <w:t xml:space="preserve">This document was prepared by Joint Technical Committee ISO/IEC JTC 1, </w:t>
      </w:r>
      <w:r w:rsidRPr="00BE2F74">
        <w:rPr>
          <w:rFonts w:cstheme="minorHAnsi"/>
          <w:i/>
          <w:iCs/>
          <w:lang w:val="en-US"/>
        </w:rPr>
        <w:t>Information Technology</w:t>
      </w:r>
      <w:r w:rsidRPr="00BE2F74">
        <w:rPr>
          <w:rFonts w:cstheme="minorHAnsi"/>
          <w:lang w:val="en-US"/>
        </w:rPr>
        <w:t xml:space="preserve">, Subcommittee SC 29, </w:t>
      </w:r>
      <w:r w:rsidRPr="00BE2F74">
        <w:rPr>
          <w:rFonts w:cstheme="minorHAnsi"/>
          <w:i/>
          <w:lang w:val="en-US"/>
        </w:rPr>
        <w:t>Coding of audio, picture, multimedia and hypermedia information</w:t>
      </w:r>
      <w:r w:rsidRPr="00BE2F74">
        <w:rPr>
          <w:rFonts w:cstheme="minorHAnsi"/>
          <w:lang w:val="en-US"/>
        </w:rPr>
        <w:t>.</w:t>
      </w:r>
    </w:p>
    <w:p w14:paraId="1B38F888" w14:textId="77777777" w:rsidR="00EF285A" w:rsidRPr="00BE2F74" w:rsidRDefault="00EF285A" w:rsidP="00D93386">
      <w:pPr>
        <w:pStyle w:val="ForewordText"/>
        <w:spacing w:line="240" w:lineRule="auto"/>
        <w:rPr>
          <w:rFonts w:cstheme="minorHAnsi"/>
          <w:lang w:val="en-US"/>
        </w:rPr>
      </w:pPr>
      <w:r w:rsidRPr="00BE2F74">
        <w:rPr>
          <w:rFonts w:cstheme="minorHAnsi"/>
          <w:lang w:val="en-US"/>
        </w:rPr>
        <w:t>A list of all parts in the ISO/IEC 23090 series can be found on the ISO website.</w:t>
      </w:r>
    </w:p>
    <w:p w14:paraId="5B485EF9" w14:textId="664D4E11" w:rsidR="00925A0F" w:rsidRPr="00BE2F74" w:rsidRDefault="00EF285A" w:rsidP="00D93386">
      <w:pPr>
        <w:pStyle w:val="ForewordText"/>
        <w:spacing w:line="240" w:lineRule="auto"/>
        <w:rPr>
          <w:rFonts w:cstheme="minorHAnsi"/>
          <w:iCs/>
          <w:lang w:val="en-US"/>
        </w:rPr>
      </w:pPr>
      <w:r w:rsidRPr="00BE2F74">
        <w:rPr>
          <w:rFonts w:cstheme="minorHAnsi"/>
          <w:iCs/>
          <w:lang w:val="en-US"/>
        </w:rPr>
        <w:t xml:space="preserve">Any feedback or questions on this document should be directed to the user’s national standards body. A complete listing of these bodies can be found at </w:t>
      </w:r>
      <w:hyperlink r:id="rId13" w:history="1">
        <w:r w:rsidRPr="00BE2F74">
          <w:rPr>
            <w:rStyle w:val="Hyperlink"/>
            <w:rFonts w:cstheme="minorHAnsi"/>
            <w:iCs/>
            <w:lang w:val="en-US"/>
          </w:rPr>
          <w:t>www.iso.org/members.html</w:t>
        </w:r>
      </w:hyperlink>
      <w:r w:rsidRPr="00BE2F74">
        <w:rPr>
          <w:rFonts w:cstheme="minorHAnsi"/>
          <w:iCs/>
          <w:lang w:val="en-US"/>
        </w:rPr>
        <w:t>.</w:t>
      </w:r>
    </w:p>
    <w:p w14:paraId="25E6C2E4" w14:textId="77777777" w:rsidR="00BD6D7C" w:rsidRDefault="00BD6D7C" w:rsidP="00925A0F">
      <w:pPr>
        <w:pStyle w:val="Heading1"/>
        <w:rPr>
          <w:rFonts w:asciiTheme="majorHAnsi" w:hAnsiTheme="majorHAnsi"/>
        </w:rPr>
      </w:pPr>
      <w:bookmarkStart w:id="4" w:name="_Toc353342668"/>
      <w:bookmarkStart w:id="5" w:name="_Toc72493452"/>
      <w:bookmarkStart w:id="6" w:name="_Toc74326517"/>
    </w:p>
    <w:p w14:paraId="57E0960C" w14:textId="175EAB85" w:rsidR="00EF285A" w:rsidRPr="00BE2F74" w:rsidRDefault="00EF285A" w:rsidP="00925A0F">
      <w:pPr>
        <w:pStyle w:val="Heading1"/>
        <w:rPr>
          <w:rFonts w:asciiTheme="majorHAnsi" w:hAnsiTheme="majorHAnsi"/>
        </w:rPr>
      </w:pPr>
      <w:r w:rsidRPr="00BE2F74">
        <w:rPr>
          <w:rFonts w:asciiTheme="majorHAnsi" w:hAnsiTheme="majorHAnsi"/>
        </w:rPr>
        <w:t>Introduction</w:t>
      </w:r>
      <w:bookmarkEnd w:id="4"/>
      <w:bookmarkEnd w:id="5"/>
      <w:bookmarkEnd w:id="6"/>
    </w:p>
    <w:p w14:paraId="5DE92219" w14:textId="16A80858" w:rsidR="00EF285A" w:rsidRPr="00BE2F74" w:rsidRDefault="00EF285A" w:rsidP="00D93386">
      <w:pPr>
        <w:jc w:val="both"/>
        <w:rPr>
          <w:rFonts w:cstheme="minorHAnsi"/>
          <w:lang w:eastAsia="ja-JP"/>
        </w:rPr>
      </w:pPr>
      <w:r w:rsidRPr="00BE2F74">
        <w:rPr>
          <w:rFonts w:cstheme="minorHAnsi"/>
          <w:lang w:eastAsia="ja-JP"/>
        </w:rPr>
        <w:t>Th</w:t>
      </w:r>
      <w:r w:rsidR="00406D38" w:rsidRPr="00BE2F74">
        <w:rPr>
          <w:rFonts w:cstheme="minorHAnsi"/>
          <w:lang w:eastAsia="ja-JP"/>
        </w:rPr>
        <w:t xml:space="preserve">e conformance and reference software of ISO/IEC 23090-14 serves following main purposes: </w:t>
      </w:r>
    </w:p>
    <w:p w14:paraId="4754D569" w14:textId="1D81BB0A" w:rsidR="00406D38" w:rsidRPr="00B95A9D" w:rsidRDefault="00406D38" w:rsidP="00406D38">
      <w:pPr>
        <w:pStyle w:val="ListParagraph"/>
        <w:numPr>
          <w:ilvl w:val="0"/>
          <w:numId w:val="2"/>
        </w:numPr>
        <w:jc w:val="both"/>
        <w:rPr>
          <w:rFonts w:cstheme="minorHAnsi"/>
          <w:lang w:eastAsia="ja-JP"/>
        </w:rPr>
      </w:pPr>
      <w:r w:rsidRPr="00B95A9D">
        <w:rPr>
          <w:rFonts w:cstheme="minorHAnsi"/>
          <w:lang w:eastAsia="ja-JP"/>
        </w:rPr>
        <w:t xml:space="preserve">Validation of the </w:t>
      </w:r>
      <w:r w:rsidR="008332D0" w:rsidRPr="00B95A9D">
        <w:rPr>
          <w:rFonts w:cstheme="minorHAnsi"/>
          <w:lang w:eastAsia="ja-JP"/>
        </w:rPr>
        <w:t>written specification of the parts of ISO/IEC 23090-14;</w:t>
      </w:r>
    </w:p>
    <w:p w14:paraId="14F1428E" w14:textId="5910DE6B" w:rsidR="008332D0" w:rsidRPr="00B95A9D" w:rsidRDefault="008332D0" w:rsidP="00406D38">
      <w:pPr>
        <w:pStyle w:val="ListParagraph"/>
        <w:numPr>
          <w:ilvl w:val="0"/>
          <w:numId w:val="2"/>
        </w:numPr>
        <w:jc w:val="both"/>
        <w:rPr>
          <w:rFonts w:cstheme="minorHAnsi"/>
          <w:lang w:eastAsia="ja-JP"/>
        </w:rPr>
      </w:pPr>
      <w:r w:rsidRPr="00B95A9D">
        <w:rPr>
          <w:rFonts w:cstheme="minorHAnsi"/>
          <w:lang w:eastAsia="ja-JP"/>
        </w:rPr>
        <w:t>Clarification of the written specification of the parts of ISO/IEC 23090-14;</w:t>
      </w:r>
    </w:p>
    <w:p w14:paraId="7731A135" w14:textId="20CF79CD" w:rsidR="008332D0" w:rsidRDefault="008332D0" w:rsidP="00406D38">
      <w:pPr>
        <w:pStyle w:val="ListParagraph"/>
        <w:numPr>
          <w:ilvl w:val="0"/>
          <w:numId w:val="2"/>
        </w:numPr>
        <w:jc w:val="both"/>
        <w:rPr>
          <w:rFonts w:cstheme="minorHAnsi"/>
          <w:lang w:eastAsia="ja-JP"/>
        </w:rPr>
      </w:pPr>
      <w:r w:rsidRPr="00B95A9D">
        <w:rPr>
          <w:rFonts w:cstheme="minorHAnsi"/>
          <w:lang w:eastAsia="ja-JP"/>
        </w:rPr>
        <w:t xml:space="preserve">Conformance testing for checking interoperability for the various applications against the </w:t>
      </w:r>
      <w:r w:rsidRPr="00B95A9D">
        <w:rPr>
          <w:rFonts w:cstheme="minorHAnsi"/>
          <w:lang w:eastAsia="ja-JP"/>
        </w:rPr>
        <w:lastRenderedPageBreak/>
        <w:t>reference software which aims to be complaint with ISO/IEC 23090-14</w:t>
      </w:r>
    </w:p>
    <w:p w14:paraId="52806033" w14:textId="3C916E6F" w:rsidR="00BD6D7C" w:rsidRDefault="00BD6D7C" w:rsidP="00BD6D7C">
      <w:pPr>
        <w:jc w:val="both"/>
        <w:rPr>
          <w:rFonts w:cstheme="minorHAnsi"/>
          <w:lang w:eastAsia="ja-JP"/>
        </w:rPr>
      </w:pPr>
    </w:p>
    <w:p w14:paraId="32465D1C" w14:textId="506ECB45" w:rsidR="00BD6D7C" w:rsidRDefault="00BD6D7C" w:rsidP="00BD6D7C">
      <w:pPr>
        <w:jc w:val="both"/>
        <w:rPr>
          <w:rFonts w:cstheme="minorHAnsi"/>
          <w:lang w:eastAsia="ja-JP"/>
        </w:rPr>
      </w:pPr>
    </w:p>
    <w:p w14:paraId="4578F693" w14:textId="4C983D71" w:rsidR="00BD6D7C" w:rsidRDefault="00BD6D7C" w:rsidP="00BD6D7C">
      <w:pPr>
        <w:jc w:val="both"/>
        <w:rPr>
          <w:rFonts w:cstheme="minorHAnsi"/>
          <w:lang w:eastAsia="ja-JP"/>
        </w:rPr>
      </w:pPr>
    </w:p>
    <w:p w14:paraId="077A024E" w14:textId="6EB70D2D" w:rsidR="00BD6D7C" w:rsidRDefault="00BD6D7C" w:rsidP="00BD6D7C">
      <w:pPr>
        <w:jc w:val="both"/>
        <w:rPr>
          <w:rFonts w:cstheme="minorHAnsi"/>
          <w:lang w:eastAsia="ja-JP"/>
        </w:rPr>
      </w:pPr>
    </w:p>
    <w:p w14:paraId="7F8162F1" w14:textId="21BDB176" w:rsidR="00BD6D7C" w:rsidRDefault="00BD6D7C" w:rsidP="00BD6D7C">
      <w:pPr>
        <w:jc w:val="both"/>
        <w:rPr>
          <w:rFonts w:cstheme="minorHAnsi"/>
          <w:lang w:eastAsia="ja-JP"/>
        </w:rPr>
      </w:pPr>
    </w:p>
    <w:p w14:paraId="054DC3BA" w14:textId="135A7178" w:rsidR="00BD6D7C" w:rsidRDefault="00BD6D7C" w:rsidP="00BD6D7C">
      <w:pPr>
        <w:jc w:val="both"/>
        <w:rPr>
          <w:rFonts w:cstheme="minorHAnsi"/>
          <w:lang w:eastAsia="ja-JP"/>
        </w:rPr>
      </w:pPr>
    </w:p>
    <w:p w14:paraId="0FBFB33B" w14:textId="484B9F79" w:rsidR="00BD6D7C" w:rsidRDefault="00BD6D7C" w:rsidP="00BD6D7C">
      <w:pPr>
        <w:jc w:val="both"/>
        <w:rPr>
          <w:rFonts w:cstheme="minorHAnsi"/>
          <w:lang w:eastAsia="ja-JP"/>
        </w:rPr>
      </w:pPr>
    </w:p>
    <w:p w14:paraId="1831B1E9" w14:textId="45830006" w:rsidR="00BD6D7C" w:rsidRDefault="00BD6D7C" w:rsidP="00BD6D7C">
      <w:pPr>
        <w:jc w:val="both"/>
        <w:rPr>
          <w:rFonts w:cstheme="minorHAnsi"/>
          <w:lang w:eastAsia="ja-JP"/>
        </w:rPr>
      </w:pPr>
    </w:p>
    <w:p w14:paraId="4DA4D1DA" w14:textId="471372B5" w:rsidR="00BD6D7C" w:rsidRDefault="00BD6D7C" w:rsidP="00BD6D7C">
      <w:pPr>
        <w:jc w:val="both"/>
        <w:rPr>
          <w:rFonts w:cstheme="minorHAnsi"/>
          <w:lang w:eastAsia="ja-JP"/>
        </w:rPr>
      </w:pPr>
    </w:p>
    <w:p w14:paraId="502473C7" w14:textId="217A73F5" w:rsidR="00BD6D7C" w:rsidRDefault="00BD6D7C" w:rsidP="00BD6D7C">
      <w:pPr>
        <w:jc w:val="both"/>
        <w:rPr>
          <w:rFonts w:cstheme="minorHAnsi"/>
          <w:lang w:eastAsia="ja-JP"/>
        </w:rPr>
      </w:pPr>
    </w:p>
    <w:p w14:paraId="71BF4F99" w14:textId="535D995E" w:rsidR="00BD6D7C" w:rsidRDefault="00BD6D7C" w:rsidP="00BD6D7C">
      <w:pPr>
        <w:jc w:val="both"/>
        <w:rPr>
          <w:rFonts w:cstheme="minorHAnsi"/>
          <w:lang w:eastAsia="ja-JP"/>
        </w:rPr>
      </w:pPr>
    </w:p>
    <w:p w14:paraId="48D17D7F" w14:textId="27C83C84" w:rsidR="00BD6D7C" w:rsidRDefault="00BD6D7C" w:rsidP="00BD6D7C">
      <w:pPr>
        <w:jc w:val="both"/>
        <w:rPr>
          <w:rFonts w:cstheme="minorHAnsi"/>
          <w:lang w:eastAsia="ja-JP"/>
        </w:rPr>
      </w:pPr>
    </w:p>
    <w:p w14:paraId="47C66374" w14:textId="20E22844" w:rsidR="00BD6D7C" w:rsidRDefault="00BD6D7C" w:rsidP="00BD6D7C">
      <w:pPr>
        <w:jc w:val="both"/>
        <w:rPr>
          <w:rFonts w:cstheme="minorHAnsi"/>
          <w:lang w:eastAsia="ja-JP"/>
        </w:rPr>
      </w:pPr>
    </w:p>
    <w:p w14:paraId="1F2F8B5A" w14:textId="7E01BC94" w:rsidR="00BD6D7C" w:rsidRDefault="00BD6D7C" w:rsidP="00BD6D7C">
      <w:pPr>
        <w:jc w:val="both"/>
        <w:rPr>
          <w:rFonts w:cstheme="minorHAnsi"/>
          <w:lang w:eastAsia="ja-JP"/>
        </w:rPr>
      </w:pPr>
    </w:p>
    <w:p w14:paraId="23AC8582" w14:textId="2C8A9CED" w:rsidR="00BD6D7C" w:rsidRDefault="00BD6D7C" w:rsidP="00BD6D7C">
      <w:pPr>
        <w:jc w:val="both"/>
        <w:rPr>
          <w:rFonts w:cstheme="minorHAnsi"/>
          <w:lang w:eastAsia="ja-JP"/>
        </w:rPr>
      </w:pPr>
    </w:p>
    <w:p w14:paraId="5CB2FBA0" w14:textId="596C068F" w:rsidR="00BD6D7C" w:rsidRDefault="00BD6D7C" w:rsidP="00BD6D7C">
      <w:pPr>
        <w:jc w:val="both"/>
        <w:rPr>
          <w:rFonts w:cstheme="minorHAnsi"/>
          <w:lang w:eastAsia="ja-JP"/>
        </w:rPr>
      </w:pPr>
    </w:p>
    <w:p w14:paraId="20448932" w14:textId="00501690" w:rsidR="00BD6D7C" w:rsidRDefault="00BD6D7C" w:rsidP="00BD6D7C">
      <w:pPr>
        <w:jc w:val="both"/>
        <w:rPr>
          <w:rFonts w:cstheme="minorHAnsi"/>
          <w:lang w:eastAsia="ja-JP"/>
        </w:rPr>
      </w:pPr>
    </w:p>
    <w:p w14:paraId="1B7E4C29" w14:textId="573C7D10" w:rsidR="00BD6D7C" w:rsidRDefault="00BD6D7C" w:rsidP="00BD6D7C">
      <w:pPr>
        <w:jc w:val="both"/>
        <w:rPr>
          <w:rFonts w:cstheme="minorHAnsi"/>
          <w:lang w:eastAsia="ja-JP"/>
        </w:rPr>
      </w:pPr>
    </w:p>
    <w:p w14:paraId="4696B191" w14:textId="1E26F0F4" w:rsidR="00BD6D7C" w:rsidRDefault="00BD6D7C" w:rsidP="00BD6D7C">
      <w:pPr>
        <w:jc w:val="both"/>
        <w:rPr>
          <w:rFonts w:cstheme="minorHAnsi"/>
          <w:lang w:eastAsia="ja-JP"/>
        </w:rPr>
      </w:pPr>
    </w:p>
    <w:p w14:paraId="56F67BFC" w14:textId="48FF46FE" w:rsidR="00BD6D7C" w:rsidRDefault="00BD6D7C" w:rsidP="00BD6D7C">
      <w:pPr>
        <w:jc w:val="both"/>
        <w:rPr>
          <w:rFonts w:cstheme="minorHAnsi"/>
          <w:lang w:eastAsia="ja-JP"/>
        </w:rPr>
      </w:pPr>
    </w:p>
    <w:p w14:paraId="04534CF4" w14:textId="0ABBD57B" w:rsidR="00BD6D7C" w:rsidRDefault="00BD6D7C" w:rsidP="00BD6D7C">
      <w:pPr>
        <w:jc w:val="both"/>
        <w:rPr>
          <w:rFonts w:cstheme="minorHAnsi"/>
          <w:lang w:eastAsia="ja-JP"/>
        </w:rPr>
      </w:pPr>
    </w:p>
    <w:p w14:paraId="62F982EF" w14:textId="1920EDF5" w:rsidR="00BD6D7C" w:rsidRDefault="00BD6D7C" w:rsidP="00BD6D7C">
      <w:pPr>
        <w:jc w:val="both"/>
        <w:rPr>
          <w:rFonts w:cstheme="minorHAnsi"/>
          <w:lang w:eastAsia="ja-JP"/>
        </w:rPr>
      </w:pPr>
    </w:p>
    <w:p w14:paraId="1F558F65" w14:textId="306AE2CB" w:rsidR="00BD6D7C" w:rsidRDefault="00BD6D7C" w:rsidP="00BD6D7C">
      <w:pPr>
        <w:jc w:val="both"/>
        <w:rPr>
          <w:rFonts w:cstheme="minorHAnsi"/>
          <w:lang w:eastAsia="ja-JP"/>
        </w:rPr>
      </w:pPr>
    </w:p>
    <w:p w14:paraId="0F8B5C11" w14:textId="7057B53D" w:rsidR="00BD6D7C" w:rsidRDefault="00BD6D7C" w:rsidP="00BD6D7C">
      <w:pPr>
        <w:jc w:val="both"/>
        <w:rPr>
          <w:rFonts w:cstheme="minorHAnsi"/>
          <w:lang w:eastAsia="ja-JP"/>
        </w:rPr>
      </w:pPr>
    </w:p>
    <w:p w14:paraId="6FD0E6C9" w14:textId="3C329026" w:rsidR="00BD6D7C" w:rsidRDefault="00BD6D7C" w:rsidP="00BD6D7C">
      <w:pPr>
        <w:jc w:val="both"/>
        <w:rPr>
          <w:rFonts w:cstheme="minorHAnsi"/>
          <w:lang w:eastAsia="ja-JP"/>
        </w:rPr>
      </w:pPr>
    </w:p>
    <w:p w14:paraId="7AD0E7A1" w14:textId="3B5305EC" w:rsidR="00BD6D7C" w:rsidRDefault="00BD6D7C" w:rsidP="00BD6D7C">
      <w:pPr>
        <w:jc w:val="both"/>
        <w:rPr>
          <w:rFonts w:cstheme="minorHAnsi"/>
          <w:lang w:eastAsia="ja-JP"/>
        </w:rPr>
      </w:pPr>
    </w:p>
    <w:p w14:paraId="7B170114" w14:textId="3C914E02" w:rsidR="00BD6D7C" w:rsidRDefault="00BD6D7C" w:rsidP="00BD6D7C">
      <w:pPr>
        <w:jc w:val="both"/>
        <w:rPr>
          <w:rFonts w:cstheme="minorHAnsi"/>
          <w:lang w:eastAsia="ja-JP"/>
        </w:rPr>
      </w:pPr>
    </w:p>
    <w:p w14:paraId="2D6A7260" w14:textId="67B2A9EF" w:rsidR="00BD6D7C" w:rsidRDefault="00BD6D7C" w:rsidP="00BD6D7C">
      <w:pPr>
        <w:jc w:val="both"/>
        <w:rPr>
          <w:rFonts w:cstheme="minorHAnsi"/>
          <w:lang w:eastAsia="ja-JP"/>
        </w:rPr>
      </w:pPr>
    </w:p>
    <w:p w14:paraId="4C2E2697" w14:textId="218B56DC" w:rsidR="00BD6D7C" w:rsidRDefault="00BD6D7C" w:rsidP="00BD6D7C">
      <w:pPr>
        <w:jc w:val="both"/>
        <w:rPr>
          <w:rFonts w:cstheme="minorHAnsi"/>
          <w:lang w:eastAsia="ja-JP"/>
        </w:rPr>
      </w:pPr>
    </w:p>
    <w:p w14:paraId="798FEDE4" w14:textId="21A637F8" w:rsidR="00BD6D7C" w:rsidRDefault="00BD6D7C" w:rsidP="00BD6D7C">
      <w:pPr>
        <w:jc w:val="both"/>
        <w:rPr>
          <w:rFonts w:cstheme="minorHAnsi"/>
          <w:lang w:eastAsia="ja-JP"/>
        </w:rPr>
      </w:pPr>
    </w:p>
    <w:p w14:paraId="00BDED8E" w14:textId="114F0681" w:rsidR="00BD6D7C" w:rsidRDefault="00BD6D7C" w:rsidP="00BD6D7C">
      <w:pPr>
        <w:jc w:val="both"/>
        <w:rPr>
          <w:rFonts w:cstheme="minorHAnsi"/>
          <w:lang w:eastAsia="ja-JP"/>
        </w:rPr>
      </w:pPr>
    </w:p>
    <w:p w14:paraId="1FB932E5" w14:textId="1EE24ABB" w:rsidR="00BD6D7C" w:rsidRDefault="00BD6D7C" w:rsidP="00BD6D7C">
      <w:pPr>
        <w:jc w:val="both"/>
        <w:rPr>
          <w:rFonts w:cstheme="minorHAnsi"/>
          <w:lang w:eastAsia="ja-JP"/>
        </w:rPr>
      </w:pPr>
    </w:p>
    <w:p w14:paraId="6A59A75C" w14:textId="0C765831" w:rsidR="00BD6D7C" w:rsidRDefault="00BD6D7C" w:rsidP="00BD6D7C">
      <w:pPr>
        <w:jc w:val="both"/>
        <w:rPr>
          <w:rFonts w:cstheme="minorHAnsi"/>
          <w:lang w:eastAsia="ja-JP"/>
        </w:rPr>
      </w:pPr>
    </w:p>
    <w:p w14:paraId="332210D7" w14:textId="3CECD50F" w:rsidR="00BD6D7C" w:rsidRDefault="00BD6D7C" w:rsidP="00BD6D7C">
      <w:pPr>
        <w:jc w:val="both"/>
        <w:rPr>
          <w:rFonts w:cstheme="minorHAnsi"/>
          <w:lang w:eastAsia="ja-JP"/>
        </w:rPr>
      </w:pPr>
    </w:p>
    <w:p w14:paraId="64B668D4" w14:textId="44E078B0" w:rsidR="00BD6D7C" w:rsidRDefault="00BD6D7C" w:rsidP="00BD6D7C">
      <w:pPr>
        <w:jc w:val="both"/>
        <w:rPr>
          <w:rFonts w:cstheme="minorHAnsi"/>
          <w:lang w:eastAsia="ja-JP"/>
        </w:rPr>
      </w:pPr>
    </w:p>
    <w:p w14:paraId="7282D273" w14:textId="1FD06FCE" w:rsidR="00BD6D7C" w:rsidRDefault="00BD6D7C" w:rsidP="00BD6D7C">
      <w:pPr>
        <w:jc w:val="both"/>
        <w:rPr>
          <w:rFonts w:cstheme="minorHAnsi"/>
          <w:lang w:eastAsia="ja-JP"/>
        </w:rPr>
      </w:pPr>
    </w:p>
    <w:p w14:paraId="1A5DE637" w14:textId="1F557E2F" w:rsidR="00BD6D7C" w:rsidRDefault="00BD6D7C" w:rsidP="00BD6D7C">
      <w:pPr>
        <w:jc w:val="both"/>
        <w:rPr>
          <w:rFonts w:cstheme="minorHAnsi"/>
          <w:lang w:eastAsia="ja-JP"/>
        </w:rPr>
      </w:pPr>
    </w:p>
    <w:p w14:paraId="2DD69F60" w14:textId="1DACF899" w:rsidR="00BD6D7C" w:rsidRDefault="00BD6D7C" w:rsidP="00BD6D7C">
      <w:pPr>
        <w:jc w:val="both"/>
        <w:rPr>
          <w:rFonts w:cstheme="minorHAnsi"/>
          <w:lang w:eastAsia="ja-JP"/>
        </w:rPr>
      </w:pPr>
    </w:p>
    <w:p w14:paraId="0FC9CD71" w14:textId="4BDB22F2" w:rsidR="00BD6D7C" w:rsidRDefault="00BD6D7C" w:rsidP="00BD6D7C">
      <w:pPr>
        <w:jc w:val="both"/>
        <w:rPr>
          <w:rFonts w:cstheme="minorHAnsi"/>
          <w:lang w:eastAsia="ja-JP"/>
        </w:rPr>
      </w:pPr>
    </w:p>
    <w:p w14:paraId="30D86EEA" w14:textId="7A23C80B" w:rsidR="00BD6D7C" w:rsidRDefault="00BD6D7C" w:rsidP="00BD6D7C">
      <w:pPr>
        <w:jc w:val="both"/>
        <w:rPr>
          <w:rFonts w:cstheme="minorHAnsi"/>
          <w:lang w:eastAsia="ja-JP"/>
        </w:rPr>
      </w:pPr>
    </w:p>
    <w:p w14:paraId="49BE414F" w14:textId="22DC6285" w:rsidR="00BD6D7C" w:rsidRDefault="00BD6D7C" w:rsidP="00BD6D7C">
      <w:pPr>
        <w:jc w:val="both"/>
        <w:rPr>
          <w:rFonts w:cstheme="minorHAnsi"/>
          <w:lang w:eastAsia="ja-JP"/>
        </w:rPr>
      </w:pPr>
    </w:p>
    <w:p w14:paraId="7BBC5497" w14:textId="0306219D" w:rsidR="00BD6D7C" w:rsidRDefault="00BD6D7C" w:rsidP="00BD6D7C">
      <w:pPr>
        <w:jc w:val="both"/>
        <w:rPr>
          <w:rFonts w:cstheme="minorHAnsi"/>
          <w:lang w:eastAsia="ja-JP"/>
        </w:rPr>
      </w:pPr>
    </w:p>
    <w:p w14:paraId="1D444826" w14:textId="5F90918D" w:rsidR="00BD6D7C" w:rsidRDefault="00BD6D7C" w:rsidP="00BD6D7C">
      <w:pPr>
        <w:jc w:val="both"/>
        <w:rPr>
          <w:rFonts w:cstheme="minorHAnsi"/>
          <w:lang w:eastAsia="ja-JP"/>
        </w:rPr>
      </w:pPr>
    </w:p>
    <w:p w14:paraId="482CC476" w14:textId="7879AE77" w:rsidR="00BD6D7C" w:rsidRDefault="00BD6D7C" w:rsidP="00BD6D7C">
      <w:pPr>
        <w:jc w:val="both"/>
        <w:rPr>
          <w:rFonts w:cstheme="minorHAnsi"/>
          <w:lang w:eastAsia="ja-JP"/>
        </w:rPr>
      </w:pPr>
    </w:p>
    <w:p w14:paraId="6F2715FF" w14:textId="4983C0C3" w:rsidR="00BD6D7C" w:rsidRDefault="00BD6D7C" w:rsidP="00BD6D7C">
      <w:pPr>
        <w:jc w:val="both"/>
        <w:rPr>
          <w:rFonts w:cstheme="minorHAnsi"/>
          <w:lang w:eastAsia="ja-JP"/>
        </w:rPr>
      </w:pPr>
    </w:p>
    <w:p w14:paraId="5E86CCAF" w14:textId="7467393A" w:rsidR="00BD6D7C" w:rsidRDefault="00BD6D7C" w:rsidP="00BD6D7C">
      <w:pPr>
        <w:jc w:val="both"/>
        <w:rPr>
          <w:rFonts w:cstheme="minorHAnsi"/>
          <w:lang w:eastAsia="ja-JP"/>
        </w:rPr>
      </w:pPr>
    </w:p>
    <w:p w14:paraId="75A9E31A" w14:textId="77777777" w:rsidR="00BD6D7C" w:rsidRPr="00BD6D7C" w:rsidRDefault="00BD6D7C" w:rsidP="00BD6D7C">
      <w:pPr>
        <w:jc w:val="both"/>
        <w:rPr>
          <w:rFonts w:cstheme="minorHAnsi"/>
          <w:lang w:eastAsia="ja-JP"/>
        </w:rPr>
      </w:pPr>
    </w:p>
    <w:p w14:paraId="10C96E2A" w14:textId="535F2891" w:rsidR="00D61F86" w:rsidRPr="00BE2F74" w:rsidRDefault="00D61F86" w:rsidP="00D61F86">
      <w:pPr>
        <w:pStyle w:val="zzSTDTitle"/>
        <w:autoSpaceDE w:val="0"/>
        <w:autoSpaceDN w:val="0"/>
        <w:adjustRightInd w:val="0"/>
        <w:rPr>
          <w:bCs w:val="0"/>
          <w:szCs w:val="24"/>
          <w:lang w:val="en-US"/>
        </w:rPr>
      </w:pPr>
      <w:r w:rsidRPr="00BE2F74">
        <w:rPr>
          <w:bCs w:val="0"/>
          <w:szCs w:val="24"/>
          <w:lang w:val="en-US"/>
        </w:rPr>
        <w:lastRenderedPageBreak/>
        <w:t xml:space="preserve">Information technology — </w:t>
      </w:r>
      <w:r w:rsidR="00E8646C" w:rsidRPr="00BE2F74">
        <w:rPr>
          <w:bCs w:val="0"/>
          <w:szCs w:val="24"/>
          <w:lang w:val="en-US"/>
        </w:rPr>
        <w:t xml:space="preserve">Coded </w:t>
      </w:r>
      <w:r w:rsidR="00D15046" w:rsidRPr="00BE2F74">
        <w:rPr>
          <w:bCs w:val="0"/>
          <w:szCs w:val="24"/>
          <w:lang w:val="en-US"/>
        </w:rPr>
        <w:t>representation</w:t>
      </w:r>
      <w:r w:rsidR="00E8646C" w:rsidRPr="00BE2F74">
        <w:rPr>
          <w:bCs w:val="0"/>
          <w:szCs w:val="24"/>
          <w:lang w:val="en-US"/>
        </w:rPr>
        <w:t xml:space="preserve"> of immersi</w:t>
      </w:r>
      <w:r w:rsidR="00F707AA" w:rsidRPr="00BE2F74">
        <w:rPr>
          <w:bCs w:val="0"/>
          <w:szCs w:val="24"/>
          <w:lang w:val="en-US"/>
        </w:rPr>
        <w:t xml:space="preserve">ve </w:t>
      </w:r>
      <w:r w:rsidR="00E8646C" w:rsidRPr="00BE2F74">
        <w:rPr>
          <w:bCs w:val="0"/>
          <w:szCs w:val="24"/>
          <w:lang w:val="en-US"/>
        </w:rPr>
        <w:t>media</w:t>
      </w:r>
      <w:r w:rsidRPr="00BE2F74">
        <w:rPr>
          <w:bCs w:val="0"/>
          <w:szCs w:val="24"/>
          <w:lang w:val="en-US"/>
        </w:rPr>
        <w:t> — Part </w:t>
      </w:r>
      <w:r w:rsidR="00E8646C" w:rsidRPr="00BF5D3A">
        <w:rPr>
          <w:bCs w:val="0"/>
          <w:szCs w:val="24"/>
          <w:lang w:val="en-US"/>
        </w:rPr>
        <w:t>24</w:t>
      </w:r>
      <w:r w:rsidRPr="00BE2F74">
        <w:rPr>
          <w:bCs w:val="0"/>
          <w:szCs w:val="24"/>
          <w:lang w:val="en-US"/>
        </w:rPr>
        <w:t xml:space="preserve">: </w:t>
      </w:r>
      <w:r w:rsidR="00D15046" w:rsidRPr="00BE2F74">
        <w:rPr>
          <w:bCs w:val="0"/>
          <w:szCs w:val="24"/>
          <w:lang w:val="en-US"/>
        </w:rPr>
        <w:t xml:space="preserve"> </w:t>
      </w:r>
      <w:r w:rsidRPr="00BE2F74">
        <w:rPr>
          <w:bCs w:val="0"/>
          <w:szCs w:val="24"/>
          <w:lang w:val="en-US"/>
        </w:rPr>
        <w:t>Conformance and reference software</w:t>
      </w:r>
      <w:r w:rsidR="00D15046" w:rsidRPr="00BE2F74">
        <w:rPr>
          <w:bCs w:val="0"/>
          <w:szCs w:val="24"/>
          <w:lang w:val="en-US"/>
        </w:rPr>
        <w:t xml:space="preserve"> for Scene Description for MPEG media </w:t>
      </w:r>
    </w:p>
    <w:p w14:paraId="1A93FF14" w14:textId="6272D5F2" w:rsidR="00D61F86" w:rsidRPr="00BE2F74" w:rsidRDefault="00D61F86" w:rsidP="00466030">
      <w:pPr>
        <w:pStyle w:val="Heading1"/>
        <w:numPr>
          <w:ilvl w:val="0"/>
          <w:numId w:val="4"/>
        </w:numPr>
        <w:adjustRightInd w:val="0"/>
      </w:pPr>
      <w:bookmarkStart w:id="7" w:name="_Toc15074795"/>
      <w:bookmarkStart w:id="8" w:name="_Toc74326518"/>
      <w:r w:rsidRPr="00BE2F74">
        <w:t>Scope</w:t>
      </w:r>
      <w:bookmarkEnd w:id="7"/>
      <w:bookmarkEnd w:id="8"/>
    </w:p>
    <w:p w14:paraId="3AAD501F" w14:textId="1FE26473" w:rsidR="00D61F86" w:rsidRPr="00BE2F74" w:rsidRDefault="00D61F86" w:rsidP="00D61F86">
      <w:pPr>
        <w:pStyle w:val="BodyText"/>
        <w:adjustRightInd w:val="0"/>
        <w:rPr>
          <w:rFonts w:eastAsia="MS Mincho"/>
        </w:rPr>
      </w:pPr>
      <w:r w:rsidRPr="00BE2F74">
        <w:rPr>
          <w:rFonts w:eastAsia="MS Mincho"/>
        </w:rPr>
        <w:t xml:space="preserve">This document specifies the conformance and reference software implementing the normative clauses </w:t>
      </w:r>
      <w:r w:rsidRPr="00BF5D3A">
        <w:rPr>
          <w:rFonts w:eastAsia="MS Mincho"/>
        </w:rPr>
        <w:t xml:space="preserve">of </w:t>
      </w:r>
      <w:r w:rsidRPr="00BF5D3A">
        <w:rPr>
          <w:rStyle w:val="stdpublisher"/>
        </w:rPr>
        <w:t>ISO/IEC</w:t>
      </w:r>
      <w:r w:rsidRPr="00BF5D3A">
        <w:rPr>
          <w:rFonts w:eastAsia="MS Mincho"/>
        </w:rPr>
        <w:t> </w:t>
      </w:r>
      <w:r w:rsidRPr="00BF5D3A">
        <w:rPr>
          <w:rStyle w:val="stddocNumber"/>
          <w:rFonts w:eastAsia="MS Mincho"/>
        </w:rPr>
        <w:t>2309</w:t>
      </w:r>
      <w:r w:rsidR="00550231" w:rsidRPr="00BF5D3A">
        <w:rPr>
          <w:rStyle w:val="stddocNumber"/>
          <w:rFonts w:eastAsia="MS Mincho"/>
        </w:rPr>
        <w:t>0</w:t>
      </w:r>
      <w:r w:rsidRPr="00BF5D3A">
        <w:rPr>
          <w:rFonts w:eastAsia="MS Mincho"/>
        </w:rPr>
        <w:noBreakHyphen/>
      </w:r>
      <w:r w:rsidR="00550231" w:rsidRPr="00BF5D3A">
        <w:rPr>
          <w:rStyle w:val="stddocPartNumber"/>
          <w:rFonts w:eastAsia="MS Mincho"/>
        </w:rPr>
        <w:t>14</w:t>
      </w:r>
      <w:r w:rsidR="001574CF" w:rsidRPr="00BF5D3A">
        <w:rPr>
          <w:rFonts w:eastAsia="MS Mincho"/>
        </w:rPr>
        <w:t>.</w:t>
      </w:r>
      <w:r w:rsidR="00466030">
        <w:rPr>
          <w:rFonts w:eastAsia="MS Mincho"/>
        </w:rPr>
        <w:br/>
      </w:r>
    </w:p>
    <w:p w14:paraId="2FE94FF6" w14:textId="73AB77E0" w:rsidR="00EC7B57" w:rsidRPr="00BE2F74" w:rsidRDefault="00D61F86" w:rsidP="00466030">
      <w:pPr>
        <w:pStyle w:val="Heading1"/>
        <w:numPr>
          <w:ilvl w:val="0"/>
          <w:numId w:val="4"/>
        </w:numPr>
        <w:tabs>
          <w:tab w:val="left" w:pos="3352"/>
        </w:tabs>
        <w:adjustRightInd w:val="0"/>
        <w:rPr>
          <w:szCs w:val="26"/>
        </w:rPr>
      </w:pPr>
      <w:bookmarkStart w:id="9" w:name="_Toc15074796"/>
      <w:bookmarkStart w:id="10" w:name="_Toc74326519"/>
      <w:r w:rsidRPr="00BE2F74">
        <w:rPr>
          <w:szCs w:val="26"/>
        </w:rPr>
        <w:t>Normative references</w:t>
      </w:r>
      <w:bookmarkEnd w:id="9"/>
      <w:bookmarkEnd w:id="10"/>
      <w:r w:rsidR="00EC7B57" w:rsidRPr="00BE2F74">
        <w:rPr>
          <w:szCs w:val="26"/>
        </w:rPr>
        <w:tab/>
      </w:r>
    </w:p>
    <w:p w14:paraId="6C99B71F" w14:textId="6BE96887" w:rsidR="00EC7B57" w:rsidRPr="00BE2F74" w:rsidRDefault="00EC7B57" w:rsidP="00EC7B57">
      <w:r w:rsidRPr="00BE2F74">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BE2F74" w:rsidRDefault="0078075F" w:rsidP="00EC7B57"/>
    <w:p w14:paraId="60130F27" w14:textId="0790E9AC" w:rsidR="00EC7B57" w:rsidRPr="00BE2F74" w:rsidRDefault="00EC7B57" w:rsidP="00EC7B57">
      <w:pPr>
        <w:rPr>
          <w:rStyle w:val="Hyperlink"/>
          <w:sz w:val="20"/>
          <w:szCs w:val="20"/>
        </w:rPr>
      </w:pPr>
      <w:r w:rsidRPr="00BE2F74">
        <w:rPr>
          <w:rFonts w:eastAsia="MS Mincho"/>
          <w:i/>
          <w:iCs/>
          <w:sz w:val="20"/>
          <w:szCs w:val="20"/>
          <w:lang w:eastAsia="ja-JP"/>
        </w:rPr>
        <w:t>glTF 2.0 Khronos Group, The GL Transmission Format (glTF) 2.0 Specification</w:t>
      </w:r>
      <w:r w:rsidRPr="00BE2F74">
        <w:rPr>
          <w:sz w:val="20"/>
          <w:szCs w:val="20"/>
        </w:rPr>
        <w:t xml:space="preserve">, Available at </w:t>
      </w:r>
      <w:hyperlink r:id="rId14" w:history="1">
        <w:r w:rsidRPr="00BE2F74">
          <w:rPr>
            <w:rStyle w:val="Hyperlink"/>
            <w:sz w:val="20"/>
            <w:szCs w:val="20"/>
          </w:rPr>
          <w:t>https://github.com/KhronosGroup/glTF/tree/master/specification/2.0/</w:t>
        </w:r>
      </w:hyperlink>
    </w:p>
    <w:p w14:paraId="5D6131D7" w14:textId="77777777" w:rsidR="0078075F" w:rsidRPr="00BE2F74" w:rsidRDefault="0078075F" w:rsidP="00EC7B57">
      <w:pPr>
        <w:rPr>
          <w:sz w:val="20"/>
          <w:szCs w:val="20"/>
          <w:u w:val="single"/>
        </w:rPr>
      </w:pPr>
    </w:p>
    <w:p w14:paraId="563944C7" w14:textId="77777777" w:rsidR="00EC7B57" w:rsidRPr="00BE2F74" w:rsidRDefault="00EC7B57" w:rsidP="00EC7B57">
      <w:pPr>
        <w:pStyle w:val="RefNorm"/>
        <w:rPr>
          <w:i/>
          <w:iCs/>
          <w:sz w:val="20"/>
          <w:szCs w:val="20"/>
          <w:lang w:val="en-US"/>
        </w:rPr>
      </w:pPr>
      <w:r w:rsidRPr="00BE2F74">
        <w:rPr>
          <w:sz w:val="20"/>
          <w:szCs w:val="20"/>
          <w:lang w:val="en-US"/>
        </w:rPr>
        <w:t xml:space="preserve">IEEE 754-2019, </w:t>
      </w:r>
      <w:r w:rsidRPr="00BE2F74">
        <w:rPr>
          <w:i/>
          <w:iCs/>
          <w:sz w:val="20"/>
          <w:szCs w:val="20"/>
          <w:lang w:val="en-US"/>
        </w:rPr>
        <w:t>IEEE Standard for Floating-Point Arithmetic</w:t>
      </w:r>
    </w:p>
    <w:p w14:paraId="6E105890" w14:textId="74C1F472" w:rsidR="00EC7B57" w:rsidRPr="00BE2F74" w:rsidRDefault="00EC7B57" w:rsidP="00EC7B57">
      <w:pPr>
        <w:rPr>
          <w:rFonts w:eastAsia="MS Mincho"/>
          <w:i/>
          <w:iCs/>
          <w:sz w:val="20"/>
          <w:szCs w:val="20"/>
          <w:lang w:eastAsia="ja-JP"/>
        </w:rPr>
      </w:pPr>
      <w:r w:rsidRPr="00BE2F74">
        <w:rPr>
          <w:rFonts w:eastAsia="MS Mincho"/>
          <w:i/>
          <w:iCs/>
          <w:sz w:val="20"/>
          <w:szCs w:val="20"/>
          <w:lang w:eastAsia="ja-JP"/>
        </w:rPr>
        <w:t>IETF RFC 6381, The ‘Codecs’ and ‘Profiles’ Parameters for “Bucket” Media Types</w:t>
      </w:r>
    </w:p>
    <w:p w14:paraId="4FCBB678" w14:textId="77777777" w:rsidR="0078075F" w:rsidRPr="00BE2F74" w:rsidRDefault="0078075F" w:rsidP="00EC7B57">
      <w:pPr>
        <w:rPr>
          <w:rFonts w:eastAsia="MS Mincho"/>
          <w:i/>
          <w:iCs/>
          <w:sz w:val="20"/>
          <w:szCs w:val="20"/>
          <w:lang w:eastAsia="ja-JP"/>
        </w:rPr>
      </w:pPr>
    </w:p>
    <w:p w14:paraId="04227717" w14:textId="5523F993" w:rsidR="00EC7B57" w:rsidRPr="00BE2F74" w:rsidRDefault="00EC7B57" w:rsidP="00EC7B57">
      <w:pPr>
        <w:rPr>
          <w:rFonts w:eastAsia="MS Mincho"/>
          <w:i/>
          <w:iCs/>
          <w:sz w:val="20"/>
          <w:szCs w:val="20"/>
          <w:lang w:eastAsia="ja-JP"/>
        </w:rPr>
      </w:pPr>
      <w:r w:rsidRPr="00BE2F74">
        <w:rPr>
          <w:rFonts w:eastAsia="MS Mincho"/>
          <w:i/>
          <w:iCs/>
          <w:sz w:val="20"/>
          <w:szCs w:val="20"/>
          <w:lang w:eastAsia="ja-JP"/>
        </w:rPr>
        <w:t>IETF RFC 6902 (April 2013), JavaScript Object Notation (JSON) Patch</w:t>
      </w:r>
    </w:p>
    <w:p w14:paraId="602A7064" w14:textId="77777777" w:rsidR="0078075F" w:rsidRPr="00BE2F74" w:rsidRDefault="0078075F" w:rsidP="00EC7B57">
      <w:pPr>
        <w:rPr>
          <w:rFonts w:eastAsia="MS Mincho"/>
          <w:i/>
          <w:iCs/>
          <w:sz w:val="20"/>
          <w:szCs w:val="20"/>
          <w:lang w:eastAsia="ja-JP"/>
        </w:rPr>
      </w:pPr>
    </w:p>
    <w:p w14:paraId="393F5AB0" w14:textId="57268D0F" w:rsidR="00EC7B57" w:rsidRPr="00BE2F74" w:rsidRDefault="00EC7B57" w:rsidP="00EC7B57">
      <w:pPr>
        <w:rPr>
          <w:rFonts w:eastAsia="MS Mincho"/>
          <w:i/>
          <w:iCs/>
          <w:sz w:val="20"/>
          <w:szCs w:val="20"/>
          <w:lang w:eastAsia="ja-JP"/>
        </w:rPr>
      </w:pPr>
      <w:r w:rsidRPr="00BE2F74">
        <w:rPr>
          <w:rFonts w:eastAsia="MS Mincho"/>
          <w:i/>
          <w:iCs/>
          <w:sz w:val="20"/>
          <w:szCs w:val="20"/>
          <w:lang w:eastAsia="ja-JP"/>
        </w:rPr>
        <w:t>ISO/IEC 14496-12:2020, Information technology — Coding of audio-visual objects — Part 12: ISO base media file format</w:t>
      </w:r>
    </w:p>
    <w:p w14:paraId="7CFE6564" w14:textId="77777777" w:rsidR="0078075F" w:rsidRPr="00BE2F74" w:rsidRDefault="0078075F" w:rsidP="00EC7B57">
      <w:pPr>
        <w:rPr>
          <w:rFonts w:eastAsia="MS Mincho"/>
          <w:i/>
          <w:iCs/>
          <w:sz w:val="20"/>
          <w:szCs w:val="20"/>
          <w:lang w:eastAsia="ja-JP"/>
        </w:rPr>
      </w:pPr>
    </w:p>
    <w:p w14:paraId="4E86E7A8" w14:textId="4684B194" w:rsidR="00EC7B57" w:rsidRPr="00BE2F74" w:rsidRDefault="00EC7B57" w:rsidP="00EC7B57">
      <w:pPr>
        <w:rPr>
          <w:rFonts w:eastAsia="MS Mincho"/>
          <w:i/>
          <w:iCs/>
          <w:sz w:val="20"/>
          <w:szCs w:val="20"/>
          <w:lang w:eastAsia="ja-JP"/>
        </w:rPr>
      </w:pPr>
      <w:r w:rsidRPr="00BE2F74">
        <w:rPr>
          <w:rFonts w:eastAsia="MS Mincho"/>
          <w:i/>
          <w:iCs/>
          <w:sz w:val="20"/>
          <w:szCs w:val="20"/>
          <w:lang w:eastAsia="ja-JP"/>
        </w:rPr>
        <w:t>ISO/IEC 19516, Information technology — Object management group — Interface definition language (IDL) 4.2</w:t>
      </w:r>
    </w:p>
    <w:p w14:paraId="6B9D452B" w14:textId="77777777" w:rsidR="0078075F" w:rsidRPr="00BE2F74" w:rsidRDefault="0078075F" w:rsidP="00EC7B57">
      <w:pPr>
        <w:rPr>
          <w:rFonts w:eastAsia="MS Mincho"/>
          <w:i/>
          <w:iCs/>
          <w:sz w:val="20"/>
          <w:szCs w:val="20"/>
          <w:lang w:eastAsia="ja-JP"/>
        </w:rPr>
      </w:pPr>
    </w:p>
    <w:p w14:paraId="2871EA14" w14:textId="0B736AA0" w:rsidR="00EC7B57" w:rsidRPr="00BE2F74" w:rsidRDefault="00EC7B57" w:rsidP="00EC7B57">
      <w:pPr>
        <w:rPr>
          <w:rFonts w:eastAsia="MS Mincho"/>
          <w:i/>
          <w:iCs/>
          <w:sz w:val="20"/>
          <w:szCs w:val="20"/>
          <w:lang w:eastAsia="ja-JP"/>
        </w:rPr>
      </w:pPr>
      <w:r w:rsidRPr="00BE2F74">
        <w:rPr>
          <w:rFonts w:eastAsia="MS Mincho"/>
          <w:i/>
          <w:iCs/>
          <w:sz w:val="20"/>
          <w:szCs w:val="20"/>
          <w:lang w:eastAsia="ja-JP"/>
        </w:rPr>
        <w:t>ISO/IEC 23001-15, Information technology — MPEG systems technologies — Part 15: Carriage of web resources in ISOBMFF</w:t>
      </w:r>
    </w:p>
    <w:p w14:paraId="65CE3418" w14:textId="77777777" w:rsidR="0078075F" w:rsidRPr="00BE2F74" w:rsidRDefault="0078075F" w:rsidP="00EC7B57">
      <w:pPr>
        <w:rPr>
          <w:rFonts w:eastAsia="MS Mincho"/>
          <w:i/>
          <w:iCs/>
          <w:sz w:val="20"/>
          <w:szCs w:val="20"/>
          <w:lang w:eastAsia="ja-JP"/>
        </w:rPr>
      </w:pPr>
    </w:p>
    <w:p w14:paraId="2093550A" w14:textId="77777777" w:rsidR="00E413E9" w:rsidRDefault="00EC7B57" w:rsidP="00316D1E">
      <w:pPr>
        <w:rPr>
          <w:rFonts w:eastAsia="MS Mincho"/>
          <w:i/>
          <w:iCs/>
          <w:sz w:val="20"/>
          <w:szCs w:val="20"/>
          <w:lang w:eastAsia="ja-JP"/>
        </w:rPr>
      </w:pPr>
      <w:r w:rsidRPr="00BE2F74">
        <w:rPr>
          <w:rFonts w:eastAsia="MS Mincho"/>
          <w:i/>
          <w:iCs/>
          <w:sz w:val="20"/>
          <w:szCs w:val="20"/>
          <w:lang w:eastAsia="ja-JP"/>
        </w:rPr>
        <w:t>ISO/IEC 21778:2017, Information technology — The JSON data interchange syntax</w:t>
      </w:r>
      <w:bookmarkStart w:id="11" w:name="_Toc15074797"/>
    </w:p>
    <w:p w14:paraId="4AD18057" w14:textId="17227947" w:rsidR="00316D1E" w:rsidRPr="00BE2F74" w:rsidRDefault="00316D1E" w:rsidP="00316D1E">
      <w:pPr>
        <w:rPr>
          <w:rFonts w:eastAsia="MS Mincho"/>
          <w:i/>
          <w:iCs/>
          <w:sz w:val="20"/>
          <w:szCs w:val="20"/>
          <w:lang w:eastAsia="ja-JP"/>
        </w:rPr>
      </w:pPr>
      <w:r w:rsidRPr="00BE2F74">
        <w:rPr>
          <w:rFonts w:eastAsia="MS Mincho"/>
          <w:i/>
          <w:iCs/>
          <w:sz w:val="20"/>
          <w:szCs w:val="20"/>
          <w:lang w:eastAsia="ja-JP"/>
        </w:rPr>
        <w:br/>
      </w:r>
    </w:p>
    <w:p w14:paraId="2F626A5E" w14:textId="411C78B5" w:rsidR="00350C30" w:rsidRPr="00BE2F74" w:rsidRDefault="00D61F86" w:rsidP="00466030">
      <w:pPr>
        <w:pStyle w:val="Heading1"/>
        <w:numPr>
          <w:ilvl w:val="0"/>
          <w:numId w:val="4"/>
        </w:numPr>
        <w:adjustRightInd w:val="0"/>
        <w:rPr>
          <w:szCs w:val="26"/>
        </w:rPr>
      </w:pPr>
      <w:bookmarkStart w:id="12" w:name="_Toc74326520"/>
      <w:r w:rsidRPr="00BE2F74">
        <w:rPr>
          <w:szCs w:val="26"/>
        </w:rPr>
        <w:t xml:space="preserve">Terms, definitions, </w:t>
      </w:r>
      <w:r w:rsidR="00AA5078" w:rsidRPr="00BE2F74">
        <w:rPr>
          <w:szCs w:val="26"/>
        </w:rPr>
        <w:t>symbols,</w:t>
      </w:r>
      <w:r w:rsidRPr="00BE2F74">
        <w:rPr>
          <w:szCs w:val="26"/>
        </w:rPr>
        <w:t xml:space="preserve"> and abbreviated terms</w:t>
      </w:r>
      <w:bookmarkEnd w:id="11"/>
      <w:bookmarkEnd w:id="12"/>
    </w:p>
    <w:p w14:paraId="58A9B876" w14:textId="3670D637" w:rsidR="00270E64" w:rsidRPr="00BE2F74" w:rsidRDefault="000965CD" w:rsidP="00D776E4">
      <w:pPr>
        <w:pStyle w:val="BodyText"/>
      </w:pPr>
      <w:r w:rsidRPr="00BE2F74">
        <w:t>For</w:t>
      </w:r>
      <w:r w:rsidR="00270E64" w:rsidRPr="00BE2F74">
        <w:t xml:space="preserve"> this document, the terms, definition and symbols and abbreviated terms given in the ISO/IEC 23090-14 apply. </w:t>
      </w:r>
    </w:p>
    <w:p w14:paraId="12111FF9" w14:textId="4E4106E7" w:rsidR="00270E64" w:rsidRPr="00BE2F74" w:rsidRDefault="00270E64" w:rsidP="00D776E4">
      <w:pPr>
        <w:pStyle w:val="BodyText"/>
      </w:pPr>
      <w:r w:rsidRPr="00BE2F74">
        <w:t>ISO and IEC maintain terminological databases for use in standardization at the following address:</w:t>
      </w:r>
    </w:p>
    <w:p w14:paraId="2FB2B558" w14:textId="72D7F698" w:rsidR="00270E64" w:rsidRPr="00BE2F74" w:rsidRDefault="00270E64" w:rsidP="00D776E4">
      <w:pPr>
        <w:pStyle w:val="BodyText"/>
        <w:numPr>
          <w:ilvl w:val="0"/>
          <w:numId w:val="2"/>
        </w:numPr>
      </w:pPr>
      <w:r w:rsidRPr="00BE2F74">
        <w:t xml:space="preserve">IEC Electropedia: available at </w:t>
      </w:r>
      <w:hyperlink r:id="rId15" w:history="1">
        <w:r w:rsidR="007E17F5" w:rsidRPr="00BE2F74">
          <w:rPr>
            <w:rStyle w:val="Hyperlink"/>
          </w:rPr>
          <w:t>https://www.electropedia.org/</w:t>
        </w:r>
      </w:hyperlink>
    </w:p>
    <w:p w14:paraId="0A70C1E6" w14:textId="4C75394D" w:rsidR="00270E64" w:rsidRDefault="00270E64" w:rsidP="00D776E4">
      <w:pPr>
        <w:pStyle w:val="BodyText"/>
        <w:numPr>
          <w:ilvl w:val="0"/>
          <w:numId w:val="2"/>
        </w:numPr>
      </w:pPr>
      <w:r w:rsidRPr="00BE2F74">
        <w:t xml:space="preserve">ISO online browsing platform: available at </w:t>
      </w:r>
      <w:hyperlink r:id="rId16" w:history="1">
        <w:r w:rsidR="007E17F5" w:rsidRPr="00BE2F74">
          <w:rPr>
            <w:rStyle w:val="Hyperlink"/>
          </w:rPr>
          <w:t>https://www.iso.org/obp</w:t>
        </w:r>
      </w:hyperlink>
    </w:p>
    <w:p w14:paraId="48241690" w14:textId="08EB4BBD" w:rsidR="00EF23B7" w:rsidRDefault="00EF23B7" w:rsidP="00EF23B7">
      <w:pPr>
        <w:pStyle w:val="BodyText"/>
      </w:pPr>
    </w:p>
    <w:p w14:paraId="45C5449D" w14:textId="3BE6024B" w:rsidR="00EF23B7" w:rsidRDefault="00EF23B7" w:rsidP="00EF23B7">
      <w:pPr>
        <w:pStyle w:val="BodyText"/>
      </w:pPr>
    </w:p>
    <w:p w14:paraId="59CDBBDD" w14:textId="400AFFE4" w:rsidR="00EF23B7" w:rsidRDefault="00EF23B7" w:rsidP="00466030">
      <w:pPr>
        <w:pStyle w:val="Heading1"/>
        <w:numPr>
          <w:ilvl w:val="0"/>
          <w:numId w:val="4"/>
        </w:numPr>
      </w:pPr>
      <w:bookmarkStart w:id="13" w:name="_Toc74326521"/>
      <w:r>
        <w:t>Reference software for ISO/IEC 23090-14</w:t>
      </w:r>
      <w:bookmarkEnd w:id="13"/>
    </w:p>
    <w:p w14:paraId="44ACF1B1" w14:textId="716BE251" w:rsidR="00EF23B7" w:rsidRDefault="005650C1" w:rsidP="00466030">
      <w:pPr>
        <w:pStyle w:val="Heading2"/>
        <w:numPr>
          <w:ilvl w:val="1"/>
          <w:numId w:val="4"/>
        </w:numPr>
      </w:pPr>
      <w:bookmarkStart w:id="14" w:name="_Toc74326522"/>
      <w:r>
        <w:t>General</w:t>
      </w:r>
      <w:bookmarkEnd w:id="14"/>
      <w:r>
        <w:t xml:space="preserve"> </w:t>
      </w:r>
    </w:p>
    <w:p w14:paraId="2332F40F" w14:textId="1228CBE2" w:rsidR="005650C1" w:rsidRDefault="005650C1" w:rsidP="005650C1">
      <w:r>
        <w:t xml:space="preserve">Ther reference software is accessible through MPEG Gitlab at </w:t>
      </w:r>
      <w:hyperlink r:id="rId17" w:history="1">
        <w:r w:rsidR="00B8609F" w:rsidRPr="0038111C">
          <w:rPr>
            <w:rStyle w:val="Hyperlink"/>
          </w:rPr>
          <w:t>https://gitlab.com/mpeg-i/scene-description/mpegtrimesh</w:t>
        </w:r>
      </w:hyperlink>
      <w:r w:rsidR="00211A0D">
        <w:rPr>
          <w:rStyle w:val="Hyperlink"/>
        </w:rPr>
        <w:t xml:space="preserve">. </w:t>
      </w:r>
    </w:p>
    <w:p w14:paraId="3A2EC14E" w14:textId="328FFB88" w:rsidR="00B8609F" w:rsidRDefault="00B8609F" w:rsidP="005650C1"/>
    <w:p w14:paraId="58B16CB7" w14:textId="7A97127D" w:rsidR="00B8609F" w:rsidRPr="005650C1" w:rsidRDefault="00B8609F" w:rsidP="00466030">
      <w:pPr>
        <w:pStyle w:val="Heading2"/>
        <w:numPr>
          <w:ilvl w:val="1"/>
          <w:numId w:val="4"/>
        </w:numPr>
      </w:pPr>
      <w:bookmarkStart w:id="15" w:name="_Toc74326523"/>
      <w:r>
        <w:t>Description</w:t>
      </w:r>
      <w:bookmarkEnd w:id="15"/>
      <w:r>
        <w:t xml:space="preserve"> </w:t>
      </w:r>
    </w:p>
    <w:p w14:paraId="0ED7A346" w14:textId="27E010B8" w:rsidR="00466030" w:rsidRDefault="00D927C7" w:rsidP="00D776E4">
      <w:pPr>
        <w:pStyle w:val="BodyText"/>
      </w:pPr>
      <w:r>
        <w:t>The MPEG scene description reference software</w:t>
      </w:r>
      <w:r w:rsidR="001C5B6C">
        <w:t xml:space="preserve"> is</w:t>
      </w:r>
      <w:r w:rsidR="00C20013">
        <w:t xml:space="preserve"> called </w:t>
      </w:r>
      <w:r w:rsidR="00C20013" w:rsidRPr="00C20013">
        <w:rPr>
          <w:b/>
          <w:bCs/>
        </w:rPr>
        <w:t>mpegtrimesh</w:t>
      </w:r>
      <w:r w:rsidR="00C20013">
        <w:t xml:space="preserve"> and is</w:t>
      </w:r>
      <w:r w:rsidR="001C5B6C">
        <w:t xml:space="preserve"> based on </w:t>
      </w:r>
      <w:r w:rsidR="00CF2869">
        <w:t>t</w:t>
      </w:r>
      <w:r w:rsidR="001C5B6C">
        <w:t xml:space="preserve">rimesh library. The </w:t>
      </w:r>
      <w:r w:rsidR="00CF2869">
        <w:t>t</w:t>
      </w:r>
      <w:r w:rsidR="003764EB">
        <w:t xml:space="preserve">rimesh library is </w:t>
      </w:r>
      <w:r w:rsidR="00D31D90">
        <w:t>open-source library</w:t>
      </w:r>
      <w:r w:rsidR="003764EB">
        <w:t xml:space="preserve"> and is available at </w:t>
      </w:r>
      <w:hyperlink r:id="rId18" w:history="1">
        <w:r w:rsidR="00B9453C" w:rsidRPr="0038111C">
          <w:rPr>
            <w:rStyle w:val="Hyperlink"/>
          </w:rPr>
          <w:t>https://github.com/mikedh/trimesh</w:t>
        </w:r>
      </w:hyperlink>
      <w:r w:rsidR="00B9453C">
        <w:t xml:space="preserve">. </w:t>
      </w:r>
      <w:r w:rsidR="00CF2869">
        <w:t>m</w:t>
      </w:r>
      <w:r w:rsidR="00373479">
        <w:t>pegtrimesh</w:t>
      </w:r>
      <w:r w:rsidR="00A93134">
        <w:t xml:space="preserve"> extends the trimesh library to </w:t>
      </w:r>
      <w:r w:rsidR="000931F5">
        <w:t xml:space="preserve">support </w:t>
      </w:r>
      <w:r w:rsidR="00A76774">
        <w:t xml:space="preserve">timed </w:t>
      </w:r>
      <w:r w:rsidR="00DB55AD">
        <w:t>data</w:t>
      </w:r>
      <w:r w:rsidR="0075664D">
        <w:t xml:space="preserve"> and is responsible for </w:t>
      </w:r>
      <w:r w:rsidR="00B11AB7">
        <w:t xml:space="preserve">expected </w:t>
      </w:r>
      <w:r w:rsidR="0075664D">
        <w:t xml:space="preserve">rendering process of </w:t>
      </w:r>
      <w:r w:rsidR="00F302F6">
        <w:t xml:space="preserve">the </w:t>
      </w:r>
      <w:r w:rsidR="00DB55AD">
        <w:t>timed data after it is decoded</w:t>
      </w:r>
      <w:r w:rsidR="004B554D">
        <w:t xml:space="preserve">. The </w:t>
      </w:r>
      <w:r w:rsidR="005862AA">
        <w:t>implementation</w:t>
      </w:r>
      <w:r w:rsidR="004B554D">
        <w:t xml:space="preserve"> </w:t>
      </w:r>
      <w:r w:rsidR="005862AA">
        <w:t xml:space="preserve">in mpegtrimesh </w:t>
      </w:r>
      <w:r w:rsidR="0006519D">
        <w:t xml:space="preserve">support </w:t>
      </w:r>
      <w:r w:rsidR="004172CA">
        <w:t xml:space="preserve">features </w:t>
      </w:r>
      <w:r w:rsidR="00E72018">
        <w:t>which are defined as s</w:t>
      </w:r>
      <w:r w:rsidR="0006519D">
        <w:t>cene description extensions</w:t>
      </w:r>
      <w:r w:rsidR="00E72018">
        <w:t>, see</w:t>
      </w:r>
      <w:r w:rsidR="0006519D">
        <w:t xml:space="preserve"> ISO/IEC 23090-14</w:t>
      </w:r>
      <w:r w:rsidR="005862AA">
        <w:t xml:space="preserve"> Clause 5. </w:t>
      </w:r>
      <w:r w:rsidR="00A50753">
        <w:t>“</w:t>
      </w:r>
      <w:r w:rsidR="00D203A5">
        <w:t>mpegtrimesh</w:t>
      </w:r>
      <w:r w:rsidR="00A50753">
        <w:t>”</w:t>
      </w:r>
      <w:r w:rsidR="00D203A5">
        <w:t xml:space="preserve"> </w:t>
      </w:r>
      <w:r w:rsidR="00C150AC">
        <w:t xml:space="preserve">is implemented using Python language. </w:t>
      </w:r>
    </w:p>
    <w:p w14:paraId="43C74C32" w14:textId="4FC2FAF9" w:rsidR="00404A0D" w:rsidRDefault="00404A0D" w:rsidP="00D776E4">
      <w:pPr>
        <w:pStyle w:val="BodyText"/>
      </w:pPr>
    </w:p>
    <w:p w14:paraId="0622F003" w14:textId="2E365581" w:rsidR="00404A0D" w:rsidRDefault="00404A0D" w:rsidP="00404A0D">
      <w:pPr>
        <w:pStyle w:val="Heading2"/>
        <w:numPr>
          <w:ilvl w:val="1"/>
          <w:numId w:val="4"/>
        </w:numPr>
      </w:pPr>
      <w:bookmarkStart w:id="16" w:name="_Toc74326524"/>
      <w:r>
        <w:t>Dependencies</w:t>
      </w:r>
      <w:bookmarkEnd w:id="16"/>
      <w:r>
        <w:t xml:space="preserve"> </w:t>
      </w:r>
    </w:p>
    <w:p w14:paraId="757B08A8" w14:textId="3F81D414" w:rsidR="00DA0952" w:rsidRPr="00DA0952" w:rsidRDefault="00DA0952" w:rsidP="00DA0952">
      <w:r>
        <w:t xml:space="preserve">The following list of library packages are dependencies for mpegtrimesh. </w:t>
      </w:r>
      <w:r>
        <w:br/>
      </w:r>
    </w:p>
    <w:tbl>
      <w:tblPr>
        <w:tblStyle w:val="TableGrid"/>
        <w:tblW w:w="0" w:type="auto"/>
        <w:tblLook w:val="04A0" w:firstRow="1" w:lastRow="0" w:firstColumn="1" w:lastColumn="0" w:noHBand="0" w:noVBand="1"/>
      </w:tblPr>
      <w:tblGrid>
        <w:gridCol w:w="1271"/>
        <w:gridCol w:w="6662"/>
        <w:gridCol w:w="1077"/>
      </w:tblGrid>
      <w:tr w:rsidR="007965D5" w14:paraId="194F3FAC" w14:textId="77777777" w:rsidTr="007965D5">
        <w:tc>
          <w:tcPr>
            <w:tcW w:w="1271" w:type="dxa"/>
          </w:tcPr>
          <w:p w14:paraId="56C3852F" w14:textId="1D3DDAFC" w:rsidR="007965D5" w:rsidRPr="007965D5" w:rsidRDefault="007965D5" w:rsidP="00912003">
            <w:pPr>
              <w:pStyle w:val="BodyText"/>
              <w:rPr>
                <w:b/>
                <w:bCs/>
              </w:rPr>
            </w:pPr>
            <w:r w:rsidRPr="007965D5">
              <w:rPr>
                <w:b/>
                <w:bCs/>
              </w:rPr>
              <w:t>Library</w:t>
            </w:r>
            <w:r>
              <w:rPr>
                <w:b/>
                <w:bCs/>
              </w:rPr>
              <w:t xml:space="preserve"> Package</w:t>
            </w:r>
          </w:p>
        </w:tc>
        <w:tc>
          <w:tcPr>
            <w:tcW w:w="6662" w:type="dxa"/>
          </w:tcPr>
          <w:p w14:paraId="1325A058" w14:textId="278E662D" w:rsidR="007965D5" w:rsidRPr="007965D5" w:rsidRDefault="007965D5" w:rsidP="00912003">
            <w:pPr>
              <w:pStyle w:val="BodyText"/>
              <w:rPr>
                <w:b/>
                <w:bCs/>
              </w:rPr>
            </w:pPr>
            <w:r>
              <w:rPr>
                <w:b/>
                <w:bCs/>
              </w:rPr>
              <w:t>Description</w:t>
            </w:r>
          </w:p>
        </w:tc>
        <w:tc>
          <w:tcPr>
            <w:tcW w:w="1077" w:type="dxa"/>
          </w:tcPr>
          <w:p w14:paraId="25D9383D" w14:textId="563A3C3C" w:rsidR="007965D5" w:rsidRPr="007965D5" w:rsidRDefault="007965D5" w:rsidP="00912003">
            <w:pPr>
              <w:pStyle w:val="BodyText"/>
              <w:rPr>
                <w:b/>
                <w:bCs/>
              </w:rPr>
            </w:pPr>
            <w:r w:rsidRPr="007965D5">
              <w:rPr>
                <w:b/>
                <w:bCs/>
              </w:rPr>
              <w:t xml:space="preserve">Version </w:t>
            </w:r>
          </w:p>
        </w:tc>
      </w:tr>
      <w:tr w:rsidR="007965D5" w14:paraId="5B148D2D" w14:textId="77777777" w:rsidTr="007965D5">
        <w:tc>
          <w:tcPr>
            <w:tcW w:w="1271" w:type="dxa"/>
          </w:tcPr>
          <w:p w14:paraId="104A7637" w14:textId="1A515367" w:rsidR="007965D5" w:rsidRPr="007965D5" w:rsidRDefault="007965D5" w:rsidP="007965D5">
            <w:pPr>
              <w:pStyle w:val="TableParagraph"/>
            </w:pPr>
            <w:r w:rsidRPr="007965D5">
              <w:t xml:space="preserve">av </w:t>
            </w:r>
          </w:p>
        </w:tc>
        <w:tc>
          <w:tcPr>
            <w:tcW w:w="6662" w:type="dxa"/>
          </w:tcPr>
          <w:p w14:paraId="51207789" w14:textId="351C09C8" w:rsidR="007965D5" w:rsidRPr="007965D5" w:rsidRDefault="007965D5" w:rsidP="007965D5">
            <w:pPr>
              <w:pStyle w:val="TableParagraph"/>
            </w:pPr>
            <w:r>
              <w:t>p</w:t>
            </w:r>
            <w:r w:rsidRPr="007965D5">
              <w:t>ython binding to FFMPEG library</w:t>
            </w:r>
          </w:p>
        </w:tc>
        <w:tc>
          <w:tcPr>
            <w:tcW w:w="1077" w:type="dxa"/>
          </w:tcPr>
          <w:p w14:paraId="13A5CF76" w14:textId="0FFBFCDE" w:rsidR="007965D5" w:rsidRPr="007965D5" w:rsidRDefault="007965D5" w:rsidP="007965D5">
            <w:pPr>
              <w:pStyle w:val="TableParagraph"/>
            </w:pPr>
            <w:r w:rsidRPr="007965D5">
              <w:t>8.0.2</w:t>
            </w:r>
          </w:p>
        </w:tc>
      </w:tr>
      <w:tr w:rsidR="007965D5" w14:paraId="024AC039" w14:textId="77777777" w:rsidTr="007965D5">
        <w:tc>
          <w:tcPr>
            <w:tcW w:w="1271" w:type="dxa"/>
          </w:tcPr>
          <w:p w14:paraId="3E78D0BD" w14:textId="3CB58977" w:rsidR="007965D5" w:rsidRPr="007965D5" w:rsidRDefault="007965D5" w:rsidP="007965D5">
            <w:pPr>
              <w:pStyle w:val="TableParagraph"/>
            </w:pPr>
            <w:r w:rsidRPr="007965D5">
              <w:t>decorator</w:t>
            </w:r>
          </w:p>
        </w:tc>
        <w:tc>
          <w:tcPr>
            <w:tcW w:w="6662" w:type="dxa"/>
          </w:tcPr>
          <w:p w14:paraId="2B7BB6D5" w14:textId="6FAACA04" w:rsidR="007965D5" w:rsidRPr="007965D5" w:rsidRDefault="007965D5" w:rsidP="007965D5">
            <w:pPr>
              <w:pStyle w:val="TableParagraph"/>
            </w:pPr>
            <w:proofErr w:type="spellStart"/>
            <w:r>
              <w:t>m</w:t>
            </w:r>
            <w:r w:rsidRPr="007965D5">
              <w:t>emoizing</w:t>
            </w:r>
            <w:proofErr w:type="spellEnd"/>
            <w:r w:rsidRPr="007965D5">
              <w:t xml:space="preserve"> function</w:t>
            </w:r>
          </w:p>
        </w:tc>
        <w:tc>
          <w:tcPr>
            <w:tcW w:w="1077" w:type="dxa"/>
          </w:tcPr>
          <w:p w14:paraId="3BECB0E3" w14:textId="0F542E2A" w:rsidR="007965D5" w:rsidRPr="007965D5" w:rsidRDefault="007965D5" w:rsidP="007965D5">
            <w:pPr>
              <w:pStyle w:val="TableParagraph"/>
            </w:pPr>
            <w:r w:rsidRPr="007965D5">
              <w:t>4.4.2</w:t>
            </w:r>
          </w:p>
        </w:tc>
      </w:tr>
      <w:tr w:rsidR="007965D5" w14:paraId="190F6400" w14:textId="77777777" w:rsidTr="007965D5">
        <w:tc>
          <w:tcPr>
            <w:tcW w:w="1271" w:type="dxa"/>
          </w:tcPr>
          <w:p w14:paraId="08BCF053" w14:textId="5748931F" w:rsidR="007965D5" w:rsidRPr="007965D5" w:rsidRDefault="007965D5" w:rsidP="007965D5">
            <w:pPr>
              <w:pStyle w:val="TableParagraph"/>
            </w:pPr>
            <w:r w:rsidRPr="007965D5">
              <w:t>future</w:t>
            </w:r>
          </w:p>
        </w:tc>
        <w:tc>
          <w:tcPr>
            <w:tcW w:w="6662" w:type="dxa"/>
          </w:tcPr>
          <w:p w14:paraId="35220E84" w14:textId="7FED25ED" w:rsidR="007965D5" w:rsidRPr="007965D5" w:rsidRDefault="007965D5" w:rsidP="007965D5">
            <w:pPr>
              <w:pStyle w:val="TableParagraph"/>
            </w:pPr>
            <w:r>
              <w:t>compatibility between Python 2 and Python3</w:t>
            </w:r>
          </w:p>
        </w:tc>
        <w:tc>
          <w:tcPr>
            <w:tcW w:w="1077" w:type="dxa"/>
          </w:tcPr>
          <w:p w14:paraId="535C5AAC" w14:textId="781768F2" w:rsidR="007965D5" w:rsidRPr="007965D5" w:rsidRDefault="007965D5" w:rsidP="007965D5">
            <w:pPr>
              <w:pStyle w:val="TableParagraph"/>
            </w:pPr>
            <w:r w:rsidRPr="007965D5">
              <w:t>0.18.2</w:t>
            </w:r>
          </w:p>
        </w:tc>
      </w:tr>
      <w:tr w:rsidR="007965D5" w14:paraId="1AC9AD6B" w14:textId="77777777" w:rsidTr="007965D5">
        <w:tc>
          <w:tcPr>
            <w:tcW w:w="1271" w:type="dxa"/>
          </w:tcPr>
          <w:p w14:paraId="7E7C114A" w14:textId="677E4F02" w:rsidR="007965D5" w:rsidRPr="007965D5" w:rsidRDefault="007965D5" w:rsidP="007965D5">
            <w:pPr>
              <w:pStyle w:val="TableParagraph"/>
            </w:pPr>
            <w:r w:rsidRPr="007965D5">
              <w:t>network</w:t>
            </w:r>
          </w:p>
        </w:tc>
        <w:tc>
          <w:tcPr>
            <w:tcW w:w="6662" w:type="dxa"/>
          </w:tcPr>
          <w:p w14:paraId="6E2D40F1" w14:textId="522C0D13" w:rsidR="007965D5" w:rsidRPr="007965D5" w:rsidRDefault="007965D5" w:rsidP="007965D5">
            <w:pPr>
              <w:pStyle w:val="TableParagraph"/>
            </w:pPr>
            <w:r>
              <w:t xml:space="preserve">Creating and manipulating graphs and network </w:t>
            </w:r>
          </w:p>
        </w:tc>
        <w:tc>
          <w:tcPr>
            <w:tcW w:w="1077" w:type="dxa"/>
          </w:tcPr>
          <w:p w14:paraId="78B0340C" w14:textId="35D958B7" w:rsidR="007965D5" w:rsidRPr="007965D5" w:rsidRDefault="007965D5" w:rsidP="007965D5">
            <w:pPr>
              <w:pStyle w:val="TableParagraph"/>
            </w:pPr>
            <w:r w:rsidRPr="007965D5">
              <w:t>2.5</w:t>
            </w:r>
          </w:p>
        </w:tc>
      </w:tr>
      <w:tr w:rsidR="007965D5" w14:paraId="187F6FCA" w14:textId="77777777" w:rsidTr="007965D5">
        <w:tc>
          <w:tcPr>
            <w:tcW w:w="1271" w:type="dxa"/>
          </w:tcPr>
          <w:p w14:paraId="460E9B7E" w14:textId="53C539BC" w:rsidR="007965D5" w:rsidRPr="007965D5" w:rsidRDefault="007965D5" w:rsidP="007965D5">
            <w:pPr>
              <w:pStyle w:val="TableParagraph"/>
            </w:pPr>
            <w:proofErr w:type="spellStart"/>
            <w:r w:rsidRPr="007965D5">
              <w:t>numpy</w:t>
            </w:r>
            <w:proofErr w:type="spellEnd"/>
            <w:r w:rsidRPr="007965D5">
              <w:t xml:space="preserve"> </w:t>
            </w:r>
          </w:p>
        </w:tc>
        <w:tc>
          <w:tcPr>
            <w:tcW w:w="6662" w:type="dxa"/>
          </w:tcPr>
          <w:p w14:paraId="40DB0973" w14:textId="5EF6A55E" w:rsidR="007965D5" w:rsidRPr="007965D5" w:rsidRDefault="00DA0952" w:rsidP="007965D5">
            <w:pPr>
              <w:pStyle w:val="TableParagraph"/>
            </w:pPr>
            <w:r>
              <w:t>Array computation</w:t>
            </w:r>
          </w:p>
        </w:tc>
        <w:tc>
          <w:tcPr>
            <w:tcW w:w="1077" w:type="dxa"/>
          </w:tcPr>
          <w:p w14:paraId="396FFE66" w14:textId="7EC75A2A" w:rsidR="007965D5" w:rsidRPr="007965D5" w:rsidRDefault="007965D5" w:rsidP="007965D5">
            <w:pPr>
              <w:pStyle w:val="TableParagraph"/>
            </w:pPr>
            <w:r w:rsidRPr="007965D5">
              <w:t>1.19.2</w:t>
            </w:r>
          </w:p>
        </w:tc>
      </w:tr>
      <w:tr w:rsidR="007965D5" w14:paraId="3AC902CE" w14:textId="77777777" w:rsidTr="007965D5">
        <w:tc>
          <w:tcPr>
            <w:tcW w:w="1271" w:type="dxa"/>
          </w:tcPr>
          <w:p w14:paraId="6BF05EF7" w14:textId="7ADF9BF3" w:rsidR="007965D5" w:rsidRPr="007965D5" w:rsidRDefault="007965D5" w:rsidP="007965D5">
            <w:pPr>
              <w:pStyle w:val="TableParagraph"/>
            </w:pPr>
            <w:r w:rsidRPr="007965D5">
              <w:t>pillow</w:t>
            </w:r>
          </w:p>
        </w:tc>
        <w:tc>
          <w:tcPr>
            <w:tcW w:w="6662" w:type="dxa"/>
          </w:tcPr>
          <w:p w14:paraId="50AAA146" w14:textId="4CEE20F1" w:rsidR="007965D5" w:rsidRPr="007965D5" w:rsidRDefault="00DA0952" w:rsidP="007965D5">
            <w:pPr>
              <w:pStyle w:val="TableParagraph"/>
            </w:pPr>
            <w:r>
              <w:t>Imaging processing library</w:t>
            </w:r>
          </w:p>
        </w:tc>
        <w:tc>
          <w:tcPr>
            <w:tcW w:w="1077" w:type="dxa"/>
          </w:tcPr>
          <w:p w14:paraId="7F78079D" w14:textId="1EB2E93E" w:rsidR="007965D5" w:rsidRPr="007965D5" w:rsidRDefault="007965D5" w:rsidP="007965D5">
            <w:pPr>
              <w:pStyle w:val="TableParagraph"/>
            </w:pPr>
            <w:r w:rsidRPr="007965D5">
              <w:t>8.0.1</w:t>
            </w:r>
          </w:p>
        </w:tc>
      </w:tr>
      <w:tr w:rsidR="007965D5" w14:paraId="3D7F1EEA" w14:textId="77777777" w:rsidTr="007965D5">
        <w:tc>
          <w:tcPr>
            <w:tcW w:w="1271" w:type="dxa"/>
          </w:tcPr>
          <w:p w14:paraId="4C7D5A8C" w14:textId="033F12EC" w:rsidR="007965D5" w:rsidRPr="007965D5" w:rsidRDefault="007965D5" w:rsidP="007965D5">
            <w:pPr>
              <w:pStyle w:val="TableParagraph"/>
            </w:pPr>
            <w:proofErr w:type="spellStart"/>
            <w:r w:rsidRPr="007965D5">
              <w:t>pyglet</w:t>
            </w:r>
            <w:proofErr w:type="spellEnd"/>
          </w:p>
        </w:tc>
        <w:tc>
          <w:tcPr>
            <w:tcW w:w="6662" w:type="dxa"/>
          </w:tcPr>
          <w:p w14:paraId="6AC50835" w14:textId="6CF72F63" w:rsidR="007965D5" w:rsidRPr="007965D5" w:rsidRDefault="00DA0952" w:rsidP="007965D5">
            <w:pPr>
              <w:pStyle w:val="TableParagraph"/>
            </w:pPr>
            <w:r>
              <w:t>Windowing and multimedia library</w:t>
            </w:r>
          </w:p>
        </w:tc>
        <w:tc>
          <w:tcPr>
            <w:tcW w:w="1077" w:type="dxa"/>
          </w:tcPr>
          <w:p w14:paraId="0007922B" w14:textId="45FF35F0" w:rsidR="007965D5" w:rsidRPr="007965D5" w:rsidRDefault="007965D5" w:rsidP="007965D5">
            <w:pPr>
              <w:pStyle w:val="TableParagraph"/>
            </w:pPr>
            <w:r w:rsidRPr="007965D5">
              <w:t>1.5.8</w:t>
            </w:r>
          </w:p>
        </w:tc>
      </w:tr>
      <w:tr w:rsidR="007965D5" w14:paraId="7E7DB5F3" w14:textId="77777777" w:rsidTr="007965D5">
        <w:tc>
          <w:tcPr>
            <w:tcW w:w="1271" w:type="dxa"/>
          </w:tcPr>
          <w:p w14:paraId="08AF5716" w14:textId="26F1CE8A" w:rsidR="007965D5" w:rsidRPr="007965D5" w:rsidRDefault="007965D5" w:rsidP="007965D5">
            <w:pPr>
              <w:pStyle w:val="TableParagraph"/>
            </w:pPr>
            <w:proofErr w:type="spellStart"/>
            <w:r w:rsidRPr="007965D5">
              <w:t>scipy</w:t>
            </w:r>
            <w:proofErr w:type="spellEnd"/>
          </w:p>
        </w:tc>
        <w:tc>
          <w:tcPr>
            <w:tcW w:w="6662" w:type="dxa"/>
          </w:tcPr>
          <w:p w14:paraId="0BD10BF8" w14:textId="016EE4D7" w:rsidR="007965D5" w:rsidRPr="007965D5" w:rsidRDefault="00DA0952" w:rsidP="007965D5">
            <w:pPr>
              <w:pStyle w:val="TableParagraph"/>
            </w:pPr>
            <w:r>
              <w:t>Fast N-dimensional array manipulation</w:t>
            </w:r>
          </w:p>
        </w:tc>
        <w:tc>
          <w:tcPr>
            <w:tcW w:w="1077" w:type="dxa"/>
          </w:tcPr>
          <w:p w14:paraId="49AC9FDD" w14:textId="61D6E30B" w:rsidR="007965D5" w:rsidRPr="007965D5" w:rsidRDefault="007965D5" w:rsidP="007965D5">
            <w:pPr>
              <w:pStyle w:val="TableParagraph"/>
            </w:pPr>
            <w:r w:rsidRPr="007965D5">
              <w:t>1.5.3</w:t>
            </w:r>
          </w:p>
        </w:tc>
      </w:tr>
      <w:tr w:rsidR="00DA0952" w14:paraId="7C780D01" w14:textId="77777777" w:rsidTr="007965D5">
        <w:tc>
          <w:tcPr>
            <w:tcW w:w="1271" w:type="dxa"/>
          </w:tcPr>
          <w:p w14:paraId="41F31319" w14:textId="7D5334F4" w:rsidR="00DA0952" w:rsidRPr="007965D5" w:rsidRDefault="00DA0952" w:rsidP="007965D5">
            <w:pPr>
              <w:pStyle w:val="TableParagraph"/>
            </w:pPr>
            <w:r>
              <w:t>bitstream</w:t>
            </w:r>
          </w:p>
        </w:tc>
        <w:tc>
          <w:tcPr>
            <w:tcW w:w="6662" w:type="dxa"/>
          </w:tcPr>
          <w:p w14:paraId="25306F97" w14:textId="1194AAA8" w:rsidR="00DA0952" w:rsidRDefault="00DA0952" w:rsidP="007965D5">
            <w:pPr>
              <w:pStyle w:val="TableParagraph"/>
            </w:pPr>
            <w:r>
              <w:t>Manage binary data as bitstreams</w:t>
            </w:r>
          </w:p>
        </w:tc>
        <w:tc>
          <w:tcPr>
            <w:tcW w:w="1077" w:type="dxa"/>
          </w:tcPr>
          <w:p w14:paraId="4E35AE99" w14:textId="1F8A69ED" w:rsidR="00DA0952" w:rsidRPr="007965D5" w:rsidRDefault="00DA0952" w:rsidP="007965D5">
            <w:pPr>
              <w:pStyle w:val="TableParagraph"/>
            </w:pPr>
            <w:r>
              <w:t>2.6.0</w:t>
            </w:r>
          </w:p>
        </w:tc>
      </w:tr>
    </w:tbl>
    <w:p w14:paraId="4478CF4A" w14:textId="5BCBED1B" w:rsidR="00404A0D" w:rsidRDefault="00404A0D" w:rsidP="00912003">
      <w:pPr>
        <w:pStyle w:val="BodyText"/>
      </w:pPr>
    </w:p>
    <w:p w14:paraId="3D029D8E" w14:textId="508A244F" w:rsidR="00552817" w:rsidRPr="006555DD" w:rsidRDefault="00656B05" w:rsidP="006555DD">
      <w:pPr>
        <w:pStyle w:val="Heading3"/>
        <w:numPr>
          <w:ilvl w:val="2"/>
          <w:numId w:val="4"/>
        </w:numPr>
        <w:rPr>
          <w:rStyle w:val="Heading3Char"/>
          <w:rFonts w:eastAsia="Arial"/>
          <w:b/>
        </w:rPr>
      </w:pPr>
      <w:bookmarkStart w:id="17" w:name="_Toc74326525"/>
      <w:r w:rsidRPr="006555DD">
        <w:rPr>
          <w:rStyle w:val="Heading3Char"/>
          <w:rFonts w:eastAsia="Arial"/>
          <w:b/>
        </w:rPr>
        <w:t>Spatial</w:t>
      </w:r>
      <w:r w:rsidR="00DA0952" w:rsidRPr="006555DD">
        <w:rPr>
          <w:rStyle w:val="Heading3Char"/>
          <w:rFonts w:eastAsia="Arial"/>
          <w:b/>
        </w:rPr>
        <w:t xml:space="preserve"> audio</w:t>
      </w:r>
      <w:bookmarkEnd w:id="17"/>
      <w:r w:rsidR="00DA0952" w:rsidRPr="006555DD">
        <w:rPr>
          <w:rStyle w:val="Heading3Char"/>
          <w:rFonts w:eastAsia="Arial"/>
          <w:b/>
        </w:rPr>
        <w:t xml:space="preserve"> </w:t>
      </w:r>
    </w:p>
    <w:p w14:paraId="5A66B4EF" w14:textId="13DD668B" w:rsidR="00DA0952" w:rsidRDefault="00DA0952" w:rsidP="00552817">
      <w:pPr>
        <w:pStyle w:val="BodyText"/>
      </w:pPr>
      <w:r w:rsidRPr="00656B05">
        <w:t xml:space="preserve">To run test vectors for spatial demos, </w:t>
      </w:r>
      <w:proofErr w:type="spellStart"/>
      <w:r w:rsidRPr="00656B05">
        <w:t>Soloud</w:t>
      </w:r>
      <w:proofErr w:type="spellEnd"/>
      <w:r w:rsidRPr="00656B05">
        <w:t xml:space="preserve"> audio library: https://sol.gfxile.net/soloud/ is used which is a spatial audio renderer. </w:t>
      </w:r>
      <w:r w:rsidRPr="00656B05">
        <w:br/>
      </w:r>
    </w:p>
    <w:p w14:paraId="51736425" w14:textId="51773B01" w:rsidR="001F59A3" w:rsidRDefault="006C56CD" w:rsidP="006838BE">
      <w:pPr>
        <w:pStyle w:val="Heading2"/>
        <w:numPr>
          <w:ilvl w:val="1"/>
          <w:numId w:val="4"/>
        </w:numPr>
      </w:pPr>
      <w:bookmarkStart w:id="18" w:name="_Toc74326526"/>
      <w:r>
        <w:t>Usage</w:t>
      </w:r>
      <w:bookmarkEnd w:id="18"/>
    </w:p>
    <w:p w14:paraId="661F76C5" w14:textId="03A09A3F" w:rsidR="00274601" w:rsidRDefault="00D1293E" w:rsidP="00D1293E">
      <w:pPr>
        <w:pStyle w:val="Heading3"/>
        <w:numPr>
          <w:ilvl w:val="2"/>
          <w:numId w:val="4"/>
        </w:numPr>
      </w:pPr>
      <w:bookmarkStart w:id="19" w:name="_Toc74326527"/>
      <w:r>
        <w:t>Installation</w:t>
      </w:r>
      <w:bookmarkEnd w:id="19"/>
      <w:r>
        <w:t xml:space="preserve"> </w:t>
      </w:r>
    </w:p>
    <w:p w14:paraId="576A046F" w14:textId="77777777" w:rsidR="00983561" w:rsidRPr="00CD6CB5" w:rsidRDefault="00841542" w:rsidP="00D1293E">
      <w:r>
        <w:rPr>
          <w:lang w:val="en-GB" w:eastAsia="ja-JP"/>
        </w:rPr>
        <w:t xml:space="preserve">The source code </w:t>
      </w:r>
      <w:r w:rsidR="00CD6CB5">
        <w:rPr>
          <w:lang w:val="en-GB" w:eastAsia="ja-JP"/>
        </w:rPr>
        <w:t>for mpegtrimesh can be c</w:t>
      </w:r>
      <w:r w:rsidR="006B37FA">
        <w:rPr>
          <w:lang w:val="en-GB" w:eastAsia="ja-JP"/>
        </w:rPr>
        <w:t>lone the repository</w:t>
      </w:r>
      <w:r w:rsidR="00FF3C4E">
        <w:rPr>
          <w:lang w:val="en-GB" w:eastAsia="ja-JP"/>
        </w:rPr>
        <w:t xml:space="preserve">. </w:t>
      </w:r>
      <w:r w:rsidR="00FF3C4E">
        <w:br/>
      </w:r>
    </w:p>
    <w:tbl>
      <w:tblPr>
        <w:tblStyle w:val="TableGrid"/>
        <w:tblW w:w="0" w:type="auto"/>
        <w:tblLook w:val="04A0" w:firstRow="1" w:lastRow="0" w:firstColumn="1" w:lastColumn="0" w:noHBand="0" w:noVBand="1"/>
      </w:tblPr>
      <w:tblGrid>
        <w:gridCol w:w="9010"/>
      </w:tblGrid>
      <w:tr w:rsidR="00983561" w14:paraId="7AAA075F" w14:textId="77777777" w:rsidTr="00983561">
        <w:tc>
          <w:tcPr>
            <w:tcW w:w="9010" w:type="dxa"/>
            <w:shd w:val="clear" w:color="auto" w:fill="FFFF99"/>
          </w:tcPr>
          <w:p w14:paraId="3A481713" w14:textId="39CA14AD" w:rsidR="00983561" w:rsidRPr="009172CD" w:rsidRDefault="00983561" w:rsidP="009172CD">
            <w:pPr>
              <w:pStyle w:val="NoSpacing"/>
            </w:pPr>
            <w:r w:rsidRPr="009172CD">
              <w:t>git clone https://gitlab.com/mpeg-i/scene-description/mpegtrimesh.git</w:t>
            </w:r>
          </w:p>
        </w:tc>
      </w:tr>
    </w:tbl>
    <w:p w14:paraId="761F0264" w14:textId="77777777" w:rsidR="00757777" w:rsidRDefault="00757777" w:rsidP="00D1293E">
      <w:pPr>
        <w:rPr>
          <w:lang w:val="en-GB" w:eastAsia="ja-JP"/>
        </w:rPr>
      </w:pPr>
    </w:p>
    <w:p w14:paraId="5A7FB5A2" w14:textId="73B75A0B" w:rsidR="009172CD" w:rsidRPr="009172CD" w:rsidRDefault="00477986" w:rsidP="009172CD">
      <w:pPr>
        <w:pStyle w:val="BodyText"/>
        <w:rPr>
          <w:lang w:eastAsia="fr-FR"/>
        </w:rPr>
      </w:pPr>
      <w:r w:rsidRPr="00C919D8">
        <w:t>The recommended</w:t>
      </w:r>
      <w:r w:rsidR="007D722C" w:rsidRPr="00C919D8">
        <w:t xml:space="preserve"> </w:t>
      </w:r>
      <w:del w:id="20" w:author="Gurdeep Bhullar">
        <w:r w:rsidR="003E1F4B">
          <w:delText>ways</w:delText>
        </w:r>
      </w:del>
      <w:ins w:id="21" w:author="Gurdeep Bhullar">
        <w:r w:rsidR="003E1F4B" w:rsidRPr="00C919D8">
          <w:t>way</w:t>
        </w:r>
      </w:ins>
      <w:r w:rsidR="003E1F4B" w:rsidRPr="00C919D8">
        <w:t xml:space="preserve"> </w:t>
      </w:r>
      <w:r w:rsidR="007D722C" w:rsidRPr="00C919D8">
        <w:t>to installing the dependencies</w:t>
      </w:r>
      <w:r w:rsidR="00285022" w:rsidRPr="00C919D8">
        <w:t xml:space="preserve"> is to use </w:t>
      </w:r>
      <w:r w:rsidR="0054035D" w:rsidRPr="00C919D8">
        <w:t xml:space="preserve">virtual environment in python. </w:t>
      </w:r>
      <w:ins w:id="22" w:author="Gurdeep Bhullar">
        <w:r w:rsidR="00566F1F" w:rsidRPr="00C919D8">
          <w:t>T</w:t>
        </w:r>
        <w:r w:rsidR="009B357A" w:rsidRPr="00C919D8">
          <w:t xml:space="preserve">he module used to manage and create the virtual environment in Python is </w:t>
        </w:r>
        <w:proofErr w:type="spellStart"/>
        <w:proofErr w:type="gramStart"/>
        <w:r w:rsidR="009B357A" w:rsidRPr="009172CD">
          <w:rPr>
            <w:i/>
            <w:iCs/>
          </w:rPr>
          <w:t>venv</w:t>
        </w:r>
      </w:ins>
      <w:proofErr w:type="spellEnd"/>
      <w:r w:rsidR="009172CD">
        <w:rPr>
          <w:i/>
          <w:iCs/>
        </w:rPr>
        <w:t xml:space="preserve"> </w:t>
      </w:r>
      <w:ins w:id="23" w:author="Gurdeep Bhullar">
        <w:r w:rsidR="00C919D8" w:rsidRPr="00C919D8">
          <w:t>:</w:t>
        </w:r>
        <w:proofErr w:type="gramEnd"/>
        <w:r w:rsidR="00C919D8" w:rsidRPr="00C919D8">
          <w:t xml:space="preserve"> </w:t>
        </w:r>
      </w:ins>
      <w:r w:rsidR="009172CD">
        <w:fldChar w:fldCharType="begin"/>
      </w:r>
      <w:r w:rsidR="009172CD">
        <w:instrText xml:space="preserve"> HYPERLINK "</w:instrText>
      </w:r>
      <w:ins w:id="24" w:author="Gurdeep Bhullar">
        <w:r w:rsidR="009172CD" w:rsidRPr="00F432D5">
          <w:instrText>https://docs.python.org/3/library/venv.html</w:instrText>
        </w:r>
      </w:ins>
      <w:r w:rsidR="009172CD">
        <w:instrText xml:space="preserve">" </w:instrText>
      </w:r>
      <w:r w:rsidR="009172CD">
        <w:fldChar w:fldCharType="separate"/>
      </w:r>
      <w:ins w:id="25" w:author="Gurdeep Bhullar">
        <w:r w:rsidR="009172CD" w:rsidRPr="0038111C">
          <w:rPr>
            <w:rStyle w:val="Hyperlink"/>
          </w:rPr>
          <w:t>https://docs.python.org/3/library/venv.html</w:t>
        </w:r>
      </w:ins>
      <w:r w:rsidR="009172CD">
        <w:fldChar w:fldCharType="end"/>
      </w:r>
      <w:r w:rsidR="009172CD">
        <w:t xml:space="preserve">. </w:t>
      </w:r>
      <w:r w:rsidR="009172CD" w:rsidRPr="009172CD">
        <w:rPr>
          <w:lang w:eastAsia="fr-FR"/>
        </w:rPr>
        <w:t>is used to manage Python packages for different projects. Using virtual</w:t>
      </w:r>
      <w:r w:rsidR="009172CD">
        <w:rPr>
          <w:lang w:eastAsia="fr-FR"/>
        </w:rPr>
        <w:t xml:space="preserve"> </w:t>
      </w:r>
      <w:r w:rsidR="009172CD" w:rsidRPr="009172CD">
        <w:rPr>
          <w:lang w:eastAsia="fr-FR"/>
        </w:rPr>
        <w:t>env</w:t>
      </w:r>
      <w:r w:rsidR="009172CD">
        <w:rPr>
          <w:lang w:eastAsia="fr-FR"/>
        </w:rPr>
        <w:t>ironment</w:t>
      </w:r>
      <w:r w:rsidR="009172CD" w:rsidRPr="009172CD">
        <w:rPr>
          <w:lang w:eastAsia="fr-FR"/>
        </w:rPr>
        <w:t xml:space="preserve"> allows to avoid installing Python packages globally which could break system tools or other projects. </w:t>
      </w:r>
      <w:r w:rsidR="009172CD">
        <w:rPr>
          <w:lang w:eastAsia="fr-FR"/>
        </w:rPr>
        <w:t>To install virtual environment on a specific platform, see the following command line input</w:t>
      </w:r>
      <w:r w:rsidR="009172CD">
        <w:rPr>
          <w:lang w:eastAsia="fr-FR"/>
        </w:rPr>
        <w:br/>
      </w:r>
    </w:p>
    <w:p w14:paraId="15B2347D" w14:textId="017B56A3" w:rsidR="009172CD" w:rsidRPr="009172CD" w:rsidRDefault="009172CD" w:rsidP="009172CD">
      <w:pPr>
        <w:pStyle w:val="BodyText"/>
        <w:numPr>
          <w:ilvl w:val="0"/>
          <w:numId w:val="2"/>
        </w:numPr>
      </w:pPr>
      <w:r w:rsidRPr="009172CD">
        <w:t>macOS and Linux:</w:t>
      </w:r>
    </w:p>
    <w:tbl>
      <w:tblPr>
        <w:tblStyle w:val="TableGrid"/>
        <w:tblW w:w="0" w:type="auto"/>
        <w:tblLook w:val="04A0" w:firstRow="1" w:lastRow="0" w:firstColumn="1" w:lastColumn="0" w:noHBand="0" w:noVBand="1"/>
      </w:tblPr>
      <w:tblGrid>
        <w:gridCol w:w="9010"/>
      </w:tblGrid>
      <w:tr w:rsidR="009172CD" w14:paraId="422D2852" w14:textId="77777777" w:rsidTr="009172CD">
        <w:tc>
          <w:tcPr>
            <w:tcW w:w="9010" w:type="dxa"/>
            <w:shd w:val="clear" w:color="auto" w:fill="FFFF99"/>
          </w:tcPr>
          <w:p w14:paraId="636559A6" w14:textId="396476F5" w:rsidR="009172CD" w:rsidRPr="009172CD" w:rsidRDefault="009172CD" w:rsidP="009172CD">
            <w:pPr>
              <w:pStyle w:val="NoSpacing"/>
              <w:rPr>
                <w:lang w:eastAsia="fr-FR"/>
              </w:rPr>
            </w:pPr>
            <w:r w:rsidRPr="009172CD">
              <w:rPr>
                <w:lang w:eastAsia="fr-FR"/>
              </w:rPr>
              <w:t xml:space="preserve">python3 -m pip install --user </w:t>
            </w:r>
            <w:proofErr w:type="spellStart"/>
            <w:r w:rsidRPr="009172CD">
              <w:rPr>
                <w:lang w:eastAsia="fr-FR"/>
              </w:rPr>
              <w:t>virtualenv</w:t>
            </w:r>
            <w:proofErr w:type="spellEnd"/>
          </w:p>
        </w:tc>
      </w:tr>
    </w:tbl>
    <w:p w14:paraId="2432A62A" w14:textId="77777777" w:rsidR="009172CD" w:rsidRPr="009172CD" w:rsidRDefault="009172CD" w:rsidP="009172CD">
      <w:pPr>
        <w:pStyle w:val="BodyText"/>
        <w:rPr>
          <w:rFonts w:eastAsia="Times New Roman"/>
          <w:lang w:eastAsia="fr-FR"/>
        </w:rPr>
      </w:pPr>
    </w:p>
    <w:p w14:paraId="65D4A801" w14:textId="41E02CBE" w:rsidR="009172CD" w:rsidRDefault="009172CD" w:rsidP="009172CD">
      <w:pPr>
        <w:pStyle w:val="BodyText"/>
        <w:numPr>
          <w:ilvl w:val="0"/>
          <w:numId w:val="2"/>
        </w:numPr>
        <w:rPr>
          <w:rFonts w:eastAsia="Times New Roman"/>
          <w:lang w:eastAsia="fr-FR"/>
        </w:rPr>
      </w:pPr>
      <w:r w:rsidRPr="009172CD">
        <w:rPr>
          <w:rFonts w:eastAsia="Times New Roman"/>
          <w:lang w:eastAsia="fr-FR"/>
        </w:rPr>
        <w:t>Windows:</w:t>
      </w:r>
    </w:p>
    <w:tbl>
      <w:tblPr>
        <w:tblStyle w:val="TableGrid"/>
        <w:tblW w:w="0" w:type="auto"/>
        <w:tblLook w:val="04A0" w:firstRow="1" w:lastRow="0" w:firstColumn="1" w:lastColumn="0" w:noHBand="0" w:noVBand="1"/>
      </w:tblPr>
      <w:tblGrid>
        <w:gridCol w:w="9010"/>
      </w:tblGrid>
      <w:tr w:rsidR="009172CD" w14:paraId="0A891AFE" w14:textId="77777777" w:rsidTr="009172CD">
        <w:tc>
          <w:tcPr>
            <w:tcW w:w="9010" w:type="dxa"/>
            <w:shd w:val="clear" w:color="auto" w:fill="FFFF99"/>
          </w:tcPr>
          <w:p w14:paraId="4F40F879" w14:textId="47E80BB2" w:rsidR="009172CD" w:rsidRPr="009172CD" w:rsidRDefault="009172CD" w:rsidP="009172CD">
            <w:pPr>
              <w:pStyle w:val="NoSpacing"/>
              <w:rPr>
                <w:lang w:eastAsia="fr-FR"/>
              </w:rPr>
            </w:pPr>
            <w:proofErr w:type="spellStart"/>
            <w:r w:rsidRPr="009172CD">
              <w:rPr>
                <w:lang w:eastAsia="fr-FR"/>
              </w:rPr>
              <w:t>py</w:t>
            </w:r>
            <w:proofErr w:type="spellEnd"/>
            <w:r w:rsidRPr="009172CD">
              <w:rPr>
                <w:lang w:eastAsia="fr-FR"/>
              </w:rPr>
              <w:t xml:space="preserve"> -m pip install --user </w:t>
            </w:r>
            <w:proofErr w:type="spellStart"/>
            <w:r w:rsidRPr="009172CD">
              <w:rPr>
                <w:lang w:eastAsia="fr-FR"/>
              </w:rPr>
              <w:t>virtualenv</w:t>
            </w:r>
            <w:proofErr w:type="spellEnd"/>
          </w:p>
        </w:tc>
      </w:tr>
    </w:tbl>
    <w:p w14:paraId="1AA204DF" w14:textId="4D9B1CCC" w:rsidR="007D722C" w:rsidRPr="00C919D8" w:rsidRDefault="009172CD" w:rsidP="00C919D8">
      <w:pPr>
        <w:pStyle w:val="BodyText"/>
      </w:pPr>
      <w:r>
        <w:br/>
      </w:r>
      <w:r>
        <w:lastRenderedPageBreak/>
        <w:t xml:space="preserve">To activate </w:t>
      </w:r>
      <w:r w:rsidR="00DA0952">
        <w:t>a</w:t>
      </w:r>
      <w:r>
        <w:t xml:space="preserve"> virtual environment, see the following the command line input</w:t>
      </w:r>
    </w:p>
    <w:tbl>
      <w:tblPr>
        <w:tblStyle w:val="TableGrid"/>
        <w:tblW w:w="0" w:type="auto"/>
        <w:tblLook w:val="04A0" w:firstRow="1" w:lastRow="0" w:firstColumn="1" w:lastColumn="0" w:noHBand="0" w:noVBand="1"/>
      </w:tblPr>
      <w:tblGrid>
        <w:gridCol w:w="9010"/>
      </w:tblGrid>
      <w:tr w:rsidR="00983561" w:rsidRPr="00B609D2" w14:paraId="17FD81D4" w14:textId="77777777" w:rsidTr="00983561">
        <w:tc>
          <w:tcPr>
            <w:tcW w:w="9010" w:type="dxa"/>
            <w:shd w:val="clear" w:color="auto" w:fill="FFFF99"/>
          </w:tcPr>
          <w:p w14:paraId="61BC7F8F" w14:textId="77777777" w:rsidR="00983561" w:rsidRPr="00983561" w:rsidRDefault="00983561" w:rsidP="009172CD">
            <w:pPr>
              <w:pStyle w:val="NoSpacing"/>
              <w:rPr>
                <w:lang w:val="fr-FR"/>
              </w:rPr>
            </w:pPr>
            <w:proofErr w:type="gramStart"/>
            <w:r w:rsidRPr="00983561">
              <w:rPr>
                <w:lang w:val="fr-FR"/>
              </w:rPr>
              <w:t>python</w:t>
            </w:r>
            <w:proofErr w:type="gramEnd"/>
            <w:r w:rsidRPr="00983561">
              <w:rPr>
                <w:lang w:val="fr-FR"/>
              </w:rPr>
              <w:t xml:space="preserve">3 -m </w:t>
            </w:r>
            <w:proofErr w:type="spellStart"/>
            <w:r w:rsidRPr="00983561">
              <w:rPr>
                <w:lang w:val="fr-FR"/>
              </w:rPr>
              <w:t>venv</w:t>
            </w:r>
            <w:proofErr w:type="spellEnd"/>
            <w:r w:rsidRPr="00983561">
              <w:rPr>
                <w:lang w:val="fr-FR"/>
              </w:rPr>
              <w:t xml:space="preserve"> .</w:t>
            </w:r>
            <w:proofErr w:type="spellStart"/>
            <w:r w:rsidRPr="00983561">
              <w:rPr>
                <w:lang w:val="fr-FR"/>
              </w:rPr>
              <w:t>venv</w:t>
            </w:r>
            <w:proofErr w:type="spellEnd"/>
            <w:r w:rsidRPr="00983561">
              <w:rPr>
                <w:lang w:val="fr-FR"/>
              </w:rPr>
              <w:t xml:space="preserve"> </w:t>
            </w:r>
          </w:p>
          <w:p w14:paraId="313D4E9C" w14:textId="17767CA0" w:rsidR="00983561" w:rsidRPr="00983561" w:rsidRDefault="00983561" w:rsidP="009172CD">
            <w:pPr>
              <w:pStyle w:val="NoSpacing"/>
              <w:rPr>
                <w:lang w:val="fr-FR"/>
              </w:rPr>
            </w:pPr>
            <w:proofErr w:type="gramStart"/>
            <w:r w:rsidRPr="00983561">
              <w:rPr>
                <w:lang w:val="fr-FR"/>
              </w:rPr>
              <w:t>source .</w:t>
            </w:r>
            <w:proofErr w:type="spellStart"/>
            <w:r w:rsidRPr="00983561">
              <w:rPr>
                <w:lang w:val="fr-FR"/>
              </w:rPr>
              <w:t>venv</w:t>
            </w:r>
            <w:proofErr w:type="spellEnd"/>
            <w:proofErr w:type="gramEnd"/>
            <w:r w:rsidRPr="00983561">
              <w:rPr>
                <w:lang w:val="fr-FR"/>
              </w:rPr>
              <w:t>/bin/</w:t>
            </w:r>
            <w:proofErr w:type="spellStart"/>
            <w:r w:rsidRPr="00983561">
              <w:rPr>
                <w:lang w:val="fr-FR"/>
              </w:rPr>
              <w:t>activate</w:t>
            </w:r>
            <w:proofErr w:type="spellEnd"/>
          </w:p>
        </w:tc>
      </w:tr>
    </w:tbl>
    <w:p w14:paraId="1FF0F452" w14:textId="17BD20AC" w:rsidR="009172CD" w:rsidRPr="009172CD" w:rsidRDefault="009172CD" w:rsidP="00D776E4">
      <w:pPr>
        <w:pStyle w:val="BodyText"/>
      </w:pPr>
      <w:r w:rsidRPr="00B609D2">
        <w:br/>
      </w:r>
      <w:r w:rsidR="00DA0952" w:rsidRPr="009172CD">
        <w:t>To</w:t>
      </w:r>
      <w:r w:rsidRPr="009172CD">
        <w:t xml:space="preserve"> install t</w:t>
      </w:r>
      <w:r>
        <w:t xml:space="preserve">he dependencies as mentioned in clause 4.3. </w:t>
      </w:r>
    </w:p>
    <w:tbl>
      <w:tblPr>
        <w:tblStyle w:val="TableGrid"/>
        <w:tblW w:w="0" w:type="auto"/>
        <w:tblLook w:val="04A0" w:firstRow="1" w:lastRow="0" w:firstColumn="1" w:lastColumn="0" w:noHBand="0" w:noVBand="1"/>
      </w:tblPr>
      <w:tblGrid>
        <w:gridCol w:w="9010"/>
      </w:tblGrid>
      <w:tr w:rsidR="009172CD" w14:paraId="410B1A97" w14:textId="77777777" w:rsidTr="009172CD">
        <w:tc>
          <w:tcPr>
            <w:tcW w:w="9010" w:type="dxa"/>
            <w:shd w:val="clear" w:color="auto" w:fill="FFFF99"/>
          </w:tcPr>
          <w:p w14:paraId="31706CCF" w14:textId="7BB373AD" w:rsidR="009172CD" w:rsidRDefault="009172CD" w:rsidP="009172CD">
            <w:pPr>
              <w:pStyle w:val="NoSpacing"/>
              <w:rPr>
                <w:lang w:eastAsia="fr-FR"/>
              </w:rPr>
            </w:pPr>
            <w:r w:rsidRPr="009172CD">
              <w:rPr>
                <w:lang w:eastAsia="fr-FR"/>
              </w:rPr>
              <w:t>(.</w:t>
            </w:r>
            <w:proofErr w:type="spellStart"/>
            <w:r w:rsidRPr="009172CD">
              <w:rPr>
                <w:lang w:eastAsia="fr-FR"/>
              </w:rPr>
              <w:t>venv</w:t>
            </w:r>
            <w:proofErr w:type="spellEnd"/>
            <w:r w:rsidRPr="009172CD">
              <w:rPr>
                <w:lang w:eastAsia="fr-FR"/>
              </w:rPr>
              <w:t>) python3 -m pip install </w:t>
            </w:r>
            <w:r>
              <w:rPr>
                <w:lang w:eastAsia="fr-FR"/>
              </w:rPr>
              <w:t xml:space="preserve">-r </w:t>
            </w:r>
            <w:r w:rsidRPr="009172CD">
              <w:rPr>
                <w:lang w:eastAsia="fr-FR"/>
              </w:rPr>
              <w:t>./requirements.txt</w:t>
            </w:r>
          </w:p>
        </w:tc>
      </w:tr>
    </w:tbl>
    <w:p w14:paraId="74983D77" w14:textId="02084314" w:rsidR="007031FD" w:rsidRDefault="007031FD" w:rsidP="006555DD">
      <w:pPr>
        <w:pStyle w:val="Heading3"/>
        <w:numPr>
          <w:ilvl w:val="2"/>
          <w:numId w:val="4"/>
        </w:numPr>
      </w:pPr>
      <w:bookmarkStart w:id="26" w:name="_Toc74326528"/>
      <w:r>
        <w:t>Example scene</w:t>
      </w:r>
      <w:bookmarkEnd w:id="26"/>
      <w:r>
        <w:t xml:space="preserve"> </w:t>
      </w:r>
    </w:p>
    <w:p w14:paraId="54411E8D" w14:textId="03F63788" w:rsidR="007031FD" w:rsidRPr="009172CD" w:rsidRDefault="007031FD" w:rsidP="00D776E4">
      <w:pPr>
        <w:pStyle w:val="BodyText"/>
      </w:pPr>
      <w:r>
        <w:t xml:space="preserve">An example scene is included in the mpegtrimesh repository. To render the scene </w:t>
      </w:r>
    </w:p>
    <w:tbl>
      <w:tblPr>
        <w:tblStyle w:val="TableGrid"/>
        <w:tblW w:w="0" w:type="auto"/>
        <w:tblLook w:val="04A0" w:firstRow="1" w:lastRow="0" w:firstColumn="1" w:lastColumn="0" w:noHBand="0" w:noVBand="1"/>
      </w:tblPr>
      <w:tblGrid>
        <w:gridCol w:w="9010"/>
      </w:tblGrid>
      <w:tr w:rsidR="007031FD" w:rsidRPr="007031FD" w14:paraId="484079EE" w14:textId="77777777" w:rsidTr="007031FD">
        <w:tc>
          <w:tcPr>
            <w:tcW w:w="9010" w:type="dxa"/>
            <w:shd w:val="clear" w:color="auto" w:fill="FFFF99"/>
          </w:tcPr>
          <w:p w14:paraId="2111F068" w14:textId="4A8DED56" w:rsidR="007031FD" w:rsidRPr="007031FD" w:rsidRDefault="007031FD" w:rsidP="007031FD">
            <w:pPr>
              <w:pStyle w:val="NoSpacing"/>
            </w:pPr>
            <w:r w:rsidRPr="007031FD">
              <w:t>(.</w:t>
            </w:r>
            <w:proofErr w:type="spellStart"/>
            <w:r w:rsidRPr="007031FD">
              <w:t>venv</w:t>
            </w:r>
            <w:proofErr w:type="spellEnd"/>
            <w:r w:rsidRPr="007031FD">
              <w:t>) python</w:t>
            </w:r>
            <w:proofErr w:type="gramStart"/>
            <w:r w:rsidRPr="007031FD">
              <w:t>3</w:t>
            </w:r>
            <w:r w:rsidR="00122FEA">
              <w:t xml:space="preserve"> </w:t>
            </w:r>
            <w:r w:rsidRPr="007031FD">
              <w:t>.</w:t>
            </w:r>
            <w:proofErr w:type="gramEnd"/>
            <w:r w:rsidRPr="007031FD">
              <w:t>/renderer.py ./content/</w:t>
            </w:r>
            <w:proofErr w:type="spellStart"/>
            <w:r w:rsidRPr="007031FD">
              <w:t>vpcc</w:t>
            </w:r>
            <w:proofErr w:type="spellEnd"/>
            <w:r w:rsidRPr="007031FD">
              <w:t>/</w:t>
            </w:r>
            <w:proofErr w:type="spellStart"/>
            <w:r w:rsidRPr="007031FD">
              <w:t>vpcc.gltf</w:t>
            </w:r>
            <w:proofErr w:type="spellEnd"/>
          </w:p>
        </w:tc>
      </w:tr>
    </w:tbl>
    <w:p w14:paraId="51634A31" w14:textId="0FDE0A63" w:rsidR="00D776E4" w:rsidRPr="007031FD" w:rsidRDefault="00D203A5" w:rsidP="00D776E4">
      <w:pPr>
        <w:pStyle w:val="BodyText"/>
        <w:rPr>
          <w:lang w:val="fr-FR"/>
        </w:rPr>
      </w:pPr>
      <w:r w:rsidRPr="007031FD">
        <w:rPr>
          <w:lang w:val="fr-FR"/>
        </w:rPr>
        <w:br/>
      </w:r>
    </w:p>
    <w:p w14:paraId="39DE40F6" w14:textId="10AD3090" w:rsidR="00270E64" w:rsidRPr="00BE2F74" w:rsidRDefault="00940FEE" w:rsidP="00466030">
      <w:pPr>
        <w:pStyle w:val="Heading1"/>
        <w:numPr>
          <w:ilvl w:val="0"/>
          <w:numId w:val="4"/>
        </w:numPr>
        <w:rPr>
          <w:szCs w:val="26"/>
        </w:rPr>
      </w:pPr>
      <w:bookmarkStart w:id="27" w:name="_Toc74326529"/>
      <w:r w:rsidRPr="00BE2F74">
        <w:rPr>
          <w:szCs w:val="26"/>
        </w:rPr>
        <w:t xml:space="preserve">Scene description for MPEG Media </w:t>
      </w:r>
      <w:r w:rsidR="00714D03" w:rsidRPr="00BE2F74">
        <w:rPr>
          <w:szCs w:val="26"/>
        </w:rPr>
        <w:t>conformance</w:t>
      </w:r>
      <w:bookmarkEnd w:id="27"/>
    </w:p>
    <w:p w14:paraId="4C1C4735" w14:textId="29F38E72" w:rsidR="00755F94" w:rsidRPr="00BE2F74" w:rsidRDefault="004A072C" w:rsidP="00466030">
      <w:pPr>
        <w:pStyle w:val="Heading2"/>
        <w:numPr>
          <w:ilvl w:val="1"/>
          <w:numId w:val="4"/>
        </w:numPr>
      </w:pPr>
      <w:bookmarkStart w:id="28" w:name="_Toc74326530"/>
      <w:r w:rsidRPr="00BE2F74">
        <w:t>Overview</w:t>
      </w:r>
      <w:bookmarkEnd w:id="28"/>
    </w:p>
    <w:p w14:paraId="71FF1853" w14:textId="77777777" w:rsidR="00A74811" w:rsidRPr="00BE2F74" w:rsidRDefault="00D45E63" w:rsidP="00A74811">
      <w:r w:rsidRPr="00BE2F74">
        <w:t xml:space="preserve">Clause 5 of ISO/IEC 23090-14 defines features which describe methods on retrieving timed data and expecting rendering process. These features are defined as MPEG extensions to Khronos gltf2.0. </w:t>
      </w:r>
      <w:r w:rsidR="00A74811" w:rsidRPr="00BE2F74">
        <w:t xml:space="preserve">The extensions are under vendor-specific extensions namespaces with an MPEG prefix. </w:t>
      </w:r>
    </w:p>
    <w:p w14:paraId="3661225C" w14:textId="77777777" w:rsidR="00A74811" w:rsidRPr="00BE2F74" w:rsidRDefault="00A74811" w:rsidP="000A2175"/>
    <w:p w14:paraId="45101FAB" w14:textId="616EF6D4" w:rsidR="000A2175" w:rsidRPr="00BE2F74" w:rsidRDefault="00C3773F" w:rsidP="000A2175">
      <w:r w:rsidRPr="00BE2F74">
        <w:t xml:space="preserve">A glTF2.0 file conforming to ISO/IEC 23090-14 obeys the rules for the </w:t>
      </w:r>
      <w:r w:rsidR="00D776E4" w:rsidRPr="00BE2F74">
        <w:t xml:space="preserve">glTF2.0 and the MPEG defined </w:t>
      </w:r>
      <w:r w:rsidR="008007C4" w:rsidRPr="00BE2F74">
        <w:t>s</w:t>
      </w:r>
      <w:r w:rsidR="00D776E4" w:rsidRPr="00BE2F74">
        <w:t>cene description extensions</w:t>
      </w:r>
      <w:r w:rsidR="008007C4" w:rsidRPr="00BE2F74">
        <w:t xml:space="preserve"> </w:t>
      </w:r>
      <w:r w:rsidR="00D45E63" w:rsidRPr="00BE2F74">
        <w:t xml:space="preserve">ISO/IEC 23090-14 Clause 5 </w:t>
      </w:r>
      <w:r w:rsidR="008007C4" w:rsidRPr="00BE2F74">
        <w:t>and</w:t>
      </w:r>
      <w:r w:rsidR="004649A0" w:rsidRPr="00BE2F74">
        <w:t xml:space="preserve"> </w:t>
      </w:r>
      <w:r w:rsidR="00D45E63" w:rsidRPr="00BE2F74">
        <w:t xml:space="preserve">the </w:t>
      </w:r>
      <w:r w:rsidR="00FC6A57" w:rsidRPr="00BE2F74">
        <w:t xml:space="preserve">associated </w:t>
      </w:r>
      <w:r w:rsidR="004649A0" w:rsidRPr="00BE2F74">
        <w:t>media file containing samples defined in ISO/IEC 23090-14</w:t>
      </w:r>
      <w:r w:rsidR="00D45E63" w:rsidRPr="00BE2F74">
        <w:t xml:space="preserve"> Clause 8</w:t>
      </w:r>
      <w:r w:rsidR="004649A0" w:rsidRPr="00BE2F74">
        <w:t xml:space="preserve">. </w:t>
      </w:r>
      <w:r w:rsidR="000A2175" w:rsidRPr="00BE2F74">
        <w:t xml:space="preserve">To conform to MPEG scene description, the following steps need to be completed: </w:t>
      </w:r>
    </w:p>
    <w:p w14:paraId="169BB339" w14:textId="1B97329C" w:rsidR="000A2175" w:rsidRPr="00BE2F74" w:rsidRDefault="000A2175" w:rsidP="000A2175">
      <w:pPr>
        <w:pStyle w:val="ListParagraph"/>
        <w:numPr>
          <w:ilvl w:val="0"/>
          <w:numId w:val="2"/>
        </w:numPr>
      </w:pPr>
      <w:r w:rsidRPr="00BE2F74">
        <w:t>conformance of gl</w:t>
      </w:r>
      <w:r w:rsidR="004C5E87" w:rsidRPr="00BE2F74">
        <w:t>TF</w:t>
      </w:r>
      <w:r w:rsidRPr="00BE2F74">
        <w:t xml:space="preserve">2.0 with MPEG extensions according to clause </w:t>
      </w:r>
      <w:r w:rsidRPr="00810A70">
        <w:t>5</w:t>
      </w:r>
      <w:r w:rsidR="00AC128A">
        <w:t>.3</w:t>
      </w:r>
      <w:r w:rsidR="004A25C9">
        <w:t xml:space="preserve">, </w:t>
      </w:r>
    </w:p>
    <w:p w14:paraId="6E374BD9" w14:textId="707ECFD9" w:rsidR="000A2175" w:rsidRPr="00BE2F74" w:rsidRDefault="000A2175" w:rsidP="000A2175">
      <w:pPr>
        <w:pStyle w:val="ListParagraph"/>
        <w:numPr>
          <w:ilvl w:val="0"/>
          <w:numId w:val="2"/>
        </w:numPr>
      </w:pPr>
      <w:r w:rsidRPr="00BE2F74">
        <w:t xml:space="preserve">conformance of samples defined in MPEG scene description according to clause </w:t>
      </w:r>
      <w:r w:rsidR="004A25C9">
        <w:t>5.4.</w:t>
      </w:r>
    </w:p>
    <w:p w14:paraId="66689EDF" w14:textId="11095816" w:rsidR="00270E64" w:rsidRPr="00BE2F74" w:rsidRDefault="00270E64" w:rsidP="00252BF8">
      <w:pPr>
        <w:pStyle w:val="BodyText"/>
      </w:pPr>
    </w:p>
    <w:p w14:paraId="2297583D" w14:textId="1BF9AD18" w:rsidR="00503413" w:rsidRPr="00BE2F74" w:rsidRDefault="005567DB" w:rsidP="00503413">
      <w:pPr>
        <w:pStyle w:val="BodyText"/>
        <w:keepNext/>
      </w:pPr>
      <w:r>
        <w:rPr>
          <w:noProof/>
        </w:rPr>
        <w:drawing>
          <wp:inline distT="0" distB="0" distL="0" distR="0" wp14:anchorId="54723FF1" wp14:editId="4EF349C3">
            <wp:extent cx="5727700" cy="2488565"/>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5727700" cy="2488565"/>
                    </a:xfrm>
                    <a:prstGeom prst="rect">
                      <a:avLst/>
                    </a:prstGeom>
                  </pic:spPr>
                </pic:pic>
              </a:graphicData>
            </a:graphic>
          </wp:inline>
        </w:drawing>
      </w:r>
    </w:p>
    <w:p w14:paraId="2E84FA3E" w14:textId="039623D5" w:rsidR="002B3106" w:rsidRPr="005567DB" w:rsidRDefault="00503413" w:rsidP="00503413">
      <w:pPr>
        <w:pStyle w:val="Caption"/>
        <w:jc w:val="center"/>
        <w:rPr>
          <w:lang w:val="fr-FR"/>
        </w:rPr>
      </w:pPr>
      <w:r w:rsidRPr="005567DB">
        <w:rPr>
          <w:lang w:val="fr-FR"/>
        </w:rPr>
        <w:t xml:space="preserve">Figure </w:t>
      </w:r>
      <w:r w:rsidR="007E12CC">
        <w:fldChar w:fldCharType="begin"/>
      </w:r>
      <w:r w:rsidR="007E12CC" w:rsidRPr="005567DB">
        <w:rPr>
          <w:lang w:val="fr-FR"/>
        </w:rPr>
        <w:instrText xml:space="preserve"> SEQ Figure \* ARABIC </w:instrText>
      </w:r>
      <w:r w:rsidR="007E12CC">
        <w:fldChar w:fldCharType="separate"/>
      </w:r>
      <w:r w:rsidR="00AC3838" w:rsidRPr="005567DB">
        <w:rPr>
          <w:noProof/>
          <w:lang w:val="fr-FR"/>
        </w:rPr>
        <w:t>1</w:t>
      </w:r>
      <w:r w:rsidR="007E12CC">
        <w:rPr>
          <w:noProof/>
        </w:rPr>
        <w:fldChar w:fldCharType="end"/>
      </w:r>
      <w:r w:rsidRPr="005567DB">
        <w:rPr>
          <w:lang w:val="fr-FR"/>
        </w:rPr>
        <w:t xml:space="preserve"> MPEG </w:t>
      </w:r>
      <w:proofErr w:type="spellStart"/>
      <w:r w:rsidR="00D9041C" w:rsidRPr="005567DB">
        <w:rPr>
          <w:lang w:val="fr-FR"/>
        </w:rPr>
        <w:t>scene</w:t>
      </w:r>
      <w:proofErr w:type="spellEnd"/>
      <w:r w:rsidR="00D9041C" w:rsidRPr="005567DB">
        <w:rPr>
          <w:lang w:val="fr-FR"/>
        </w:rPr>
        <w:t xml:space="preserve"> description</w:t>
      </w:r>
      <w:r w:rsidRPr="005567DB">
        <w:rPr>
          <w:lang w:val="fr-FR"/>
        </w:rPr>
        <w:t xml:space="preserve"> </w:t>
      </w:r>
      <w:proofErr w:type="spellStart"/>
      <w:r w:rsidR="00104EAB">
        <w:rPr>
          <w:lang w:val="fr-FR"/>
        </w:rPr>
        <w:t>conformance</w:t>
      </w:r>
      <w:proofErr w:type="spellEnd"/>
      <w:r w:rsidR="00104EAB">
        <w:rPr>
          <w:lang w:val="fr-FR"/>
        </w:rPr>
        <w:t xml:space="preserve"> suite</w:t>
      </w:r>
    </w:p>
    <w:p w14:paraId="73AFA075" w14:textId="77777777" w:rsidR="002B3106" w:rsidRPr="005567DB" w:rsidRDefault="002B3106" w:rsidP="00252BF8">
      <w:pPr>
        <w:pStyle w:val="BodyText"/>
        <w:rPr>
          <w:lang w:val="fr-FR"/>
        </w:rPr>
      </w:pPr>
    </w:p>
    <w:p w14:paraId="64397CE2" w14:textId="57F355FA" w:rsidR="00350C30" w:rsidRPr="00BE2F74" w:rsidRDefault="001D32F5" w:rsidP="001F59A3">
      <w:pPr>
        <w:pStyle w:val="Heading2"/>
        <w:numPr>
          <w:ilvl w:val="1"/>
          <w:numId w:val="4"/>
        </w:numPr>
      </w:pPr>
      <w:bookmarkStart w:id="29" w:name="_Toc74326531"/>
      <w:r w:rsidRPr="00BE2F74">
        <w:t>Software tools</w:t>
      </w:r>
      <w:bookmarkEnd w:id="29"/>
      <w:r w:rsidRPr="00BE2F74">
        <w:t xml:space="preserve"> </w:t>
      </w:r>
    </w:p>
    <w:p w14:paraId="590E330D" w14:textId="0BC7DDC2" w:rsidR="00D61F86" w:rsidRPr="00BE2F74" w:rsidRDefault="00797170" w:rsidP="00797170">
      <w:pPr>
        <w:pStyle w:val="BodyText"/>
      </w:pPr>
      <w:r w:rsidRPr="00BE2F74">
        <w:t>The following software tool</w:t>
      </w:r>
      <w:r w:rsidR="0004424B" w:rsidRPr="00BE2F74">
        <w:t>s</w:t>
      </w:r>
      <w:r w:rsidRPr="00BE2F74">
        <w:t xml:space="preserve"> are included: </w:t>
      </w:r>
    </w:p>
    <w:p w14:paraId="6A31089D" w14:textId="58E663E7" w:rsidR="00BE6538" w:rsidRPr="00BE6538" w:rsidRDefault="00A41B06" w:rsidP="00BE6538">
      <w:pPr>
        <w:pStyle w:val="CommentText"/>
        <w:rPr>
          <w:highlight w:val="yellow"/>
        </w:rPr>
      </w:pPr>
      <w:r>
        <w:rPr>
          <w:highlight w:val="yellow"/>
        </w:rPr>
        <w:t>TBD</w:t>
      </w:r>
    </w:p>
    <w:p w14:paraId="48575C29" w14:textId="77777777" w:rsidR="000965CD" w:rsidRPr="00BE2F74" w:rsidRDefault="000965CD" w:rsidP="00316D1E">
      <w:pPr>
        <w:pStyle w:val="BodyText"/>
      </w:pPr>
    </w:p>
    <w:p w14:paraId="0993DE25" w14:textId="5D1283C8" w:rsidR="001062FE" w:rsidRPr="001F59A3" w:rsidRDefault="008225D3" w:rsidP="001F59A3">
      <w:pPr>
        <w:pStyle w:val="Heading2"/>
        <w:numPr>
          <w:ilvl w:val="1"/>
          <w:numId w:val="4"/>
        </w:numPr>
        <w:rPr>
          <w:lang w:val="fr-FR"/>
        </w:rPr>
      </w:pPr>
      <w:bookmarkStart w:id="30" w:name="_Toc74326532"/>
      <w:proofErr w:type="spellStart"/>
      <w:r>
        <w:rPr>
          <w:lang w:val="fr-FR"/>
        </w:rPr>
        <w:lastRenderedPageBreak/>
        <w:t>S</w:t>
      </w:r>
      <w:r w:rsidR="001D308E" w:rsidRPr="001F59A3">
        <w:rPr>
          <w:lang w:val="fr-FR"/>
        </w:rPr>
        <w:t>cene</w:t>
      </w:r>
      <w:proofErr w:type="spellEnd"/>
      <w:r w:rsidR="001D308E" w:rsidRPr="001F59A3">
        <w:rPr>
          <w:lang w:val="fr-FR"/>
        </w:rPr>
        <w:t xml:space="preserve"> description </w:t>
      </w:r>
      <w:r w:rsidR="001062FE" w:rsidRPr="001F59A3">
        <w:rPr>
          <w:lang w:val="fr-FR"/>
        </w:rPr>
        <w:t xml:space="preserve">glTF2.0 </w:t>
      </w:r>
      <w:proofErr w:type="spellStart"/>
      <w:r w:rsidR="001062FE" w:rsidRPr="001F59A3">
        <w:rPr>
          <w:lang w:val="fr-FR"/>
        </w:rPr>
        <w:t>conformance</w:t>
      </w:r>
      <w:bookmarkEnd w:id="30"/>
      <w:proofErr w:type="spellEnd"/>
      <w:r w:rsidR="001062FE" w:rsidRPr="001F59A3">
        <w:rPr>
          <w:lang w:val="fr-FR"/>
        </w:rPr>
        <w:t xml:space="preserve"> </w:t>
      </w:r>
    </w:p>
    <w:p w14:paraId="5AC6C9F3" w14:textId="37AC774C" w:rsidR="003A0BD0" w:rsidRPr="00BE2F74" w:rsidRDefault="00804316" w:rsidP="001F59A3">
      <w:pPr>
        <w:pStyle w:val="Heading3"/>
        <w:numPr>
          <w:ilvl w:val="2"/>
          <w:numId w:val="4"/>
        </w:numPr>
      </w:pPr>
      <w:bookmarkStart w:id="31" w:name="_Toc74326533"/>
      <w:r w:rsidRPr="00BE2F74">
        <w:t>General</w:t>
      </w:r>
      <w:bookmarkEnd w:id="31"/>
    </w:p>
    <w:p w14:paraId="269363A1" w14:textId="274DE972" w:rsidR="00251FD7" w:rsidRPr="00BE2F74" w:rsidRDefault="007F3F9C" w:rsidP="000A2175">
      <w:r w:rsidRPr="00BE2F74">
        <w:t>g</w:t>
      </w:r>
      <w:r w:rsidR="00045F6E" w:rsidRPr="00BE2F74">
        <w:t>ltf2.0 defines an extension mechanism which allows to extend glTF2.0 with new capabilities</w:t>
      </w:r>
      <w:r w:rsidR="0042073B" w:rsidRPr="00BE2F74">
        <w:t xml:space="preserve">. </w:t>
      </w:r>
      <w:r w:rsidR="00570884" w:rsidRPr="00BE2F74">
        <w:t xml:space="preserve">ISO/IEC 23090-14 </w:t>
      </w:r>
      <w:r w:rsidR="0042073B" w:rsidRPr="00BE2F74">
        <w:t xml:space="preserve">Clause 5 defines </w:t>
      </w:r>
      <w:r w:rsidR="00570884" w:rsidRPr="00BE2F74">
        <w:t xml:space="preserve">extensions which enable support for timed and MPEG media. </w:t>
      </w:r>
      <w:r w:rsidR="0042073B" w:rsidRPr="00BE2F74">
        <w:t xml:space="preserve">The MPEG extensions JSON schemas are defined according to ISO/IEC 21779:2107. </w:t>
      </w:r>
      <w:r w:rsidR="0042073B" w:rsidRPr="00BE2F74">
        <w:br/>
      </w:r>
      <w:r w:rsidR="0042073B" w:rsidRPr="00BE2F74">
        <w:br/>
      </w:r>
      <w:r w:rsidR="00300B80" w:rsidRPr="00BE2F74">
        <w:t xml:space="preserve">A glTF2.0 with MPEG extensions </w:t>
      </w:r>
      <w:r w:rsidR="00012DBE" w:rsidRPr="00BE2F74">
        <w:t xml:space="preserve">conforming to ISO/IEC 22090-14 </w:t>
      </w:r>
      <w:r w:rsidR="00FA20DF">
        <w:t xml:space="preserve">shall </w:t>
      </w:r>
      <w:r w:rsidR="00012DBE" w:rsidRPr="00BE2F74">
        <w:t xml:space="preserve">obey the glTF2.0 </w:t>
      </w:r>
      <w:r w:rsidR="003355E3" w:rsidRPr="00BE2F74">
        <w:t xml:space="preserve">defined JSON schemas as well as </w:t>
      </w:r>
      <w:r w:rsidR="00012DBE" w:rsidRPr="00BE2F74">
        <w:t>MPEG</w:t>
      </w:r>
      <w:r w:rsidR="003355E3" w:rsidRPr="00BE2F74">
        <w:t xml:space="preserve"> defined</w:t>
      </w:r>
      <w:r w:rsidR="00012DBE" w:rsidRPr="00BE2F74">
        <w:t xml:space="preserve"> extension</w:t>
      </w:r>
      <w:r w:rsidR="003355E3" w:rsidRPr="00BE2F74">
        <w:t xml:space="preserve"> JSON</w:t>
      </w:r>
      <w:r w:rsidR="00012DBE" w:rsidRPr="00BE2F74">
        <w:t xml:space="preserve"> schemas.</w:t>
      </w:r>
      <w:r w:rsidR="006579BC" w:rsidRPr="00BE2F74">
        <w:t xml:space="preserve"> </w:t>
      </w:r>
      <w:r w:rsidR="00DE594E" w:rsidRPr="00BE2F74">
        <w:t>The JSON schema</w:t>
      </w:r>
      <w:r w:rsidR="00005679" w:rsidRPr="00BE2F74">
        <w:t>s</w:t>
      </w:r>
      <w:r w:rsidR="00DE594E" w:rsidRPr="00BE2F74">
        <w:t xml:space="preserve"> for the extensions </w:t>
      </w:r>
      <w:r w:rsidR="00DA64B3" w:rsidRPr="00BE2F74">
        <w:t xml:space="preserve">are specified </w:t>
      </w:r>
      <w:r w:rsidR="00CB5CBA" w:rsidRPr="00BE2F74">
        <w:t xml:space="preserve">in ISO/IEC 23090-14 </w:t>
      </w:r>
      <w:r w:rsidR="00611577" w:rsidRPr="00BE2F74">
        <w:t xml:space="preserve">as indicated in the Table 1. </w:t>
      </w:r>
    </w:p>
    <w:p w14:paraId="4801410A" w14:textId="77777777" w:rsidR="00670198" w:rsidRPr="00BE2F74" w:rsidRDefault="00670198" w:rsidP="000A2175"/>
    <w:p w14:paraId="5A2B1E44" w14:textId="5561F26D" w:rsidR="004E2382" w:rsidRPr="00BE2F74" w:rsidRDefault="004E2382" w:rsidP="004E2382">
      <w:pPr>
        <w:pStyle w:val="Caption"/>
        <w:keepNext/>
        <w:jc w:val="center"/>
      </w:pPr>
      <w:r w:rsidRPr="00BE2F74">
        <w:t xml:space="preserve">Table </w:t>
      </w:r>
      <w:r w:rsidR="00101DA4">
        <w:fldChar w:fldCharType="begin"/>
      </w:r>
      <w:r w:rsidR="00101DA4">
        <w:instrText xml:space="preserve"> SEQ Table \* ARABIC </w:instrText>
      </w:r>
      <w:r w:rsidR="00101DA4">
        <w:fldChar w:fldCharType="separate"/>
      </w:r>
      <w:r w:rsidRPr="00BE2F74">
        <w:rPr>
          <w:noProof/>
        </w:rPr>
        <w:t>1</w:t>
      </w:r>
      <w:r w:rsidR="00101DA4">
        <w:rPr>
          <w:noProof/>
        </w:rPr>
        <w:fldChar w:fldCharType="end"/>
      </w:r>
      <w:r w:rsidRPr="00BE2F74">
        <w:t>. glTF 2.0 extensions in ISO/IEC 23090-14</w:t>
      </w:r>
    </w:p>
    <w:tbl>
      <w:tblPr>
        <w:tblStyle w:val="TableGrid"/>
        <w:tblW w:w="9634" w:type="dxa"/>
        <w:tblLook w:val="04A0" w:firstRow="1" w:lastRow="0" w:firstColumn="1" w:lastColumn="0" w:noHBand="0" w:noVBand="1"/>
      </w:tblPr>
      <w:tblGrid>
        <w:gridCol w:w="3159"/>
        <w:gridCol w:w="2518"/>
        <w:gridCol w:w="1122"/>
        <w:gridCol w:w="1229"/>
        <w:gridCol w:w="1606"/>
      </w:tblGrid>
      <w:tr w:rsidR="00670198" w:rsidRPr="00BE2F74" w14:paraId="08C26541" w14:textId="77777777" w:rsidTr="00F63AB7">
        <w:tc>
          <w:tcPr>
            <w:tcW w:w="3159" w:type="dxa"/>
          </w:tcPr>
          <w:p w14:paraId="78F3115E" w14:textId="4BBD2A47" w:rsidR="00670198" w:rsidRPr="00BE2F74" w:rsidRDefault="00670198" w:rsidP="000A2175">
            <w:pPr>
              <w:rPr>
                <w:b/>
                <w:bCs/>
              </w:rPr>
            </w:pPr>
            <w:r w:rsidRPr="00BE2F74">
              <w:rPr>
                <w:b/>
                <w:bCs/>
              </w:rPr>
              <w:t xml:space="preserve">Extension name </w:t>
            </w:r>
          </w:p>
        </w:tc>
        <w:tc>
          <w:tcPr>
            <w:tcW w:w="2518" w:type="dxa"/>
          </w:tcPr>
          <w:p w14:paraId="1FEE4D52" w14:textId="3CB095BB" w:rsidR="00670198" w:rsidRPr="00BE2F74" w:rsidRDefault="00670198" w:rsidP="000A2175">
            <w:pPr>
              <w:rPr>
                <w:b/>
                <w:bCs/>
              </w:rPr>
            </w:pPr>
            <w:r w:rsidRPr="00BE2F74">
              <w:rPr>
                <w:b/>
                <w:bCs/>
              </w:rPr>
              <w:t xml:space="preserve">Brief description </w:t>
            </w:r>
          </w:p>
        </w:tc>
        <w:tc>
          <w:tcPr>
            <w:tcW w:w="1122" w:type="dxa"/>
          </w:tcPr>
          <w:p w14:paraId="1418F42B" w14:textId="06620B81" w:rsidR="00670198" w:rsidRPr="00BE2F74" w:rsidRDefault="00670198" w:rsidP="000A2175">
            <w:pPr>
              <w:rPr>
                <w:b/>
                <w:bCs/>
              </w:rPr>
            </w:pPr>
            <w:r w:rsidRPr="00BE2F74">
              <w:rPr>
                <w:b/>
                <w:bCs/>
              </w:rPr>
              <w:t>Type</w:t>
            </w:r>
          </w:p>
        </w:tc>
        <w:tc>
          <w:tcPr>
            <w:tcW w:w="1229" w:type="dxa"/>
          </w:tcPr>
          <w:p w14:paraId="1C5BE400" w14:textId="31B36F2F" w:rsidR="00670198" w:rsidRPr="00BE2F74" w:rsidRDefault="004E2382" w:rsidP="000A2175">
            <w:pPr>
              <w:rPr>
                <w:b/>
                <w:bCs/>
              </w:rPr>
            </w:pPr>
            <w:r w:rsidRPr="00BE2F74">
              <w:rPr>
                <w:b/>
                <w:bCs/>
              </w:rPr>
              <w:t>Subclause</w:t>
            </w:r>
            <w:r w:rsidR="00670198" w:rsidRPr="00BE2F74">
              <w:rPr>
                <w:b/>
                <w:bCs/>
              </w:rPr>
              <w:t xml:space="preserve"> </w:t>
            </w:r>
          </w:p>
        </w:tc>
        <w:tc>
          <w:tcPr>
            <w:tcW w:w="1606" w:type="dxa"/>
          </w:tcPr>
          <w:p w14:paraId="0C468754" w14:textId="537CF9CE" w:rsidR="00670198" w:rsidRPr="00BE2F74" w:rsidRDefault="00670198" w:rsidP="000A2175">
            <w:pPr>
              <w:rPr>
                <w:b/>
                <w:bCs/>
              </w:rPr>
            </w:pPr>
            <w:r w:rsidRPr="00BE2F74">
              <w:rPr>
                <w:b/>
                <w:bCs/>
              </w:rPr>
              <w:t xml:space="preserve">JSON schema </w:t>
            </w:r>
            <w:r w:rsidR="00F63AB7" w:rsidRPr="00BE2F74">
              <w:rPr>
                <w:b/>
                <w:bCs/>
              </w:rPr>
              <w:t>s</w:t>
            </w:r>
            <w:r w:rsidRPr="00BE2F74">
              <w:rPr>
                <w:b/>
                <w:bCs/>
              </w:rPr>
              <w:t>ubclause</w:t>
            </w:r>
          </w:p>
        </w:tc>
      </w:tr>
      <w:tr w:rsidR="00670198" w:rsidRPr="00BE2F74" w14:paraId="50689691" w14:textId="77777777" w:rsidTr="00F63AB7">
        <w:tc>
          <w:tcPr>
            <w:tcW w:w="3159" w:type="dxa"/>
          </w:tcPr>
          <w:p w14:paraId="24B329E2" w14:textId="2DE4474B" w:rsidR="00670198" w:rsidRPr="00BE2F74" w:rsidRDefault="00670198" w:rsidP="00004C52">
            <w:proofErr w:type="spellStart"/>
            <w:r w:rsidRPr="00BE2F74">
              <w:rPr>
                <w:lang w:eastAsia="ja-JP"/>
              </w:rPr>
              <w:t>MPEG_media</w:t>
            </w:r>
            <w:proofErr w:type="spellEnd"/>
          </w:p>
        </w:tc>
        <w:tc>
          <w:tcPr>
            <w:tcW w:w="2518" w:type="dxa"/>
          </w:tcPr>
          <w:p w14:paraId="085A9095" w14:textId="088124E4" w:rsidR="00670198" w:rsidRPr="00BE2F74" w:rsidRDefault="00670198" w:rsidP="00004C52">
            <w:r w:rsidRPr="00BE2F74">
              <w:rPr>
                <w:lang w:eastAsia="ja-JP"/>
              </w:rPr>
              <w:t>Extension for referencing external media sources.</w:t>
            </w:r>
          </w:p>
        </w:tc>
        <w:tc>
          <w:tcPr>
            <w:tcW w:w="1122" w:type="dxa"/>
          </w:tcPr>
          <w:p w14:paraId="15695090" w14:textId="0BF604CD" w:rsidR="00670198" w:rsidRPr="00BE2F74" w:rsidRDefault="00670198" w:rsidP="00004C52">
            <w:r w:rsidRPr="00BE2F74">
              <w:rPr>
                <w:lang w:eastAsia="ja-JP"/>
              </w:rPr>
              <w:t>Generic</w:t>
            </w:r>
          </w:p>
        </w:tc>
        <w:tc>
          <w:tcPr>
            <w:tcW w:w="1229" w:type="dxa"/>
            <w:vAlign w:val="center"/>
          </w:tcPr>
          <w:p w14:paraId="04447324" w14:textId="7822F24D" w:rsidR="00670198" w:rsidRPr="00BE2F74" w:rsidRDefault="00670198" w:rsidP="00206D05">
            <w:r w:rsidRPr="00BE2F74">
              <w:rPr>
                <w:lang w:eastAsia="ja-JP"/>
              </w:rPr>
              <w:fldChar w:fldCharType="begin"/>
            </w:r>
            <w:r w:rsidRPr="00BE2F74">
              <w:rPr>
                <w:lang w:eastAsia="ja-JP"/>
              </w:rPr>
              <w:instrText xml:space="preserve"> REF _Ref54781594 \n \h  \* MERGEFORMAT </w:instrText>
            </w:r>
            <w:r w:rsidRPr="00BE2F74">
              <w:rPr>
                <w:lang w:eastAsia="ja-JP"/>
              </w:rPr>
            </w:r>
            <w:r w:rsidRPr="00BE2F74">
              <w:rPr>
                <w:lang w:eastAsia="ja-JP"/>
              </w:rPr>
              <w:fldChar w:fldCharType="separate"/>
            </w:r>
            <w:r w:rsidRPr="00BE2F74">
              <w:rPr>
                <w:lang w:eastAsia="ja-JP"/>
              </w:rPr>
              <w:t>5.2.1</w:t>
            </w:r>
            <w:r w:rsidRPr="00BE2F74">
              <w:rPr>
                <w:lang w:eastAsia="ja-JP"/>
              </w:rPr>
              <w:fldChar w:fldCharType="end"/>
            </w:r>
          </w:p>
        </w:tc>
        <w:tc>
          <w:tcPr>
            <w:tcW w:w="1606" w:type="dxa"/>
          </w:tcPr>
          <w:p w14:paraId="5101E2DA" w14:textId="487BDEE8" w:rsidR="00670198" w:rsidRPr="00BE2F74" w:rsidRDefault="00670198" w:rsidP="00004C52">
            <w:r w:rsidRPr="00BE2F74">
              <w:t>5.2.1.3</w:t>
            </w:r>
          </w:p>
        </w:tc>
      </w:tr>
      <w:tr w:rsidR="00670198" w:rsidRPr="00BE2F74" w14:paraId="7EC60EAB" w14:textId="77777777" w:rsidTr="00F63AB7">
        <w:tc>
          <w:tcPr>
            <w:tcW w:w="3159" w:type="dxa"/>
          </w:tcPr>
          <w:p w14:paraId="57651C8E" w14:textId="6FB67F43" w:rsidR="00670198" w:rsidRPr="00BE2F74" w:rsidRDefault="00670198" w:rsidP="00004C52">
            <w:proofErr w:type="spellStart"/>
            <w:r w:rsidRPr="00BE2F74">
              <w:rPr>
                <w:lang w:eastAsia="ja-JP"/>
              </w:rPr>
              <w:t>MPEG_accessor_timed</w:t>
            </w:r>
            <w:proofErr w:type="spellEnd"/>
          </w:p>
        </w:tc>
        <w:tc>
          <w:tcPr>
            <w:tcW w:w="2518" w:type="dxa"/>
          </w:tcPr>
          <w:p w14:paraId="5D05524B" w14:textId="2D427DCC" w:rsidR="00670198" w:rsidRPr="00BE2F74" w:rsidRDefault="00670198" w:rsidP="00004C52">
            <w:r w:rsidRPr="00BE2F74">
              <w:rPr>
                <w:lang w:eastAsia="ja-JP"/>
              </w:rPr>
              <w:t>An accessor extension to support timed media.</w:t>
            </w:r>
          </w:p>
        </w:tc>
        <w:tc>
          <w:tcPr>
            <w:tcW w:w="1122" w:type="dxa"/>
          </w:tcPr>
          <w:p w14:paraId="3032F7DD" w14:textId="0F2614F9" w:rsidR="00670198" w:rsidRPr="00BE2F74" w:rsidRDefault="00670198" w:rsidP="00004C52">
            <w:r w:rsidRPr="00BE2F74">
              <w:rPr>
                <w:lang w:eastAsia="ja-JP"/>
              </w:rPr>
              <w:t>Generic</w:t>
            </w:r>
          </w:p>
        </w:tc>
        <w:tc>
          <w:tcPr>
            <w:tcW w:w="1229" w:type="dxa"/>
          </w:tcPr>
          <w:p w14:paraId="2E5BB35A" w14:textId="42FF5040" w:rsidR="00670198" w:rsidRPr="00BE2F74" w:rsidRDefault="00670198" w:rsidP="00004C52">
            <w:r w:rsidRPr="00BE2F74">
              <w:rPr>
                <w:lang w:eastAsia="ja-JP"/>
              </w:rPr>
              <w:fldChar w:fldCharType="begin"/>
            </w:r>
            <w:r w:rsidRPr="00BE2F74">
              <w:rPr>
                <w:lang w:eastAsia="ja-JP"/>
              </w:rPr>
              <w:instrText xml:space="preserve"> REF _Ref54781605 \n \h  \* MERGEFORMAT </w:instrText>
            </w:r>
            <w:r w:rsidRPr="00BE2F74">
              <w:rPr>
                <w:lang w:eastAsia="ja-JP"/>
              </w:rPr>
            </w:r>
            <w:r w:rsidRPr="00BE2F74">
              <w:rPr>
                <w:lang w:eastAsia="ja-JP"/>
              </w:rPr>
              <w:fldChar w:fldCharType="separate"/>
            </w:r>
            <w:r w:rsidRPr="00BE2F74">
              <w:rPr>
                <w:lang w:eastAsia="ja-JP"/>
              </w:rPr>
              <w:t>5.2.2</w:t>
            </w:r>
            <w:r w:rsidRPr="00BE2F74">
              <w:rPr>
                <w:lang w:eastAsia="ja-JP"/>
              </w:rPr>
              <w:fldChar w:fldCharType="end"/>
            </w:r>
          </w:p>
        </w:tc>
        <w:tc>
          <w:tcPr>
            <w:tcW w:w="1606" w:type="dxa"/>
          </w:tcPr>
          <w:p w14:paraId="0EFC43EA" w14:textId="70E9A3A0" w:rsidR="00670198" w:rsidRPr="00BE2F74" w:rsidRDefault="00670198" w:rsidP="00004C52">
            <w:r w:rsidRPr="00BE2F74">
              <w:t>5.2.2.3</w:t>
            </w:r>
          </w:p>
        </w:tc>
      </w:tr>
      <w:tr w:rsidR="00670198" w:rsidRPr="00BE2F74" w14:paraId="6AB0F44F" w14:textId="77777777" w:rsidTr="00F63AB7">
        <w:tc>
          <w:tcPr>
            <w:tcW w:w="3159" w:type="dxa"/>
          </w:tcPr>
          <w:p w14:paraId="0F2DABD6" w14:textId="57B67F24" w:rsidR="00670198" w:rsidRPr="00BE2F74" w:rsidRDefault="00670198" w:rsidP="00004C52">
            <w:proofErr w:type="spellStart"/>
            <w:r w:rsidRPr="00BE2F74">
              <w:rPr>
                <w:lang w:eastAsia="ja-JP"/>
              </w:rPr>
              <w:t>MPEG_buffer_circular</w:t>
            </w:r>
            <w:proofErr w:type="spellEnd"/>
          </w:p>
        </w:tc>
        <w:tc>
          <w:tcPr>
            <w:tcW w:w="2518" w:type="dxa"/>
          </w:tcPr>
          <w:p w14:paraId="6625F201" w14:textId="07290D58" w:rsidR="00670198" w:rsidRPr="00BE2F74" w:rsidRDefault="00670198" w:rsidP="00004C52">
            <w:r w:rsidRPr="00BE2F74">
              <w:rPr>
                <w:lang w:eastAsia="ja-JP"/>
              </w:rPr>
              <w:t>A buffer extension to support circular buffers.</w:t>
            </w:r>
          </w:p>
        </w:tc>
        <w:tc>
          <w:tcPr>
            <w:tcW w:w="1122" w:type="dxa"/>
          </w:tcPr>
          <w:p w14:paraId="58C1F238" w14:textId="017021C8" w:rsidR="00670198" w:rsidRPr="00BE2F74" w:rsidRDefault="00670198" w:rsidP="00004C52">
            <w:r w:rsidRPr="00BE2F74">
              <w:rPr>
                <w:lang w:eastAsia="ja-JP"/>
              </w:rPr>
              <w:t>Generic</w:t>
            </w:r>
          </w:p>
        </w:tc>
        <w:tc>
          <w:tcPr>
            <w:tcW w:w="1229" w:type="dxa"/>
          </w:tcPr>
          <w:p w14:paraId="237630BA" w14:textId="45CC93C7" w:rsidR="00670198" w:rsidRPr="00BE2F74" w:rsidRDefault="00670198" w:rsidP="00004C52">
            <w:r w:rsidRPr="00BE2F74">
              <w:rPr>
                <w:lang w:eastAsia="ja-JP"/>
              </w:rPr>
              <w:fldChar w:fldCharType="begin"/>
            </w:r>
            <w:r w:rsidRPr="00BE2F74">
              <w:rPr>
                <w:lang w:eastAsia="ja-JP"/>
              </w:rPr>
              <w:instrText xml:space="preserve"> REF _Ref54781611 \n \h  \* MERGEFORMAT </w:instrText>
            </w:r>
            <w:r w:rsidRPr="00BE2F74">
              <w:rPr>
                <w:lang w:eastAsia="ja-JP"/>
              </w:rPr>
            </w:r>
            <w:r w:rsidRPr="00BE2F74">
              <w:rPr>
                <w:lang w:eastAsia="ja-JP"/>
              </w:rPr>
              <w:fldChar w:fldCharType="separate"/>
            </w:r>
            <w:r w:rsidRPr="00BE2F74">
              <w:rPr>
                <w:lang w:eastAsia="ja-JP"/>
              </w:rPr>
              <w:t>5.2.3</w:t>
            </w:r>
            <w:r w:rsidRPr="00BE2F74">
              <w:rPr>
                <w:lang w:eastAsia="ja-JP"/>
              </w:rPr>
              <w:fldChar w:fldCharType="end"/>
            </w:r>
          </w:p>
        </w:tc>
        <w:tc>
          <w:tcPr>
            <w:tcW w:w="1606" w:type="dxa"/>
          </w:tcPr>
          <w:p w14:paraId="08381602" w14:textId="5C4B8CAC" w:rsidR="00670198" w:rsidRPr="00BE2F74" w:rsidRDefault="00670198" w:rsidP="00004C52">
            <w:r w:rsidRPr="00BE2F74">
              <w:t>5.2.3.3</w:t>
            </w:r>
          </w:p>
        </w:tc>
      </w:tr>
      <w:tr w:rsidR="00670198" w:rsidRPr="00BE2F74" w14:paraId="6FF9E6CE" w14:textId="77777777" w:rsidTr="00F63AB7">
        <w:tc>
          <w:tcPr>
            <w:tcW w:w="3159" w:type="dxa"/>
          </w:tcPr>
          <w:p w14:paraId="219973A3" w14:textId="544E13E2" w:rsidR="00670198" w:rsidRPr="00BE2F74" w:rsidRDefault="00670198" w:rsidP="00004C52">
            <w:proofErr w:type="spellStart"/>
            <w:r w:rsidRPr="00BE2F74">
              <w:rPr>
                <w:lang w:eastAsia="ja-JP"/>
              </w:rPr>
              <w:t>MPEG_scene_dynamic</w:t>
            </w:r>
            <w:proofErr w:type="spellEnd"/>
          </w:p>
        </w:tc>
        <w:tc>
          <w:tcPr>
            <w:tcW w:w="2518" w:type="dxa"/>
          </w:tcPr>
          <w:p w14:paraId="16F5EE23" w14:textId="38A94683" w:rsidR="00670198" w:rsidRPr="00BE2F74" w:rsidRDefault="00670198" w:rsidP="00004C52">
            <w:r w:rsidRPr="00BE2F74">
              <w:rPr>
                <w:lang w:eastAsia="ja-JP"/>
              </w:rPr>
              <w:t>An extension to support scene updates.</w:t>
            </w:r>
          </w:p>
        </w:tc>
        <w:tc>
          <w:tcPr>
            <w:tcW w:w="1122" w:type="dxa"/>
          </w:tcPr>
          <w:p w14:paraId="73BD77D9" w14:textId="6C179BB0" w:rsidR="00670198" w:rsidRPr="00BE2F74" w:rsidRDefault="00670198" w:rsidP="00004C52">
            <w:r w:rsidRPr="00BE2F74">
              <w:rPr>
                <w:lang w:eastAsia="ja-JP"/>
              </w:rPr>
              <w:t>Generic</w:t>
            </w:r>
          </w:p>
        </w:tc>
        <w:tc>
          <w:tcPr>
            <w:tcW w:w="1229" w:type="dxa"/>
          </w:tcPr>
          <w:p w14:paraId="46ABB672" w14:textId="60BC9690" w:rsidR="00670198" w:rsidRPr="00BE2F74" w:rsidRDefault="00670198" w:rsidP="00004C52">
            <w:r w:rsidRPr="00BE2F74">
              <w:rPr>
                <w:lang w:eastAsia="ja-JP"/>
              </w:rPr>
              <w:fldChar w:fldCharType="begin"/>
            </w:r>
            <w:r w:rsidRPr="00BE2F74">
              <w:rPr>
                <w:lang w:eastAsia="ja-JP"/>
              </w:rPr>
              <w:instrText xml:space="preserve"> REF _Ref54781639 \n \h  \* MERGEFORMAT </w:instrText>
            </w:r>
            <w:r w:rsidRPr="00BE2F74">
              <w:rPr>
                <w:lang w:eastAsia="ja-JP"/>
              </w:rPr>
            </w:r>
            <w:r w:rsidRPr="00BE2F74">
              <w:rPr>
                <w:lang w:eastAsia="ja-JP"/>
              </w:rPr>
              <w:fldChar w:fldCharType="separate"/>
            </w:r>
            <w:r w:rsidRPr="00BE2F74">
              <w:rPr>
                <w:lang w:eastAsia="ja-JP"/>
              </w:rPr>
              <w:t>5.2.4</w:t>
            </w:r>
            <w:r w:rsidRPr="00BE2F74">
              <w:rPr>
                <w:lang w:eastAsia="ja-JP"/>
              </w:rPr>
              <w:fldChar w:fldCharType="end"/>
            </w:r>
          </w:p>
        </w:tc>
        <w:tc>
          <w:tcPr>
            <w:tcW w:w="1606" w:type="dxa"/>
          </w:tcPr>
          <w:p w14:paraId="4482FB92" w14:textId="6D024ABC" w:rsidR="00670198" w:rsidRPr="00BE2F74" w:rsidRDefault="00670198" w:rsidP="00004C52">
            <w:r w:rsidRPr="00BE2F74">
              <w:t>5.2.4.3</w:t>
            </w:r>
          </w:p>
        </w:tc>
      </w:tr>
      <w:tr w:rsidR="00670198" w:rsidRPr="00BE2F74" w14:paraId="4774C041" w14:textId="77777777" w:rsidTr="00F63AB7">
        <w:tc>
          <w:tcPr>
            <w:tcW w:w="3159" w:type="dxa"/>
          </w:tcPr>
          <w:p w14:paraId="611853B6" w14:textId="3DE8F43F" w:rsidR="00670198" w:rsidRPr="00BE2F74" w:rsidRDefault="00670198" w:rsidP="00004C52">
            <w:proofErr w:type="spellStart"/>
            <w:r w:rsidRPr="00BE2F74">
              <w:rPr>
                <w:lang w:eastAsia="ja-JP"/>
              </w:rPr>
              <w:t>MPEG_texture_video</w:t>
            </w:r>
            <w:proofErr w:type="spellEnd"/>
          </w:p>
        </w:tc>
        <w:tc>
          <w:tcPr>
            <w:tcW w:w="2518" w:type="dxa"/>
          </w:tcPr>
          <w:p w14:paraId="7D505617" w14:textId="3C22A35C" w:rsidR="00670198" w:rsidRPr="00BE2F74" w:rsidRDefault="00670198" w:rsidP="00004C52">
            <w:r w:rsidRPr="00BE2F74">
              <w:rPr>
                <w:lang w:eastAsia="ja-JP"/>
              </w:rPr>
              <w:t>A texture extension to support video textures.</w:t>
            </w:r>
          </w:p>
        </w:tc>
        <w:tc>
          <w:tcPr>
            <w:tcW w:w="1122" w:type="dxa"/>
          </w:tcPr>
          <w:p w14:paraId="0E039C8E" w14:textId="61DC6EAF" w:rsidR="00670198" w:rsidRPr="00BE2F74" w:rsidRDefault="00670198" w:rsidP="00004C52">
            <w:r w:rsidRPr="00BE2F74">
              <w:rPr>
                <w:lang w:eastAsia="ja-JP"/>
              </w:rPr>
              <w:t>Visual</w:t>
            </w:r>
          </w:p>
        </w:tc>
        <w:tc>
          <w:tcPr>
            <w:tcW w:w="1229" w:type="dxa"/>
          </w:tcPr>
          <w:p w14:paraId="3B99B227" w14:textId="608F2642" w:rsidR="00670198" w:rsidRPr="00BE2F74" w:rsidRDefault="00670198" w:rsidP="00004C52">
            <w:r w:rsidRPr="00BE2F74">
              <w:rPr>
                <w:lang w:eastAsia="ja-JP"/>
              </w:rPr>
              <w:fldChar w:fldCharType="begin"/>
            </w:r>
            <w:r w:rsidRPr="00BE2F74">
              <w:rPr>
                <w:lang w:eastAsia="ja-JP"/>
              </w:rPr>
              <w:instrText xml:space="preserve"> REF _Ref54781646 \n \h  \* MERGEFORMAT </w:instrText>
            </w:r>
            <w:r w:rsidRPr="00BE2F74">
              <w:rPr>
                <w:lang w:eastAsia="ja-JP"/>
              </w:rPr>
            </w:r>
            <w:r w:rsidRPr="00BE2F74">
              <w:rPr>
                <w:lang w:eastAsia="ja-JP"/>
              </w:rPr>
              <w:fldChar w:fldCharType="separate"/>
            </w:r>
            <w:r w:rsidRPr="00BE2F74">
              <w:rPr>
                <w:lang w:eastAsia="ja-JP"/>
              </w:rPr>
              <w:t>5.3.1</w:t>
            </w:r>
            <w:r w:rsidRPr="00BE2F74">
              <w:rPr>
                <w:lang w:eastAsia="ja-JP"/>
              </w:rPr>
              <w:fldChar w:fldCharType="end"/>
            </w:r>
          </w:p>
        </w:tc>
        <w:tc>
          <w:tcPr>
            <w:tcW w:w="1606" w:type="dxa"/>
          </w:tcPr>
          <w:p w14:paraId="12544F59" w14:textId="3DC621F4" w:rsidR="00670198" w:rsidRPr="00BE2F74" w:rsidRDefault="00670198" w:rsidP="00004C52">
            <w:r w:rsidRPr="00BE2F74">
              <w:t>5.</w:t>
            </w:r>
            <w:r w:rsidR="00524CFC" w:rsidRPr="00BE2F74">
              <w:t>3.1.3</w:t>
            </w:r>
          </w:p>
        </w:tc>
      </w:tr>
      <w:tr w:rsidR="00670198" w:rsidRPr="00BE2F74" w14:paraId="28E72F91" w14:textId="77777777" w:rsidTr="00F63AB7">
        <w:tc>
          <w:tcPr>
            <w:tcW w:w="3159" w:type="dxa"/>
          </w:tcPr>
          <w:p w14:paraId="65005CEC" w14:textId="6EBBA763" w:rsidR="00670198" w:rsidRPr="00BE2F74" w:rsidRDefault="00670198" w:rsidP="00004C52">
            <w:proofErr w:type="spellStart"/>
            <w:r w:rsidRPr="00BE2F74">
              <w:rPr>
                <w:lang w:eastAsia="ja-JP"/>
              </w:rPr>
              <w:t>MPEG_mesh_linking</w:t>
            </w:r>
            <w:proofErr w:type="spellEnd"/>
          </w:p>
        </w:tc>
        <w:tc>
          <w:tcPr>
            <w:tcW w:w="2518" w:type="dxa"/>
          </w:tcPr>
          <w:p w14:paraId="59F9A55F" w14:textId="1A873C2A" w:rsidR="00670198" w:rsidRPr="00BE2F74" w:rsidRDefault="00670198" w:rsidP="00004C52">
            <w:r w:rsidRPr="00BE2F74">
              <w:rPr>
                <w:lang w:eastAsia="ja-JP"/>
              </w:rPr>
              <w:t>An extension to link two meshes and provide mapping information</w:t>
            </w:r>
          </w:p>
        </w:tc>
        <w:tc>
          <w:tcPr>
            <w:tcW w:w="1122" w:type="dxa"/>
          </w:tcPr>
          <w:p w14:paraId="594A0CF8" w14:textId="2875D8E3" w:rsidR="00670198" w:rsidRPr="00BE2F74" w:rsidRDefault="00670198" w:rsidP="00004C52">
            <w:r w:rsidRPr="00BE2F74">
              <w:rPr>
                <w:lang w:eastAsia="ja-JP"/>
              </w:rPr>
              <w:t>Visual</w:t>
            </w:r>
          </w:p>
        </w:tc>
        <w:tc>
          <w:tcPr>
            <w:tcW w:w="1229" w:type="dxa"/>
          </w:tcPr>
          <w:p w14:paraId="08E06FAC" w14:textId="4C0E490B" w:rsidR="00670198" w:rsidRPr="00BE2F74" w:rsidRDefault="00670198" w:rsidP="00004C52">
            <w:r w:rsidRPr="00BE2F74">
              <w:rPr>
                <w:lang w:eastAsia="ja-JP"/>
              </w:rPr>
              <w:fldChar w:fldCharType="begin"/>
            </w:r>
            <w:r w:rsidRPr="00BE2F74">
              <w:rPr>
                <w:lang w:eastAsia="ja-JP"/>
              </w:rPr>
              <w:instrText xml:space="preserve"> REF _Ref71104242 \r \h </w:instrText>
            </w:r>
            <w:r w:rsidRPr="00BE2F74">
              <w:rPr>
                <w:lang w:eastAsia="ja-JP"/>
              </w:rPr>
            </w:r>
            <w:r w:rsidRPr="00BE2F74">
              <w:rPr>
                <w:lang w:eastAsia="ja-JP"/>
              </w:rPr>
              <w:fldChar w:fldCharType="separate"/>
            </w:r>
            <w:r w:rsidRPr="00BE2F74">
              <w:rPr>
                <w:lang w:eastAsia="ja-JP"/>
              </w:rPr>
              <w:t>5.3.2</w:t>
            </w:r>
            <w:r w:rsidRPr="00BE2F74">
              <w:rPr>
                <w:lang w:eastAsia="ja-JP"/>
              </w:rPr>
              <w:fldChar w:fldCharType="end"/>
            </w:r>
          </w:p>
        </w:tc>
        <w:tc>
          <w:tcPr>
            <w:tcW w:w="1606" w:type="dxa"/>
          </w:tcPr>
          <w:p w14:paraId="2528CA57" w14:textId="3852ED51" w:rsidR="00670198" w:rsidRPr="00BE2F74" w:rsidRDefault="00524CFC" w:rsidP="00004C52">
            <w:r w:rsidRPr="00BE2F74">
              <w:t>5.3.2.3</w:t>
            </w:r>
          </w:p>
        </w:tc>
      </w:tr>
      <w:tr w:rsidR="00670198" w:rsidRPr="00BE2F74" w14:paraId="1B644348" w14:textId="77777777" w:rsidTr="00F63AB7">
        <w:tc>
          <w:tcPr>
            <w:tcW w:w="3159" w:type="dxa"/>
          </w:tcPr>
          <w:p w14:paraId="48189DD9" w14:textId="5B14F6E6" w:rsidR="00670198" w:rsidRPr="00BE2F74" w:rsidRDefault="00670198" w:rsidP="00004C52">
            <w:proofErr w:type="spellStart"/>
            <w:r w:rsidRPr="00BE2F74">
              <w:rPr>
                <w:lang w:eastAsia="ja-JP"/>
              </w:rPr>
              <w:t>MPEG_audio_spatial</w:t>
            </w:r>
            <w:proofErr w:type="spellEnd"/>
          </w:p>
        </w:tc>
        <w:tc>
          <w:tcPr>
            <w:tcW w:w="2518" w:type="dxa"/>
          </w:tcPr>
          <w:p w14:paraId="736C754E" w14:textId="5412F4FA" w:rsidR="00670198" w:rsidRPr="00BE2F74" w:rsidRDefault="00670198" w:rsidP="00004C52">
            <w:r w:rsidRPr="00BE2F74">
              <w:rPr>
                <w:lang w:eastAsia="ja-JP"/>
              </w:rPr>
              <w:t>Adds support for spatial audio.</w:t>
            </w:r>
          </w:p>
        </w:tc>
        <w:tc>
          <w:tcPr>
            <w:tcW w:w="1122" w:type="dxa"/>
          </w:tcPr>
          <w:p w14:paraId="22DD2B9F" w14:textId="0868673D" w:rsidR="00670198" w:rsidRPr="00BE2F74" w:rsidRDefault="00670198" w:rsidP="00004C52">
            <w:r w:rsidRPr="00BE2F74">
              <w:rPr>
                <w:lang w:eastAsia="ja-JP"/>
              </w:rPr>
              <w:t>Audio</w:t>
            </w:r>
          </w:p>
        </w:tc>
        <w:tc>
          <w:tcPr>
            <w:tcW w:w="1229" w:type="dxa"/>
          </w:tcPr>
          <w:p w14:paraId="19DF3706" w14:textId="284D3E11" w:rsidR="00670198" w:rsidRPr="00BE2F74" w:rsidRDefault="00670198" w:rsidP="00004C52">
            <w:r w:rsidRPr="00BE2F74">
              <w:rPr>
                <w:lang w:eastAsia="ja-JP"/>
              </w:rPr>
              <w:fldChar w:fldCharType="begin"/>
            </w:r>
            <w:r w:rsidRPr="00BE2F74">
              <w:rPr>
                <w:lang w:eastAsia="ja-JP"/>
              </w:rPr>
              <w:instrText xml:space="preserve"> REF _Ref54781652 \n \h  \* MERGEFORMAT </w:instrText>
            </w:r>
            <w:r w:rsidRPr="00BE2F74">
              <w:rPr>
                <w:lang w:eastAsia="ja-JP"/>
              </w:rPr>
            </w:r>
            <w:r w:rsidRPr="00BE2F74">
              <w:rPr>
                <w:lang w:eastAsia="ja-JP"/>
              </w:rPr>
              <w:fldChar w:fldCharType="separate"/>
            </w:r>
            <w:r w:rsidRPr="00BE2F74">
              <w:rPr>
                <w:lang w:eastAsia="ja-JP"/>
              </w:rPr>
              <w:t>5.4.1</w:t>
            </w:r>
            <w:r w:rsidRPr="00BE2F74">
              <w:rPr>
                <w:lang w:eastAsia="ja-JP"/>
              </w:rPr>
              <w:fldChar w:fldCharType="end"/>
            </w:r>
          </w:p>
        </w:tc>
        <w:tc>
          <w:tcPr>
            <w:tcW w:w="1606" w:type="dxa"/>
          </w:tcPr>
          <w:p w14:paraId="234EA6DD" w14:textId="58F9A6AC" w:rsidR="00670198" w:rsidRPr="00BE2F74" w:rsidRDefault="00524CFC" w:rsidP="00004C52">
            <w:r w:rsidRPr="00BE2F74">
              <w:t>5.4.1.3</w:t>
            </w:r>
          </w:p>
        </w:tc>
      </w:tr>
      <w:tr w:rsidR="00670198" w:rsidRPr="00BE2F74" w14:paraId="101308EA" w14:textId="77777777" w:rsidTr="00F63AB7">
        <w:tc>
          <w:tcPr>
            <w:tcW w:w="3159" w:type="dxa"/>
          </w:tcPr>
          <w:p w14:paraId="134BE04C" w14:textId="13900BA7" w:rsidR="00670198" w:rsidRPr="00BE2F74" w:rsidRDefault="00670198" w:rsidP="00670198">
            <w:pPr>
              <w:rPr>
                <w:lang w:eastAsia="ja-JP"/>
              </w:rPr>
            </w:pPr>
            <w:proofErr w:type="spellStart"/>
            <w:r w:rsidRPr="00BE2F74">
              <w:rPr>
                <w:lang w:eastAsia="ja-JP"/>
              </w:rPr>
              <w:t>MPEG_viewport_recommended</w:t>
            </w:r>
            <w:proofErr w:type="spellEnd"/>
          </w:p>
        </w:tc>
        <w:tc>
          <w:tcPr>
            <w:tcW w:w="2518" w:type="dxa"/>
          </w:tcPr>
          <w:p w14:paraId="60E88386" w14:textId="5367F217" w:rsidR="00670198" w:rsidRPr="00BE2F74" w:rsidRDefault="00670198" w:rsidP="00670198">
            <w:pPr>
              <w:rPr>
                <w:lang w:eastAsia="ja-JP"/>
              </w:rPr>
            </w:pPr>
            <w:r w:rsidRPr="00BE2F74">
              <w:rPr>
                <w:lang w:eastAsia="ja-JP"/>
              </w:rPr>
              <w:t>An extension to describe a recommended viewport.</w:t>
            </w:r>
          </w:p>
        </w:tc>
        <w:tc>
          <w:tcPr>
            <w:tcW w:w="1122" w:type="dxa"/>
          </w:tcPr>
          <w:p w14:paraId="530A8332" w14:textId="7B276BC6" w:rsidR="00670198" w:rsidRPr="00BE2F74" w:rsidRDefault="00670198" w:rsidP="00670198">
            <w:pPr>
              <w:rPr>
                <w:lang w:eastAsia="ja-JP"/>
              </w:rPr>
            </w:pPr>
            <w:r w:rsidRPr="00BE2F74">
              <w:rPr>
                <w:lang w:eastAsia="ja-JP"/>
              </w:rPr>
              <w:t>Metadata</w:t>
            </w:r>
          </w:p>
        </w:tc>
        <w:tc>
          <w:tcPr>
            <w:tcW w:w="1229" w:type="dxa"/>
          </w:tcPr>
          <w:p w14:paraId="5557F4FF" w14:textId="325E8091" w:rsidR="00670198" w:rsidRPr="00BE2F74" w:rsidRDefault="00670198" w:rsidP="00670198">
            <w:pPr>
              <w:rPr>
                <w:lang w:eastAsia="ja-JP"/>
              </w:rPr>
            </w:pPr>
            <w:r w:rsidRPr="00BE2F74">
              <w:rPr>
                <w:lang w:eastAsia="ja-JP"/>
              </w:rPr>
              <w:fldChar w:fldCharType="begin"/>
            </w:r>
            <w:r w:rsidRPr="00BE2F74">
              <w:rPr>
                <w:lang w:eastAsia="ja-JP"/>
              </w:rPr>
              <w:instrText xml:space="preserve"> REF _Ref57886002 \r \h </w:instrText>
            </w:r>
            <w:r w:rsidRPr="00BE2F74">
              <w:rPr>
                <w:lang w:eastAsia="ja-JP"/>
              </w:rPr>
            </w:r>
            <w:r w:rsidRPr="00BE2F74">
              <w:rPr>
                <w:lang w:eastAsia="ja-JP"/>
              </w:rPr>
              <w:fldChar w:fldCharType="separate"/>
            </w:r>
            <w:r w:rsidRPr="00BE2F74">
              <w:rPr>
                <w:lang w:eastAsia="ja-JP"/>
              </w:rPr>
              <w:t>5.5.1</w:t>
            </w:r>
            <w:r w:rsidRPr="00BE2F74">
              <w:rPr>
                <w:lang w:eastAsia="ja-JP"/>
              </w:rPr>
              <w:fldChar w:fldCharType="end"/>
            </w:r>
          </w:p>
        </w:tc>
        <w:tc>
          <w:tcPr>
            <w:tcW w:w="1606" w:type="dxa"/>
          </w:tcPr>
          <w:p w14:paraId="2A5EC0B1" w14:textId="21A88436" w:rsidR="00670198" w:rsidRPr="00BE2F74" w:rsidRDefault="00524CFC" w:rsidP="00670198">
            <w:r w:rsidRPr="00BE2F74">
              <w:t>5.5.1.3</w:t>
            </w:r>
          </w:p>
        </w:tc>
      </w:tr>
      <w:tr w:rsidR="00670198" w:rsidRPr="00BE2F74" w14:paraId="267AD98B" w14:textId="77777777" w:rsidTr="00F63AB7">
        <w:tc>
          <w:tcPr>
            <w:tcW w:w="3159" w:type="dxa"/>
          </w:tcPr>
          <w:p w14:paraId="30E23904" w14:textId="6E771B68" w:rsidR="00670198" w:rsidRPr="00BE2F74" w:rsidRDefault="00670198" w:rsidP="00670198">
            <w:pPr>
              <w:rPr>
                <w:lang w:eastAsia="ja-JP"/>
              </w:rPr>
            </w:pPr>
            <w:proofErr w:type="spellStart"/>
            <w:r w:rsidRPr="00BE2F74">
              <w:rPr>
                <w:lang w:eastAsia="ja-JP"/>
              </w:rPr>
              <w:t>MPEG_animation_timing</w:t>
            </w:r>
            <w:proofErr w:type="spellEnd"/>
          </w:p>
        </w:tc>
        <w:tc>
          <w:tcPr>
            <w:tcW w:w="2518" w:type="dxa"/>
          </w:tcPr>
          <w:p w14:paraId="71B20AFE" w14:textId="28358595" w:rsidR="00670198" w:rsidRPr="00BE2F74" w:rsidRDefault="00670198" w:rsidP="00670198">
            <w:pPr>
              <w:rPr>
                <w:lang w:eastAsia="ja-JP"/>
              </w:rPr>
            </w:pPr>
            <w:r w:rsidRPr="00BE2F74">
              <w:rPr>
                <w:lang w:eastAsia="ja-JP"/>
              </w:rPr>
              <w:t>An extension to control animation timelines.</w:t>
            </w:r>
          </w:p>
        </w:tc>
        <w:tc>
          <w:tcPr>
            <w:tcW w:w="1122" w:type="dxa"/>
          </w:tcPr>
          <w:p w14:paraId="565CA97C" w14:textId="7F432A9A" w:rsidR="00670198" w:rsidRPr="00BE2F74" w:rsidRDefault="00670198" w:rsidP="00670198">
            <w:pPr>
              <w:rPr>
                <w:lang w:eastAsia="ja-JP"/>
              </w:rPr>
            </w:pPr>
            <w:r w:rsidRPr="00BE2F74">
              <w:rPr>
                <w:lang w:eastAsia="ja-JP"/>
              </w:rPr>
              <w:t>Metadata</w:t>
            </w:r>
          </w:p>
        </w:tc>
        <w:tc>
          <w:tcPr>
            <w:tcW w:w="1229" w:type="dxa"/>
          </w:tcPr>
          <w:p w14:paraId="3BDED396" w14:textId="4EC65493" w:rsidR="00670198" w:rsidRPr="00BE2F74" w:rsidRDefault="00670198" w:rsidP="00670198">
            <w:pPr>
              <w:rPr>
                <w:lang w:eastAsia="ja-JP"/>
              </w:rPr>
            </w:pPr>
            <w:r w:rsidRPr="00BE2F74">
              <w:rPr>
                <w:lang w:eastAsia="ja-JP"/>
              </w:rPr>
              <w:fldChar w:fldCharType="begin"/>
            </w:r>
            <w:r w:rsidRPr="00BE2F74">
              <w:rPr>
                <w:lang w:eastAsia="ja-JP"/>
              </w:rPr>
              <w:instrText xml:space="preserve"> REF _Ref57886003 \r \h </w:instrText>
            </w:r>
            <w:r w:rsidRPr="00BE2F74">
              <w:rPr>
                <w:lang w:eastAsia="ja-JP"/>
              </w:rPr>
            </w:r>
            <w:r w:rsidRPr="00BE2F74">
              <w:rPr>
                <w:lang w:eastAsia="ja-JP"/>
              </w:rPr>
              <w:fldChar w:fldCharType="separate"/>
            </w:r>
            <w:r w:rsidRPr="00BE2F74">
              <w:rPr>
                <w:lang w:eastAsia="ja-JP"/>
              </w:rPr>
              <w:t>5.5.2</w:t>
            </w:r>
            <w:r w:rsidRPr="00BE2F74">
              <w:rPr>
                <w:lang w:eastAsia="ja-JP"/>
              </w:rPr>
              <w:fldChar w:fldCharType="end"/>
            </w:r>
          </w:p>
        </w:tc>
        <w:tc>
          <w:tcPr>
            <w:tcW w:w="1606" w:type="dxa"/>
          </w:tcPr>
          <w:p w14:paraId="6E67FDA7" w14:textId="59365FED" w:rsidR="00670198" w:rsidRPr="00BE2F74" w:rsidRDefault="00524CFC" w:rsidP="00670198">
            <w:r w:rsidRPr="00BE2F74">
              <w:t>5.5.2.3</w:t>
            </w:r>
          </w:p>
        </w:tc>
      </w:tr>
    </w:tbl>
    <w:p w14:paraId="44336DC8" w14:textId="2981FBFD" w:rsidR="00611577" w:rsidRPr="00BE2F74" w:rsidRDefault="00004C52" w:rsidP="000A2175">
      <w:r w:rsidRPr="00BE2F74">
        <w:tab/>
      </w:r>
    </w:p>
    <w:p w14:paraId="29B7B6EA" w14:textId="24511F55" w:rsidR="00DA6216" w:rsidRPr="001F59A3" w:rsidRDefault="002F4944" w:rsidP="001F59A3">
      <w:pPr>
        <w:pStyle w:val="Heading3"/>
        <w:numPr>
          <w:ilvl w:val="2"/>
          <w:numId w:val="4"/>
        </w:numPr>
      </w:pPr>
      <w:r w:rsidRPr="001F59A3">
        <w:t xml:space="preserve"> </w:t>
      </w:r>
      <w:bookmarkStart w:id="32" w:name="_Toc74326534"/>
      <w:r w:rsidR="00181E87" w:rsidRPr="001F59A3">
        <w:t xml:space="preserve">JSON </w:t>
      </w:r>
      <w:r w:rsidR="00E97275" w:rsidRPr="001F59A3">
        <w:t>schema</w:t>
      </w:r>
      <w:r w:rsidR="00181E87" w:rsidRPr="001F59A3">
        <w:t xml:space="preserve"> </w:t>
      </w:r>
      <w:r w:rsidR="00E97275" w:rsidRPr="001F59A3">
        <w:t>validation</w:t>
      </w:r>
      <w:bookmarkEnd w:id="32"/>
    </w:p>
    <w:p w14:paraId="78C1EE29" w14:textId="3DD6416F" w:rsidR="002F4944" w:rsidRPr="00BE2F74" w:rsidRDefault="002F4944" w:rsidP="002F4944">
      <w:r w:rsidRPr="00BE2F74">
        <w:t>This clause specifies the glTF2.0 conformance checking</w:t>
      </w:r>
      <w:r w:rsidR="00724BC7" w:rsidRPr="00BE2F74">
        <w:t>. The</w:t>
      </w:r>
      <w:r w:rsidRPr="00BE2F74">
        <w:t xml:space="preserve"> corresponding software tools</w:t>
      </w:r>
      <w:r w:rsidR="007040DC" w:rsidRPr="00BE2F74">
        <w:t xml:space="preserve"> and modules</w:t>
      </w:r>
      <w:r w:rsidRPr="00BE2F74">
        <w:t xml:space="preserve"> which are used</w:t>
      </w:r>
      <w:r w:rsidR="00724BC7" w:rsidRPr="00BE2F74">
        <w:t xml:space="preserve"> for gltf2.0 with </w:t>
      </w:r>
      <w:r w:rsidR="00D04D5F" w:rsidRPr="00BE2F74">
        <w:t xml:space="preserve">MPEG extensions is provided in </w:t>
      </w:r>
      <w:r w:rsidR="00D04D5F" w:rsidRPr="00A6446B">
        <w:t xml:space="preserve">clause </w:t>
      </w:r>
      <w:r w:rsidR="00B73F7A" w:rsidRPr="00A6446B">
        <w:t>6</w:t>
      </w:r>
      <w:r w:rsidR="00D04D5F" w:rsidRPr="00A6446B">
        <w:t>.</w:t>
      </w:r>
      <w:r w:rsidR="00465B19" w:rsidRPr="00A6446B">
        <w:t>2</w:t>
      </w:r>
      <w:r w:rsidR="00A6446B" w:rsidRPr="00A6446B">
        <w:t>.</w:t>
      </w:r>
    </w:p>
    <w:p w14:paraId="2394164E" w14:textId="77777777" w:rsidR="009E6E36" w:rsidRPr="00BE2F74" w:rsidRDefault="009E6E36" w:rsidP="002F4944"/>
    <w:p w14:paraId="480515C1" w14:textId="3C0D6267" w:rsidR="00AC3838" w:rsidRPr="00BE2F74" w:rsidRDefault="00BD435B" w:rsidP="00BD435B">
      <w:pPr>
        <w:keepNext/>
        <w:jc w:val="center"/>
      </w:pPr>
      <w:r>
        <w:rPr>
          <w:noProof/>
        </w:rPr>
        <w:lastRenderedPageBreak/>
        <w:drawing>
          <wp:inline distT="0" distB="0" distL="0" distR="0" wp14:anchorId="6884E74D" wp14:editId="1794DF15">
            <wp:extent cx="4225684" cy="2080517"/>
            <wp:effectExtent l="0" t="0" r="381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230827" cy="2083049"/>
                    </a:xfrm>
                    <a:prstGeom prst="rect">
                      <a:avLst/>
                    </a:prstGeom>
                  </pic:spPr>
                </pic:pic>
              </a:graphicData>
            </a:graphic>
          </wp:inline>
        </w:drawing>
      </w:r>
    </w:p>
    <w:p w14:paraId="146B8D28" w14:textId="7EFE4385" w:rsidR="00A81EB3" w:rsidRPr="00BE2F74" w:rsidRDefault="00AC3838" w:rsidP="00AC3838">
      <w:pPr>
        <w:pStyle w:val="Caption"/>
        <w:jc w:val="center"/>
      </w:pPr>
      <w:r w:rsidRPr="00BE2F74">
        <w:t xml:space="preserve">Figure </w:t>
      </w:r>
      <w:r w:rsidR="00101DA4">
        <w:fldChar w:fldCharType="begin"/>
      </w:r>
      <w:r w:rsidR="00101DA4">
        <w:instrText xml:space="preserve"> SEQ Figure \* ARABIC </w:instrText>
      </w:r>
      <w:r w:rsidR="00101DA4">
        <w:fldChar w:fldCharType="separate"/>
      </w:r>
      <w:r w:rsidRPr="00BE2F74">
        <w:rPr>
          <w:noProof/>
        </w:rPr>
        <w:t>2</w:t>
      </w:r>
      <w:r w:rsidR="00101DA4">
        <w:rPr>
          <w:noProof/>
        </w:rPr>
        <w:fldChar w:fldCharType="end"/>
      </w:r>
      <w:r w:rsidRPr="00BE2F74">
        <w:t xml:space="preserve"> gltf2.0 validation</w:t>
      </w:r>
    </w:p>
    <w:p w14:paraId="03C5C891" w14:textId="0AB00997" w:rsidR="001C0531" w:rsidRPr="00BE2F74" w:rsidRDefault="001C0531" w:rsidP="002F4944"/>
    <w:p w14:paraId="45ED29F4" w14:textId="77777777" w:rsidR="0034094D" w:rsidRDefault="00EE56CB" w:rsidP="002F4944">
      <w:r w:rsidRPr="00BE2F74">
        <w:t xml:space="preserve">The gltf2.0 validator gets an input </w:t>
      </w:r>
      <w:r w:rsidR="00306D11" w:rsidRPr="00BE2F74">
        <w:t xml:space="preserve">as gltf2.0 file and </w:t>
      </w:r>
      <w:r w:rsidR="006501D7" w:rsidRPr="00BE2F74">
        <w:t>performs json schema validation</w:t>
      </w:r>
      <w:r w:rsidR="0012662B" w:rsidRPr="00BE2F74">
        <w:t xml:space="preserve">. The validator takes an instance of the gltf2.0 file and compare it against the schema defined as </w:t>
      </w:r>
      <w:proofErr w:type="spellStart"/>
      <w:proofErr w:type="gramStart"/>
      <w:r w:rsidR="0012662B" w:rsidRPr="00BE2F74">
        <w:rPr>
          <w:i/>
          <w:iCs/>
        </w:rPr>
        <w:t>gltf.schema</w:t>
      </w:r>
      <w:proofErr w:type="gramEnd"/>
      <w:r w:rsidR="0012662B" w:rsidRPr="00BE2F74">
        <w:rPr>
          <w:i/>
          <w:iCs/>
        </w:rPr>
        <w:t>.json</w:t>
      </w:r>
      <w:proofErr w:type="spellEnd"/>
      <w:r w:rsidR="0012662B" w:rsidRPr="00BE2F74">
        <w:t xml:space="preserve"> as well as </w:t>
      </w:r>
      <w:proofErr w:type="spellStart"/>
      <w:r w:rsidR="0012662B" w:rsidRPr="00BE2F74">
        <w:rPr>
          <w:i/>
          <w:iCs/>
        </w:rPr>
        <w:t>mpeg.schema.json</w:t>
      </w:r>
      <w:proofErr w:type="spellEnd"/>
      <w:r w:rsidR="0012662B" w:rsidRPr="00BE2F74">
        <w:t>.</w:t>
      </w:r>
    </w:p>
    <w:p w14:paraId="678DF040" w14:textId="77777777" w:rsidR="0034094D" w:rsidRDefault="0034094D" w:rsidP="002F4944"/>
    <w:p w14:paraId="3736D496" w14:textId="6456CEED" w:rsidR="00625FFB" w:rsidRPr="00BE2F74" w:rsidRDefault="00493462" w:rsidP="002F4944">
      <w:r>
        <w:t xml:space="preserve">The logistic details on list of files </w:t>
      </w:r>
      <w:r w:rsidR="0041507E">
        <w:t xml:space="preserve">for </w:t>
      </w:r>
      <w:proofErr w:type="spellStart"/>
      <w:proofErr w:type="gramStart"/>
      <w:r w:rsidR="0041507E" w:rsidRPr="0041507E">
        <w:rPr>
          <w:i/>
          <w:iCs/>
        </w:rPr>
        <w:t>gltf.schema</w:t>
      </w:r>
      <w:proofErr w:type="gramEnd"/>
      <w:r w:rsidR="0041507E" w:rsidRPr="0041507E">
        <w:rPr>
          <w:i/>
          <w:iCs/>
        </w:rPr>
        <w:t>.json</w:t>
      </w:r>
      <w:proofErr w:type="spellEnd"/>
      <w:r w:rsidR="0041507E">
        <w:t xml:space="preserve"> and </w:t>
      </w:r>
      <w:proofErr w:type="spellStart"/>
      <w:r w:rsidR="0041507E" w:rsidRPr="0041507E">
        <w:rPr>
          <w:i/>
          <w:iCs/>
        </w:rPr>
        <w:t>mpeg.schema.json</w:t>
      </w:r>
      <w:proofErr w:type="spellEnd"/>
      <w:r w:rsidR="0041507E">
        <w:t xml:space="preserve"> is in clause </w:t>
      </w:r>
      <w:r w:rsidR="00A6446B">
        <w:t>6</w:t>
      </w:r>
      <w:r w:rsidR="0041507E">
        <w:t>.3</w:t>
      </w:r>
      <w:r w:rsidR="00B454F3">
        <w:t xml:space="preserve">. </w:t>
      </w:r>
    </w:p>
    <w:p w14:paraId="3EA57787" w14:textId="7C24FF2C" w:rsidR="000F643F" w:rsidRDefault="000F643F" w:rsidP="000F643F">
      <w:pPr>
        <w:rPr>
          <w:rFonts w:cstheme="minorHAnsi"/>
        </w:rPr>
      </w:pPr>
    </w:p>
    <w:p w14:paraId="028DD45B" w14:textId="5844F5C1" w:rsidR="00232928" w:rsidRPr="00836C43" w:rsidRDefault="009E7DFF" w:rsidP="001F59A3">
      <w:pPr>
        <w:pStyle w:val="Heading3"/>
        <w:numPr>
          <w:ilvl w:val="2"/>
          <w:numId w:val="4"/>
        </w:numPr>
        <w:rPr>
          <w:rFonts w:cstheme="majorBidi"/>
        </w:rPr>
      </w:pPr>
      <w:r>
        <w:t xml:space="preserve"> </w:t>
      </w:r>
      <w:bookmarkStart w:id="33" w:name="_Toc74326535"/>
      <w:r w:rsidR="00232928">
        <w:t>Binary buffer validation</w:t>
      </w:r>
      <w:bookmarkEnd w:id="33"/>
      <w:r w:rsidR="00232928">
        <w:t xml:space="preserve"> </w:t>
      </w:r>
    </w:p>
    <w:p w14:paraId="47F4F4E2" w14:textId="4231CFC7" w:rsidR="00982D9F" w:rsidRDefault="00382A43" w:rsidP="000F643F">
      <w:pPr>
        <w:rPr>
          <w:rFonts w:cstheme="minorHAnsi"/>
        </w:rPr>
      </w:pPr>
      <w:r w:rsidRPr="00382A43">
        <w:rPr>
          <w:rFonts w:cstheme="minorHAnsi"/>
          <w:highlight w:val="yellow"/>
        </w:rPr>
        <w:t>TBD</w:t>
      </w:r>
    </w:p>
    <w:p w14:paraId="243BC54E" w14:textId="77777777" w:rsidR="008D0B12" w:rsidRDefault="008D0B12" w:rsidP="000F643F">
      <w:pPr>
        <w:rPr>
          <w:rFonts w:cstheme="minorHAnsi"/>
        </w:rPr>
      </w:pPr>
    </w:p>
    <w:p w14:paraId="59BF8092" w14:textId="5391424B" w:rsidR="00232928" w:rsidRDefault="00232928" w:rsidP="001F59A3">
      <w:pPr>
        <w:pStyle w:val="Heading3"/>
        <w:numPr>
          <w:ilvl w:val="2"/>
          <w:numId w:val="4"/>
        </w:numPr>
      </w:pPr>
      <w:r>
        <w:t xml:space="preserve"> </w:t>
      </w:r>
      <w:bookmarkStart w:id="34" w:name="_Toc74326536"/>
      <w:r w:rsidR="0064605C">
        <w:t>Source i</w:t>
      </w:r>
      <w:r>
        <w:t>mag</w:t>
      </w:r>
      <w:r w:rsidR="0064605C">
        <w:t>e validation</w:t>
      </w:r>
      <w:bookmarkEnd w:id="34"/>
      <w:r w:rsidR="0064605C">
        <w:t xml:space="preserve"> </w:t>
      </w:r>
    </w:p>
    <w:p w14:paraId="77B341EC" w14:textId="751D908E" w:rsidR="0064605C" w:rsidRPr="0064605C" w:rsidRDefault="0064605C" w:rsidP="0064605C">
      <w:r w:rsidRPr="0064605C">
        <w:rPr>
          <w:highlight w:val="yellow"/>
        </w:rPr>
        <w:t>TBD</w:t>
      </w:r>
    </w:p>
    <w:p w14:paraId="1544EEA0" w14:textId="26FFCC29" w:rsidR="000F643F" w:rsidRDefault="000F643F" w:rsidP="000F643F">
      <w:pPr>
        <w:rPr>
          <w:rFonts w:cstheme="minorHAnsi"/>
        </w:rPr>
      </w:pPr>
    </w:p>
    <w:p w14:paraId="6A094B96" w14:textId="165B8D19" w:rsidR="003F3817" w:rsidRDefault="003F3817" w:rsidP="003F3817">
      <w:pPr>
        <w:rPr>
          <w:rFonts w:cstheme="minorHAnsi"/>
        </w:rPr>
      </w:pPr>
      <w:r w:rsidRPr="00365FBE">
        <w:rPr>
          <w:rFonts w:cstheme="minorHAnsi"/>
          <w:highlight w:val="yellow"/>
        </w:rPr>
        <w:t xml:space="preserve">[Note: binary buffer validation is already the part of the </w:t>
      </w:r>
      <w:proofErr w:type="spellStart"/>
      <w:r w:rsidRPr="00365FBE">
        <w:rPr>
          <w:rFonts w:cstheme="minorHAnsi"/>
          <w:highlight w:val="yellow"/>
        </w:rPr>
        <w:t>Khronos</w:t>
      </w:r>
      <w:proofErr w:type="spellEnd"/>
      <w:r w:rsidRPr="00365FBE">
        <w:rPr>
          <w:rFonts w:cstheme="minorHAnsi"/>
          <w:highlight w:val="yellow"/>
        </w:rPr>
        <w:t>/</w:t>
      </w:r>
      <w:proofErr w:type="spellStart"/>
      <w:r w:rsidRPr="00365FBE">
        <w:rPr>
          <w:rFonts w:cstheme="minorHAnsi"/>
          <w:highlight w:val="yellow"/>
        </w:rPr>
        <w:t>gltf</w:t>
      </w:r>
      <w:proofErr w:type="spellEnd"/>
      <w:r w:rsidRPr="00365FBE">
        <w:rPr>
          <w:rFonts w:cstheme="minorHAnsi"/>
          <w:highlight w:val="yellow"/>
        </w:rPr>
        <w:t>-validator tool]</w:t>
      </w:r>
    </w:p>
    <w:p w14:paraId="5A529C9B" w14:textId="2E4EC9BD" w:rsidR="007629BD" w:rsidRDefault="007629BD" w:rsidP="003F3817">
      <w:pPr>
        <w:rPr>
          <w:rFonts w:cstheme="minorHAnsi"/>
        </w:rPr>
      </w:pPr>
    </w:p>
    <w:p w14:paraId="1F9E32ED" w14:textId="52748B3E" w:rsidR="007629BD" w:rsidRDefault="007629BD" w:rsidP="001F59A3">
      <w:pPr>
        <w:pStyle w:val="Heading3"/>
        <w:numPr>
          <w:ilvl w:val="2"/>
          <w:numId w:val="4"/>
        </w:numPr>
      </w:pPr>
      <w:r>
        <w:t xml:space="preserve"> </w:t>
      </w:r>
      <w:bookmarkStart w:id="35" w:name="_Toc74326537"/>
      <w:r>
        <w:t xml:space="preserve">Audio </w:t>
      </w:r>
      <w:r w:rsidR="00E16C3C">
        <w:t>validation</w:t>
      </w:r>
      <w:bookmarkEnd w:id="35"/>
    </w:p>
    <w:p w14:paraId="31EB108D" w14:textId="20EBE4DD" w:rsidR="00FF094D" w:rsidRPr="00FF094D" w:rsidRDefault="00FF094D" w:rsidP="00FF094D">
      <w:pPr>
        <w:rPr>
          <w:lang w:val="en-GB" w:eastAsia="ja-JP"/>
        </w:rPr>
      </w:pPr>
      <w:r w:rsidRPr="00FF094D">
        <w:rPr>
          <w:highlight w:val="yellow"/>
          <w:lang w:val="en-GB" w:eastAsia="ja-JP"/>
        </w:rPr>
        <w:t>TBD</w:t>
      </w:r>
    </w:p>
    <w:p w14:paraId="3E47F831" w14:textId="77777777" w:rsidR="003F3817" w:rsidRPr="00BE2F74" w:rsidRDefault="003F3817" w:rsidP="000F643F">
      <w:pPr>
        <w:rPr>
          <w:rFonts w:cstheme="minorHAnsi"/>
        </w:rPr>
      </w:pPr>
    </w:p>
    <w:p w14:paraId="7FFFC80C" w14:textId="5715B908" w:rsidR="00BE4D18" w:rsidRDefault="001A5FD3" w:rsidP="001F59A3">
      <w:pPr>
        <w:pStyle w:val="Heading2"/>
        <w:numPr>
          <w:ilvl w:val="1"/>
          <w:numId w:val="4"/>
        </w:numPr>
      </w:pPr>
      <w:r w:rsidRPr="009E590E">
        <w:t xml:space="preserve"> </w:t>
      </w:r>
      <w:bookmarkStart w:id="36" w:name="_Toc74326538"/>
      <w:r w:rsidR="008225D3">
        <w:t>Scene</w:t>
      </w:r>
      <w:r w:rsidR="000A2175" w:rsidRPr="009E590E">
        <w:t xml:space="preserve"> description </w:t>
      </w:r>
      <w:r w:rsidR="00EF23B7" w:rsidRPr="009E590E">
        <w:t xml:space="preserve">sample </w:t>
      </w:r>
      <w:r w:rsidRPr="009E590E">
        <w:t>conformance</w:t>
      </w:r>
      <w:bookmarkEnd w:id="36"/>
    </w:p>
    <w:p w14:paraId="01E6D88E" w14:textId="7C61AC0B" w:rsidR="00FF094D" w:rsidRPr="00FF094D" w:rsidRDefault="00FF094D" w:rsidP="00FF094D">
      <w:r w:rsidRPr="00FF094D">
        <w:rPr>
          <w:highlight w:val="yellow"/>
        </w:rPr>
        <w:t>TBD</w:t>
      </w:r>
    </w:p>
    <w:p w14:paraId="343B99C8" w14:textId="77777777" w:rsidR="000A2175" w:rsidRPr="00BE2F74" w:rsidRDefault="000A2175" w:rsidP="00252BF8">
      <w:pPr>
        <w:pStyle w:val="BodyText"/>
        <w:rPr>
          <w:rFonts w:cstheme="minorHAnsi"/>
          <w:sz w:val="24"/>
        </w:rPr>
      </w:pPr>
    </w:p>
    <w:p w14:paraId="0CDFC85A" w14:textId="5FE178D7" w:rsidR="00356E26" w:rsidRPr="00BE2F74" w:rsidRDefault="00356E26" w:rsidP="001F59A3">
      <w:pPr>
        <w:pStyle w:val="Heading1"/>
        <w:numPr>
          <w:ilvl w:val="0"/>
          <w:numId w:val="4"/>
        </w:numPr>
      </w:pPr>
      <w:bookmarkStart w:id="37" w:name="_Toc74326539"/>
      <w:r w:rsidRPr="00BE2F74">
        <w:t>C</w:t>
      </w:r>
      <w:r w:rsidR="002C27DF" w:rsidRPr="00BE2F74">
        <w:t>onformance software for ISO/IEC 23090-14</w:t>
      </w:r>
      <w:bookmarkEnd w:id="37"/>
    </w:p>
    <w:p w14:paraId="6A67F207" w14:textId="7988648B" w:rsidR="00557B91" w:rsidRDefault="00557B91" w:rsidP="001F59A3">
      <w:pPr>
        <w:pStyle w:val="Heading2"/>
        <w:numPr>
          <w:ilvl w:val="1"/>
          <w:numId w:val="4"/>
        </w:numPr>
      </w:pPr>
      <w:bookmarkStart w:id="38" w:name="_Toc74326540"/>
      <w:r>
        <w:t>Overview</w:t>
      </w:r>
      <w:bookmarkEnd w:id="38"/>
    </w:p>
    <w:p w14:paraId="30DF088A" w14:textId="5AD2189D" w:rsidR="0095560E" w:rsidRDefault="0095560E" w:rsidP="0095560E">
      <w:r w:rsidRPr="0095560E">
        <w:rPr>
          <w:highlight w:val="yellow"/>
        </w:rPr>
        <w:t>TBD</w:t>
      </w:r>
    </w:p>
    <w:p w14:paraId="49072157" w14:textId="77777777" w:rsidR="0095560E" w:rsidRPr="0095560E" w:rsidRDefault="0095560E" w:rsidP="0095560E"/>
    <w:p w14:paraId="715DBF96" w14:textId="3ED933D2" w:rsidR="0095332E" w:rsidRPr="00BE2F74" w:rsidRDefault="00306529" w:rsidP="001F59A3">
      <w:pPr>
        <w:pStyle w:val="Heading2"/>
        <w:numPr>
          <w:ilvl w:val="1"/>
          <w:numId w:val="4"/>
        </w:numPr>
      </w:pPr>
      <w:bookmarkStart w:id="39" w:name="_Toc74326541"/>
      <w:r>
        <w:t>Software</w:t>
      </w:r>
      <w:bookmarkEnd w:id="39"/>
      <w:r>
        <w:t xml:space="preserve"> </w:t>
      </w:r>
      <w:r w:rsidR="00557B91">
        <w:t xml:space="preserve"> </w:t>
      </w:r>
    </w:p>
    <w:p w14:paraId="57A4F070" w14:textId="02A7EF98" w:rsidR="006D75BE" w:rsidRPr="00BE2F74" w:rsidRDefault="006D75BE" w:rsidP="006D75BE">
      <w:r w:rsidRPr="00BE2F74">
        <w:t xml:space="preserve">The conformance software for ISO/IEC 23090-14 </w:t>
      </w:r>
      <w:r w:rsidR="004B773B">
        <w:t>is</w:t>
      </w:r>
      <w:r w:rsidR="004B773B" w:rsidRPr="00BE2F74">
        <w:t xml:space="preserve"> available through MPEG Gitlab accessible</w:t>
      </w:r>
      <w:r w:rsidR="004B773B">
        <w:t xml:space="preserve"> at</w:t>
      </w:r>
      <w:r w:rsidR="004B773B" w:rsidRPr="00BE2F74">
        <w:t xml:space="preserve"> </w:t>
      </w:r>
      <w:hyperlink r:id="rId21" w:history="1">
        <w:r w:rsidR="00770440" w:rsidRPr="00BE2F74">
          <w:rPr>
            <w:rStyle w:val="Hyperlink"/>
            <w:rFonts w:cstheme="minorHAnsi"/>
          </w:rPr>
          <w:t>https://gitlab.com/mpeg-i/scene-description/conformance</w:t>
        </w:r>
      </w:hyperlink>
      <w:r w:rsidR="00770440" w:rsidRPr="00BE2F74">
        <w:rPr>
          <w:rFonts w:cstheme="minorHAnsi"/>
        </w:rPr>
        <w:t>.</w:t>
      </w:r>
    </w:p>
    <w:p w14:paraId="6B802A53" w14:textId="3BA8017E" w:rsidR="00562953" w:rsidRDefault="007E12CC" w:rsidP="008C09DA">
      <w:pPr>
        <w:rPr>
          <w:rFonts w:cstheme="minorHAnsi"/>
        </w:rPr>
      </w:pPr>
      <w:r w:rsidRPr="007E12CC">
        <w:rPr>
          <w:rFonts w:cstheme="minorHAnsi"/>
          <w:highlight w:val="yellow"/>
        </w:rPr>
        <w:t>[Editor’s Note: No conformance tool present yet]</w:t>
      </w:r>
      <w:r>
        <w:rPr>
          <w:rFonts w:cstheme="minorHAnsi"/>
        </w:rPr>
        <w:br/>
      </w:r>
    </w:p>
    <w:p w14:paraId="59F4C5DA" w14:textId="40005454" w:rsidR="00557B91" w:rsidRDefault="00306529" w:rsidP="001F59A3">
      <w:pPr>
        <w:pStyle w:val="Heading2"/>
        <w:numPr>
          <w:ilvl w:val="1"/>
          <w:numId w:val="4"/>
        </w:numPr>
      </w:pPr>
      <w:bookmarkStart w:id="40" w:name="_Toc74326542"/>
      <w:r>
        <w:lastRenderedPageBreak/>
        <w:t>JSON schema</w:t>
      </w:r>
      <w:bookmarkEnd w:id="40"/>
      <w:r>
        <w:t xml:space="preserve"> </w:t>
      </w:r>
    </w:p>
    <w:p w14:paraId="6877857E" w14:textId="330D3E49" w:rsidR="00562953" w:rsidRPr="00BE2F74" w:rsidRDefault="0045196F" w:rsidP="00562953">
      <w:pPr>
        <w:rPr>
          <w:rFonts w:cstheme="minorHAnsi"/>
        </w:rPr>
      </w:pPr>
      <w:r>
        <w:rPr>
          <w:rFonts w:cstheme="minorHAnsi"/>
        </w:rPr>
        <w:t xml:space="preserve">A copy of JSON schemas for </w:t>
      </w:r>
      <w:proofErr w:type="spellStart"/>
      <w:proofErr w:type="gramStart"/>
      <w:r>
        <w:rPr>
          <w:rFonts w:cstheme="minorHAnsi"/>
        </w:rPr>
        <w:t>gltf.schema</w:t>
      </w:r>
      <w:proofErr w:type="gramEnd"/>
      <w:r>
        <w:rPr>
          <w:rFonts w:cstheme="minorHAnsi"/>
        </w:rPr>
        <w:t>.json</w:t>
      </w:r>
      <w:proofErr w:type="spellEnd"/>
      <w:r>
        <w:rPr>
          <w:rFonts w:cstheme="minorHAnsi"/>
        </w:rPr>
        <w:t xml:space="preserve"> and </w:t>
      </w:r>
      <w:proofErr w:type="spellStart"/>
      <w:r>
        <w:rPr>
          <w:rFonts w:cstheme="minorHAnsi"/>
        </w:rPr>
        <w:t>mpeg.schema.json</w:t>
      </w:r>
      <w:proofErr w:type="spellEnd"/>
      <w:r>
        <w:rPr>
          <w:rFonts w:cstheme="minorHAnsi"/>
        </w:rPr>
        <w:t xml:space="preserve"> is </w:t>
      </w:r>
      <w:r w:rsidR="004B773B" w:rsidRPr="00BE2F74">
        <w:t>available through MPEG Gitlab accessible</w:t>
      </w:r>
      <w:r w:rsidR="004B773B">
        <w:t xml:space="preserve"> at</w:t>
      </w:r>
      <w:r w:rsidR="004B773B" w:rsidRPr="00BE2F74">
        <w:t xml:space="preserve"> </w:t>
      </w:r>
      <w:hyperlink r:id="rId22" w:history="1">
        <w:r w:rsidR="00960B59" w:rsidRPr="0038111C">
          <w:rPr>
            <w:rStyle w:val="Hyperlink"/>
            <w:rFonts w:cstheme="minorHAnsi"/>
          </w:rPr>
          <w:t>https://gitlab.com/mpeg-i/scene-description/conformance/schema</w:t>
        </w:r>
      </w:hyperlink>
      <w:r w:rsidR="00562953">
        <w:rPr>
          <w:rFonts w:cstheme="minorHAnsi"/>
        </w:rPr>
        <w:t xml:space="preserve">. </w:t>
      </w:r>
    </w:p>
    <w:p w14:paraId="41D1B14C" w14:textId="719A63E0" w:rsidR="00557B91" w:rsidRDefault="00BE6538" w:rsidP="008C09DA">
      <w:pPr>
        <w:rPr>
          <w:rFonts w:cstheme="minorHAnsi"/>
        </w:rPr>
      </w:pPr>
      <w:r>
        <w:rPr>
          <w:rFonts w:cstheme="minorHAnsi"/>
        </w:rPr>
        <w:br/>
      </w:r>
      <w:r w:rsidRPr="00BF5D3A">
        <w:rPr>
          <w:rFonts w:cstheme="minorHAnsi"/>
          <w:highlight w:val="yellow"/>
        </w:rPr>
        <w:t>[Editor</w:t>
      </w:r>
      <w:r w:rsidR="00365FBE" w:rsidRPr="00BF5D3A">
        <w:rPr>
          <w:rFonts w:cstheme="minorHAnsi"/>
          <w:highlight w:val="yellow"/>
        </w:rPr>
        <w:t>’s</w:t>
      </w:r>
      <w:r w:rsidRPr="00BF5D3A">
        <w:rPr>
          <w:rFonts w:cstheme="minorHAnsi"/>
          <w:highlight w:val="yellow"/>
        </w:rPr>
        <w:t xml:space="preserve"> note: the </w:t>
      </w:r>
      <w:r w:rsidR="00BF5D3A" w:rsidRPr="00BF5D3A">
        <w:rPr>
          <w:rFonts w:cstheme="minorHAnsi"/>
          <w:highlight w:val="yellow"/>
        </w:rPr>
        <w:t>above-mentioned</w:t>
      </w:r>
      <w:r w:rsidRPr="00BF5D3A">
        <w:rPr>
          <w:rFonts w:cstheme="minorHAnsi"/>
          <w:highlight w:val="yellow"/>
        </w:rPr>
        <w:t xml:space="preserve"> path is not present in the repository yet, </w:t>
      </w:r>
      <w:r w:rsidR="007C78F7">
        <w:rPr>
          <w:rFonts w:cstheme="minorHAnsi"/>
          <w:highlight w:val="yellow"/>
        </w:rPr>
        <w:t>propose</w:t>
      </w:r>
      <w:r w:rsidRPr="00BF5D3A">
        <w:rPr>
          <w:rFonts w:cstheme="minorHAnsi"/>
          <w:highlight w:val="yellow"/>
        </w:rPr>
        <w:t xml:space="preserve"> to add a new folder to </w:t>
      </w:r>
      <w:r w:rsidR="00365FBE" w:rsidRPr="00BF5D3A">
        <w:rPr>
          <w:rFonts w:cstheme="minorHAnsi"/>
          <w:highlight w:val="yellow"/>
        </w:rPr>
        <w:t>repository on schema</w:t>
      </w:r>
      <w:r w:rsidRPr="00BF5D3A">
        <w:rPr>
          <w:rFonts w:cstheme="minorHAnsi"/>
          <w:highlight w:val="yellow"/>
        </w:rPr>
        <w:t>]</w:t>
      </w:r>
    </w:p>
    <w:p w14:paraId="4155A76A" w14:textId="627E29D4" w:rsidR="003A0BD0" w:rsidRPr="00BE2F74" w:rsidRDefault="003A0BD0" w:rsidP="00252BF8">
      <w:pPr>
        <w:pStyle w:val="BodyText"/>
        <w:rPr>
          <w:rFonts w:cstheme="minorHAnsi"/>
          <w:sz w:val="24"/>
        </w:rPr>
      </w:pPr>
    </w:p>
    <w:p w14:paraId="1D17982A" w14:textId="2D35372F" w:rsidR="00F77EC7" w:rsidRPr="00BE2F74" w:rsidRDefault="00F77EC7" w:rsidP="00252BF8">
      <w:pPr>
        <w:pStyle w:val="BodyText"/>
        <w:rPr>
          <w:rFonts w:cstheme="minorHAnsi"/>
          <w:sz w:val="24"/>
        </w:rPr>
      </w:pPr>
    </w:p>
    <w:p w14:paraId="5999B491" w14:textId="59D61058" w:rsidR="00FF094D" w:rsidRPr="00BE2F74" w:rsidRDefault="00FF094D" w:rsidP="001F59A3">
      <w:pPr>
        <w:pStyle w:val="Heading1"/>
        <w:numPr>
          <w:ilvl w:val="0"/>
          <w:numId w:val="4"/>
        </w:numPr>
      </w:pPr>
      <w:r w:rsidRPr="00BE2F74">
        <w:t xml:space="preserve"> </w:t>
      </w:r>
      <w:bookmarkStart w:id="41" w:name="_Toc74326543"/>
      <w:r>
        <w:t>Test</w:t>
      </w:r>
      <w:r w:rsidRPr="00BE2F74">
        <w:t xml:space="preserve"> vectors</w:t>
      </w:r>
      <w:bookmarkEnd w:id="41"/>
      <w:r w:rsidRPr="00BE2F74">
        <w:t xml:space="preserve"> </w:t>
      </w:r>
    </w:p>
    <w:p w14:paraId="78B0F178" w14:textId="77777777" w:rsidR="00FF094D" w:rsidRPr="00BE2F74" w:rsidRDefault="00FF094D" w:rsidP="00FF094D">
      <w:pPr>
        <w:pStyle w:val="BodyText"/>
      </w:pPr>
      <w:r w:rsidRPr="00BE2F74">
        <w:t>The test vector for ISO/IEC 23090 – 14 are hosted at https://gitlab.com/mpeg-i/scene-description/test-vectors.</w:t>
      </w:r>
    </w:p>
    <w:p w14:paraId="372C7DC8" w14:textId="77777777" w:rsidR="00FF094D" w:rsidRPr="00BE2F74" w:rsidRDefault="00FF094D" w:rsidP="00FF094D">
      <w:pPr>
        <w:pStyle w:val="BodyText"/>
        <w:rPr>
          <w:rFonts w:cstheme="minorHAnsi"/>
          <w:sz w:val="24"/>
        </w:rPr>
      </w:pPr>
    </w:p>
    <w:p w14:paraId="066E471C" w14:textId="77777777" w:rsidR="00FF094D" w:rsidRDefault="00FF094D">
      <w:pPr>
        <w:rPr>
          <w:rFonts w:asciiTheme="minorHAnsi" w:eastAsiaTheme="minorEastAsia" w:hAnsiTheme="minorHAnsi" w:cstheme="minorBidi"/>
        </w:rPr>
      </w:pPr>
    </w:p>
    <w:sectPr w:rsidR="00FF094D" w:rsidSect="00385C5D">
      <w:footerReference w:type="default" r:id="rId23"/>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B1FEB" w14:textId="77777777" w:rsidR="00101DA4" w:rsidRDefault="00101DA4" w:rsidP="009E784A">
      <w:r>
        <w:separator/>
      </w:r>
    </w:p>
  </w:endnote>
  <w:endnote w:type="continuationSeparator" w:id="0">
    <w:p w14:paraId="69748F9E" w14:textId="77777777" w:rsidR="00101DA4" w:rsidRDefault="00101DA4" w:rsidP="009E784A">
      <w:r>
        <w:continuationSeparator/>
      </w:r>
    </w:p>
  </w:endnote>
  <w:endnote w:type="continuationNotice" w:id="1">
    <w:p w14:paraId="7125892E" w14:textId="77777777" w:rsidR="00101DA4" w:rsidRDefault="00101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173A0" w14:textId="77777777" w:rsidR="00101DA4" w:rsidRDefault="00101DA4" w:rsidP="009E784A">
      <w:r>
        <w:separator/>
      </w:r>
    </w:p>
  </w:footnote>
  <w:footnote w:type="continuationSeparator" w:id="0">
    <w:p w14:paraId="2213D91B" w14:textId="77777777" w:rsidR="00101DA4" w:rsidRDefault="00101DA4" w:rsidP="009E784A">
      <w:r>
        <w:continuationSeparator/>
      </w:r>
    </w:p>
  </w:footnote>
  <w:footnote w:type="continuationNotice" w:id="1">
    <w:p w14:paraId="3F5F6304" w14:textId="77777777" w:rsidR="00101DA4" w:rsidRDefault="00101D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 w15:restartNumberingAfterBreak="0">
    <w:nsid w:val="433802E0"/>
    <w:multiLevelType w:val="hybridMultilevel"/>
    <w:tmpl w:val="E716D07C"/>
    <w:lvl w:ilvl="0" w:tplc="0DD86AB4">
      <w:numFmt w:val="bullet"/>
      <w:lvlText w:val="-"/>
      <w:lvlJc w:val="left"/>
      <w:pPr>
        <w:ind w:left="720" w:hanging="360"/>
      </w:pPr>
      <w:rPr>
        <w:rFonts w:ascii="Cambria" w:eastAsia="Arial" w:hAnsi="Cambri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2"/>
  </w:num>
  <w:num w:numId="3">
    <w:abstractNumId w:val="1"/>
  </w:num>
  <w:num w:numId="4">
    <w:abstractNumId w:val="0"/>
  </w:num>
  <w:num w:numId="5">
    <w:abstractNumId w:val="6"/>
  </w:num>
  <w:num w:numId="6">
    <w:abstractNumId w:val="4"/>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rdeep Bhullar">
    <w15:presenceInfo w15:providerId="None" w15:userId="Gurdeep Bhull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25EB9"/>
    <w:rsid w:val="000417B1"/>
    <w:rsid w:val="0004424B"/>
    <w:rsid w:val="0004554D"/>
    <w:rsid w:val="00045F6E"/>
    <w:rsid w:val="00051FFC"/>
    <w:rsid w:val="0006519D"/>
    <w:rsid w:val="00071152"/>
    <w:rsid w:val="000900E5"/>
    <w:rsid w:val="000931F5"/>
    <w:rsid w:val="000948AE"/>
    <w:rsid w:val="000965CD"/>
    <w:rsid w:val="000968DA"/>
    <w:rsid w:val="000A2175"/>
    <w:rsid w:val="000A555C"/>
    <w:rsid w:val="000C5DF3"/>
    <w:rsid w:val="000C78E6"/>
    <w:rsid w:val="000D0342"/>
    <w:rsid w:val="000F643F"/>
    <w:rsid w:val="00101DA4"/>
    <w:rsid w:val="001030B3"/>
    <w:rsid w:val="00104829"/>
    <w:rsid w:val="00104BD8"/>
    <w:rsid w:val="00104EAB"/>
    <w:rsid w:val="001062FE"/>
    <w:rsid w:val="00122C4E"/>
    <w:rsid w:val="00122FEA"/>
    <w:rsid w:val="0012662B"/>
    <w:rsid w:val="00127564"/>
    <w:rsid w:val="001317B9"/>
    <w:rsid w:val="00151AA0"/>
    <w:rsid w:val="00153DDA"/>
    <w:rsid w:val="0015487D"/>
    <w:rsid w:val="001574CF"/>
    <w:rsid w:val="001677FC"/>
    <w:rsid w:val="00180855"/>
    <w:rsid w:val="00181E87"/>
    <w:rsid w:val="00181F1E"/>
    <w:rsid w:val="00182FCA"/>
    <w:rsid w:val="0018563E"/>
    <w:rsid w:val="00197C52"/>
    <w:rsid w:val="001A25E3"/>
    <w:rsid w:val="001A5FD3"/>
    <w:rsid w:val="001C0531"/>
    <w:rsid w:val="001C5B6C"/>
    <w:rsid w:val="001D308E"/>
    <w:rsid w:val="001D32F5"/>
    <w:rsid w:val="001E3E19"/>
    <w:rsid w:val="001F59A3"/>
    <w:rsid w:val="00206D05"/>
    <w:rsid w:val="00211894"/>
    <w:rsid w:val="00211A0D"/>
    <w:rsid w:val="00232928"/>
    <w:rsid w:val="00236FF5"/>
    <w:rsid w:val="00240F12"/>
    <w:rsid w:val="002415FC"/>
    <w:rsid w:val="00251B33"/>
    <w:rsid w:val="00251FD7"/>
    <w:rsid w:val="00252BF8"/>
    <w:rsid w:val="0025434D"/>
    <w:rsid w:val="00263789"/>
    <w:rsid w:val="00270E64"/>
    <w:rsid w:val="002710F4"/>
    <w:rsid w:val="00274601"/>
    <w:rsid w:val="00285022"/>
    <w:rsid w:val="002873A2"/>
    <w:rsid w:val="002A2F29"/>
    <w:rsid w:val="002A673A"/>
    <w:rsid w:val="002B3106"/>
    <w:rsid w:val="002C27DF"/>
    <w:rsid w:val="002D08DA"/>
    <w:rsid w:val="002D3276"/>
    <w:rsid w:val="002D55AC"/>
    <w:rsid w:val="002F137D"/>
    <w:rsid w:val="002F4944"/>
    <w:rsid w:val="00300B80"/>
    <w:rsid w:val="00302032"/>
    <w:rsid w:val="00306529"/>
    <w:rsid w:val="00306D11"/>
    <w:rsid w:val="00316D1E"/>
    <w:rsid w:val="003226C8"/>
    <w:rsid w:val="003355E3"/>
    <w:rsid w:val="00335D51"/>
    <w:rsid w:val="0034094D"/>
    <w:rsid w:val="00350C30"/>
    <w:rsid w:val="00356E26"/>
    <w:rsid w:val="00357468"/>
    <w:rsid w:val="003610DE"/>
    <w:rsid w:val="00365FBE"/>
    <w:rsid w:val="00367FE9"/>
    <w:rsid w:val="0037313F"/>
    <w:rsid w:val="00373479"/>
    <w:rsid w:val="003764EB"/>
    <w:rsid w:val="00382A43"/>
    <w:rsid w:val="00385C5D"/>
    <w:rsid w:val="003874AC"/>
    <w:rsid w:val="003908F4"/>
    <w:rsid w:val="003947BA"/>
    <w:rsid w:val="003A0BD0"/>
    <w:rsid w:val="003A63F0"/>
    <w:rsid w:val="003B0FC6"/>
    <w:rsid w:val="003C0FA4"/>
    <w:rsid w:val="003D50E9"/>
    <w:rsid w:val="003E03F5"/>
    <w:rsid w:val="003E1F4B"/>
    <w:rsid w:val="003F3817"/>
    <w:rsid w:val="003F7BA1"/>
    <w:rsid w:val="004048FA"/>
    <w:rsid w:val="00404A0D"/>
    <w:rsid w:val="00406D38"/>
    <w:rsid w:val="00407927"/>
    <w:rsid w:val="0041507E"/>
    <w:rsid w:val="004172CA"/>
    <w:rsid w:val="0042073B"/>
    <w:rsid w:val="00423431"/>
    <w:rsid w:val="00433779"/>
    <w:rsid w:val="004428DD"/>
    <w:rsid w:val="004473AC"/>
    <w:rsid w:val="0045196F"/>
    <w:rsid w:val="004649A0"/>
    <w:rsid w:val="00465B19"/>
    <w:rsid w:val="00466030"/>
    <w:rsid w:val="00477986"/>
    <w:rsid w:val="00482A16"/>
    <w:rsid w:val="00493462"/>
    <w:rsid w:val="00496B49"/>
    <w:rsid w:val="00496D64"/>
    <w:rsid w:val="004A072C"/>
    <w:rsid w:val="004A25C9"/>
    <w:rsid w:val="004B554D"/>
    <w:rsid w:val="004B5D26"/>
    <w:rsid w:val="004B773B"/>
    <w:rsid w:val="004C5E87"/>
    <w:rsid w:val="004E2382"/>
    <w:rsid w:val="004E45B6"/>
    <w:rsid w:val="004E5666"/>
    <w:rsid w:val="004E714D"/>
    <w:rsid w:val="004F5473"/>
    <w:rsid w:val="00503413"/>
    <w:rsid w:val="00524CFC"/>
    <w:rsid w:val="0054035D"/>
    <w:rsid w:val="00550231"/>
    <w:rsid w:val="00552817"/>
    <w:rsid w:val="005567DB"/>
    <w:rsid w:val="00557B91"/>
    <w:rsid w:val="00560E29"/>
    <w:rsid w:val="005612C2"/>
    <w:rsid w:val="00562953"/>
    <w:rsid w:val="005650C1"/>
    <w:rsid w:val="00566F1F"/>
    <w:rsid w:val="00570884"/>
    <w:rsid w:val="00571A9E"/>
    <w:rsid w:val="00574D97"/>
    <w:rsid w:val="0058586D"/>
    <w:rsid w:val="005862AA"/>
    <w:rsid w:val="005918D6"/>
    <w:rsid w:val="005958BA"/>
    <w:rsid w:val="005C2A51"/>
    <w:rsid w:val="005D6EC8"/>
    <w:rsid w:val="005E299B"/>
    <w:rsid w:val="005E5E00"/>
    <w:rsid w:val="00605D08"/>
    <w:rsid w:val="0060663B"/>
    <w:rsid w:val="00610EDF"/>
    <w:rsid w:val="00611577"/>
    <w:rsid w:val="00625F7E"/>
    <w:rsid w:val="00625FFB"/>
    <w:rsid w:val="00636D44"/>
    <w:rsid w:val="0064572F"/>
    <w:rsid w:val="0064605C"/>
    <w:rsid w:val="006501D7"/>
    <w:rsid w:val="006555DD"/>
    <w:rsid w:val="00656B05"/>
    <w:rsid w:val="006579BC"/>
    <w:rsid w:val="00670198"/>
    <w:rsid w:val="006838BE"/>
    <w:rsid w:val="006909E2"/>
    <w:rsid w:val="006A7469"/>
    <w:rsid w:val="006B37FA"/>
    <w:rsid w:val="006B62EF"/>
    <w:rsid w:val="006C56CD"/>
    <w:rsid w:val="006D3AD5"/>
    <w:rsid w:val="006D75BE"/>
    <w:rsid w:val="006E07FD"/>
    <w:rsid w:val="006F06EC"/>
    <w:rsid w:val="007031FD"/>
    <w:rsid w:val="007040DC"/>
    <w:rsid w:val="00714D03"/>
    <w:rsid w:val="00721075"/>
    <w:rsid w:val="00724BC7"/>
    <w:rsid w:val="00731C29"/>
    <w:rsid w:val="00742EC9"/>
    <w:rsid w:val="00755F94"/>
    <w:rsid w:val="0075664D"/>
    <w:rsid w:val="00757777"/>
    <w:rsid w:val="007629BD"/>
    <w:rsid w:val="00770440"/>
    <w:rsid w:val="00770846"/>
    <w:rsid w:val="00777AF0"/>
    <w:rsid w:val="0078075F"/>
    <w:rsid w:val="0079244B"/>
    <w:rsid w:val="007965D5"/>
    <w:rsid w:val="00797170"/>
    <w:rsid w:val="007B3486"/>
    <w:rsid w:val="007C499A"/>
    <w:rsid w:val="007C78F7"/>
    <w:rsid w:val="007D722C"/>
    <w:rsid w:val="007E12CC"/>
    <w:rsid w:val="007E17F5"/>
    <w:rsid w:val="007F3F9C"/>
    <w:rsid w:val="008007C4"/>
    <w:rsid w:val="00804316"/>
    <w:rsid w:val="00810A70"/>
    <w:rsid w:val="00816770"/>
    <w:rsid w:val="008225D3"/>
    <w:rsid w:val="00825B7D"/>
    <w:rsid w:val="008332D0"/>
    <w:rsid w:val="00835B17"/>
    <w:rsid w:val="00836C43"/>
    <w:rsid w:val="00841542"/>
    <w:rsid w:val="0085150F"/>
    <w:rsid w:val="0085519C"/>
    <w:rsid w:val="00862BD4"/>
    <w:rsid w:val="008659D8"/>
    <w:rsid w:val="00885748"/>
    <w:rsid w:val="00886CDF"/>
    <w:rsid w:val="008A56EA"/>
    <w:rsid w:val="008A6CAD"/>
    <w:rsid w:val="008B4842"/>
    <w:rsid w:val="008C09DA"/>
    <w:rsid w:val="008C4580"/>
    <w:rsid w:val="008D0B12"/>
    <w:rsid w:val="008D6498"/>
    <w:rsid w:val="008D790A"/>
    <w:rsid w:val="008E7795"/>
    <w:rsid w:val="008F65A1"/>
    <w:rsid w:val="00912003"/>
    <w:rsid w:val="0091723D"/>
    <w:rsid w:val="009172CD"/>
    <w:rsid w:val="00920159"/>
    <w:rsid w:val="00923147"/>
    <w:rsid w:val="00923DAF"/>
    <w:rsid w:val="00925A0F"/>
    <w:rsid w:val="009406D5"/>
    <w:rsid w:val="00940FEE"/>
    <w:rsid w:val="0095332E"/>
    <w:rsid w:val="0095560E"/>
    <w:rsid w:val="00960B59"/>
    <w:rsid w:val="009614FE"/>
    <w:rsid w:val="009636E0"/>
    <w:rsid w:val="00982383"/>
    <w:rsid w:val="00982D9F"/>
    <w:rsid w:val="00983561"/>
    <w:rsid w:val="009876BA"/>
    <w:rsid w:val="00996A9D"/>
    <w:rsid w:val="009A2ADB"/>
    <w:rsid w:val="009B09C2"/>
    <w:rsid w:val="009B357A"/>
    <w:rsid w:val="009C5AAC"/>
    <w:rsid w:val="009D131E"/>
    <w:rsid w:val="009D4710"/>
    <w:rsid w:val="009D5D9F"/>
    <w:rsid w:val="009E37CC"/>
    <w:rsid w:val="009E590E"/>
    <w:rsid w:val="009E6E36"/>
    <w:rsid w:val="009E784A"/>
    <w:rsid w:val="009E7DFF"/>
    <w:rsid w:val="00A074D2"/>
    <w:rsid w:val="00A16041"/>
    <w:rsid w:val="00A41B06"/>
    <w:rsid w:val="00A50753"/>
    <w:rsid w:val="00A52CD2"/>
    <w:rsid w:val="00A61275"/>
    <w:rsid w:val="00A612B4"/>
    <w:rsid w:val="00A61783"/>
    <w:rsid w:val="00A629F2"/>
    <w:rsid w:val="00A63F0F"/>
    <w:rsid w:val="00A6446B"/>
    <w:rsid w:val="00A74811"/>
    <w:rsid w:val="00A76774"/>
    <w:rsid w:val="00A81EB3"/>
    <w:rsid w:val="00A93134"/>
    <w:rsid w:val="00AA5078"/>
    <w:rsid w:val="00AA5D7F"/>
    <w:rsid w:val="00AC128A"/>
    <w:rsid w:val="00AC2A81"/>
    <w:rsid w:val="00AC3838"/>
    <w:rsid w:val="00B07B0B"/>
    <w:rsid w:val="00B11AB7"/>
    <w:rsid w:val="00B12A4F"/>
    <w:rsid w:val="00B317A8"/>
    <w:rsid w:val="00B405A9"/>
    <w:rsid w:val="00B454F3"/>
    <w:rsid w:val="00B609D2"/>
    <w:rsid w:val="00B73F7A"/>
    <w:rsid w:val="00B75764"/>
    <w:rsid w:val="00B8609F"/>
    <w:rsid w:val="00B9453C"/>
    <w:rsid w:val="00B95A9D"/>
    <w:rsid w:val="00BA438A"/>
    <w:rsid w:val="00BB1046"/>
    <w:rsid w:val="00BB2D7B"/>
    <w:rsid w:val="00BD15F5"/>
    <w:rsid w:val="00BD435B"/>
    <w:rsid w:val="00BD6D7C"/>
    <w:rsid w:val="00BE2F74"/>
    <w:rsid w:val="00BE4D18"/>
    <w:rsid w:val="00BE6538"/>
    <w:rsid w:val="00BF5D3A"/>
    <w:rsid w:val="00C150AC"/>
    <w:rsid w:val="00C20013"/>
    <w:rsid w:val="00C227ED"/>
    <w:rsid w:val="00C270DD"/>
    <w:rsid w:val="00C3773F"/>
    <w:rsid w:val="00C575C2"/>
    <w:rsid w:val="00C6177D"/>
    <w:rsid w:val="00C81127"/>
    <w:rsid w:val="00C919D8"/>
    <w:rsid w:val="00C9650F"/>
    <w:rsid w:val="00CB5CBA"/>
    <w:rsid w:val="00CB798F"/>
    <w:rsid w:val="00CC6EEF"/>
    <w:rsid w:val="00CD36BE"/>
    <w:rsid w:val="00CD5DE5"/>
    <w:rsid w:val="00CD6CB5"/>
    <w:rsid w:val="00CF1629"/>
    <w:rsid w:val="00CF2869"/>
    <w:rsid w:val="00CF6828"/>
    <w:rsid w:val="00CF6B5E"/>
    <w:rsid w:val="00CF77B2"/>
    <w:rsid w:val="00D04D5F"/>
    <w:rsid w:val="00D1293E"/>
    <w:rsid w:val="00D15046"/>
    <w:rsid w:val="00D201A5"/>
    <w:rsid w:val="00D203A5"/>
    <w:rsid w:val="00D31D90"/>
    <w:rsid w:val="00D41B43"/>
    <w:rsid w:val="00D45E63"/>
    <w:rsid w:val="00D61F86"/>
    <w:rsid w:val="00D6621C"/>
    <w:rsid w:val="00D709E9"/>
    <w:rsid w:val="00D77234"/>
    <w:rsid w:val="00D776E4"/>
    <w:rsid w:val="00D9041C"/>
    <w:rsid w:val="00D927C7"/>
    <w:rsid w:val="00D93386"/>
    <w:rsid w:val="00D93F4F"/>
    <w:rsid w:val="00D96B6B"/>
    <w:rsid w:val="00DA0952"/>
    <w:rsid w:val="00DA1C90"/>
    <w:rsid w:val="00DA6216"/>
    <w:rsid w:val="00DA64B3"/>
    <w:rsid w:val="00DB26E0"/>
    <w:rsid w:val="00DB2A3E"/>
    <w:rsid w:val="00DB3F52"/>
    <w:rsid w:val="00DB55AD"/>
    <w:rsid w:val="00DC752B"/>
    <w:rsid w:val="00DE594E"/>
    <w:rsid w:val="00E1072E"/>
    <w:rsid w:val="00E16C3C"/>
    <w:rsid w:val="00E237E1"/>
    <w:rsid w:val="00E33A7E"/>
    <w:rsid w:val="00E413E9"/>
    <w:rsid w:val="00E56AA0"/>
    <w:rsid w:val="00E72018"/>
    <w:rsid w:val="00E772B8"/>
    <w:rsid w:val="00E843CE"/>
    <w:rsid w:val="00E8646C"/>
    <w:rsid w:val="00E9507F"/>
    <w:rsid w:val="00E965CC"/>
    <w:rsid w:val="00E97275"/>
    <w:rsid w:val="00EC7B57"/>
    <w:rsid w:val="00ED4698"/>
    <w:rsid w:val="00EE2842"/>
    <w:rsid w:val="00EE56CB"/>
    <w:rsid w:val="00EF23B7"/>
    <w:rsid w:val="00EF285A"/>
    <w:rsid w:val="00F03F9B"/>
    <w:rsid w:val="00F15DCA"/>
    <w:rsid w:val="00F20A01"/>
    <w:rsid w:val="00F24CCE"/>
    <w:rsid w:val="00F27C47"/>
    <w:rsid w:val="00F302F6"/>
    <w:rsid w:val="00F317C3"/>
    <w:rsid w:val="00F432D5"/>
    <w:rsid w:val="00F63AB7"/>
    <w:rsid w:val="00F66800"/>
    <w:rsid w:val="00F707AA"/>
    <w:rsid w:val="00F73309"/>
    <w:rsid w:val="00F77EC7"/>
    <w:rsid w:val="00F849FA"/>
    <w:rsid w:val="00F94C6A"/>
    <w:rsid w:val="00F954BD"/>
    <w:rsid w:val="00FA20DF"/>
    <w:rsid w:val="00FC6A57"/>
    <w:rsid w:val="00FD1B20"/>
    <w:rsid w:val="00FD37D3"/>
    <w:rsid w:val="00FD562D"/>
    <w:rsid w:val="00FE48C8"/>
    <w:rsid w:val="00FE5EFA"/>
    <w:rsid w:val="00FE7B78"/>
    <w:rsid w:val="00FF094D"/>
    <w:rsid w:val="00FF2653"/>
    <w:rsid w:val="00FF3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350C30"/>
    <w:pPr>
      <w:keepNext/>
      <w:widowControl/>
      <w:tabs>
        <w:tab w:val="num" w:pos="720"/>
        <w:tab w:val="left" w:pos="880"/>
      </w:tabs>
      <w:suppressAutoHyphens/>
      <w:autoSpaceDE/>
      <w:autoSpaceDN/>
      <w:spacing w:before="60" w:after="240" w:line="240" w:lineRule="atLeast"/>
      <w:ind w:left="432" w:hanging="432"/>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720"/>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aliases w:val="Code"/>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 w:type="paragraph" w:styleId="BalloonText">
    <w:name w:val="Balloon Text"/>
    <w:basedOn w:val="Normal"/>
    <w:link w:val="BalloonTextChar"/>
    <w:uiPriority w:val="99"/>
    <w:semiHidden/>
    <w:unhideWhenUsed/>
    <w:rsid w:val="00C617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177D"/>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so.org/members.html" TargetMode="External"/><Relationship Id="rId18" Type="http://schemas.openxmlformats.org/officeDocument/2006/relationships/hyperlink" Target="https://github.com/mikedh/trimes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gitlab.com/mpeg-i/scene-description/conformance" TargetMode="Externa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hyperlink" Target="https://gitlab.com/mpeg-i/scene-description/mpegtrimesh"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iso.org/obp"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standards-and-patents.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lectropedia.org/" TargetMode="External"/><Relationship Id="rId23" Type="http://schemas.openxmlformats.org/officeDocument/2006/relationships/footer" Target="footer1.xml"/><Relationship Id="rId10" Type="http://schemas.openxmlformats.org/officeDocument/2006/relationships/hyperlink" Target="https://www.iso.org/directives-and-policies.htm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tree/master/specification/2.0/" TargetMode="External"/><Relationship Id="rId22" Type="http://schemas.openxmlformats.org/officeDocument/2006/relationships/hyperlink" Target="https://gitlab.com/mpeg-i/scene-description/conformance/sche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F402F-BB17-4D35-9527-D10D1646B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2332</Words>
  <Characters>13297</Characters>
  <Application>Microsoft Office Word</Application>
  <DocSecurity>0</DocSecurity>
  <Lines>110</Lines>
  <Paragraphs>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Youngkwon Lim</cp:lastModifiedBy>
  <cp:revision>54</cp:revision>
  <dcterms:created xsi:type="dcterms:W3CDTF">2021-06-11T15:57:00Z</dcterms:created>
  <dcterms:modified xsi:type="dcterms:W3CDTF">2021-07-04T01:28:00Z</dcterms:modified>
</cp:coreProperties>
</file>